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78576" w14:textId="77777777" w:rsidR="005B4DD7" w:rsidRDefault="005B4DD7">
      <w:pPr>
        <w:pStyle w:val="BodyText"/>
        <w:rPr>
          <w:rFonts w:ascii="Times New Roman"/>
        </w:rPr>
      </w:pPr>
    </w:p>
    <w:p w14:paraId="09A7B7B1" w14:textId="77777777" w:rsidR="005B4DD7" w:rsidRDefault="005B4DD7">
      <w:pPr>
        <w:pStyle w:val="BodyText"/>
        <w:spacing w:before="7"/>
        <w:rPr>
          <w:rFonts w:ascii="Times New Roman"/>
          <w:sz w:val="25"/>
        </w:rPr>
      </w:pPr>
    </w:p>
    <w:p w14:paraId="023EC125" w14:textId="77777777" w:rsidR="005B4DD7" w:rsidRDefault="00000000">
      <w:pPr>
        <w:pStyle w:val="Heading1"/>
        <w:tabs>
          <w:tab w:val="left" w:pos="3293"/>
          <w:tab w:val="left" w:pos="9619"/>
        </w:tabs>
        <w:spacing w:before="101"/>
        <w:ind w:left="0" w:right="38"/>
        <w:jc w:val="center"/>
        <w:rPr>
          <w:rFonts w:ascii="Trebuchet MS" w:hAnsi="Trebuchet MS"/>
        </w:rPr>
      </w:pPr>
      <w:r>
        <w:rPr>
          <w:rFonts w:ascii="Trebuchet MS" w:hAnsi="Trebuchet MS"/>
          <w:color w:val="000000"/>
          <w:shd w:val="clear" w:color="auto" w:fill="FFC000"/>
        </w:rPr>
        <w:tab/>
        <w:t>FIȘĂ</w:t>
      </w:r>
      <w:r>
        <w:rPr>
          <w:rFonts w:ascii="Trebuchet MS" w:hAnsi="Trebuchet MS"/>
          <w:color w:val="000000"/>
          <w:spacing w:val="-8"/>
          <w:shd w:val="clear" w:color="auto" w:fill="FFC000"/>
        </w:rPr>
        <w:t xml:space="preserve"> </w:t>
      </w:r>
      <w:r>
        <w:rPr>
          <w:rFonts w:ascii="Trebuchet MS" w:hAnsi="Trebuchet MS"/>
          <w:color w:val="000000"/>
          <w:shd w:val="clear" w:color="auto" w:fill="FFC000"/>
        </w:rPr>
        <w:t>GENERALĂ</w:t>
      </w:r>
      <w:r>
        <w:rPr>
          <w:rFonts w:ascii="Trebuchet MS" w:hAnsi="Trebuchet MS"/>
          <w:color w:val="000000"/>
          <w:spacing w:val="-3"/>
          <w:shd w:val="clear" w:color="auto" w:fill="FFC000"/>
        </w:rPr>
        <w:t xml:space="preserve"> </w:t>
      </w:r>
      <w:r>
        <w:rPr>
          <w:rFonts w:ascii="Trebuchet MS" w:hAnsi="Trebuchet MS"/>
          <w:color w:val="000000"/>
          <w:shd w:val="clear" w:color="auto" w:fill="FFC000"/>
        </w:rPr>
        <w:t>DE</w:t>
      </w:r>
      <w:r>
        <w:rPr>
          <w:rFonts w:ascii="Trebuchet MS" w:hAnsi="Trebuchet MS"/>
          <w:color w:val="000000"/>
          <w:spacing w:val="-5"/>
          <w:shd w:val="clear" w:color="auto" w:fill="FFC000"/>
        </w:rPr>
        <w:t xml:space="preserve"> </w:t>
      </w:r>
      <w:r>
        <w:rPr>
          <w:rFonts w:ascii="Trebuchet MS" w:hAnsi="Trebuchet MS"/>
          <w:color w:val="000000"/>
          <w:spacing w:val="-2"/>
          <w:shd w:val="clear" w:color="auto" w:fill="FFC000"/>
        </w:rPr>
        <w:t>EVALUARE</w:t>
      </w:r>
      <w:r>
        <w:rPr>
          <w:rFonts w:ascii="Trebuchet MS" w:hAnsi="Trebuchet MS"/>
          <w:color w:val="000000"/>
          <w:shd w:val="clear" w:color="auto" w:fill="FFC000"/>
        </w:rPr>
        <w:tab/>
      </w:r>
    </w:p>
    <w:p w14:paraId="3C8452A0" w14:textId="77777777" w:rsidR="005B4DD7" w:rsidRDefault="005B4DD7">
      <w:pPr>
        <w:pStyle w:val="BodyText"/>
        <w:spacing w:before="6"/>
        <w:rPr>
          <w:b/>
        </w:rPr>
      </w:pPr>
    </w:p>
    <w:p w14:paraId="3B62A815" w14:textId="77777777" w:rsidR="005B4DD7" w:rsidRDefault="00000000">
      <w:pPr>
        <w:pStyle w:val="Heading2"/>
        <w:ind w:left="0" w:right="19"/>
        <w:jc w:val="center"/>
      </w:pPr>
      <w:r>
        <w:t>-formular</w:t>
      </w:r>
      <w:r>
        <w:rPr>
          <w:spacing w:val="-9"/>
        </w:rPr>
        <w:t xml:space="preserve"> </w:t>
      </w:r>
      <w:r>
        <w:t>CES</w:t>
      </w:r>
      <w:r>
        <w:rPr>
          <w:spacing w:val="-5"/>
        </w:rPr>
        <w:t xml:space="preserve"> </w:t>
      </w:r>
      <w:r>
        <w:rPr>
          <w:spacing w:val="-4"/>
        </w:rPr>
        <w:t>M1/2B</w:t>
      </w:r>
    </w:p>
    <w:p w14:paraId="52D703F2" w14:textId="77777777" w:rsidR="005B4DD7" w:rsidRDefault="005B4DD7">
      <w:pPr>
        <w:pStyle w:val="BodyText"/>
        <w:rPr>
          <w:b/>
          <w:sz w:val="26"/>
        </w:rPr>
      </w:pPr>
    </w:p>
    <w:p w14:paraId="1DBF3E59" w14:textId="77777777" w:rsidR="005B4DD7" w:rsidRDefault="00000000">
      <w:pPr>
        <w:tabs>
          <w:tab w:val="left" w:pos="9690"/>
          <w:tab w:val="left" w:pos="9782"/>
          <w:tab w:val="left" w:pos="9823"/>
        </w:tabs>
        <w:spacing w:before="192" w:line="362" w:lineRule="auto"/>
        <w:ind w:left="581" w:right="892"/>
        <w:rPr>
          <w:i/>
        </w:rPr>
      </w:pPr>
      <w:r>
        <w:t>Denumire solicitant:</w:t>
      </w:r>
      <w:r>
        <w:rPr>
          <w:u w:val="single"/>
        </w:rPr>
        <w:tab/>
      </w:r>
      <w:r>
        <w:rPr>
          <w:u w:val="single"/>
        </w:rPr>
        <w:tab/>
      </w:r>
      <w:r>
        <w:t xml:space="preserve"> Titlu proiect: </w:t>
      </w:r>
      <w:r>
        <w:rPr>
          <w:u w:val="single"/>
        </w:rPr>
        <w:tab/>
      </w:r>
      <w:r>
        <w:rPr>
          <w:u w:val="single"/>
        </w:rPr>
        <w:tab/>
      </w:r>
      <w:r>
        <w:rPr>
          <w:u w:val="single"/>
        </w:rPr>
        <w:tab/>
      </w:r>
      <w:r>
        <w:rPr>
          <w:spacing w:val="-41"/>
          <w:u w:val="single"/>
        </w:rPr>
        <w:t xml:space="preserve"> </w:t>
      </w:r>
      <w:r>
        <w:t xml:space="preserve"> Data lansarii apelului de selectie de catre GAL: </w:t>
      </w:r>
      <w:r>
        <w:rPr>
          <w:u w:val="single"/>
        </w:rPr>
        <w:tab/>
      </w:r>
      <w:r>
        <w:rPr>
          <w:spacing w:val="-10"/>
        </w:rPr>
        <w:t xml:space="preserve">_ </w:t>
      </w:r>
      <w:r>
        <w:t xml:space="preserve">Data inregistrarii proiectului la GAL: </w:t>
      </w:r>
      <w:r>
        <w:rPr>
          <w:u w:val="single"/>
        </w:rPr>
        <w:tab/>
      </w:r>
      <w:r>
        <w:rPr>
          <w:u w:val="single"/>
        </w:rPr>
        <w:tab/>
      </w:r>
      <w:r>
        <w:rPr>
          <w:u w:val="single"/>
        </w:rPr>
        <w:tab/>
      </w:r>
      <w:r>
        <w:rPr>
          <w:spacing w:val="-56"/>
          <w:u w:val="single"/>
        </w:rPr>
        <w:t xml:space="preserve"> </w:t>
      </w:r>
      <w:r>
        <w:t xml:space="preserve"> Obiectivul proiectului</w:t>
      </w:r>
      <w:r>
        <w:rPr>
          <w:u w:val="single"/>
        </w:rPr>
        <w:tab/>
      </w:r>
      <w:r>
        <w:rPr>
          <w:u w:val="single"/>
        </w:rPr>
        <w:tab/>
      </w:r>
      <w:r>
        <w:rPr>
          <w:u w:val="single"/>
        </w:rPr>
        <w:tab/>
      </w:r>
      <w:r>
        <w:t xml:space="preserve"> Amplasare proiect (localitate):</w:t>
      </w:r>
      <w:r>
        <w:rPr>
          <w:u w:val="single"/>
        </w:rPr>
        <w:tab/>
      </w:r>
      <w:r>
        <w:rPr>
          <w:u w:val="single"/>
        </w:rPr>
        <w:tab/>
      </w:r>
      <w:r>
        <w:rPr>
          <w:spacing w:val="-45"/>
          <w:u w:val="single"/>
        </w:rPr>
        <w:t xml:space="preserve"> </w:t>
      </w:r>
      <w:r>
        <w:t xml:space="preserve"> Statut juridic solicitant:</w:t>
      </w:r>
      <w:r>
        <w:rPr>
          <w:u w:val="single"/>
        </w:rPr>
        <w:tab/>
      </w:r>
      <w:r>
        <w:rPr>
          <w:u w:val="single"/>
        </w:rPr>
        <w:tab/>
      </w:r>
      <w:r>
        <w:rPr>
          <w:u w:val="single"/>
        </w:rPr>
        <w:tab/>
      </w:r>
      <w:r>
        <w:t xml:space="preserve"> </w:t>
      </w:r>
      <w:r>
        <w:rPr>
          <w:i/>
          <w:u w:val="single"/>
        </w:rPr>
        <w:t>Date personale reprezentant legal</w:t>
      </w:r>
    </w:p>
    <w:p w14:paraId="4CC7913B" w14:textId="77777777" w:rsidR="005B4DD7" w:rsidRDefault="005B4DD7">
      <w:pPr>
        <w:pStyle w:val="BodyText"/>
        <w:spacing w:before="2"/>
        <w:rPr>
          <w:i/>
          <w:sz w:val="22"/>
        </w:rPr>
      </w:pPr>
    </w:p>
    <w:p w14:paraId="1F1B676B" w14:textId="77777777" w:rsidR="005B4DD7" w:rsidRDefault="00000000">
      <w:pPr>
        <w:tabs>
          <w:tab w:val="left" w:pos="3764"/>
          <w:tab w:val="left" w:pos="9811"/>
          <w:tab w:val="left" w:pos="10183"/>
        </w:tabs>
        <w:spacing w:before="101" w:line="374" w:lineRule="auto"/>
        <w:ind w:left="581" w:right="575"/>
      </w:pPr>
      <w:r>
        <w:rPr>
          <w:spacing w:val="-2"/>
        </w:rPr>
        <w:t>Nume:</w:t>
      </w:r>
      <w:r>
        <w:rPr>
          <w:u w:val="single"/>
        </w:rPr>
        <w:tab/>
      </w:r>
      <w:r>
        <w:rPr>
          <w:spacing w:val="-2"/>
        </w:rPr>
        <w:t>Prenume:</w:t>
      </w:r>
      <w:r>
        <w:rPr>
          <w:u w:val="single"/>
        </w:rPr>
        <w:tab/>
      </w:r>
      <w:r>
        <w:rPr>
          <w:u w:val="single"/>
        </w:rPr>
        <w:tab/>
      </w:r>
      <w:r>
        <w:t xml:space="preserve"> Funcție reprezentant legal:</w:t>
      </w:r>
      <w:r>
        <w:rPr>
          <w:u w:val="single"/>
        </w:rPr>
        <w:tab/>
      </w:r>
      <w:r>
        <w:rPr>
          <w:u w:val="single"/>
        </w:rPr>
        <w:tab/>
      </w:r>
    </w:p>
    <w:p w14:paraId="795B2552" w14:textId="77777777" w:rsidR="005B4DD7" w:rsidRDefault="005B4DD7">
      <w:pPr>
        <w:pStyle w:val="BodyText"/>
        <w:spacing w:before="9"/>
        <w:rPr>
          <w:sz w:val="10"/>
        </w:rPr>
      </w:pPr>
    </w:p>
    <w:p w14:paraId="38B3B67F" w14:textId="77777777" w:rsidR="005B4DD7" w:rsidRDefault="00000000">
      <w:pPr>
        <w:pStyle w:val="Heading2"/>
        <w:tabs>
          <w:tab w:val="left" w:pos="10169"/>
        </w:tabs>
        <w:spacing w:before="100"/>
      </w:pPr>
      <w:r>
        <w:rPr>
          <w:color w:val="000000"/>
          <w:spacing w:val="-36"/>
          <w:shd w:val="clear" w:color="auto" w:fill="92D050"/>
        </w:rPr>
        <w:t xml:space="preserve"> </w:t>
      </w:r>
      <w:r>
        <w:rPr>
          <w:color w:val="000000"/>
          <w:shd w:val="clear" w:color="auto" w:fill="92D050"/>
        </w:rPr>
        <w:t>Partea</w:t>
      </w:r>
      <w:r>
        <w:rPr>
          <w:color w:val="000000"/>
          <w:spacing w:val="-9"/>
          <w:shd w:val="clear" w:color="auto" w:fill="92D050"/>
        </w:rPr>
        <w:t xml:space="preserve"> </w:t>
      </w:r>
      <w:r>
        <w:rPr>
          <w:color w:val="000000"/>
          <w:shd w:val="clear" w:color="auto" w:fill="92D050"/>
        </w:rPr>
        <w:t>I</w:t>
      </w:r>
      <w:r>
        <w:rPr>
          <w:color w:val="000000"/>
          <w:spacing w:val="-4"/>
          <w:shd w:val="clear" w:color="auto" w:fill="92D050"/>
        </w:rPr>
        <w:t xml:space="preserve"> </w:t>
      </w:r>
      <w:r>
        <w:rPr>
          <w:color w:val="000000"/>
          <w:shd w:val="clear" w:color="auto" w:fill="92D050"/>
        </w:rPr>
        <w:t>–</w:t>
      </w:r>
      <w:r>
        <w:rPr>
          <w:color w:val="000000"/>
          <w:spacing w:val="-3"/>
          <w:shd w:val="clear" w:color="auto" w:fill="92D050"/>
        </w:rPr>
        <w:t xml:space="preserve"> </w:t>
      </w:r>
      <w:r>
        <w:rPr>
          <w:color w:val="000000"/>
          <w:shd w:val="clear" w:color="auto" w:fill="92D050"/>
        </w:rPr>
        <w:t>VERIFICAREA</w:t>
      </w:r>
      <w:r>
        <w:rPr>
          <w:color w:val="000000"/>
          <w:spacing w:val="-8"/>
          <w:shd w:val="clear" w:color="auto" w:fill="92D050"/>
        </w:rPr>
        <w:t xml:space="preserve"> </w:t>
      </w:r>
      <w:r>
        <w:rPr>
          <w:color w:val="000000"/>
          <w:spacing w:val="-2"/>
          <w:shd w:val="clear" w:color="auto" w:fill="92D050"/>
        </w:rPr>
        <w:t>CONFORMITATII</w:t>
      </w:r>
      <w:r>
        <w:rPr>
          <w:color w:val="000000"/>
          <w:shd w:val="clear" w:color="auto" w:fill="92D050"/>
        </w:rPr>
        <w:tab/>
      </w:r>
    </w:p>
    <w:p w14:paraId="616CFBC7" w14:textId="77777777" w:rsidR="005B4DD7" w:rsidRDefault="005B4DD7">
      <w:pPr>
        <w:pStyle w:val="BodyText"/>
        <w:spacing w:before="1"/>
        <w:rPr>
          <w:b/>
          <w:sz w:val="22"/>
        </w:rPr>
      </w:pPr>
    </w:p>
    <w:p w14:paraId="2D03F2BC" w14:textId="77777777" w:rsidR="005B4DD7" w:rsidRDefault="00000000">
      <w:pPr>
        <w:pStyle w:val="ListParagraph"/>
        <w:numPr>
          <w:ilvl w:val="0"/>
          <w:numId w:val="86"/>
        </w:numPr>
        <w:tabs>
          <w:tab w:val="left" w:pos="903"/>
        </w:tabs>
        <w:ind w:right="561" w:firstLine="0"/>
        <w:jc w:val="both"/>
      </w:pPr>
      <w:r>
        <w:t>Solicitantul a mai depus pentru verificare această cerere de finanțare, in cadrul aceleiasi sesiuni de depunere de proiecte S...….…/………………………. (se va completa de către expertul verificator nr. sesiunii de depunere</w:t>
      </w:r>
      <w:r>
        <w:rPr>
          <w:spacing w:val="40"/>
        </w:rPr>
        <w:t xml:space="preserve"> </w:t>
      </w:r>
      <w:r>
        <w:t>in cadrul careia a fost depusa Cererea de finantare)?</w:t>
      </w:r>
    </w:p>
    <w:p w14:paraId="0B83F04A" w14:textId="77777777" w:rsidR="005B4DD7" w:rsidRDefault="00000000">
      <w:pPr>
        <w:tabs>
          <w:tab w:val="left" w:pos="2354"/>
        </w:tabs>
        <w:spacing w:line="255" w:lineRule="exact"/>
        <w:ind w:left="1080"/>
        <w:rPr>
          <w:rFonts w:ascii="Wingdings" w:hAnsi="Wingdings"/>
          <w:sz w:val="23"/>
        </w:rPr>
      </w:pPr>
      <w:r>
        <w:rPr>
          <w:b/>
          <w:i/>
          <w:spacing w:val="-5"/>
        </w:rPr>
        <w:t>DA</w:t>
      </w:r>
      <w:r>
        <w:rPr>
          <w:rFonts w:ascii="Wingdings" w:hAnsi="Wingdings"/>
          <w:spacing w:val="-5"/>
          <w:sz w:val="23"/>
        </w:rPr>
        <w:t></w:t>
      </w:r>
      <w:r>
        <w:rPr>
          <w:rFonts w:ascii="Times New Roman" w:hAnsi="Times New Roman"/>
          <w:sz w:val="23"/>
        </w:rPr>
        <w:tab/>
      </w:r>
      <w:r>
        <w:rPr>
          <w:b/>
          <w:i/>
          <w:spacing w:val="-5"/>
        </w:rPr>
        <w:t>NU</w:t>
      </w:r>
      <w:r>
        <w:rPr>
          <w:rFonts w:ascii="Wingdings" w:hAnsi="Wingdings"/>
          <w:spacing w:val="-5"/>
          <w:sz w:val="23"/>
        </w:rPr>
        <w:t></w:t>
      </w:r>
    </w:p>
    <w:p w14:paraId="5FA60020" w14:textId="77777777" w:rsidR="005B4DD7" w:rsidRDefault="005B4DD7">
      <w:pPr>
        <w:pStyle w:val="BodyText"/>
        <w:rPr>
          <w:rFonts w:ascii="Wingdings" w:hAnsi="Wingdings"/>
          <w:sz w:val="23"/>
        </w:rPr>
      </w:pPr>
    </w:p>
    <w:p w14:paraId="7E5FC322" w14:textId="77777777" w:rsidR="005B4DD7" w:rsidRDefault="00000000">
      <w:pPr>
        <w:spacing w:line="255" w:lineRule="exact"/>
        <w:ind w:left="1080"/>
      </w:pPr>
      <w:r>
        <w:t>Dacă</w:t>
      </w:r>
      <w:r>
        <w:rPr>
          <w:spacing w:val="-5"/>
        </w:rPr>
        <w:t xml:space="preserve"> </w:t>
      </w:r>
      <w:r>
        <w:t>DA,</w:t>
      </w:r>
      <w:r>
        <w:rPr>
          <w:spacing w:val="-1"/>
        </w:rPr>
        <w:t xml:space="preserve"> </w:t>
      </w:r>
      <w:r>
        <w:t>de</w:t>
      </w:r>
      <w:r>
        <w:rPr>
          <w:spacing w:val="-5"/>
        </w:rPr>
        <w:t xml:space="preserve"> </w:t>
      </w:r>
      <w:r>
        <w:t>câte</w:t>
      </w:r>
      <w:r>
        <w:rPr>
          <w:spacing w:val="-5"/>
        </w:rPr>
        <w:t xml:space="preserve"> </w:t>
      </w:r>
      <w:r>
        <w:t>ori</w:t>
      </w:r>
      <w:r>
        <w:rPr>
          <w:spacing w:val="-2"/>
        </w:rPr>
        <w:t xml:space="preserve"> </w:t>
      </w:r>
      <w:r>
        <w:rPr>
          <w:spacing w:val="-10"/>
        </w:rPr>
        <w:t>?</w:t>
      </w:r>
    </w:p>
    <w:p w14:paraId="3ACDE4B1" w14:textId="77777777" w:rsidR="005B4DD7" w:rsidRDefault="00000000">
      <w:pPr>
        <w:tabs>
          <w:tab w:val="left" w:pos="2268"/>
          <w:tab w:val="left" w:pos="3920"/>
        </w:tabs>
        <w:spacing w:line="255" w:lineRule="exact"/>
        <w:ind w:left="1080"/>
        <w:rPr>
          <w:rFonts w:ascii="Wingdings" w:hAnsi="Wingdings"/>
          <w:sz w:val="23"/>
        </w:rPr>
      </w:pPr>
      <w:r>
        <w:t xml:space="preserve">O </w:t>
      </w:r>
      <w:r>
        <w:rPr>
          <w:spacing w:val="-2"/>
        </w:rPr>
        <w:t>dată</w:t>
      </w:r>
      <w:r>
        <w:rPr>
          <w:rFonts w:ascii="Wingdings" w:hAnsi="Wingdings"/>
          <w:spacing w:val="-2"/>
          <w:sz w:val="23"/>
        </w:rPr>
        <w:t></w:t>
      </w:r>
      <w:r>
        <w:rPr>
          <w:rFonts w:ascii="Times New Roman" w:hAnsi="Times New Roman"/>
          <w:sz w:val="23"/>
        </w:rPr>
        <w:tab/>
      </w:r>
      <w:r>
        <w:t>De</w:t>
      </w:r>
      <w:r>
        <w:rPr>
          <w:spacing w:val="-8"/>
        </w:rPr>
        <w:t xml:space="preserve"> </w:t>
      </w:r>
      <w:r>
        <w:t>două</w:t>
      </w:r>
      <w:r>
        <w:rPr>
          <w:spacing w:val="-2"/>
        </w:rPr>
        <w:t xml:space="preserve"> </w:t>
      </w:r>
      <w:r>
        <w:rPr>
          <w:spacing w:val="-4"/>
        </w:rPr>
        <w:t>ori</w:t>
      </w:r>
      <w:r>
        <w:rPr>
          <w:rFonts w:ascii="Wingdings" w:hAnsi="Wingdings"/>
          <w:spacing w:val="-4"/>
          <w:sz w:val="23"/>
        </w:rPr>
        <w:t></w:t>
      </w:r>
      <w:r>
        <w:rPr>
          <w:rFonts w:ascii="Times New Roman" w:hAnsi="Times New Roman"/>
          <w:sz w:val="23"/>
        </w:rPr>
        <w:tab/>
      </w:r>
      <w:r>
        <w:t>Nu</w:t>
      </w:r>
      <w:r>
        <w:rPr>
          <w:spacing w:val="-2"/>
        </w:rPr>
        <w:t xml:space="preserve"> </w:t>
      </w:r>
      <w:r>
        <w:t>este</w:t>
      </w:r>
      <w:r>
        <w:rPr>
          <w:spacing w:val="-6"/>
        </w:rPr>
        <w:t xml:space="preserve"> </w:t>
      </w:r>
      <w:r>
        <w:t>cazul</w:t>
      </w:r>
      <w:r>
        <w:rPr>
          <w:spacing w:val="-3"/>
        </w:rPr>
        <w:t xml:space="preserve"> </w:t>
      </w:r>
      <w:r>
        <w:rPr>
          <w:rFonts w:ascii="Wingdings" w:hAnsi="Wingdings"/>
          <w:spacing w:val="-10"/>
          <w:sz w:val="23"/>
        </w:rPr>
        <w:t></w:t>
      </w:r>
    </w:p>
    <w:p w14:paraId="07CB1F2A" w14:textId="77777777" w:rsidR="005B4DD7" w:rsidRDefault="005B4DD7">
      <w:pPr>
        <w:pStyle w:val="BodyText"/>
        <w:spacing w:before="3"/>
        <w:rPr>
          <w:rFonts w:ascii="Wingdings" w:hAnsi="Wingdings"/>
          <w:sz w:val="23"/>
        </w:rPr>
      </w:pPr>
    </w:p>
    <w:p w14:paraId="16773EF7" w14:textId="77777777" w:rsidR="005B4DD7" w:rsidRDefault="00000000">
      <w:pPr>
        <w:pStyle w:val="ListParagraph"/>
        <w:numPr>
          <w:ilvl w:val="0"/>
          <w:numId w:val="86"/>
        </w:numPr>
        <w:tabs>
          <w:tab w:val="left" w:pos="860"/>
        </w:tabs>
        <w:ind w:left="859" w:hanging="279"/>
        <w:jc w:val="both"/>
      </w:pPr>
      <w:r>
        <w:t>Prezenta</w:t>
      </w:r>
      <w:r>
        <w:rPr>
          <w:spacing w:val="-10"/>
        </w:rPr>
        <w:t xml:space="preserve"> </w:t>
      </w:r>
      <w:r>
        <w:t>cerere</w:t>
      </w:r>
      <w:r>
        <w:rPr>
          <w:spacing w:val="-7"/>
        </w:rPr>
        <w:t xml:space="preserve"> </w:t>
      </w:r>
      <w:r>
        <w:t>de</w:t>
      </w:r>
      <w:r>
        <w:rPr>
          <w:spacing w:val="-11"/>
        </w:rPr>
        <w:t xml:space="preserve"> </w:t>
      </w:r>
      <w:r>
        <w:t>finanțare</w:t>
      </w:r>
      <w:r>
        <w:rPr>
          <w:spacing w:val="-7"/>
        </w:rPr>
        <w:t xml:space="preserve"> </w:t>
      </w:r>
      <w:r>
        <w:t>este</w:t>
      </w:r>
      <w:r>
        <w:rPr>
          <w:spacing w:val="-8"/>
        </w:rPr>
        <w:t xml:space="preserve"> </w:t>
      </w:r>
      <w:r>
        <w:t>acceptată</w:t>
      </w:r>
      <w:r>
        <w:rPr>
          <w:spacing w:val="-9"/>
        </w:rPr>
        <w:t xml:space="preserve"> </w:t>
      </w:r>
      <w:r>
        <w:t>pentru</w:t>
      </w:r>
      <w:r>
        <w:rPr>
          <w:spacing w:val="-8"/>
        </w:rPr>
        <w:t xml:space="preserve"> </w:t>
      </w:r>
      <w:r>
        <w:t>verificare</w:t>
      </w:r>
      <w:r>
        <w:rPr>
          <w:spacing w:val="-8"/>
        </w:rPr>
        <w:t xml:space="preserve"> </w:t>
      </w:r>
      <w:r>
        <w:rPr>
          <w:spacing w:val="-10"/>
        </w:rPr>
        <w:t>?</w:t>
      </w:r>
    </w:p>
    <w:p w14:paraId="77B73FC0" w14:textId="77777777" w:rsidR="005B4DD7" w:rsidRDefault="00000000">
      <w:pPr>
        <w:tabs>
          <w:tab w:val="left" w:pos="2287"/>
        </w:tabs>
        <w:spacing w:before="6"/>
        <w:ind w:left="581" w:right="636" w:firstLine="499"/>
        <w:jc w:val="both"/>
      </w:pPr>
      <w:r>
        <w:rPr>
          <w:b/>
          <w:i/>
          <w:spacing w:val="-4"/>
        </w:rPr>
        <w:t>DA</w:t>
      </w:r>
      <w:r>
        <w:rPr>
          <w:rFonts w:ascii="Wingdings" w:hAnsi="Wingdings"/>
          <w:spacing w:val="-4"/>
          <w:sz w:val="23"/>
        </w:rPr>
        <w:t></w:t>
      </w:r>
      <w:r>
        <w:rPr>
          <w:rFonts w:ascii="Times New Roman" w:hAnsi="Times New Roman"/>
          <w:sz w:val="23"/>
        </w:rPr>
        <w:tab/>
      </w:r>
      <w:r>
        <w:rPr>
          <w:b/>
          <w:i/>
        </w:rPr>
        <w:t>NU</w:t>
      </w:r>
      <w:r>
        <w:rPr>
          <w:rFonts w:ascii="Wingdings" w:hAnsi="Wingdings"/>
          <w:sz w:val="23"/>
        </w:rPr>
        <w:t></w:t>
      </w:r>
      <w:r>
        <w:rPr>
          <w:b/>
          <w:i/>
        </w:rPr>
        <w:t xml:space="preserve">, </w:t>
      </w:r>
      <w:r>
        <w:t xml:space="preserve">deoarece aceasta a mai fost depusă de două ori, în cadrul aceleiasi sesiune de depunere de proiecte baza aceluiași Raport de Selecție, conform fişelor de </w:t>
      </w:r>
      <w:r>
        <w:rPr>
          <w:spacing w:val="-2"/>
        </w:rPr>
        <w:t>verificare:</w:t>
      </w:r>
    </w:p>
    <w:p w14:paraId="4C15A787" w14:textId="77777777" w:rsidR="005B4DD7" w:rsidRDefault="00000000">
      <w:pPr>
        <w:spacing w:line="255" w:lineRule="exact"/>
        <w:ind w:left="1318"/>
        <w:jc w:val="both"/>
      </w:pPr>
      <w:r>
        <w:t>Nr......din</w:t>
      </w:r>
      <w:r>
        <w:rPr>
          <w:spacing w:val="-2"/>
        </w:rPr>
        <w:t xml:space="preserve"> </w:t>
      </w:r>
      <w:r>
        <w:t>data</w:t>
      </w:r>
      <w:r>
        <w:rPr>
          <w:spacing w:val="-3"/>
        </w:rPr>
        <w:t xml:space="preserve"> </w:t>
      </w:r>
      <w:r>
        <w:t>....</w:t>
      </w:r>
      <w:r>
        <w:rPr>
          <w:spacing w:val="61"/>
          <w:w w:val="150"/>
        </w:rPr>
        <w:t xml:space="preserve">  </w:t>
      </w:r>
      <w:r>
        <w:t>/</w:t>
      </w:r>
      <w:r>
        <w:rPr>
          <w:spacing w:val="-7"/>
        </w:rPr>
        <w:t xml:space="preserve"> </w:t>
      </w:r>
      <w:r>
        <w:t>....</w:t>
      </w:r>
      <w:r>
        <w:rPr>
          <w:spacing w:val="64"/>
        </w:rPr>
        <w:t xml:space="preserve">  </w:t>
      </w:r>
      <w:r>
        <w:t>/...........</w:t>
      </w:r>
      <w:r>
        <w:rPr>
          <w:spacing w:val="-3"/>
        </w:rPr>
        <w:t xml:space="preserve"> </w:t>
      </w:r>
      <w:r>
        <w:t>,</w:t>
      </w:r>
      <w:r>
        <w:rPr>
          <w:spacing w:val="-3"/>
        </w:rPr>
        <w:t xml:space="preserve"> </w:t>
      </w:r>
      <w:r>
        <w:t>Nr...........din</w:t>
      </w:r>
      <w:r>
        <w:rPr>
          <w:spacing w:val="-1"/>
        </w:rPr>
        <w:t xml:space="preserve"> </w:t>
      </w:r>
      <w:r>
        <w:t>data</w:t>
      </w:r>
      <w:r>
        <w:rPr>
          <w:spacing w:val="-3"/>
        </w:rPr>
        <w:t xml:space="preserve"> </w:t>
      </w:r>
      <w:r>
        <w:t>...</w:t>
      </w:r>
      <w:r>
        <w:rPr>
          <w:spacing w:val="61"/>
          <w:w w:val="150"/>
        </w:rPr>
        <w:t xml:space="preserve">  </w:t>
      </w:r>
      <w:r>
        <w:t>/</w:t>
      </w:r>
      <w:r>
        <w:rPr>
          <w:spacing w:val="-1"/>
        </w:rPr>
        <w:t xml:space="preserve"> </w:t>
      </w:r>
      <w:r>
        <w:t>...</w:t>
      </w:r>
      <w:r>
        <w:rPr>
          <w:spacing w:val="62"/>
        </w:rPr>
        <w:t xml:space="preserve">  </w:t>
      </w:r>
      <w:r>
        <w:rPr>
          <w:spacing w:val="-2"/>
        </w:rPr>
        <w:t>/.............</w:t>
      </w:r>
    </w:p>
    <w:p w14:paraId="75C8CCC4" w14:textId="77777777" w:rsidR="005B4DD7" w:rsidRDefault="005B4DD7">
      <w:pPr>
        <w:pStyle w:val="BodyText"/>
        <w:rPr>
          <w:sz w:val="26"/>
        </w:rPr>
      </w:pPr>
    </w:p>
    <w:p w14:paraId="33647C88" w14:textId="77777777" w:rsidR="005B4DD7" w:rsidRDefault="00000000">
      <w:pPr>
        <w:pStyle w:val="ListParagraph"/>
        <w:numPr>
          <w:ilvl w:val="0"/>
          <w:numId w:val="86"/>
        </w:numPr>
        <w:tabs>
          <w:tab w:val="left" w:pos="860"/>
        </w:tabs>
        <w:spacing w:before="204"/>
        <w:ind w:left="859" w:hanging="279"/>
        <w:jc w:val="both"/>
      </w:pPr>
      <w:r>
        <w:t>Solicitantul</w:t>
      </w:r>
      <w:r>
        <w:rPr>
          <w:spacing w:val="-10"/>
        </w:rPr>
        <w:t xml:space="preserve"> </w:t>
      </w:r>
      <w:r>
        <w:t>se</w:t>
      </w:r>
      <w:r>
        <w:rPr>
          <w:spacing w:val="-6"/>
        </w:rPr>
        <w:t xml:space="preserve"> </w:t>
      </w:r>
      <w:r>
        <w:t>afla</w:t>
      </w:r>
      <w:r>
        <w:rPr>
          <w:spacing w:val="-7"/>
        </w:rPr>
        <w:t xml:space="preserve"> </w:t>
      </w:r>
      <w:r>
        <w:t>in</w:t>
      </w:r>
      <w:r>
        <w:rPr>
          <w:spacing w:val="-13"/>
        </w:rPr>
        <w:t xml:space="preserve"> </w:t>
      </w:r>
      <w:r>
        <w:t>Registrul</w:t>
      </w:r>
      <w:r>
        <w:rPr>
          <w:spacing w:val="-6"/>
        </w:rPr>
        <w:t xml:space="preserve"> </w:t>
      </w:r>
      <w:r>
        <w:t>debitorilor</w:t>
      </w:r>
      <w:r>
        <w:rPr>
          <w:spacing w:val="-5"/>
        </w:rPr>
        <w:t xml:space="preserve"> </w:t>
      </w:r>
      <w:r>
        <w:t>/</w:t>
      </w:r>
      <w:r>
        <w:rPr>
          <w:spacing w:val="-11"/>
        </w:rPr>
        <w:t xml:space="preserve"> </w:t>
      </w:r>
      <w:r>
        <w:t>Registrul</w:t>
      </w:r>
      <w:r>
        <w:rPr>
          <w:spacing w:val="-6"/>
        </w:rPr>
        <w:t xml:space="preserve"> </w:t>
      </w:r>
      <w:r>
        <w:t>Evidente</w:t>
      </w:r>
      <w:r>
        <w:rPr>
          <w:spacing w:val="-6"/>
        </w:rPr>
        <w:t xml:space="preserve"> </w:t>
      </w:r>
      <w:r>
        <w:t>Procese</w:t>
      </w:r>
      <w:r>
        <w:rPr>
          <w:spacing w:val="-6"/>
        </w:rPr>
        <w:t xml:space="preserve"> </w:t>
      </w:r>
      <w:r>
        <w:rPr>
          <w:spacing w:val="-2"/>
        </w:rPr>
        <w:t>AFIR?</w:t>
      </w:r>
    </w:p>
    <w:p w14:paraId="310A34AA" w14:textId="77777777" w:rsidR="005B4DD7" w:rsidRDefault="00000000">
      <w:pPr>
        <w:tabs>
          <w:tab w:val="left" w:pos="8747"/>
        </w:tabs>
        <w:spacing w:before="6"/>
        <w:ind w:left="1080"/>
        <w:rPr>
          <w:rFonts w:ascii="Wingdings" w:hAnsi="Wingdings"/>
          <w:sz w:val="23"/>
        </w:rPr>
      </w:pPr>
      <w:r>
        <w:rPr>
          <w:b/>
          <w:i/>
        </w:rPr>
        <w:t>DA</w:t>
      </w:r>
      <w:r>
        <w:rPr>
          <w:rFonts w:ascii="Wingdings" w:hAnsi="Wingdings"/>
          <w:sz w:val="23"/>
        </w:rPr>
        <w:t></w:t>
      </w:r>
      <w:r>
        <w:rPr>
          <w:b/>
          <w:i/>
        </w:rPr>
        <w:t>,</w:t>
      </w:r>
      <w:r>
        <w:rPr>
          <w:b/>
          <w:i/>
          <w:spacing w:val="42"/>
        </w:rPr>
        <w:t xml:space="preserve"> </w:t>
      </w:r>
      <w:r>
        <w:rPr>
          <w:i/>
        </w:rPr>
        <w:t>si-a</w:t>
      </w:r>
      <w:r>
        <w:rPr>
          <w:i/>
          <w:spacing w:val="-5"/>
        </w:rPr>
        <w:t xml:space="preserve"> </w:t>
      </w:r>
      <w:r>
        <w:rPr>
          <w:i/>
        </w:rPr>
        <w:t>asumat</w:t>
      </w:r>
      <w:r>
        <w:rPr>
          <w:i/>
          <w:spacing w:val="-4"/>
        </w:rPr>
        <w:t xml:space="preserve"> </w:t>
      </w:r>
      <w:r>
        <w:rPr>
          <w:i/>
        </w:rPr>
        <w:t>punctul</w:t>
      </w:r>
      <w:r>
        <w:rPr>
          <w:i/>
          <w:spacing w:val="-6"/>
        </w:rPr>
        <w:t xml:space="preserve"> </w:t>
      </w:r>
      <w:r>
        <w:rPr>
          <w:i/>
        </w:rPr>
        <w:t>13,</w:t>
      </w:r>
      <w:r>
        <w:rPr>
          <w:i/>
          <w:spacing w:val="-4"/>
        </w:rPr>
        <w:t xml:space="preserve"> </w:t>
      </w:r>
      <w:r>
        <w:rPr>
          <w:i/>
        </w:rPr>
        <w:t>sectiunea</w:t>
      </w:r>
      <w:r>
        <w:rPr>
          <w:i/>
          <w:spacing w:val="-5"/>
        </w:rPr>
        <w:t xml:space="preserve"> </w:t>
      </w:r>
      <w:r>
        <w:rPr>
          <w:i/>
        </w:rPr>
        <w:t>F</w:t>
      </w:r>
      <w:r>
        <w:rPr>
          <w:i/>
          <w:spacing w:val="-6"/>
        </w:rPr>
        <w:t xml:space="preserve"> </w:t>
      </w:r>
      <w:r>
        <w:rPr>
          <w:i/>
        </w:rPr>
        <w:t>din</w:t>
      </w:r>
      <w:r>
        <w:rPr>
          <w:i/>
          <w:spacing w:val="-7"/>
        </w:rPr>
        <w:t xml:space="preserve"> </w:t>
      </w:r>
      <w:r>
        <w:rPr>
          <w:i/>
        </w:rPr>
        <w:t>Cererea</w:t>
      </w:r>
      <w:r>
        <w:rPr>
          <w:i/>
          <w:spacing w:val="-6"/>
        </w:rPr>
        <w:t xml:space="preserve"> </w:t>
      </w:r>
      <w:r>
        <w:rPr>
          <w:i/>
        </w:rPr>
        <w:t>de</w:t>
      </w:r>
      <w:r>
        <w:rPr>
          <w:i/>
          <w:spacing w:val="-7"/>
        </w:rPr>
        <w:t xml:space="preserve"> </w:t>
      </w:r>
      <w:r>
        <w:rPr>
          <w:i/>
          <w:spacing w:val="-2"/>
        </w:rPr>
        <w:t>finantare</w:t>
      </w:r>
      <w:r>
        <w:rPr>
          <w:i/>
        </w:rPr>
        <w:tab/>
      </w:r>
      <w:r>
        <w:rPr>
          <w:b/>
          <w:i/>
          <w:spacing w:val="-5"/>
        </w:rPr>
        <w:t>NU</w:t>
      </w:r>
      <w:r>
        <w:rPr>
          <w:rFonts w:ascii="Wingdings" w:hAnsi="Wingdings"/>
          <w:spacing w:val="-5"/>
          <w:sz w:val="23"/>
        </w:rPr>
        <w:t></w:t>
      </w:r>
    </w:p>
    <w:p w14:paraId="6F932DA1" w14:textId="77777777" w:rsidR="005B4DD7" w:rsidRDefault="005B4DD7">
      <w:pPr>
        <w:pStyle w:val="BodyText"/>
        <w:rPr>
          <w:rFonts w:ascii="Wingdings" w:hAnsi="Wingdings"/>
          <w:sz w:val="26"/>
        </w:rPr>
      </w:pPr>
    </w:p>
    <w:p w14:paraId="7C4A6B73" w14:textId="77777777" w:rsidR="005B4DD7" w:rsidRDefault="00000000">
      <w:pPr>
        <w:pStyle w:val="ListParagraph"/>
        <w:numPr>
          <w:ilvl w:val="0"/>
          <w:numId w:val="86"/>
        </w:numPr>
        <w:tabs>
          <w:tab w:val="left" w:pos="891"/>
        </w:tabs>
        <w:spacing w:before="213" w:line="252" w:lineRule="auto"/>
        <w:ind w:right="634" w:firstLine="0"/>
        <w:jc w:val="both"/>
      </w:pPr>
      <w:r>
        <w:t>Solicitantul a utilizat ultima variantă a Cererii de Finanțare, disponibila pe pe site-ul GAL DELTA DUNĂRII</w:t>
      </w:r>
      <w:r>
        <w:rPr>
          <w:spacing w:val="71"/>
        </w:rPr>
        <w:t xml:space="preserve"> </w:t>
      </w:r>
      <w:hyperlink r:id="rId8">
        <w:r>
          <w:rPr>
            <w:color w:val="0000FF"/>
            <w:u w:val="single" w:color="0000FF"/>
          </w:rPr>
          <w:t>www.galdeltadunarii.ro</w:t>
        </w:r>
        <w:r>
          <w:rPr>
            <w:color w:val="0000FF"/>
          </w:rPr>
          <w:t xml:space="preserve"> </w:t>
        </w:r>
        <w:r>
          <w:t>?</w:t>
        </w:r>
      </w:hyperlink>
    </w:p>
    <w:p w14:paraId="4E09259E" w14:textId="77777777" w:rsidR="005B4DD7" w:rsidRDefault="00000000">
      <w:pPr>
        <w:tabs>
          <w:tab w:val="left" w:pos="722"/>
        </w:tabs>
        <w:spacing w:line="230" w:lineRule="exact"/>
        <w:ind w:right="598"/>
        <w:jc w:val="right"/>
        <w:rPr>
          <w:rFonts w:ascii="Wingdings" w:hAnsi="Wingdings"/>
          <w:sz w:val="23"/>
        </w:rPr>
      </w:pPr>
      <w:r>
        <w:rPr>
          <w:b/>
          <w:i/>
          <w:spacing w:val="-5"/>
        </w:rPr>
        <w:t>DA</w:t>
      </w:r>
      <w:r>
        <w:rPr>
          <w:rFonts w:ascii="Wingdings" w:hAnsi="Wingdings"/>
          <w:spacing w:val="-5"/>
          <w:sz w:val="23"/>
        </w:rPr>
        <w:t></w:t>
      </w:r>
      <w:r>
        <w:rPr>
          <w:rFonts w:ascii="Times New Roman" w:hAnsi="Times New Roman"/>
          <w:sz w:val="23"/>
        </w:rPr>
        <w:tab/>
      </w:r>
      <w:r>
        <w:rPr>
          <w:i/>
        </w:rPr>
        <w:t>sau</w:t>
      </w:r>
      <w:r>
        <w:rPr>
          <w:i/>
          <w:spacing w:val="-6"/>
        </w:rPr>
        <w:t xml:space="preserve"> </w:t>
      </w:r>
      <w:r>
        <w:rPr>
          <w:b/>
          <w:i/>
          <w:spacing w:val="-5"/>
        </w:rPr>
        <w:t>NU</w:t>
      </w:r>
      <w:r>
        <w:rPr>
          <w:rFonts w:ascii="Wingdings" w:hAnsi="Wingdings"/>
          <w:spacing w:val="-5"/>
          <w:sz w:val="23"/>
        </w:rPr>
        <w:t></w:t>
      </w:r>
    </w:p>
    <w:p w14:paraId="4FF50E91" w14:textId="77777777" w:rsidR="005B4DD7" w:rsidRDefault="005B4DD7">
      <w:pPr>
        <w:pStyle w:val="BodyText"/>
        <w:spacing w:before="9"/>
        <w:rPr>
          <w:rFonts w:ascii="Wingdings" w:hAnsi="Wingdings"/>
          <w:sz w:val="22"/>
        </w:rPr>
      </w:pPr>
    </w:p>
    <w:p w14:paraId="073CA74C" w14:textId="77777777" w:rsidR="005B4DD7" w:rsidRDefault="00000000">
      <w:pPr>
        <w:pStyle w:val="ListParagraph"/>
        <w:numPr>
          <w:ilvl w:val="0"/>
          <w:numId w:val="86"/>
        </w:numPr>
        <w:tabs>
          <w:tab w:val="left" w:pos="911"/>
        </w:tabs>
        <w:spacing w:line="254" w:lineRule="auto"/>
        <w:ind w:right="599" w:firstLine="40"/>
      </w:pPr>
      <w:r>
        <w:t>Dosarul Cererii de Finanțare este legat, iar documentele pe care le conține sunt numerotate şi ştampilate de către solicitant?</w:t>
      </w:r>
    </w:p>
    <w:p w14:paraId="3CEAC130" w14:textId="77777777" w:rsidR="005B4DD7" w:rsidRDefault="00000000">
      <w:pPr>
        <w:tabs>
          <w:tab w:val="left" w:pos="722"/>
        </w:tabs>
        <w:spacing w:line="228" w:lineRule="exact"/>
        <w:ind w:right="598"/>
        <w:jc w:val="right"/>
        <w:rPr>
          <w:rFonts w:ascii="Wingdings" w:hAnsi="Wingdings"/>
          <w:sz w:val="23"/>
        </w:rPr>
      </w:pPr>
      <w:r>
        <w:rPr>
          <w:b/>
          <w:i/>
          <w:spacing w:val="-5"/>
        </w:rPr>
        <w:t>DA</w:t>
      </w:r>
      <w:r>
        <w:rPr>
          <w:rFonts w:ascii="Wingdings" w:hAnsi="Wingdings"/>
          <w:spacing w:val="-5"/>
          <w:sz w:val="23"/>
        </w:rPr>
        <w:t></w:t>
      </w:r>
      <w:r>
        <w:rPr>
          <w:rFonts w:ascii="Times New Roman" w:hAnsi="Times New Roman"/>
          <w:sz w:val="23"/>
        </w:rPr>
        <w:tab/>
      </w:r>
      <w:r>
        <w:rPr>
          <w:i/>
        </w:rPr>
        <w:t>sau</w:t>
      </w:r>
      <w:r>
        <w:rPr>
          <w:i/>
          <w:spacing w:val="-6"/>
        </w:rPr>
        <w:t xml:space="preserve"> </w:t>
      </w:r>
      <w:r>
        <w:rPr>
          <w:b/>
          <w:i/>
          <w:spacing w:val="-5"/>
        </w:rPr>
        <w:t>NU</w:t>
      </w:r>
      <w:r>
        <w:rPr>
          <w:rFonts w:ascii="Wingdings" w:hAnsi="Wingdings"/>
          <w:spacing w:val="-5"/>
          <w:sz w:val="23"/>
        </w:rPr>
        <w:t></w:t>
      </w:r>
    </w:p>
    <w:p w14:paraId="15021938" w14:textId="77777777" w:rsidR="005B4DD7" w:rsidRDefault="005B4DD7">
      <w:pPr>
        <w:spacing w:line="228" w:lineRule="exact"/>
        <w:jc w:val="right"/>
        <w:rPr>
          <w:rFonts w:ascii="Wingdings" w:hAnsi="Wingdings"/>
          <w:sz w:val="23"/>
        </w:rPr>
        <w:sectPr w:rsidR="005B4DD7">
          <w:headerReference w:type="default" r:id="rId9"/>
          <w:footerReference w:type="default" r:id="rId10"/>
          <w:type w:val="continuous"/>
          <w:pgSz w:w="11930" w:h="16850"/>
          <w:pgMar w:top="1820" w:right="320" w:bottom="660" w:left="840" w:header="732" w:footer="465" w:gutter="0"/>
          <w:pgNumType w:start="1"/>
          <w:cols w:space="720"/>
        </w:sectPr>
      </w:pPr>
    </w:p>
    <w:p w14:paraId="0C8E3776" w14:textId="77777777" w:rsidR="005B4DD7" w:rsidRDefault="00000000">
      <w:pPr>
        <w:pStyle w:val="ListParagraph"/>
        <w:numPr>
          <w:ilvl w:val="0"/>
          <w:numId w:val="86"/>
        </w:numPr>
        <w:tabs>
          <w:tab w:val="left" w:pos="947"/>
        </w:tabs>
        <w:spacing w:before="131"/>
        <w:ind w:right="561" w:firstLine="0"/>
        <w:jc w:val="both"/>
      </w:pPr>
      <w:r>
        <w:lastRenderedPageBreak/>
        <w:t xml:space="preserve">Este anexat Opisul documentelor, numerotat cu pag.0, iar referințele din Cererea de Finanțare corespund cu numărul paginii la care se află documentele din Dosarul Cererii de </w:t>
      </w:r>
      <w:r>
        <w:rPr>
          <w:spacing w:val="-2"/>
        </w:rPr>
        <w:t>Finanțare?</w:t>
      </w:r>
    </w:p>
    <w:p w14:paraId="46F27399" w14:textId="77777777" w:rsidR="005B4DD7" w:rsidRDefault="00000000">
      <w:pPr>
        <w:tabs>
          <w:tab w:val="left" w:pos="731"/>
        </w:tabs>
        <w:spacing w:before="6"/>
        <w:ind w:right="598"/>
        <w:jc w:val="right"/>
        <w:rPr>
          <w:rFonts w:ascii="Wingdings" w:hAnsi="Wingdings"/>
          <w:sz w:val="23"/>
        </w:rPr>
      </w:pPr>
      <w:r>
        <w:rPr>
          <w:b/>
          <w:i/>
          <w:spacing w:val="-5"/>
        </w:rPr>
        <w:t>DA</w:t>
      </w:r>
      <w:r>
        <w:rPr>
          <w:rFonts w:ascii="Wingdings" w:hAnsi="Wingdings"/>
          <w:spacing w:val="-5"/>
          <w:sz w:val="23"/>
        </w:rPr>
        <w:t></w:t>
      </w:r>
      <w:r>
        <w:rPr>
          <w:rFonts w:ascii="Times New Roman" w:hAnsi="Times New Roman"/>
          <w:sz w:val="23"/>
        </w:rPr>
        <w:tab/>
      </w:r>
      <w:r>
        <w:rPr>
          <w:i/>
        </w:rPr>
        <w:t>sau</w:t>
      </w:r>
      <w:r>
        <w:rPr>
          <w:i/>
          <w:spacing w:val="-4"/>
        </w:rPr>
        <w:t xml:space="preserve"> </w:t>
      </w:r>
      <w:r>
        <w:rPr>
          <w:b/>
          <w:i/>
          <w:spacing w:val="-5"/>
        </w:rPr>
        <w:t>NU</w:t>
      </w:r>
      <w:r>
        <w:rPr>
          <w:rFonts w:ascii="Wingdings" w:hAnsi="Wingdings"/>
          <w:spacing w:val="-5"/>
          <w:sz w:val="23"/>
        </w:rPr>
        <w:t></w:t>
      </w:r>
    </w:p>
    <w:p w14:paraId="5E49843B" w14:textId="77777777" w:rsidR="005B4DD7" w:rsidRDefault="005B4DD7">
      <w:pPr>
        <w:pStyle w:val="BodyText"/>
        <w:spacing w:before="4"/>
        <w:rPr>
          <w:rFonts w:ascii="Wingdings" w:hAnsi="Wingdings"/>
          <w:sz w:val="22"/>
        </w:rPr>
      </w:pPr>
    </w:p>
    <w:p w14:paraId="4562A87F" w14:textId="77777777" w:rsidR="005B4DD7" w:rsidRDefault="00000000">
      <w:pPr>
        <w:pStyle w:val="ListParagraph"/>
        <w:numPr>
          <w:ilvl w:val="0"/>
          <w:numId w:val="86"/>
        </w:numPr>
        <w:tabs>
          <w:tab w:val="left" w:pos="992"/>
        </w:tabs>
        <w:spacing w:line="254" w:lineRule="exact"/>
        <w:ind w:left="991" w:hanging="411"/>
      </w:pPr>
      <w:r>
        <w:t>Cererea</w:t>
      </w:r>
      <w:r>
        <w:rPr>
          <w:spacing w:val="-10"/>
        </w:rPr>
        <w:t xml:space="preserve"> </w:t>
      </w:r>
      <w:r>
        <w:t>de</w:t>
      </w:r>
      <w:r>
        <w:rPr>
          <w:spacing w:val="-9"/>
        </w:rPr>
        <w:t xml:space="preserve"> </w:t>
      </w:r>
      <w:r>
        <w:t>Finanțare</w:t>
      </w:r>
      <w:r>
        <w:rPr>
          <w:spacing w:val="-8"/>
        </w:rPr>
        <w:t xml:space="preserve"> </w:t>
      </w:r>
      <w:r>
        <w:t>este</w:t>
      </w:r>
      <w:r>
        <w:rPr>
          <w:spacing w:val="-8"/>
        </w:rPr>
        <w:t xml:space="preserve"> </w:t>
      </w:r>
      <w:r>
        <w:t>completată,</w:t>
      </w:r>
      <w:r>
        <w:rPr>
          <w:spacing w:val="-7"/>
        </w:rPr>
        <w:t xml:space="preserve"> </w:t>
      </w:r>
      <w:r>
        <w:t>semnată</w:t>
      </w:r>
      <w:r>
        <w:rPr>
          <w:spacing w:val="-9"/>
        </w:rPr>
        <w:t xml:space="preserve"> </w:t>
      </w:r>
      <w:r>
        <w:t>şi</w:t>
      </w:r>
      <w:r>
        <w:rPr>
          <w:spacing w:val="-9"/>
        </w:rPr>
        <w:t xml:space="preserve"> </w:t>
      </w:r>
      <w:r>
        <w:t>ştampilată</w:t>
      </w:r>
      <w:r>
        <w:rPr>
          <w:spacing w:val="-9"/>
        </w:rPr>
        <w:t xml:space="preserve"> </w:t>
      </w:r>
      <w:r>
        <w:t>de</w:t>
      </w:r>
      <w:r>
        <w:rPr>
          <w:spacing w:val="-9"/>
        </w:rPr>
        <w:t xml:space="preserve"> </w:t>
      </w:r>
      <w:r>
        <w:t>solicitant</w:t>
      </w:r>
      <w:r>
        <w:rPr>
          <w:spacing w:val="-8"/>
        </w:rPr>
        <w:t xml:space="preserve"> </w:t>
      </w:r>
      <w:r>
        <w:rPr>
          <w:spacing w:val="-10"/>
        </w:rPr>
        <w:t>?</w:t>
      </w:r>
    </w:p>
    <w:p w14:paraId="74E6DA8A" w14:textId="77777777" w:rsidR="005B4DD7" w:rsidRDefault="00000000">
      <w:pPr>
        <w:pStyle w:val="Heading3"/>
        <w:tabs>
          <w:tab w:val="left" w:pos="8116"/>
          <w:tab w:val="left" w:pos="9208"/>
        </w:tabs>
        <w:spacing w:before="1"/>
        <w:rPr>
          <w:rFonts w:ascii="Wingdings" w:hAnsi="Wingdings"/>
          <w:b w:val="0"/>
          <w:i w:val="0"/>
          <w:sz w:val="23"/>
        </w:rPr>
      </w:pPr>
      <w:r>
        <w:t>Codul</w:t>
      </w:r>
      <w:r>
        <w:rPr>
          <w:spacing w:val="-2"/>
        </w:rPr>
        <w:t xml:space="preserve"> </w:t>
      </w:r>
      <w:r>
        <w:t>unic</w:t>
      </w:r>
      <w:r>
        <w:rPr>
          <w:spacing w:val="-6"/>
        </w:rPr>
        <w:t xml:space="preserve"> </w:t>
      </w:r>
      <w:r>
        <w:t>de identificare</w:t>
      </w:r>
      <w:r>
        <w:rPr>
          <w:spacing w:val="-2"/>
        </w:rPr>
        <w:t xml:space="preserve"> </w:t>
      </w:r>
      <w:r>
        <w:t>RO</w:t>
      </w:r>
      <w:r>
        <w:rPr>
          <w:spacing w:val="-4"/>
        </w:rPr>
        <w:t xml:space="preserve"> </w:t>
      </w:r>
      <w:r>
        <w:t xml:space="preserve">existent/ atribuit: </w:t>
      </w:r>
      <w:r>
        <w:rPr>
          <w:u w:val="thick"/>
        </w:rPr>
        <w:tab/>
      </w:r>
      <w:r>
        <w:rPr>
          <w:spacing w:val="-5"/>
        </w:rPr>
        <w:t>DA</w:t>
      </w:r>
      <w:r>
        <w:rPr>
          <w:rFonts w:ascii="Wingdings" w:hAnsi="Wingdings"/>
          <w:b w:val="0"/>
          <w:i w:val="0"/>
          <w:spacing w:val="-5"/>
          <w:sz w:val="23"/>
        </w:rPr>
        <w:t></w:t>
      </w:r>
      <w:r>
        <w:rPr>
          <w:rFonts w:ascii="Times New Roman" w:hAnsi="Times New Roman"/>
          <w:b w:val="0"/>
          <w:i w:val="0"/>
          <w:sz w:val="23"/>
        </w:rPr>
        <w:tab/>
      </w:r>
      <w:r>
        <w:rPr>
          <w:b w:val="0"/>
        </w:rPr>
        <w:t>sau</w:t>
      </w:r>
      <w:r>
        <w:rPr>
          <w:b w:val="0"/>
          <w:spacing w:val="-4"/>
        </w:rPr>
        <w:t xml:space="preserve"> </w:t>
      </w:r>
      <w:r>
        <w:rPr>
          <w:spacing w:val="-5"/>
        </w:rPr>
        <w:t>NU</w:t>
      </w:r>
      <w:r>
        <w:rPr>
          <w:rFonts w:ascii="Wingdings" w:hAnsi="Wingdings"/>
          <w:b w:val="0"/>
          <w:i w:val="0"/>
          <w:spacing w:val="-5"/>
          <w:sz w:val="23"/>
        </w:rPr>
        <w:t></w:t>
      </w:r>
    </w:p>
    <w:p w14:paraId="575AC822" w14:textId="77777777" w:rsidR="005B4DD7" w:rsidRDefault="005B4DD7">
      <w:pPr>
        <w:pStyle w:val="BodyText"/>
        <w:rPr>
          <w:rFonts w:ascii="Wingdings" w:hAnsi="Wingdings"/>
          <w:sz w:val="26"/>
        </w:rPr>
      </w:pPr>
    </w:p>
    <w:p w14:paraId="50BC9EB0" w14:textId="77777777" w:rsidR="005B4DD7" w:rsidRDefault="00000000">
      <w:pPr>
        <w:pStyle w:val="ListParagraph"/>
        <w:numPr>
          <w:ilvl w:val="0"/>
          <w:numId w:val="86"/>
        </w:numPr>
        <w:tabs>
          <w:tab w:val="left" w:pos="894"/>
        </w:tabs>
        <w:spacing w:before="223"/>
        <w:ind w:right="640" w:firstLine="0"/>
      </w:pPr>
      <w:r>
        <w:t>Solicitantul a bifat /completat partea C</w:t>
      </w:r>
      <w:r>
        <w:rPr>
          <w:spacing w:val="27"/>
        </w:rPr>
        <w:t xml:space="preserve"> </w:t>
      </w:r>
      <w:r>
        <w:t>din Cererea de Finanțare referitoare la obținerea</w:t>
      </w:r>
      <w:r>
        <w:rPr>
          <w:spacing w:val="80"/>
        </w:rPr>
        <w:t xml:space="preserve"> </w:t>
      </w:r>
      <w:r>
        <w:t>unei asistențe financiare nerambursabile din alte fonduri ?</w:t>
      </w:r>
    </w:p>
    <w:p w14:paraId="6F2093B6" w14:textId="77777777" w:rsidR="005B4DD7" w:rsidRDefault="00000000">
      <w:pPr>
        <w:spacing w:before="1"/>
        <w:ind w:right="603"/>
        <w:jc w:val="right"/>
        <w:rPr>
          <w:rFonts w:ascii="Wingdings" w:hAnsi="Wingdings"/>
          <w:sz w:val="23"/>
        </w:rPr>
      </w:pPr>
      <w:r>
        <w:rPr>
          <w:b/>
          <w:i/>
        </w:rPr>
        <w:t>DA</w:t>
      </w:r>
      <w:r>
        <w:rPr>
          <w:rFonts w:ascii="Wingdings" w:hAnsi="Wingdings"/>
          <w:sz w:val="23"/>
        </w:rPr>
        <w:t></w:t>
      </w:r>
      <w:r>
        <w:rPr>
          <w:rFonts w:ascii="Times New Roman" w:hAnsi="Times New Roman"/>
          <w:spacing w:val="62"/>
          <w:sz w:val="23"/>
        </w:rPr>
        <w:t xml:space="preserve"> </w:t>
      </w:r>
      <w:r>
        <w:rPr>
          <w:i/>
        </w:rPr>
        <w:t>sau</w:t>
      </w:r>
      <w:r>
        <w:rPr>
          <w:i/>
          <w:spacing w:val="-2"/>
        </w:rPr>
        <w:t xml:space="preserve"> </w:t>
      </w:r>
      <w:r>
        <w:rPr>
          <w:b/>
          <w:i/>
          <w:spacing w:val="-5"/>
        </w:rPr>
        <w:t>NU</w:t>
      </w:r>
      <w:r>
        <w:rPr>
          <w:rFonts w:ascii="Wingdings" w:hAnsi="Wingdings"/>
          <w:spacing w:val="-5"/>
          <w:sz w:val="23"/>
        </w:rPr>
        <w:t></w:t>
      </w:r>
    </w:p>
    <w:p w14:paraId="4FCF9BC9" w14:textId="77777777" w:rsidR="005B4DD7" w:rsidRDefault="005B4DD7">
      <w:pPr>
        <w:pStyle w:val="BodyText"/>
        <w:spacing w:before="4"/>
        <w:rPr>
          <w:rFonts w:ascii="Wingdings" w:hAnsi="Wingdings"/>
          <w:sz w:val="24"/>
        </w:rPr>
      </w:pPr>
    </w:p>
    <w:p w14:paraId="6A9852CC" w14:textId="77777777" w:rsidR="005B4DD7" w:rsidRDefault="00000000">
      <w:pPr>
        <w:pStyle w:val="ListParagraph"/>
        <w:numPr>
          <w:ilvl w:val="0"/>
          <w:numId w:val="86"/>
        </w:numPr>
        <w:tabs>
          <w:tab w:val="left" w:pos="949"/>
        </w:tabs>
        <w:spacing w:line="237" w:lineRule="auto"/>
        <w:ind w:right="559" w:firstLine="0"/>
      </w:pPr>
      <w:r>
        <w:t>Daca</w:t>
      </w:r>
      <w:r>
        <w:rPr>
          <w:spacing w:val="79"/>
        </w:rPr>
        <w:t xml:space="preserve"> </w:t>
      </w:r>
      <w:r>
        <w:t>solicitantul</w:t>
      </w:r>
      <w:r>
        <w:rPr>
          <w:spacing w:val="80"/>
        </w:rPr>
        <w:t xml:space="preserve"> </w:t>
      </w:r>
      <w:r>
        <w:t>a</w:t>
      </w:r>
      <w:r>
        <w:rPr>
          <w:spacing w:val="80"/>
        </w:rPr>
        <w:t xml:space="preserve"> </w:t>
      </w:r>
      <w:r>
        <w:t>obtinut</w:t>
      </w:r>
      <w:r>
        <w:rPr>
          <w:spacing w:val="79"/>
        </w:rPr>
        <w:t xml:space="preserve"> </w:t>
      </w:r>
      <w:r>
        <w:t>asistenta</w:t>
      </w:r>
      <w:r>
        <w:rPr>
          <w:spacing w:val="80"/>
        </w:rPr>
        <w:t xml:space="preserve"> </w:t>
      </w:r>
      <w:r>
        <w:t>financiara</w:t>
      </w:r>
      <w:r>
        <w:rPr>
          <w:spacing w:val="80"/>
        </w:rPr>
        <w:t xml:space="preserve"> </w:t>
      </w:r>
      <w:r>
        <w:t>nerambursabila</w:t>
      </w:r>
      <w:r>
        <w:rPr>
          <w:spacing w:val="78"/>
        </w:rPr>
        <w:t xml:space="preserve"> </w:t>
      </w:r>
      <w:r>
        <w:rPr>
          <w:b/>
        </w:rPr>
        <w:t>pentru</w:t>
      </w:r>
      <w:r>
        <w:rPr>
          <w:b/>
          <w:spacing w:val="80"/>
        </w:rPr>
        <w:t xml:space="preserve"> </w:t>
      </w:r>
      <w:r>
        <w:rPr>
          <w:b/>
        </w:rPr>
        <w:t>acelasi</w:t>
      </w:r>
      <w:r>
        <w:rPr>
          <w:b/>
          <w:spacing w:val="80"/>
        </w:rPr>
        <w:t xml:space="preserve"> </w:t>
      </w:r>
      <w:r>
        <w:rPr>
          <w:b/>
        </w:rPr>
        <w:t>tip</w:t>
      </w:r>
      <w:r>
        <w:rPr>
          <w:b/>
          <w:spacing w:val="80"/>
        </w:rPr>
        <w:t xml:space="preserve"> </w:t>
      </w:r>
      <w:r>
        <w:rPr>
          <w:b/>
        </w:rPr>
        <w:t>de investitie</w:t>
      </w:r>
      <w:r>
        <w:t>, este atasat Cererii de Finantare:</w:t>
      </w:r>
    </w:p>
    <w:p w14:paraId="70AD41B6" w14:textId="77777777" w:rsidR="005B4DD7" w:rsidRDefault="005B4DD7">
      <w:pPr>
        <w:pStyle w:val="BodyText"/>
        <w:spacing w:before="11"/>
      </w:pPr>
    </w:p>
    <w:p w14:paraId="41BEC8A5" w14:textId="77777777" w:rsidR="005B4DD7" w:rsidRDefault="00000000">
      <w:pPr>
        <w:ind w:left="581" w:right="560"/>
        <w:jc w:val="both"/>
      </w:pPr>
      <w:r>
        <w:rPr>
          <w:b/>
        </w:rPr>
        <w:t xml:space="preserve">Raportul asupra utilizării programelor de finanţare nerambursabilă </w:t>
      </w:r>
      <w:r>
        <w:t>(obiective, tip de investitie,</w:t>
      </w:r>
      <w:r>
        <w:rPr>
          <w:spacing w:val="40"/>
        </w:rPr>
        <w:t xml:space="preserve"> </w:t>
      </w:r>
      <w:r>
        <w:t>lista</w:t>
      </w:r>
      <w:r>
        <w:rPr>
          <w:spacing w:val="40"/>
        </w:rPr>
        <w:t xml:space="preserve"> </w:t>
      </w:r>
      <w:r>
        <w:t>cheltuielilor</w:t>
      </w:r>
      <w:r>
        <w:rPr>
          <w:spacing w:val="40"/>
        </w:rPr>
        <w:t xml:space="preserve"> </w:t>
      </w:r>
      <w:r>
        <w:t>eligibile,</w:t>
      </w:r>
      <w:r>
        <w:rPr>
          <w:spacing w:val="40"/>
        </w:rPr>
        <w:t xml:space="preserve"> </w:t>
      </w:r>
      <w:r>
        <w:t>costul</w:t>
      </w:r>
      <w:r>
        <w:rPr>
          <w:spacing w:val="40"/>
        </w:rPr>
        <w:t xml:space="preserve"> </w:t>
      </w:r>
      <w:r>
        <w:t>si</w:t>
      </w:r>
      <w:r>
        <w:rPr>
          <w:spacing w:val="40"/>
        </w:rPr>
        <w:t xml:space="preserve"> </w:t>
      </w:r>
      <w:r>
        <w:t>stadiul</w:t>
      </w:r>
      <w:r>
        <w:rPr>
          <w:spacing w:val="40"/>
        </w:rPr>
        <w:t xml:space="preserve"> </w:t>
      </w:r>
      <w:r>
        <w:t>proiectului,</w:t>
      </w:r>
      <w:r>
        <w:rPr>
          <w:spacing w:val="40"/>
        </w:rPr>
        <w:t xml:space="preserve"> </w:t>
      </w:r>
      <w:r>
        <w:t>perioada</w:t>
      </w:r>
      <w:r>
        <w:rPr>
          <w:spacing w:val="40"/>
        </w:rPr>
        <w:t xml:space="preserve"> </w:t>
      </w:r>
      <w:r>
        <w:t>derularii proiectului) intocmit de solicitant, pentru solicitantii care au mai beneficiat de alte programe</w:t>
      </w:r>
      <w:r>
        <w:rPr>
          <w:spacing w:val="80"/>
        </w:rPr>
        <w:t xml:space="preserve"> </w:t>
      </w:r>
      <w:r>
        <w:t xml:space="preserve">de finantare nerambursabila incepand cu anul 2012, </w:t>
      </w:r>
      <w:r>
        <w:rPr>
          <w:b/>
        </w:rPr>
        <w:t>pentru aceleasi tipuri de investitii</w:t>
      </w:r>
      <w:r>
        <w:t>?</w:t>
      </w:r>
    </w:p>
    <w:p w14:paraId="4F244093" w14:textId="77777777" w:rsidR="005B4DD7" w:rsidRDefault="00000000">
      <w:pPr>
        <w:pStyle w:val="Heading3"/>
        <w:tabs>
          <w:tab w:val="left" w:pos="6200"/>
          <w:tab w:val="left" w:pos="6954"/>
          <w:tab w:val="left" w:pos="8358"/>
        </w:tabs>
        <w:spacing w:line="254" w:lineRule="exact"/>
        <w:ind w:left="3917"/>
        <w:rPr>
          <w:rFonts w:ascii="Wingdings" w:hAnsi="Wingdings"/>
          <w:b w:val="0"/>
          <w:i w:val="0"/>
          <w:sz w:val="23"/>
        </w:rPr>
      </w:pPr>
      <w:r>
        <w:t>DA</w:t>
      </w:r>
      <w:r>
        <w:rPr>
          <w:rFonts w:ascii="Wingdings" w:hAnsi="Wingdings"/>
          <w:b w:val="0"/>
          <w:i w:val="0"/>
          <w:sz w:val="23"/>
        </w:rPr>
        <w:t></w:t>
      </w:r>
      <w:r>
        <w:rPr>
          <w:rFonts w:ascii="Times New Roman" w:hAnsi="Times New Roman"/>
          <w:b w:val="0"/>
          <w:i w:val="0"/>
          <w:spacing w:val="35"/>
          <w:sz w:val="23"/>
        </w:rPr>
        <w:t xml:space="preserve">  </w:t>
      </w:r>
      <w:r>
        <w:rPr>
          <w:spacing w:val="-5"/>
        </w:rPr>
        <w:t>sau</w:t>
      </w:r>
      <w:r>
        <w:tab/>
      </w:r>
      <w:r>
        <w:rPr>
          <w:spacing w:val="-5"/>
        </w:rPr>
        <w:t>NU</w:t>
      </w:r>
      <w:r>
        <w:rPr>
          <w:rFonts w:ascii="Wingdings" w:hAnsi="Wingdings"/>
          <w:b w:val="0"/>
          <w:i w:val="0"/>
          <w:spacing w:val="-5"/>
          <w:sz w:val="23"/>
        </w:rPr>
        <w:t></w:t>
      </w:r>
      <w:r>
        <w:rPr>
          <w:rFonts w:ascii="Times New Roman" w:hAnsi="Times New Roman"/>
          <w:b w:val="0"/>
          <w:i w:val="0"/>
          <w:sz w:val="23"/>
        </w:rPr>
        <w:tab/>
      </w:r>
      <w:r>
        <w:rPr>
          <w:spacing w:val="-5"/>
        </w:rPr>
        <w:t>sau</w:t>
      </w:r>
      <w:r>
        <w:tab/>
        <w:t>NU</w:t>
      </w:r>
      <w:r>
        <w:rPr>
          <w:spacing w:val="-8"/>
        </w:rPr>
        <w:t xml:space="preserve"> </w:t>
      </w:r>
      <w:r>
        <w:t xml:space="preserve">ESTE </w:t>
      </w:r>
      <w:r>
        <w:rPr>
          <w:spacing w:val="-2"/>
        </w:rPr>
        <w:t>CAZUL</w:t>
      </w:r>
      <w:r>
        <w:rPr>
          <w:rFonts w:ascii="Wingdings" w:hAnsi="Wingdings"/>
          <w:b w:val="0"/>
          <w:i w:val="0"/>
          <w:spacing w:val="-2"/>
          <w:sz w:val="23"/>
        </w:rPr>
        <w:t></w:t>
      </w:r>
    </w:p>
    <w:p w14:paraId="3CCE310D" w14:textId="77777777" w:rsidR="005B4DD7" w:rsidRDefault="005B4DD7">
      <w:pPr>
        <w:pStyle w:val="BodyText"/>
        <w:spacing w:before="1"/>
        <w:rPr>
          <w:rFonts w:ascii="Wingdings" w:hAnsi="Wingdings"/>
          <w:sz w:val="24"/>
        </w:rPr>
      </w:pPr>
    </w:p>
    <w:p w14:paraId="4D3C9DE8" w14:textId="77777777" w:rsidR="005B4DD7" w:rsidRDefault="00000000">
      <w:pPr>
        <w:pStyle w:val="ListParagraph"/>
        <w:numPr>
          <w:ilvl w:val="0"/>
          <w:numId w:val="86"/>
        </w:numPr>
        <w:tabs>
          <w:tab w:val="left" w:pos="1074"/>
        </w:tabs>
        <w:ind w:right="561" w:firstLine="0"/>
      </w:pPr>
      <w:r>
        <w:t>Solicitantul</w:t>
      </w:r>
      <w:r>
        <w:rPr>
          <w:spacing w:val="71"/>
        </w:rPr>
        <w:t xml:space="preserve"> </w:t>
      </w:r>
      <w:r>
        <w:t>a</w:t>
      </w:r>
      <w:r>
        <w:rPr>
          <w:spacing w:val="72"/>
        </w:rPr>
        <w:t xml:space="preserve"> </w:t>
      </w:r>
      <w:r>
        <w:t>completat</w:t>
      </w:r>
      <w:r>
        <w:rPr>
          <w:spacing w:val="70"/>
        </w:rPr>
        <w:t xml:space="preserve"> </w:t>
      </w:r>
      <w:r>
        <w:t>lista</w:t>
      </w:r>
      <w:r>
        <w:rPr>
          <w:spacing w:val="69"/>
        </w:rPr>
        <w:t xml:space="preserve"> </w:t>
      </w:r>
      <w:r>
        <w:t>documentelor</w:t>
      </w:r>
      <w:r>
        <w:rPr>
          <w:spacing w:val="73"/>
        </w:rPr>
        <w:t xml:space="preserve"> </w:t>
      </w:r>
      <w:r>
        <w:t>anexe</w:t>
      </w:r>
      <w:r>
        <w:rPr>
          <w:spacing w:val="69"/>
        </w:rPr>
        <w:t xml:space="preserve"> </w:t>
      </w:r>
      <w:r>
        <w:t>obligatorii</w:t>
      </w:r>
      <w:r>
        <w:rPr>
          <w:spacing w:val="69"/>
        </w:rPr>
        <w:t xml:space="preserve"> </w:t>
      </w:r>
      <w:r>
        <w:t>şi</w:t>
      </w:r>
      <w:r>
        <w:rPr>
          <w:spacing w:val="72"/>
        </w:rPr>
        <w:t xml:space="preserve"> </w:t>
      </w:r>
      <w:r>
        <w:t>cele</w:t>
      </w:r>
      <w:r>
        <w:rPr>
          <w:spacing w:val="69"/>
        </w:rPr>
        <w:t xml:space="preserve"> </w:t>
      </w:r>
      <w:r>
        <w:t>impuse</w:t>
      </w:r>
      <w:r>
        <w:rPr>
          <w:spacing w:val="68"/>
        </w:rPr>
        <w:t xml:space="preserve"> </w:t>
      </w:r>
      <w:r>
        <w:t>de</w:t>
      </w:r>
      <w:r>
        <w:rPr>
          <w:spacing w:val="69"/>
        </w:rPr>
        <w:t xml:space="preserve"> </w:t>
      </w:r>
      <w:r>
        <w:t>tipul măsurii ?</w:t>
      </w:r>
    </w:p>
    <w:p w14:paraId="2982B37C" w14:textId="77777777" w:rsidR="005B4DD7" w:rsidRDefault="00000000">
      <w:pPr>
        <w:spacing w:before="1"/>
        <w:ind w:right="601"/>
        <w:jc w:val="right"/>
        <w:rPr>
          <w:rFonts w:ascii="Wingdings" w:hAnsi="Wingdings"/>
          <w:sz w:val="23"/>
        </w:rPr>
      </w:pPr>
      <w:r>
        <w:rPr>
          <w:b/>
          <w:i/>
        </w:rPr>
        <w:t>DA</w:t>
      </w:r>
      <w:r>
        <w:rPr>
          <w:rFonts w:ascii="Wingdings" w:hAnsi="Wingdings"/>
          <w:sz w:val="23"/>
        </w:rPr>
        <w:t></w:t>
      </w:r>
      <w:r>
        <w:rPr>
          <w:rFonts w:ascii="Times New Roman" w:hAnsi="Times New Roman"/>
          <w:spacing w:val="63"/>
          <w:sz w:val="23"/>
        </w:rPr>
        <w:t xml:space="preserve"> </w:t>
      </w:r>
      <w:r>
        <w:rPr>
          <w:i/>
        </w:rPr>
        <w:t>sau</w:t>
      </w:r>
      <w:r>
        <w:rPr>
          <w:i/>
          <w:spacing w:val="-3"/>
        </w:rPr>
        <w:t xml:space="preserve"> </w:t>
      </w:r>
      <w:r>
        <w:rPr>
          <w:b/>
          <w:i/>
          <w:spacing w:val="-5"/>
        </w:rPr>
        <w:t>NU</w:t>
      </w:r>
      <w:r>
        <w:rPr>
          <w:rFonts w:ascii="Wingdings" w:hAnsi="Wingdings"/>
          <w:spacing w:val="-5"/>
          <w:sz w:val="23"/>
        </w:rPr>
        <w:t></w:t>
      </w:r>
    </w:p>
    <w:p w14:paraId="162C6C99" w14:textId="77777777" w:rsidR="005B4DD7" w:rsidRDefault="005B4DD7">
      <w:pPr>
        <w:pStyle w:val="BodyText"/>
        <w:spacing w:before="8"/>
        <w:rPr>
          <w:rFonts w:ascii="Wingdings" w:hAnsi="Wingdings"/>
          <w:sz w:val="21"/>
        </w:rPr>
      </w:pPr>
    </w:p>
    <w:p w14:paraId="414EE72C" w14:textId="77777777" w:rsidR="005B4DD7" w:rsidRDefault="00000000">
      <w:pPr>
        <w:pStyle w:val="ListParagraph"/>
        <w:numPr>
          <w:ilvl w:val="0"/>
          <w:numId w:val="86"/>
        </w:numPr>
        <w:tabs>
          <w:tab w:val="left" w:pos="992"/>
        </w:tabs>
        <w:ind w:left="991" w:hanging="411"/>
      </w:pPr>
      <w:r>
        <w:t>Solicitantul</w:t>
      </w:r>
      <w:r>
        <w:rPr>
          <w:spacing w:val="-10"/>
        </w:rPr>
        <w:t xml:space="preserve"> </w:t>
      </w:r>
      <w:r>
        <w:t>a</w:t>
      </w:r>
      <w:r>
        <w:rPr>
          <w:spacing w:val="-6"/>
        </w:rPr>
        <w:t xml:space="preserve"> </w:t>
      </w:r>
      <w:r>
        <w:t>atașat</w:t>
      </w:r>
      <w:r>
        <w:rPr>
          <w:spacing w:val="-9"/>
        </w:rPr>
        <w:t xml:space="preserve"> </w:t>
      </w:r>
      <w:r>
        <w:t>la</w:t>
      </w:r>
      <w:r>
        <w:rPr>
          <w:spacing w:val="-7"/>
        </w:rPr>
        <w:t xml:space="preserve"> </w:t>
      </w:r>
      <w:r>
        <w:t>Cererea</w:t>
      </w:r>
      <w:r>
        <w:rPr>
          <w:spacing w:val="-7"/>
        </w:rPr>
        <w:t xml:space="preserve"> </w:t>
      </w:r>
      <w:r>
        <w:t>de</w:t>
      </w:r>
      <w:r>
        <w:rPr>
          <w:spacing w:val="-11"/>
        </w:rPr>
        <w:t xml:space="preserve"> </w:t>
      </w:r>
      <w:r>
        <w:t>finanțare</w:t>
      </w:r>
      <w:r>
        <w:rPr>
          <w:spacing w:val="-6"/>
        </w:rPr>
        <w:t xml:space="preserve"> </w:t>
      </w:r>
      <w:r>
        <w:t>toate</w:t>
      </w:r>
      <w:r>
        <w:rPr>
          <w:spacing w:val="-6"/>
        </w:rPr>
        <w:t xml:space="preserve"> </w:t>
      </w:r>
      <w:r>
        <w:t>documentele</w:t>
      </w:r>
      <w:r>
        <w:rPr>
          <w:spacing w:val="-9"/>
        </w:rPr>
        <w:t xml:space="preserve"> </w:t>
      </w:r>
      <w:r>
        <w:t>anexă</w:t>
      </w:r>
      <w:r>
        <w:rPr>
          <w:spacing w:val="-9"/>
        </w:rPr>
        <w:t xml:space="preserve"> </w:t>
      </w:r>
      <w:r>
        <w:t>obligatorii</w:t>
      </w:r>
      <w:r>
        <w:rPr>
          <w:spacing w:val="-9"/>
        </w:rPr>
        <w:t xml:space="preserve"> </w:t>
      </w:r>
      <w:r>
        <w:t>din</w:t>
      </w:r>
      <w:r>
        <w:rPr>
          <w:spacing w:val="-6"/>
        </w:rPr>
        <w:t xml:space="preserve"> </w:t>
      </w:r>
      <w:r>
        <w:rPr>
          <w:spacing w:val="-2"/>
        </w:rPr>
        <w:t>listă?</w:t>
      </w:r>
    </w:p>
    <w:p w14:paraId="0B0768AA" w14:textId="77777777" w:rsidR="005B4DD7" w:rsidRDefault="00000000">
      <w:pPr>
        <w:tabs>
          <w:tab w:val="left" w:pos="698"/>
          <w:tab w:val="left" w:pos="1283"/>
        </w:tabs>
        <w:spacing w:before="2"/>
        <w:ind w:right="598"/>
        <w:jc w:val="right"/>
        <w:rPr>
          <w:rFonts w:ascii="Wingdings" w:hAnsi="Wingdings"/>
          <w:sz w:val="23"/>
        </w:rPr>
      </w:pPr>
      <w:r>
        <w:rPr>
          <w:b/>
          <w:i/>
          <w:spacing w:val="-5"/>
        </w:rPr>
        <w:t>DA</w:t>
      </w:r>
      <w:r>
        <w:rPr>
          <w:rFonts w:ascii="Wingdings" w:hAnsi="Wingdings"/>
          <w:spacing w:val="-5"/>
          <w:sz w:val="23"/>
        </w:rPr>
        <w:t></w:t>
      </w:r>
      <w:r>
        <w:rPr>
          <w:rFonts w:ascii="Times New Roman" w:hAnsi="Times New Roman"/>
          <w:sz w:val="23"/>
        </w:rPr>
        <w:tab/>
      </w:r>
      <w:r>
        <w:rPr>
          <w:spacing w:val="-5"/>
        </w:rPr>
        <w:t>sau</w:t>
      </w:r>
      <w:r>
        <w:tab/>
      </w:r>
      <w:r>
        <w:rPr>
          <w:b/>
          <w:i/>
          <w:spacing w:val="-5"/>
        </w:rPr>
        <w:t>NU</w:t>
      </w:r>
      <w:r>
        <w:rPr>
          <w:rFonts w:ascii="Wingdings" w:hAnsi="Wingdings"/>
          <w:spacing w:val="-5"/>
          <w:sz w:val="23"/>
        </w:rPr>
        <w:t></w:t>
      </w:r>
    </w:p>
    <w:p w14:paraId="364707E4" w14:textId="77777777" w:rsidR="005B4DD7" w:rsidRDefault="005B4DD7">
      <w:pPr>
        <w:pStyle w:val="BodyText"/>
        <w:rPr>
          <w:rFonts w:ascii="Wingdings" w:hAnsi="Wingdings"/>
          <w:sz w:val="23"/>
        </w:rPr>
      </w:pPr>
    </w:p>
    <w:p w14:paraId="5E069044" w14:textId="77777777" w:rsidR="005B4DD7" w:rsidRDefault="00000000">
      <w:pPr>
        <w:pStyle w:val="ListParagraph"/>
        <w:numPr>
          <w:ilvl w:val="0"/>
          <w:numId w:val="86"/>
        </w:numPr>
        <w:tabs>
          <w:tab w:val="left" w:pos="990"/>
        </w:tabs>
        <w:ind w:left="989" w:hanging="409"/>
      </w:pPr>
      <w:r>
        <w:t>Copia</w:t>
      </w:r>
      <w:r>
        <w:rPr>
          <w:spacing w:val="-9"/>
        </w:rPr>
        <w:t xml:space="preserve"> </w:t>
      </w:r>
      <w:r>
        <w:t>electronică</w:t>
      </w:r>
      <w:r>
        <w:rPr>
          <w:spacing w:val="-6"/>
        </w:rPr>
        <w:t xml:space="preserve"> </w:t>
      </w:r>
      <w:r>
        <w:t>a</w:t>
      </w:r>
      <w:r>
        <w:rPr>
          <w:spacing w:val="-9"/>
        </w:rPr>
        <w:t xml:space="preserve"> </w:t>
      </w:r>
      <w:r>
        <w:t>Cererii</w:t>
      </w:r>
      <w:r>
        <w:rPr>
          <w:spacing w:val="-6"/>
        </w:rPr>
        <w:t xml:space="preserve"> </w:t>
      </w:r>
      <w:r>
        <w:t>de</w:t>
      </w:r>
      <w:r>
        <w:rPr>
          <w:spacing w:val="-7"/>
        </w:rPr>
        <w:t xml:space="preserve"> </w:t>
      </w:r>
      <w:r>
        <w:t>finanțare</w:t>
      </w:r>
      <w:r>
        <w:rPr>
          <w:spacing w:val="-7"/>
        </w:rPr>
        <w:t xml:space="preserve"> </w:t>
      </w:r>
      <w:r>
        <w:t>corespunde</w:t>
      </w:r>
      <w:r>
        <w:rPr>
          <w:spacing w:val="-7"/>
        </w:rPr>
        <w:t xml:space="preserve"> </w:t>
      </w:r>
      <w:r>
        <w:t>cu</w:t>
      </w:r>
      <w:r>
        <w:rPr>
          <w:spacing w:val="-6"/>
        </w:rPr>
        <w:t xml:space="preserve"> </w:t>
      </w:r>
      <w:r>
        <w:t>dosarul</w:t>
      </w:r>
      <w:r>
        <w:rPr>
          <w:spacing w:val="-5"/>
        </w:rPr>
        <w:t xml:space="preserve"> </w:t>
      </w:r>
      <w:r>
        <w:t>original</w:t>
      </w:r>
      <w:r>
        <w:rPr>
          <w:spacing w:val="-6"/>
        </w:rPr>
        <w:t xml:space="preserve"> </w:t>
      </w:r>
      <w:r>
        <w:t>pe</w:t>
      </w:r>
      <w:r>
        <w:rPr>
          <w:spacing w:val="-5"/>
        </w:rPr>
        <w:t xml:space="preserve"> </w:t>
      </w:r>
      <w:r>
        <w:t>suport</w:t>
      </w:r>
      <w:r>
        <w:rPr>
          <w:spacing w:val="-6"/>
        </w:rPr>
        <w:t xml:space="preserve"> </w:t>
      </w:r>
      <w:r>
        <w:t>de</w:t>
      </w:r>
      <w:r>
        <w:rPr>
          <w:spacing w:val="-6"/>
        </w:rPr>
        <w:t xml:space="preserve"> </w:t>
      </w:r>
      <w:r>
        <w:rPr>
          <w:spacing w:val="-2"/>
        </w:rPr>
        <w:t>hârtie?</w:t>
      </w:r>
    </w:p>
    <w:p w14:paraId="3CD963C2" w14:textId="77777777" w:rsidR="005B4DD7" w:rsidRDefault="00000000">
      <w:pPr>
        <w:tabs>
          <w:tab w:val="left" w:pos="988"/>
        </w:tabs>
        <w:spacing w:before="8"/>
        <w:ind w:right="596"/>
        <w:jc w:val="right"/>
        <w:rPr>
          <w:rFonts w:ascii="Wingdings" w:hAnsi="Wingdings"/>
          <w:sz w:val="23"/>
        </w:rPr>
      </w:pPr>
      <w:r>
        <w:rPr>
          <w:b/>
          <w:i/>
          <w:spacing w:val="-5"/>
        </w:rPr>
        <w:t>DA</w:t>
      </w:r>
      <w:r>
        <w:rPr>
          <w:rFonts w:ascii="Wingdings" w:hAnsi="Wingdings"/>
          <w:spacing w:val="-5"/>
          <w:sz w:val="23"/>
        </w:rPr>
        <w:t></w:t>
      </w:r>
      <w:r>
        <w:rPr>
          <w:rFonts w:ascii="Times New Roman" w:hAnsi="Times New Roman"/>
          <w:sz w:val="23"/>
        </w:rPr>
        <w:tab/>
      </w:r>
      <w:r>
        <w:rPr>
          <w:b/>
          <w:i/>
          <w:spacing w:val="-5"/>
        </w:rPr>
        <w:t>NU</w:t>
      </w:r>
      <w:r>
        <w:rPr>
          <w:rFonts w:ascii="Wingdings" w:hAnsi="Wingdings"/>
          <w:spacing w:val="-5"/>
          <w:sz w:val="23"/>
        </w:rPr>
        <w:t></w:t>
      </w:r>
    </w:p>
    <w:p w14:paraId="7AD4E842" w14:textId="77777777" w:rsidR="005B4DD7" w:rsidRDefault="005B4DD7">
      <w:pPr>
        <w:pStyle w:val="BodyText"/>
        <w:spacing w:before="2"/>
        <w:rPr>
          <w:rFonts w:ascii="Wingdings" w:hAnsi="Wingdings"/>
          <w:sz w:val="22"/>
        </w:rPr>
      </w:pPr>
    </w:p>
    <w:p w14:paraId="54DF2390" w14:textId="77777777" w:rsidR="005B4DD7" w:rsidRDefault="00000000">
      <w:pPr>
        <w:pStyle w:val="ListParagraph"/>
        <w:numPr>
          <w:ilvl w:val="0"/>
          <w:numId w:val="86"/>
        </w:numPr>
        <w:tabs>
          <w:tab w:val="left" w:pos="992"/>
        </w:tabs>
        <w:ind w:right="644" w:firstLine="0"/>
      </w:pPr>
      <w:r>
        <w:t>Copia</w:t>
      </w:r>
      <w:r>
        <w:rPr>
          <w:spacing w:val="-4"/>
        </w:rPr>
        <w:t xml:space="preserve"> </w:t>
      </w:r>
      <w:r>
        <w:t>scanată</w:t>
      </w:r>
      <w:r>
        <w:rPr>
          <w:spacing w:val="-2"/>
        </w:rPr>
        <w:t xml:space="preserve"> </w:t>
      </w:r>
      <w:r>
        <w:t>a documentelor</w:t>
      </w:r>
      <w:r>
        <w:rPr>
          <w:spacing w:val="-1"/>
        </w:rPr>
        <w:t xml:space="preserve"> </w:t>
      </w:r>
      <w:r>
        <w:t>ataşate</w:t>
      </w:r>
      <w:r>
        <w:rPr>
          <w:spacing w:val="-2"/>
        </w:rPr>
        <w:t xml:space="preserve"> </w:t>
      </w:r>
      <w:r>
        <w:t>Cererii</w:t>
      </w:r>
      <w:r>
        <w:rPr>
          <w:spacing w:val="-2"/>
        </w:rPr>
        <w:t xml:space="preserve"> </w:t>
      </w:r>
      <w:r>
        <w:t>de</w:t>
      </w:r>
      <w:r>
        <w:rPr>
          <w:spacing w:val="-2"/>
        </w:rPr>
        <w:t xml:space="preserve"> </w:t>
      </w:r>
      <w:r>
        <w:t>finanțare</w:t>
      </w:r>
      <w:r>
        <w:rPr>
          <w:spacing w:val="-2"/>
        </w:rPr>
        <w:t xml:space="preserve"> </w:t>
      </w:r>
      <w:r>
        <w:t>este prezentată alături</w:t>
      </w:r>
      <w:r>
        <w:rPr>
          <w:spacing w:val="-2"/>
        </w:rPr>
        <w:t xml:space="preserve"> </w:t>
      </w:r>
      <w:r>
        <w:t>de forma electronică a Cererii de finanțare, inclusiv Tabelul XI in format excel?</w:t>
      </w:r>
    </w:p>
    <w:p w14:paraId="0F642142" w14:textId="77777777" w:rsidR="005B4DD7" w:rsidRDefault="00000000">
      <w:pPr>
        <w:tabs>
          <w:tab w:val="left" w:pos="986"/>
        </w:tabs>
        <w:spacing w:before="10"/>
        <w:ind w:right="598"/>
        <w:jc w:val="right"/>
        <w:rPr>
          <w:rFonts w:ascii="Wingdings" w:hAnsi="Wingdings"/>
          <w:sz w:val="23"/>
        </w:rPr>
      </w:pPr>
      <w:r>
        <w:rPr>
          <w:b/>
          <w:spacing w:val="-5"/>
        </w:rPr>
        <w:t>DA</w:t>
      </w:r>
      <w:r>
        <w:rPr>
          <w:rFonts w:ascii="Wingdings" w:hAnsi="Wingdings"/>
          <w:spacing w:val="-5"/>
          <w:sz w:val="23"/>
        </w:rPr>
        <w:t></w:t>
      </w:r>
      <w:r>
        <w:rPr>
          <w:rFonts w:ascii="Times New Roman" w:hAnsi="Times New Roman"/>
          <w:sz w:val="23"/>
        </w:rPr>
        <w:tab/>
      </w:r>
      <w:r>
        <w:rPr>
          <w:b/>
          <w:spacing w:val="-5"/>
        </w:rPr>
        <w:t>NU</w:t>
      </w:r>
      <w:r>
        <w:rPr>
          <w:rFonts w:ascii="Wingdings" w:hAnsi="Wingdings"/>
          <w:spacing w:val="-5"/>
          <w:sz w:val="23"/>
        </w:rPr>
        <w:t></w:t>
      </w:r>
    </w:p>
    <w:p w14:paraId="0F5CA191" w14:textId="77777777" w:rsidR="005B4DD7" w:rsidRDefault="005B4DD7">
      <w:pPr>
        <w:pStyle w:val="BodyText"/>
        <w:rPr>
          <w:rFonts w:ascii="Wingdings" w:hAnsi="Wingdings"/>
          <w:sz w:val="23"/>
        </w:rPr>
      </w:pPr>
    </w:p>
    <w:p w14:paraId="6FAF012E" w14:textId="77777777" w:rsidR="005B4DD7" w:rsidRDefault="00000000">
      <w:pPr>
        <w:pStyle w:val="ListParagraph"/>
        <w:numPr>
          <w:ilvl w:val="0"/>
          <w:numId w:val="86"/>
        </w:numPr>
        <w:tabs>
          <w:tab w:val="left" w:pos="1091"/>
        </w:tabs>
        <w:ind w:right="639" w:firstLine="0"/>
      </w:pPr>
      <w:r>
        <w:t>Solicitantul</w:t>
      </w:r>
      <w:r>
        <w:rPr>
          <w:spacing w:val="80"/>
        </w:rPr>
        <w:t xml:space="preserve"> </w:t>
      </w:r>
      <w:r>
        <w:t>a</w:t>
      </w:r>
      <w:r>
        <w:rPr>
          <w:spacing w:val="80"/>
        </w:rPr>
        <w:t xml:space="preserve"> </w:t>
      </w:r>
      <w:r>
        <w:t>bifat</w:t>
      </w:r>
      <w:r>
        <w:rPr>
          <w:spacing w:val="80"/>
        </w:rPr>
        <w:t xml:space="preserve"> </w:t>
      </w:r>
      <w:r>
        <w:t>punctele</w:t>
      </w:r>
      <w:r>
        <w:rPr>
          <w:spacing w:val="80"/>
        </w:rPr>
        <w:t xml:space="preserve"> </w:t>
      </w:r>
      <w:r>
        <w:t>corespunzătoare</w:t>
      </w:r>
      <w:r>
        <w:rPr>
          <w:spacing w:val="80"/>
        </w:rPr>
        <w:t xml:space="preserve"> </w:t>
      </w:r>
      <w:r>
        <w:t>proiectului</w:t>
      </w:r>
      <w:r>
        <w:rPr>
          <w:spacing w:val="80"/>
        </w:rPr>
        <w:t xml:space="preserve"> </w:t>
      </w:r>
      <w:r>
        <w:t>din</w:t>
      </w:r>
      <w:r>
        <w:rPr>
          <w:spacing w:val="80"/>
        </w:rPr>
        <w:t xml:space="preserve"> </w:t>
      </w:r>
      <w:r>
        <w:t>Declarația</w:t>
      </w:r>
      <w:r>
        <w:rPr>
          <w:spacing w:val="80"/>
        </w:rPr>
        <w:t xml:space="preserve"> </w:t>
      </w:r>
      <w:r>
        <w:t>pe</w:t>
      </w:r>
      <w:r>
        <w:rPr>
          <w:spacing w:val="80"/>
        </w:rPr>
        <w:t xml:space="preserve"> </w:t>
      </w:r>
      <w:r>
        <w:t>propria răspundere a solicitantului ?</w:t>
      </w:r>
    </w:p>
    <w:p w14:paraId="27CD22D2" w14:textId="77777777" w:rsidR="005B4DD7" w:rsidRDefault="00000000">
      <w:pPr>
        <w:tabs>
          <w:tab w:val="left" w:pos="731"/>
        </w:tabs>
        <w:spacing w:before="1"/>
        <w:ind w:right="601"/>
        <w:jc w:val="right"/>
        <w:rPr>
          <w:rFonts w:ascii="Wingdings" w:hAnsi="Wingdings"/>
          <w:sz w:val="23"/>
        </w:rPr>
      </w:pPr>
      <w:r>
        <w:rPr>
          <w:b/>
          <w:i/>
          <w:spacing w:val="-5"/>
        </w:rPr>
        <w:t>DA</w:t>
      </w:r>
      <w:r>
        <w:rPr>
          <w:rFonts w:ascii="Wingdings" w:hAnsi="Wingdings"/>
          <w:spacing w:val="-5"/>
          <w:sz w:val="23"/>
        </w:rPr>
        <w:t></w:t>
      </w:r>
      <w:r>
        <w:rPr>
          <w:rFonts w:ascii="Times New Roman" w:hAnsi="Times New Roman"/>
          <w:sz w:val="23"/>
        </w:rPr>
        <w:tab/>
      </w:r>
      <w:r>
        <w:rPr>
          <w:i/>
        </w:rPr>
        <w:t>sau</w:t>
      </w:r>
      <w:r>
        <w:rPr>
          <w:i/>
          <w:spacing w:val="-4"/>
        </w:rPr>
        <w:t xml:space="preserve"> </w:t>
      </w:r>
      <w:r>
        <w:rPr>
          <w:b/>
          <w:i/>
          <w:spacing w:val="-5"/>
        </w:rPr>
        <w:t>NU</w:t>
      </w:r>
      <w:r>
        <w:rPr>
          <w:rFonts w:ascii="Wingdings" w:hAnsi="Wingdings"/>
          <w:spacing w:val="-5"/>
          <w:sz w:val="23"/>
        </w:rPr>
        <w:t></w:t>
      </w:r>
    </w:p>
    <w:p w14:paraId="03BD955B" w14:textId="77777777" w:rsidR="005B4DD7" w:rsidRDefault="005B4DD7">
      <w:pPr>
        <w:pStyle w:val="BodyText"/>
        <w:rPr>
          <w:rFonts w:ascii="Wingdings" w:hAnsi="Wingdings"/>
          <w:sz w:val="22"/>
        </w:rPr>
      </w:pPr>
    </w:p>
    <w:p w14:paraId="1B1766FA" w14:textId="77777777" w:rsidR="005B4DD7" w:rsidRDefault="00000000">
      <w:pPr>
        <w:pStyle w:val="ListParagraph"/>
        <w:numPr>
          <w:ilvl w:val="0"/>
          <w:numId w:val="86"/>
        </w:numPr>
        <w:tabs>
          <w:tab w:val="left" w:pos="1040"/>
        </w:tabs>
        <w:spacing w:line="252" w:lineRule="auto"/>
        <w:ind w:right="598" w:firstLine="43"/>
      </w:pPr>
      <w:r>
        <w:t>Solicitantul a</w:t>
      </w:r>
      <w:r>
        <w:rPr>
          <w:spacing w:val="40"/>
        </w:rPr>
        <w:t xml:space="preserve"> </w:t>
      </w:r>
      <w:r>
        <w:t>datat, semnat şi ştampilat Declarația pe propria răspundere a solicitantului – Partea F din Cererea de finantare ?</w:t>
      </w:r>
    </w:p>
    <w:p w14:paraId="6BD65105" w14:textId="77777777" w:rsidR="005B4DD7" w:rsidRDefault="00000000">
      <w:pPr>
        <w:tabs>
          <w:tab w:val="left" w:pos="722"/>
        </w:tabs>
        <w:spacing w:line="230" w:lineRule="exact"/>
        <w:ind w:right="598"/>
        <w:jc w:val="right"/>
        <w:rPr>
          <w:rFonts w:ascii="Wingdings" w:hAnsi="Wingdings"/>
          <w:sz w:val="23"/>
        </w:rPr>
      </w:pPr>
      <w:r>
        <w:rPr>
          <w:b/>
          <w:i/>
          <w:spacing w:val="-5"/>
        </w:rPr>
        <w:t>DA</w:t>
      </w:r>
      <w:r>
        <w:rPr>
          <w:rFonts w:ascii="Wingdings" w:hAnsi="Wingdings"/>
          <w:spacing w:val="-5"/>
          <w:sz w:val="23"/>
        </w:rPr>
        <w:t></w:t>
      </w:r>
      <w:r>
        <w:rPr>
          <w:rFonts w:ascii="Times New Roman" w:hAnsi="Times New Roman"/>
          <w:sz w:val="23"/>
        </w:rPr>
        <w:tab/>
      </w:r>
      <w:r>
        <w:rPr>
          <w:i/>
        </w:rPr>
        <w:t>sau</w:t>
      </w:r>
      <w:r>
        <w:rPr>
          <w:i/>
          <w:spacing w:val="-6"/>
        </w:rPr>
        <w:t xml:space="preserve"> </w:t>
      </w:r>
      <w:r>
        <w:rPr>
          <w:b/>
          <w:i/>
          <w:spacing w:val="-5"/>
        </w:rPr>
        <w:t>NU</w:t>
      </w:r>
      <w:r>
        <w:rPr>
          <w:rFonts w:ascii="Wingdings" w:hAnsi="Wingdings"/>
          <w:spacing w:val="-5"/>
          <w:sz w:val="23"/>
        </w:rPr>
        <w:t></w:t>
      </w:r>
    </w:p>
    <w:p w14:paraId="17EF229B" w14:textId="77777777" w:rsidR="005B4DD7" w:rsidRDefault="005B4DD7">
      <w:pPr>
        <w:pStyle w:val="BodyText"/>
        <w:spacing w:before="2"/>
        <w:rPr>
          <w:rFonts w:ascii="Wingdings" w:hAnsi="Wingdings"/>
          <w:sz w:val="23"/>
        </w:rPr>
      </w:pPr>
    </w:p>
    <w:p w14:paraId="4C0F5C77" w14:textId="77777777" w:rsidR="005B4DD7" w:rsidRDefault="00000000">
      <w:pPr>
        <w:pStyle w:val="ListParagraph"/>
        <w:numPr>
          <w:ilvl w:val="0"/>
          <w:numId w:val="86"/>
        </w:numPr>
        <w:tabs>
          <w:tab w:val="left" w:pos="1045"/>
          <w:tab w:val="left" w:pos="3749"/>
        </w:tabs>
        <w:spacing w:before="1"/>
        <w:ind w:right="642" w:firstLine="0"/>
      </w:pPr>
      <w:r>
        <w:t>Solicitantul</w:t>
      </w:r>
      <w:r>
        <w:rPr>
          <w:spacing w:val="40"/>
        </w:rPr>
        <w:t xml:space="preserve"> </w:t>
      </w:r>
      <w:r>
        <w:t>a</w:t>
      </w:r>
      <w:r>
        <w:rPr>
          <w:spacing w:val="40"/>
        </w:rPr>
        <w:t xml:space="preserve"> </w:t>
      </w:r>
      <w:r>
        <w:t>completat</w:t>
      </w:r>
      <w:r>
        <w:tab/>
        <w:t>Tabelul</w:t>
      </w:r>
      <w:r>
        <w:rPr>
          <w:spacing w:val="40"/>
        </w:rPr>
        <w:t xml:space="preserve"> </w:t>
      </w:r>
      <w:r>
        <w:t>XI</w:t>
      </w:r>
      <w:r>
        <w:rPr>
          <w:spacing w:val="40"/>
        </w:rPr>
        <w:t xml:space="preserve"> </w:t>
      </w:r>
      <w:r>
        <w:t>din</w:t>
      </w:r>
      <w:r>
        <w:rPr>
          <w:spacing w:val="40"/>
        </w:rPr>
        <w:t xml:space="preserve"> </w:t>
      </w:r>
      <w:r>
        <w:t>Planul</w:t>
      </w:r>
      <w:r>
        <w:rPr>
          <w:spacing w:val="40"/>
        </w:rPr>
        <w:t xml:space="preserve"> </w:t>
      </w:r>
      <w:r>
        <w:t>de</w:t>
      </w:r>
      <w:r>
        <w:rPr>
          <w:spacing w:val="40"/>
        </w:rPr>
        <w:t xml:space="preserve"> </w:t>
      </w:r>
      <w:r>
        <w:t>Afaceri</w:t>
      </w:r>
      <w:r>
        <w:rPr>
          <w:spacing w:val="40"/>
        </w:rPr>
        <w:t xml:space="preserve"> </w:t>
      </w:r>
      <w:r>
        <w:t>in</w:t>
      </w:r>
      <w:r>
        <w:rPr>
          <w:spacing w:val="40"/>
        </w:rPr>
        <w:t xml:space="preserve"> </w:t>
      </w:r>
      <w:r>
        <w:t>concordanta</w:t>
      </w:r>
      <w:r>
        <w:rPr>
          <w:spacing w:val="40"/>
        </w:rPr>
        <w:t xml:space="preserve"> </w:t>
      </w:r>
      <w:r>
        <w:t>cu</w:t>
      </w:r>
      <w:r>
        <w:rPr>
          <w:spacing w:val="40"/>
        </w:rPr>
        <w:t xml:space="preserve"> </w:t>
      </w:r>
      <w:r>
        <w:t>cerintele impuse ?</w:t>
      </w:r>
    </w:p>
    <w:p w14:paraId="045B1800" w14:textId="77777777" w:rsidR="005B4DD7" w:rsidRDefault="00000000">
      <w:pPr>
        <w:tabs>
          <w:tab w:val="left" w:pos="722"/>
        </w:tabs>
        <w:spacing w:before="7"/>
        <w:ind w:right="598"/>
        <w:jc w:val="right"/>
        <w:rPr>
          <w:rFonts w:ascii="Wingdings" w:hAnsi="Wingdings"/>
          <w:sz w:val="23"/>
        </w:rPr>
      </w:pPr>
      <w:r>
        <w:rPr>
          <w:b/>
          <w:i/>
          <w:spacing w:val="-5"/>
        </w:rPr>
        <w:t>DA</w:t>
      </w:r>
      <w:r>
        <w:rPr>
          <w:rFonts w:ascii="Wingdings" w:hAnsi="Wingdings"/>
          <w:spacing w:val="-5"/>
          <w:sz w:val="23"/>
        </w:rPr>
        <w:t></w:t>
      </w:r>
      <w:r>
        <w:rPr>
          <w:rFonts w:ascii="Times New Roman" w:hAnsi="Times New Roman"/>
          <w:sz w:val="23"/>
        </w:rPr>
        <w:tab/>
      </w:r>
      <w:r>
        <w:rPr>
          <w:i/>
        </w:rPr>
        <w:t>sau</w:t>
      </w:r>
      <w:r>
        <w:rPr>
          <w:i/>
          <w:spacing w:val="-6"/>
        </w:rPr>
        <w:t xml:space="preserve"> </w:t>
      </w:r>
      <w:r>
        <w:rPr>
          <w:b/>
          <w:i/>
          <w:spacing w:val="-5"/>
        </w:rPr>
        <w:t>NU</w:t>
      </w:r>
      <w:r>
        <w:rPr>
          <w:rFonts w:ascii="Wingdings" w:hAnsi="Wingdings"/>
          <w:spacing w:val="-5"/>
          <w:sz w:val="23"/>
        </w:rPr>
        <w:t></w:t>
      </w:r>
    </w:p>
    <w:p w14:paraId="35B47884" w14:textId="77777777" w:rsidR="005B4DD7" w:rsidRDefault="005B4DD7">
      <w:pPr>
        <w:pStyle w:val="BodyText"/>
        <w:spacing w:before="4"/>
        <w:rPr>
          <w:rFonts w:ascii="Wingdings" w:hAnsi="Wingdings"/>
          <w:sz w:val="22"/>
        </w:rPr>
      </w:pPr>
    </w:p>
    <w:p w14:paraId="6780227D" w14:textId="77777777" w:rsidR="005B4DD7" w:rsidRDefault="00000000">
      <w:pPr>
        <w:pStyle w:val="ListParagraph"/>
        <w:numPr>
          <w:ilvl w:val="0"/>
          <w:numId w:val="86"/>
        </w:numPr>
        <w:tabs>
          <w:tab w:val="left" w:pos="1059"/>
        </w:tabs>
        <w:ind w:right="641" w:firstLine="0"/>
      </w:pPr>
      <w:r>
        <w:t>Indicatorii</w:t>
      </w:r>
      <w:r>
        <w:rPr>
          <w:spacing w:val="40"/>
        </w:rPr>
        <w:t xml:space="preserve"> </w:t>
      </w:r>
      <w:r>
        <w:t>de</w:t>
      </w:r>
      <w:r>
        <w:rPr>
          <w:spacing w:val="40"/>
        </w:rPr>
        <w:t xml:space="preserve"> </w:t>
      </w:r>
      <w:r>
        <w:t>monitorizare,</w:t>
      </w:r>
      <w:r>
        <w:rPr>
          <w:spacing w:val="40"/>
        </w:rPr>
        <w:t xml:space="preserve"> </w:t>
      </w:r>
      <w:r>
        <w:t>specifici</w:t>
      </w:r>
      <w:r>
        <w:rPr>
          <w:spacing w:val="40"/>
        </w:rPr>
        <w:t xml:space="preserve"> </w:t>
      </w:r>
      <w:r>
        <w:t>măsurii,</w:t>
      </w:r>
      <w:r>
        <w:rPr>
          <w:spacing w:val="40"/>
        </w:rPr>
        <w:t xml:space="preserve"> </w:t>
      </w:r>
      <w:r>
        <w:t>prevăzuți</w:t>
      </w:r>
      <w:r>
        <w:rPr>
          <w:spacing w:val="40"/>
        </w:rPr>
        <w:t xml:space="preserve"> </w:t>
      </w:r>
      <w:r>
        <w:t>în</w:t>
      </w:r>
      <w:r>
        <w:rPr>
          <w:spacing w:val="40"/>
        </w:rPr>
        <w:t xml:space="preserve"> </w:t>
      </w:r>
      <w:r>
        <w:t>Cererea</w:t>
      </w:r>
      <w:r>
        <w:rPr>
          <w:spacing w:val="40"/>
        </w:rPr>
        <w:t xml:space="preserve"> </w:t>
      </w:r>
      <w:r>
        <w:t>de</w:t>
      </w:r>
      <w:r>
        <w:rPr>
          <w:spacing w:val="40"/>
        </w:rPr>
        <w:t xml:space="preserve"> </w:t>
      </w:r>
      <w:r>
        <w:t>Finanțare</w:t>
      </w:r>
      <w:r>
        <w:rPr>
          <w:spacing w:val="40"/>
        </w:rPr>
        <w:t xml:space="preserve"> </w:t>
      </w:r>
      <w:r>
        <w:t>sunt</w:t>
      </w:r>
      <w:r>
        <w:rPr>
          <w:spacing w:val="40"/>
        </w:rPr>
        <w:t xml:space="preserve"> </w:t>
      </w:r>
      <w:r>
        <w:t>completați de către solicitant ?</w:t>
      </w:r>
    </w:p>
    <w:p w14:paraId="39B7FAA4" w14:textId="77777777" w:rsidR="005B4DD7" w:rsidRDefault="00000000">
      <w:pPr>
        <w:tabs>
          <w:tab w:val="left" w:pos="722"/>
        </w:tabs>
        <w:spacing w:before="8"/>
        <w:ind w:right="598"/>
        <w:jc w:val="right"/>
        <w:rPr>
          <w:rFonts w:ascii="Wingdings" w:hAnsi="Wingdings"/>
          <w:sz w:val="23"/>
        </w:rPr>
      </w:pPr>
      <w:r>
        <w:rPr>
          <w:b/>
          <w:i/>
          <w:spacing w:val="-5"/>
        </w:rPr>
        <w:t>DA</w:t>
      </w:r>
      <w:r>
        <w:rPr>
          <w:rFonts w:ascii="Wingdings" w:hAnsi="Wingdings"/>
          <w:spacing w:val="-5"/>
          <w:sz w:val="23"/>
        </w:rPr>
        <w:t></w:t>
      </w:r>
      <w:r>
        <w:rPr>
          <w:rFonts w:ascii="Times New Roman" w:hAnsi="Times New Roman"/>
          <w:sz w:val="23"/>
        </w:rPr>
        <w:tab/>
      </w:r>
      <w:r>
        <w:rPr>
          <w:i/>
        </w:rPr>
        <w:t>sau</w:t>
      </w:r>
      <w:r>
        <w:rPr>
          <w:i/>
          <w:spacing w:val="-6"/>
        </w:rPr>
        <w:t xml:space="preserve"> </w:t>
      </w:r>
      <w:r>
        <w:rPr>
          <w:b/>
          <w:i/>
          <w:spacing w:val="-5"/>
        </w:rPr>
        <w:t>NU</w:t>
      </w:r>
      <w:r>
        <w:rPr>
          <w:rFonts w:ascii="Wingdings" w:hAnsi="Wingdings"/>
          <w:spacing w:val="-5"/>
          <w:sz w:val="23"/>
        </w:rPr>
        <w:t></w:t>
      </w:r>
    </w:p>
    <w:p w14:paraId="62172843" w14:textId="77777777" w:rsidR="005B4DD7" w:rsidRDefault="005B4DD7">
      <w:pPr>
        <w:jc w:val="right"/>
        <w:rPr>
          <w:rFonts w:ascii="Wingdings" w:hAnsi="Wingdings"/>
          <w:sz w:val="23"/>
        </w:rPr>
        <w:sectPr w:rsidR="005B4DD7">
          <w:pgSz w:w="11930" w:h="16850"/>
          <w:pgMar w:top="1820" w:right="320" w:bottom="660" w:left="840" w:header="732" w:footer="465" w:gutter="0"/>
          <w:cols w:space="720"/>
        </w:sectPr>
      </w:pPr>
    </w:p>
    <w:p w14:paraId="2D708582" w14:textId="77777777" w:rsidR="005B4DD7" w:rsidRDefault="00000000">
      <w:pPr>
        <w:pStyle w:val="Heading2"/>
        <w:tabs>
          <w:tab w:val="left" w:pos="10169"/>
        </w:tabs>
        <w:spacing w:before="131"/>
        <w:ind w:left="578"/>
        <w:jc w:val="both"/>
      </w:pPr>
      <w:r>
        <w:rPr>
          <w:color w:val="000000"/>
          <w:shd w:val="clear" w:color="auto" w:fill="92D050"/>
        </w:rPr>
        <w:lastRenderedPageBreak/>
        <w:t>Partea</w:t>
      </w:r>
      <w:r>
        <w:rPr>
          <w:color w:val="000000"/>
          <w:spacing w:val="-9"/>
          <w:shd w:val="clear" w:color="auto" w:fill="92D050"/>
        </w:rPr>
        <w:t xml:space="preserve"> </w:t>
      </w:r>
      <w:r>
        <w:rPr>
          <w:color w:val="000000"/>
          <w:shd w:val="clear" w:color="auto" w:fill="92D050"/>
        </w:rPr>
        <w:t>II</w:t>
      </w:r>
      <w:r>
        <w:rPr>
          <w:color w:val="000000"/>
          <w:spacing w:val="-2"/>
          <w:shd w:val="clear" w:color="auto" w:fill="92D050"/>
        </w:rPr>
        <w:t xml:space="preserve"> </w:t>
      </w:r>
      <w:r>
        <w:rPr>
          <w:color w:val="000000"/>
          <w:shd w:val="clear" w:color="auto" w:fill="92D050"/>
        </w:rPr>
        <w:t>–</w:t>
      </w:r>
      <w:r>
        <w:rPr>
          <w:color w:val="000000"/>
          <w:spacing w:val="-8"/>
          <w:shd w:val="clear" w:color="auto" w:fill="92D050"/>
        </w:rPr>
        <w:t xml:space="preserve"> </w:t>
      </w:r>
      <w:r>
        <w:rPr>
          <w:color w:val="000000"/>
          <w:shd w:val="clear" w:color="auto" w:fill="92D050"/>
        </w:rPr>
        <w:t>VERIFICAREA</w:t>
      </w:r>
      <w:r>
        <w:rPr>
          <w:color w:val="000000"/>
          <w:spacing w:val="-9"/>
          <w:shd w:val="clear" w:color="auto" w:fill="92D050"/>
        </w:rPr>
        <w:t xml:space="preserve"> </w:t>
      </w:r>
      <w:r>
        <w:rPr>
          <w:color w:val="000000"/>
          <w:shd w:val="clear" w:color="auto" w:fill="92D050"/>
        </w:rPr>
        <w:t>DOCUMENTELOR</w:t>
      </w:r>
      <w:r>
        <w:rPr>
          <w:color w:val="000000"/>
          <w:spacing w:val="-9"/>
          <w:shd w:val="clear" w:color="auto" w:fill="92D050"/>
        </w:rPr>
        <w:t xml:space="preserve"> </w:t>
      </w:r>
      <w:r>
        <w:rPr>
          <w:color w:val="000000"/>
          <w:spacing w:val="-2"/>
          <w:shd w:val="clear" w:color="auto" w:fill="92D050"/>
        </w:rPr>
        <w:t>ANEXATE</w:t>
      </w:r>
      <w:r>
        <w:rPr>
          <w:color w:val="000000"/>
          <w:shd w:val="clear" w:color="auto" w:fill="92D050"/>
        </w:rPr>
        <w:tab/>
      </w:r>
    </w:p>
    <w:p w14:paraId="50BE86AC" w14:textId="77777777" w:rsidR="005B4DD7" w:rsidRDefault="005B4DD7">
      <w:pPr>
        <w:pStyle w:val="BodyText"/>
        <w:spacing w:before="9"/>
        <w:rPr>
          <w:b/>
          <w:sz w:val="21"/>
        </w:rPr>
      </w:pPr>
    </w:p>
    <w:p w14:paraId="38414209" w14:textId="77777777" w:rsidR="005B4DD7" w:rsidRDefault="00000000">
      <w:pPr>
        <w:ind w:left="578" w:right="560"/>
        <w:jc w:val="both"/>
        <w:rPr>
          <w:i/>
        </w:rPr>
      </w:pPr>
      <w:r>
        <w:rPr>
          <w:i/>
        </w:rPr>
        <w:t>Prezenţa documentelor trebuie să fie atestată prin bifarea în tabelul la partea</w:t>
      </w:r>
      <w:r>
        <w:rPr>
          <w:i/>
          <w:spacing w:val="40"/>
        </w:rPr>
        <w:t xml:space="preserve"> </w:t>
      </w:r>
      <w:r>
        <w:rPr>
          <w:i/>
        </w:rPr>
        <w:t>E a Cererii de Finanţare. Dacă solicitantul nu ataşează anumite documente (neobligatorii) pentru că acestea nu corespund naturii proiectului, expertul</w:t>
      </w:r>
      <w:r>
        <w:rPr>
          <w:i/>
          <w:spacing w:val="80"/>
        </w:rPr>
        <w:t xml:space="preserve"> </w:t>
      </w:r>
      <w:r>
        <w:rPr>
          <w:i/>
        </w:rPr>
        <w:t>va</w:t>
      </w:r>
      <w:r>
        <w:rPr>
          <w:i/>
          <w:spacing w:val="80"/>
        </w:rPr>
        <w:t xml:space="preserve"> </w:t>
      </w:r>
      <w:r>
        <w:rPr>
          <w:i/>
        </w:rPr>
        <w:t>bifa căsuţele corespunzătoare „Nu este cazul” din partea dreaptă a</w:t>
      </w:r>
      <w:r>
        <w:rPr>
          <w:i/>
          <w:spacing w:val="40"/>
        </w:rPr>
        <w:t xml:space="preserve"> </w:t>
      </w:r>
      <w:r>
        <w:rPr>
          <w:i/>
        </w:rPr>
        <w:t>tabelului.</w:t>
      </w:r>
    </w:p>
    <w:p w14:paraId="3A8F2D09" w14:textId="77777777" w:rsidR="005B4DD7" w:rsidRDefault="00000000">
      <w:pPr>
        <w:ind w:left="578" w:right="563"/>
        <w:jc w:val="both"/>
        <w:rPr>
          <w:i/>
        </w:rPr>
      </w:pPr>
      <w:r>
        <w:rPr>
          <w:i/>
        </w:rPr>
        <w:t>Verificarea copiilor documentelor anexate la cererea de finanţare cu originalele aflate la solicitant se efectuează prin bifarea căsuţei corespunzătoare din coloana „Concordanţă copie</w:t>
      </w:r>
      <w:r>
        <w:rPr>
          <w:i/>
          <w:spacing w:val="80"/>
        </w:rPr>
        <w:t xml:space="preserve"> </w:t>
      </w:r>
      <w:r>
        <w:rPr>
          <w:i/>
        </w:rPr>
        <w:t>cu originalul”.</w:t>
      </w:r>
    </w:p>
    <w:p w14:paraId="21BF7CFA" w14:textId="77777777" w:rsidR="005B4DD7" w:rsidRDefault="005B4DD7">
      <w:pPr>
        <w:pStyle w:val="BodyText"/>
        <w:spacing w:before="8"/>
        <w:rPr>
          <w:i/>
          <w:sz w:val="21"/>
        </w:rPr>
      </w:pPr>
    </w:p>
    <w:p w14:paraId="4A2A39F8" w14:textId="77777777" w:rsidR="005B4DD7" w:rsidRDefault="00000000">
      <w:pPr>
        <w:tabs>
          <w:tab w:val="left" w:pos="10169"/>
        </w:tabs>
        <w:ind w:left="578"/>
        <w:jc w:val="both"/>
        <w:rPr>
          <w:i/>
        </w:rPr>
      </w:pPr>
      <w:r>
        <w:rPr>
          <w:i/>
          <w:color w:val="000000"/>
          <w:shd w:val="clear" w:color="auto" w:fill="92D050"/>
        </w:rPr>
        <w:t>PENTRU</w:t>
      </w:r>
      <w:r>
        <w:rPr>
          <w:i/>
          <w:color w:val="000000"/>
          <w:spacing w:val="-8"/>
          <w:shd w:val="clear" w:color="auto" w:fill="92D050"/>
        </w:rPr>
        <w:t xml:space="preserve"> </w:t>
      </w:r>
      <w:r>
        <w:rPr>
          <w:i/>
          <w:color w:val="000000"/>
          <w:shd w:val="clear" w:color="auto" w:fill="92D050"/>
        </w:rPr>
        <w:t>TÂNĂRUL</w:t>
      </w:r>
      <w:r>
        <w:rPr>
          <w:i/>
          <w:color w:val="000000"/>
          <w:spacing w:val="-6"/>
          <w:shd w:val="clear" w:color="auto" w:fill="92D050"/>
        </w:rPr>
        <w:t xml:space="preserve"> </w:t>
      </w:r>
      <w:r>
        <w:rPr>
          <w:i/>
          <w:color w:val="000000"/>
          <w:spacing w:val="-2"/>
          <w:shd w:val="clear" w:color="auto" w:fill="92D050"/>
        </w:rPr>
        <w:t>FERMIER</w:t>
      </w:r>
      <w:r>
        <w:rPr>
          <w:i/>
          <w:color w:val="000000"/>
          <w:shd w:val="clear" w:color="auto" w:fill="92D050"/>
        </w:rPr>
        <w:tab/>
      </w:r>
    </w:p>
    <w:p w14:paraId="50FEACF2" w14:textId="77777777" w:rsidR="005B4DD7" w:rsidRDefault="005B4DD7">
      <w:pPr>
        <w:pStyle w:val="BodyText"/>
        <w:spacing w:before="8"/>
        <w:rPr>
          <w:i/>
          <w:sz w:val="23"/>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5"/>
        <w:gridCol w:w="714"/>
        <w:gridCol w:w="709"/>
        <w:gridCol w:w="848"/>
        <w:gridCol w:w="856"/>
      </w:tblGrid>
      <w:tr w:rsidR="005B4DD7" w14:paraId="745938E5" w14:textId="77777777">
        <w:trPr>
          <w:trHeight w:val="2044"/>
        </w:trPr>
        <w:tc>
          <w:tcPr>
            <w:tcW w:w="7055" w:type="dxa"/>
          </w:tcPr>
          <w:p w14:paraId="553D8F30" w14:textId="77777777" w:rsidR="005B4DD7" w:rsidRDefault="005B4DD7">
            <w:pPr>
              <w:pStyle w:val="TableParagraph"/>
              <w:rPr>
                <w:i/>
                <w:sz w:val="26"/>
              </w:rPr>
            </w:pPr>
          </w:p>
          <w:p w14:paraId="35AB0505" w14:textId="77777777" w:rsidR="005B4DD7" w:rsidRDefault="00000000">
            <w:pPr>
              <w:pStyle w:val="TableParagraph"/>
              <w:spacing w:before="185"/>
              <w:ind w:left="2778" w:right="2768"/>
              <w:jc w:val="center"/>
            </w:pPr>
            <w:r>
              <w:t>TIP</w:t>
            </w:r>
            <w:r>
              <w:rPr>
                <w:spacing w:val="-3"/>
              </w:rPr>
              <w:t xml:space="preserve"> </w:t>
            </w:r>
            <w:r>
              <w:rPr>
                <w:spacing w:val="-2"/>
              </w:rPr>
              <w:t>DOCUMENT</w:t>
            </w:r>
          </w:p>
        </w:tc>
        <w:tc>
          <w:tcPr>
            <w:tcW w:w="714" w:type="dxa"/>
          </w:tcPr>
          <w:p w14:paraId="7CEC6FD2" w14:textId="77777777" w:rsidR="005B4DD7" w:rsidRDefault="005B4DD7">
            <w:pPr>
              <w:pStyle w:val="TableParagraph"/>
              <w:rPr>
                <w:i/>
                <w:sz w:val="24"/>
              </w:rPr>
            </w:pPr>
          </w:p>
          <w:p w14:paraId="158AD7C8" w14:textId="77777777" w:rsidR="005B4DD7" w:rsidRDefault="005B4DD7">
            <w:pPr>
              <w:pStyle w:val="TableParagraph"/>
              <w:rPr>
                <w:i/>
                <w:sz w:val="24"/>
              </w:rPr>
            </w:pPr>
          </w:p>
          <w:p w14:paraId="0A84DD50" w14:textId="77777777" w:rsidR="005B4DD7" w:rsidRDefault="005B4DD7">
            <w:pPr>
              <w:pStyle w:val="TableParagraph"/>
              <w:spacing w:before="5"/>
              <w:rPr>
                <w:i/>
                <w:sz w:val="27"/>
              </w:rPr>
            </w:pPr>
          </w:p>
          <w:p w14:paraId="262B0EBF" w14:textId="77777777" w:rsidR="005B4DD7" w:rsidRDefault="00000000">
            <w:pPr>
              <w:pStyle w:val="TableParagraph"/>
              <w:ind w:left="200"/>
              <w:rPr>
                <w:rFonts w:ascii="Calibri"/>
                <w:b/>
                <w:sz w:val="24"/>
              </w:rPr>
            </w:pPr>
            <w:r>
              <w:rPr>
                <w:rFonts w:ascii="Calibri"/>
                <w:b/>
                <w:spacing w:val="-5"/>
                <w:sz w:val="24"/>
              </w:rPr>
              <w:t>DA</w:t>
            </w:r>
          </w:p>
        </w:tc>
        <w:tc>
          <w:tcPr>
            <w:tcW w:w="709" w:type="dxa"/>
          </w:tcPr>
          <w:p w14:paraId="5CE17034" w14:textId="77777777" w:rsidR="005B4DD7" w:rsidRDefault="005B4DD7">
            <w:pPr>
              <w:pStyle w:val="TableParagraph"/>
              <w:rPr>
                <w:i/>
                <w:sz w:val="24"/>
              </w:rPr>
            </w:pPr>
          </w:p>
          <w:p w14:paraId="4F9A6B48" w14:textId="77777777" w:rsidR="005B4DD7" w:rsidRDefault="005B4DD7">
            <w:pPr>
              <w:pStyle w:val="TableParagraph"/>
              <w:rPr>
                <w:i/>
                <w:sz w:val="24"/>
              </w:rPr>
            </w:pPr>
          </w:p>
          <w:p w14:paraId="721294AD" w14:textId="77777777" w:rsidR="005B4DD7" w:rsidRDefault="005B4DD7">
            <w:pPr>
              <w:pStyle w:val="TableParagraph"/>
              <w:spacing w:before="5"/>
              <w:rPr>
                <w:i/>
                <w:sz w:val="27"/>
              </w:rPr>
            </w:pPr>
          </w:p>
          <w:p w14:paraId="4DDEA3CA" w14:textId="77777777" w:rsidR="005B4DD7" w:rsidRDefault="00000000">
            <w:pPr>
              <w:pStyle w:val="TableParagraph"/>
              <w:ind w:left="178" w:right="176"/>
              <w:jc w:val="center"/>
              <w:rPr>
                <w:rFonts w:ascii="Calibri"/>
                <w:b/>
                <w:sz w:val="24"/>
              </w:rPr>
            </w:pPr>
            <w:r>
              <w:rPr>
                <w:rFonts w:ascii="Calibri"/>
                <w:b/>
                <w:spacing w:val="-5"/>
                <w:sz w:val="24"/>
              </w:rPr>
              <w:t>NU</w:t>
            </w:r>
          </w:p>
        </w:tc>
        <w:tc>
          <w:tcPr>
            <w:tcW w:w="848" w:type="dxa"/>
            <w:textDirection w:val="btLr"/>
          </w:tcPr>
          <w:p w14:paraId="713E486F" w14:textId="77777777" w:rsidR="005B4DD7" w:rsidRDefault="00000000">
            <w:pPr>
              <w:pStyle w:val="TableParagraph"/>
              <w:spacing w:before="107"/>
              <w:ind w:left="251"/>
              <w:rPr>
                <w:rFonts w:ascii="Calibri"/>
                <w:b/>
                <w:sz w:val="24"/>
              </w:rPr>
            </w:pPr>
            <w:r>
              <w:rPr>
                <w:rFonts w:ascii="Calibri"/>
                <w:b/>
                <w:sz w:val="24"/>
              </w:rPr>
              <w:t>NU ESTE</w:t>
            </w:r>
            <w:r>
              <w:rPr>
                <w:rFonts w:ascii="Calibri"/>
                <w:b/>
                <w:spacing w:val="4"/>
                <w:sz w:val="24"/>
              </w:rPr>
              <w:t xml:space="preserve"> </w:t>
            </w:r>
            <w:r>
              <w:rPr>
                <w:rFonts w:ascii="Calibri"/>
                <w:b/>
                <w:spacing w:val="-2"/>
                <w:sz w:val="24"/>
              </w:rPr>
              <w:t>CAZUL</w:t>
            </w:r>
          </w:p>
        </w:tc>
        <w:tc>
          <w:tcPr>
            <w:tcW w:w="856" w:type="dxa"/>
            <w:textDirection w:val="btLr"/>
          </w:tcPr>
          <w:p w14:paraId="7D6DB22C" w14:textId="77777777" w:rsidR="005B4DD7" w:rsidRDefault="00000000">
            <w:pPr>
              <w:pStyle w:val="TableParagraph"/>
              <w:spacing w:before="109" w:line="249" w:lineRule="auto"/>
              <w:ind w:left="203" w:firstLine="72"/>
            </w:pPr>
            <w:r>
              <w:rPr>
                <w:spacing w:val="-2"/>
              </w:rPr>
              <w:t xml:space="preserve">CONCORDANTA </w:t>
            </w:r>
            <w:r>
              <w:t>COIE</w:t>
            </w:r>
            <w:r>
              <w:rPr>
                <w:spacing w:val="-17"/>
              </w:rPr>
              <w:t xml:space="preserve"> </w:t>
            </w:r>
            <w:r>
              <w:t>/</w:t>
            </w:r>
            <w:r>
              <w:rPr>
                <w:spacing w:val="-17"/>
              </w:rPr>
              <w:t xml:space="preserve"> </w:t>
            </w:r>
            <w:r>
              <w:t>ORIGINAL</w:t>
            </w:r>
          </w:p>
        </w:tc>
      </w:tr>
      <w:tr w:rsidR="005B4DD7" w14:paraId="3ECB39B5" w14:textId="77777777">
        <w:trPr>
          <w:trHeight w:val="510"/>
        </w:trPr>
        <w:tc>
          <w:tcPr>
            <w:tcW w:w="7055" w:type="dxa"/>
          </w:tcPr>
          <w:p w14:paraId="1DE88D39" w14:textId="77777777" w:rsidR="005B4DD7" w:rsidRDefault="00000000">
            <w:pPr>
              <w:pStyle w:val="TableParagraph"/>
              <w:spacing w:before="232"/>
              <w:ind w:left="107"/>
            </w:pPr>
            <w:r>
              <w:t>1.</w:t>
            </w:r>
            <w:r>
              <w:rPr>
                <w:spacing w:val="58"/>
              </w:rPr>
              <w:t xml:space="preserve"> </w:t>
            </w:r>
            <w:r>
              <w:t>Plan</w:t>
            </w:r>
            <w:r>
              <w:rPr>
                <w:spacing w:val="-5"/>
              </w:rPr>
              <w:t xml:space="preserve"> </w:t>
            </w:r>
            <w:r>
              <w:t>de</w:t>
            </w:r>
            <w:r>
              <w:rPr>
                <w:spacing w:val="-7"/>
              </w:rPr>
              <w:t xml:space="preserve"> </w:t>
            </w:r>
            <w:r>
              <w:t>afaceri</w:t>
            </w:r>
            <w:r>
              <w:rPr>
                <w:spacing w:val="-8"/>
              </w:rPr>
              <w:t xml:space="preserve"> </w:t>
            </w:r>
            <w:r>
              <w:t>pentru</w:t>
            </w:r>
            <w:r>
              <w:rPr>
                <w:spacing w:val="-5"/>
              </w:rPr>
              <w:t xml:space="preserve"> </w:t>
            </w:r>
            <w:r>
              <w:t>dezvoltarea</w:t>
            </w:r>
            <w:r>
              <w:rPr>
                <w:spacing w:val="-4"/>
              </w:rPr>
              <w:t xml:space="preserve"> </w:t>
            </w:r>
            <w:r>
              <w:rPr>
                <w:spacing w:val="-2"/>
              </w:rPr>
              <w:t>exploatației</w:t>
            </w:r>
          </w:p>
        </w:tc>
        <w:tc>
          <w:tcPr>
            <w:tcW w:w="714" w:type="dxa"/>
          </w:tcPr>
          <w:p w14:paraId="7D7E8A10" w14:textId="77777777" w:rsidR="005B4DD7" w:rsidRDefault="00000000">
            <w:pPr>
              <w:pStyle w:val="TableParagraph"/>
              <w:spacing w:line="259" w:lineRule="exact"/>
              <w:ind w:left="247"/>
              <w:rPr>
                <w:rFonts w:ascii="Wingdings" w:hAnsi="Wingdings"/>
                <w:sz w:val="24"/>
              </w:rPr>
            </w:pPr>
            <w:r>
              <w:rPr>
                <w:rFonts w:ascii="Wingdings" w:hAnsi="Wingdings"/>
                <w:sz w:val="24"/>
              </w:rPr>
              <w:t></w:t>
            </w:r>
          </w:p>
        </w:tc>
        <w:tc>
          <w:tcPr>
            <w:tcW w:w="709" w:type="dxa"/>
          </w:tcPr>
          <w:p w14:paraId="7A837727" w14:textId="77777777" w:rsidR="005B4DD7" w:rsidRDefault="00000000">
            <w:pPr>
              <w:pStyle w:val="TableParagraph"/>
              <w:spacing w:line="259" w:lineRule="exact"/>
              <w:ind w:left="1"/>
              <w:jc w:val="center"/>
              <w:rPr>
                <w:rFonts w:ascii="Wingdings" w:hAnsi="Wingdings"/>
                <w:sz w:val="24"/>
              </w:rPr>
            </w:pPr>
            <w:r>
              <w:rPr>
                <w:rFonts w:ascii="Wingdings" w:hAnsi="Wingdings"/>
                <w:sz w:val="24"/>
              </w:rPr>
              <w:t></w:t>
            </w:r>
          </w:p>
        </w:tc>
        <w:tc>
          <w:tcPr>
            <w:tcW w:w="848" w:type="dxa"/>
          </w:tcPr>
          <w:p w14:paraId="207F1060" w14:textId="77777777" w:rsidR="005B4DD7" w:rsidRDefault="005B4DD7">
            <w:pPr>
              <w:pStyle w:val="TableParagraph"/>
              <w:rPr>
                <w:rFonts w:ascii="Times New Roman"/>
                <w:sz w:val="20"/>
              </w:rPr>
            </w:pPr>
          </w:p>
        </w:tc>
        <w:tc>
          <w:tcPr>
            <w:tcW w:w="856" w:type="dxa"/>
          </w:tcPr>
          <w:p w14:paraId="45A3FA6E"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3A6658DA" w14:textId="77777777">
        <w:trPr>
          <w:trHeight w:val="2810"/>
        </w:trPr>
        <w:tc>
          <w:tcPr>
            <w:tcW w:w="7055" w:type="dxa"/>
          </w:tcPr>
          <w:p w14:paraId="1571B63D" w14:textId="77777777" w:rsidR="005B4DD7" w:rsidRDefault="00000000">
            <w:pPr>
              <w:pStyle w:val="TableParagraph"/>
              <w:numPr>
                <w:ilvl w:val="0"/>
                <w:numId w:val="85"/>
              </w:numPr>
              <w:tabs>
                <w:tab w:val="left" w:pos="372"/>
              </w:tabs>
              <w:spacing w:line="230" w:lineRule="auto"/>
              <w:ind w:right="577" w:firstLine="0"/>
            </w:pPr>
            <w:r>
              <w:t>Documente</w:t>
            </w:r>
            <w:r>
              <w:rPr>
                <w:spacing w:val="-17"/>
              </w:rPr>
              <w:t xml:space="preserve"> </w:t>
            </w:r>
            <w:r>
              <w:t>proprietate/folosinta</w:t>
            </w:r>
            <w:r>
              <w:rPr>
                <w:spacing w:val="-15"/>
              </w:rPr>
              <w:t xml:space="preserve"> </w:t>
            </w:r>
            <w:r>
              <w:t>pentru</w:t>
            </w:r>
            <w:r>
              <w:rPr>
                <w:spacing w:val="-14"/>
              </w:rPr>
              <w:t xml:space="preserve"> </w:t>
            </w:r>
            <w:r>
              <w:t>exploatația</w:t>
            </w:r>
            <w:r>
              <w:rPr>
                <w:spacing w:val="-14"/>
              </w:rPr>
              <w:t xml:space="preserve"> </w:t>
            </w:r>
            <w:r>
              <w:t>agricola, documente obligatoriu de prezentat la depunerea cererii de</w:t>
            </w:r>
          </w:p>
          <w:p w14:paraId="466901B3" w14:textId="77777777" w:rsidR="005B4DD7" w:rsidRDefault="00000000">
            <w:pPr>
              <w:pStyle w:val="TableParagraph"/>
              <w:spacing w:before="6" w:line="250" w:lineRule="exact"/>
              <w:ind w:left="107"/>
            </w:pPr>
            <w:r>
              <w:rPr>
                <w:spacing w:val="-2"/>
              </w:rPr>
              <w:t>finanțare</w:t>
            </w:r>
          </w:p>
          <w:p w14:paraId="45730B11" w14:textId="77777777" w:rsidR="005B4DD7" w:rsidRDefault="00000000">
            <w:pPr>
              <w:pStyle w:val="TableParagraph"/>
              <w:numPr>
                <w:ilvl w:val="1"/>
                <w:numId w:val="85"/>
              </w:numPr>
              <w:tabs>
                <w:tab w:val="left" w:pos="372"/>
              </w:tabs>
              <w:spacing w:line="250" w:lineRule="exact"/>
              <w:ind w:hanging="265"/>
            </w:pPr>
            <w:r>
              <w:t>Documente</w:t>
            </w:r>
            <w:r>
              <w:rPr>
                <w:spacing w:val="-9"/>
              </w:rPr>
              <w:t xml:space="preserve"> </w:t>
            </w:r>
            <w:r>
              <w:t>solicitate</w:t>
            </w:r>
            <w:r>
              <w:rPr>
                <w:spacing w:val="-10"/>
              </w:rPr>
              <w:t xml:space="preserve"> </w:t>
            </w:r>
            <w:r>
              <w:t>pentru</w:t>
            </w:r>
            <w:r>
              <w:rPr>
                <w:spacing w:val="-8"/>
              </w:rPr>
              <w:t xml:space="preserve"> </w:t>
            </w:r>
            <w:r>
              <w:t>terenul</w:t>
            </w:r>
            <w:r>
              <w:rPr>
                <w:spacing w:val="-8"/>
              </w:rPr>
              <w:t xml:space="preserve"> </w:t>
            </w:r>
            <w:r>
              <w:rPr>
                <w:spacing w:val="-2"/>
              </w:rPr>
              <w:t>agricol:</w:t>
            </w:r>
          </w:p>
          <w:p w14:paraId="697C5940" w14:textId="77777777" w:rsidR="005B4DD7" w:rsidRDefault="00000000">
            <w:pPr>
              <w:pStyle w:val="TableParagraph"/>
              <w:numPr>
                <w:ilvl w:val="2"/>
                <w:numId w:val="85"/>
              </w:numPr>
              <w:tabs>
                <w:tab w:val="left" w:pos="377"/>
              </w:tabs>
              <w:spacing w:before="11"/>
              <w:ind w:right="178" w:firstLine="0"/>
            </w:pPr>
            <w:r>
              <w:t>document care atestă dreptul de proprietate asupra terenului agricol conform legislației în vigoare (contract de vânzare - cumpărare autentificat de notar, act de donație autentificat de notar,</w:t>
            </w:r>
            <w:r>
              <w:rPr>
                <w:spacing w:val="-4"/>
              </w:rPr>
              <w:t xml:space="preserve"> </w:t>
            </w:r>
            <w:r>
              <w:t>hotarâre</w:t>
            </w:r>
            <w:r>
              <w:rPr>
                <w:spacing w:val="-7"/>
              </w:rPr>
              <w:t xml:space="preserve"> </w:t>
            </w:r>
            <w:r>
              <w:t>judecatorească</w:t>
            </w:r>
            <w:r>
              <w:rPr>
                <w:spacing w:val="-7"/>
              </w:rPr>
              <w:t xml:space="preserve"> </w:t>
            </w:r>
            <w:r>
              <w:t>definitivă</w:t>
            </w:r>
            <w:r>
              <w:rPr>
                <w:spacing w:val="-7"/>
              </w:rPr>
              <w:t xml:space="preserve"> </w:t>
            </w:r>
            <w:r>
              <w:t>şi</w:t>
            </w:r>
            <w:r>
              <w:rPr>
                <w:spacing w:val="-7"/>
              </w:rPr>
              <w:t xml:space="preserve"> </w:t>
            </w:r>
            <w:r>
              <w:t>irevocabilă</w:t>
            </w:r>
            <w:r>
              <w:rPr>
                <w:spacing w:val="-9"/>
              </w:rPr>
              <w:t xml:space="preserve"> </w:t>
            </w:r>
            <w:r>
              <w:t>cu</w:t>
            </w:r>
            <w:r>
              <w:rPr>
                <w:spacing w:val="-7"/>
              </w:rPr>
              <w:t xml:space="preserve"> </w:t>
            </w:r>
            <w:r>
              <w:t>punere</w:t>
            </w:r>
            <w:r>
              <w:rPr>
                <w:spacing w:val="-8"/>
              </w:rPr>
              <w:t xml:space="preserve"> </w:t>
            </w:r>
            <w:r>
              <w:t>în posesie, certificat de moştenitor unic autentificat de notar şi alte documente care demonstrează terților dreptul de proprietate</w:t>
            </w:r>
          </w:p>
          <w:p w14:paraId="6278D06D" w14:textId="77777777" w:rsidR="005B4DD7" w:rsidRDefault="00000000">
            <w:pPr>
              <w:pStyle w:val="TableParagraph"/>
              <w:spacing w:line="250" w:lineRule="exact"/>
              <w:ind w:left="107"/>
            </w:pPr>
            <w:r>
              <w:t>conform</w:t>
            </w:r>
            <w:r>
              <w:rPr>
                <w:spacing w:val="-8"/>
              </w:rPr>
              <w:t xml:space="preserve"> </w:t>
            </w:r>
            <w:r>
              <w:t>legislației</w:t>
            </w:r>
            <w:r>
              <w:rPr>
                <w:spacing w:val="-8"/>
              </w:rPr>
              <w:t xml:space="preserve"> </w:t>
            </w:r>
            <w:r>
              <w:t>în</w:t>
            </w:r>
            <w:r>
              <w:rPr>
                <w:spacing w:val="-8"/>
              </w:rPr>
              <w:t xml:space="preserve"> </w:t>
            </w:r>
            <w:r>
              <w:t>vigoare</w:t>
            </w:r>
            <w:r>
              <w:rPr>
                <w:spacing w:val="-8"/>
              </w:rPr>
              <w:t xml:space="preserve"> </w:t>
            </w:r>
            <w:r>
              <w:t>autentificate</w:t>
            </w:r>
            <w:r>
              <w:rPr>
                <w:spacing w:val="-8"/>
              </w:rPr>
              <w:t xml:space="preserve"> </w:t>
            </w:r>
            <w:r>
              <w:t>la</w:t>
            </w:r>
            <w:r>
              <w:rPr>
                <w:spacing w:val="-7"/>
              </w:rPr>
              <w:t xml:space="preserve"> </w:t>
            </w:r>
            <w:r>
              <w:rPr>
                <w:spacing w:val="-2"/>
              </w:rPr>
              <w:t>notar)</w:t>
            </w:r>
          </w:p>
        </w:tc>
        <w:tc>
          <w:tcPr>
            <w:tcW w:w="714" w:type="dxa"/>
          </w:tcPr>
          <w:p w14:paraId="4FE0E02E" w14:textId="77777777" w:rsidR="005B4DD7" w:rsidRDefault="00000000">
            <w:pPr>
              <w:pStyle w:val="TableParagraph"/>
              <w:spacing w:line="259" w:lineRule="exact"/>
              <w:ind w:left="247"/>
              <w:rPr>
                <w:rFonts w:ascii="Wingdings" w:hAnsi="Wingdings"/>
                <w:sz w:val="24"/>
              </w:rPr>
            </w:pPr>
            <w:r>
              <w:rPr>
                <w:rFonts w:ascii="Wingdings" w:hAnsi="Wingdings"/>
                <w:sz w:val="24"/>
              </w:rPr>
              <w:t></w:t>
            </w:r>
          </w:p>
        </w:tc>
        <w:tc>
          <w:tcPr>
            <w:tcW w:w="709" w:type="dxa"/>
          </w:tcPr>
          <w:p w14:paraId="010524D9" w14:textId="77777777" w:rsidR="005B4DD7" w:rsidRDefault="00000000">
            <w:pPr>
              <w:pStyle w:val="TableParagraph"/>
              <w:spacing w:line="259" w:lineRule="exact"/>
              <w:ind w:left="1"/>
              <w:jc w:val="center"/>
              <w:rPr>
                <w:rFonts w:ascii="Wingdings" w:hAnsi="Wingdings"/>
                <w:sz w:val="24"/>
              </w:rPr>
            </w:pPr>
            <w:r>
              <w:rPr>
                <w:rFonts w:ascii="Wingdings" w:hAnsi="Wingdings"/>
                <w:sz w:val="24"/>
              </w:rPr>
              <w:t></w:t>
            </w:r>
          </w:p>
        </w:tc>
        <w:tc>
          <w:tcPr>
            <w:tcW w:w="848" w:type="dxa"/>
          </w:tcPr>
          <w:p w14:paraId="3D634E08"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6" w:type="dxa"/>
          </w:tcPr>
          <w:p w14:paraId="25B56166"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28D6EA73" w14:textId="77777777">
        <w:trPr>
          <w:trHeight w:val="1535"/>
        </w:trPr>
        <w:tc>
          <w:tcPr>
            <w:tcW w:w="7055" w:type="dxa"/>
          </w:tcPr>
          <w:p w14:paraId="036B7206" w14:textId="77777777" w:rsidR="005B4DD7" w:rsidRDefault="00000000">
            <w:pPr>
              <w:pStyle w:val="TableParagraph"/>
              <w:spacing w:before="232"/>
              <w:ind w:left="107"/>
            </w:pPr>
            <w:r>
              <w:rPr>
                <w:spacing w:val="-2"/>
              </w:rPr>
              <w:t>si/sau</w:t>
            </w:r>
          </w:p>
          <w:p w14:paraId="4C0206F4" w14:textId="77777777" w:rsidR="005B4DD7" w:rsidRDefault="00000000">
            <w:pPr>
              <w:pStyle w:val="TableParagraph"/>
              <w:numPr>
                <w:ilvl w:val="0"/>
                <w:numId w:val="84"/>
              </w:numPr>
              <w:tabs>
                <w:tab w:val="left" w:pos="312"/>
              </w:tabs>
              <w:spacing w:before="11"/>
              <w:ind w:right="607" w:firstLine="0"/>
            </w:pPr>
            <w:r>
              <w:t>tabel centralizator - emis de Primărie, semnat de persoanele autorizate conform legii, (conținând sumarul contractelor de arendare</w:t>
            </w:r>
            <w:r>
              <w:rPr>
                <w:spacing w:val="-6"/>
              </w:rPr>
              <w:t xml:space="preserve"> </w:t>
            </w:r>
            <w:r>
              <w:t>la</w:t>
            </w:r>
            <w:r>
              <w:rPr>
                <w:spacing w:val="-9"/>
              </w:rPr>
              <w:t xml:space="preserve"> </w:t>
            </w:r>
            <w:r>
              <w:t>data</w:t>
            </w:r>
            <w:r>
              <w:rPr>
                <w:spacing w:val="-7"/>
              </w:rPr>
              <w:t xml:space="preserve"> </w:t>
            </w:r>
            <w:r>
              <w:t>depunerii</w:t>
            </w:r>
            <w:r>
              <w:rPr>
                <w:spacing w:val="-6"/>
              </w:rPr>
              <w:t xml:space="preserve"> </w:t>
            </w:r>
            <w:r>
              <w:t>Cererii</w:t>
            </w:r>
            <w:r>
              <w:rPr>
                <w:spacing w:val="-6"/>
              </w:rPr>
              <w:t xml:space="preserve"> </w:t>
            </w:r>
            <w:r>
              <w:t>de</w:t>
            </w:r>
            <w:r>
              <w:rPr>
                <w:spacing w:val="-10"/>
              </w:rPr>
              <w:t xml:space="preserve"> </w:t>
            </w:r>
            <w:r>
              <w:t>Finanțare),</w:t>
            </w:r>
            <w:r>
              <w:rPr>
                <w:spacing w:val="-7"/>
              </w:rPr>
              <w:t xml:space="preserve"> </w:t>
            </w:r>
            <w:r>
              <w:t>cu</w:t>
            </w:r>
            <w:r>
              <w:rPr>
                <w:spacing w:val="-6"/>
              </w:rPr>
              <w:t xml:space="preserve"> </w:t>
            </w:r>
            <w:r>
              <w:t>suprafețele</w:t>
            </w:r>
          </w:p>
          <w:p w14:paraId="04D19004" w14:textId="77777777" w:rsidR="005B4DD7" w:rsidRDefault="00000000">
            <w:pPr>
              <w:pStyle w:val="TableParagraph"/>
              <w:spacing w:line="250" w:lineRule="exact"/>
              <w:ind w:left="107"/>
            </w:pPr>
            <w:r>
              <w:t>luate</w:t>
            </w:r>
            <w:r>
              <w:rPr>
                <w:spacing w:val="-4"/>
              </w:rPr>
              <w:t xml:space="preserve"> </w:t>
            </w:r>
            <w:r>
              <w:t>în</w:t>
            </w:r>
            <w:r>
              <w:rPr>
                <w:spacing w:val="-4"/>
              </w:rPr>
              <w:t xml:space="preserve"> </w:t>
            </w:r>
            <w:r>
              <w:t>arendă</w:t>
            </w:r>
            <w:r>
              <w:rPr>
                <w:spacing w:val="-5"/>
              </w:rPr>
              <w:t xml:space="preserve"> </w:t>
            </w:r>
            <w:r>
              <w:t>pe</w:t>
            </w:r>
            <w:r>
              <w:rPr>
                <w:spacing w:val="-7"/>
              </w:rPr>
              <w:t xml:space="preserve"> </w:t>
            </w:r>
            <w:r>
              <w:t>categorii</w:t>
            </w:r>
            <w:r>
              <w:rPr>
                <w:spacing w:val="-4"/>
              </w:rPr>
              <w:t xml:space="preserve"> </w:t>
            </w:r>
            <w:r>
              <w:t>de</w:t>
            </w:r>
            <w:r>
              <w:rPr>
                <w:spacing w:val="-4"/>
              </w:rPr>
              <w:t xml:space="preserve"> </w:t>
            </w:r>
            <w:r>
              <w:rPr>
                <w:spacing w:val="-2"/>
              </w:rPr>
              <w:t>folosință</w:t>
            </w:r>
          </w:p>
        </w:tc>
        <w:tc>
          <w:tcPr>
            <w:tcW w:w="714" w:type="dxa"/>
          </w:tcPr>
          <w:p w14:paraId="768EA6F7" w14:textId="77777777" w:rsidR="005B4DD7" w:rsidRDefault="00000000">
            <w:pPr>
              <w:pStyle w:val="TableParagraph"/>
              <w:spacing w:line="259" w:lineRule="exact"/>
              <w:ind w:left="247"/>
              <w:rPr>
                <w:rFonts w:ascii="Wingdings" w:hAnsi="Wingdings"/>
                <w:sz w:val="24"/>
              </w:rPr>
            </w:pPr>
            <w:r>
              <w:rPr>
                <w:rFonts w:ascii="Wingdings" w:hAnsi="Wingdings"/>
                <w:sz w:val="24"/>
              </w:rPr>
              <w:t></w:t>
            </w:r>
          </w:p>
        </w:tc>
        <w:tc>
          <w:tcPr>
            <w:tcW w:w="709" w:type="dxa"/>
          </w:tcPr>
          <w:p w14:paraId="59A856CD" w14:textId="77777777" w:rsidR="005B4DD7" w:rsidRDefault="00000000">
            <w:pPr>
              <w:pStyle w:val="TableParagraph"/>
              <w:spacing w:line="259" w:lineRule="exact"/>
              <w:ind w:left="1"/>
              <w:jc w:val="center"/>
              <w:rPr>
                <w:rFonts w:ascii="Wingdings" w:hAnsi="Wingdings"/>
                <w:sz w:val="24"/>
              </w:rPr>
            </w:pPr>
            <w:r>
              <w:rPr>
                <w:rFonts w:ascii="Wingdings" w:hAnsi="Wingdings"/>
                <w:sz w:val="24"/>
              </w:rPr>
              <w:t></w:t>
            </w:r>
          </w:p>
        </w:tc>
        <w:tc>
          <w:tcPr>
            <w:tcW w:w="848" w:type="dxa"/>
          </w:tcPr>
          <w:p w14:paraId="2A16E717"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6" w:type="dxa"/>
          </w:tcPr>
          <w:p w14:paraId="4BAC376B"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49ADA619" w14:textId="77777777">
        <w:trPr>
          <w:trHeight w:val="1531"/>
        </w:trPr>
        <w:tc>
          <w:tcPr>
            <w:tcW w:w="7055" w:type="dxa"/>
          </w:tcPr>
          <w:p w14:paraId="57ED0ACD" w14:textId="77777777" w:rsidR="005B4DD7" w:rsidRDefault="00000000">
            <w:pPr>
              <w:pStyle w:val="TableParagraph"/>
              <w:spacing w:line="239" w:lineRule="exact"/>
              <w:ind w:left="107"/>
            </w:pPr>
            <w:r>
              <w:rPr>
                <w:spacing w:val="-2"/>
              </w:rPr>
              <w:t>si/sau</w:t>
            </w:r>
          </w:p>
          <w:p w14:paraId="3BC45030" w14:textId="77777777" w:rsidR="005B4DD7" w:rsidRDefault="00000000">
            <w:pPr>
              <w:pStyle w:val="TableParagraph"/>
              <w:numPr>
                <w:ilvl w:val="0"/>
                <w:numId w:val="83"/>
              </w:numPr>
              <w:tabs>
                <w:tab w:val="left" w:pos="375"/>
              </w:tabs>
              <w:spacing w:line="237" w:lineRule="auto"/>
              <w:ind w:right="436" w:firstLine="0"/>
            </w:pPr>
            <w:r>
              <w:t>contract</w:t>
            </w:r>
            <w:r>
              <w:rPr>
                <w:spacing w:val="40"/>
              </w:rPr>
              <w:t xml:space="preserve"> </w:t>
            </w:r>
            <w:r>
              <w:t>de</w:t>
            </w:r>
            <w:r>
              <w:rPr>
                <w:spacing w:val="40"/>
              </w:rPr>
              <w:t xml:space="preserve"> </w:t>
            </w:r>
            <w:r>
              <w:t>concesionare,</w:t>
            </w:r>
            <w:r>
              <w:rPr>
                <w:spacing w:val="40"/>
              </w:rPr>
              <w:t xml:space="preserve"> </w:t>
            </w:r>
            <w:r>
              <w:t>valabil</w:t>
            </w:r>
            <w:r>
              <w:rPr>
                <w:spacing w:val="40"/>
              </w:rPr>
              <w:t xml:space="preserve"> </w:t>
            </w:r>
            <w:r>
              <w:t>la</w:t>
            </w:r>
            <w:r>
              <w:rPr>
                <w:spacing w:val="40"/>
              </w:rPr>
              <w:t xml:space="preserve"> </w:t>
            </w:r>
            <w:r>
              <w:t>data</w:t>
            </w:r>
            <w:r>
              <w:rPr>
                <w:spacing w:val="40"/>
              </w:rPr>
              <w:t xml:space="preserve"> </w:t>
            </w:r>
            <w:r>
              <w:t>depunerii</w:t>
            </w:r>
            <w:r>
              <w:rPr>
                <w:spacing w:val="40"/>
              </w:rPr>
              <w:t xml:space="preserve"> </w:t>
            </w:r>
            <w:r>
              <w:t>Cererii de</w:t>
            </w:r>
            <w:r>
              <w:rPr>
                <w:spacing w:val="40"/>
              </w:rPr>
              <w:t xml:space="preserve"> </w:t>
            </w:r>
            <w:r>
              <w:t>Finanțare, însoțit de</w:t>
            </w:r>
            <w:r>
              <w:rPr>
                <w:spacing w:val="-1"/>
              </w:rPr>
              <w:t xml:space="preserve"> </w:t>
            </w:r>
            <w:r>
              <w:t>adresa emisă de</w:t>
            </w:r>
            <w:r>
              <w:rPr>
                <w:spacing w:val="-2"/>
              </w:rPr>
              <w:t xml:space="preserve"> </w:t>
            </w:r>
            <w:r>
              <w:t>concedent care</w:t>
            </w:r>
            <w:r>
              <w:rPr>
                <w:spacing w:val="-1"/>
              </w:rPr>
              <w:t xml:space="preserve"> </w:t>
            </w:r>
            <w:r>
              <w:t xml:space="preserve">conține situația privind respectarea clauzelor contractuale, dacă este în graficul de realizare a investițiilor prevăzute în contract şi alte </w:t>
            </w:r>
            <w:r>
              <w:rPr>
                <w:spacing w:val="-2"/>
              </w:rPr>
              <w:t>clauze;</w:t>
            </w:r>
          </w:p>
        </w:tc>
        <w:tc>
          <w:tcPr>
            <w:tcW w:w="714" w:type="dxa"/>
          </w:tcPr>
          <w:p w14:paraId="7545029F" w14:textId="77777777" w:rsidR="005B4DD7" w:rsidRDefault="00000000">
            <w:pPr>
              <w:pStyle w:val="TableParagraph"/>
              <w:spacing w:line="259" w:lineRule="exact"/>
              <w:ind w:left="247"/>
              <w:rPr>
                <w:rFonts w:ascii="Wingdings" w:hAnsi="Wingdings"/>
                <w:sz w:val="24"/>
              </w:rPr>
            </w:pPr>
            <w:r>
              <w:rPr>
                <w:rFonts w:ascii="Wingdings" w:hAnsi="Wingdings"/>
                <w:sz w:val="24"/>
              </w:rPr>
              <w:t></w:t>
            </w:r>
          </w:p>
        </w:tc>
        <w:tc>
          <w:tcPr>
            <w:tcW w:w="709" w:type="dxa"/>
          </w:tcPr>
          <w:p w14:paraId="73828F03" w14:textId="77777777" w:rsidR="005B4DD7" w:rsidRDefault="00000000">
            <w:pPr>
              <w:pStyle w:val="TableParagraph"/>
              <w:spacing w:line="259" w:lineRule="exact"/>
              <w:ind w:left="1"/>
              <w:jc w:val="center"/>
              <w:rPr>
                <w:rFonts w:ascii="Wingdings" w:hAnsi="Wingdings"/>
                <w:sz w:val="24"/>
              </w:rPr>
            </w:pPr>
            <w:r>
              <w:rPr>
                <w:rFonts w:ascii="Wingdings" w:hAnsi="Wingdings"/>
                <w:sz w:val="24"/>
              </w:rPr>
              <w:t></w:t>
            </w:r>
          </w:p>
        </w:tc>
        <w:tc>
          <w:tcPr>
            <w:tcW w:w="848" w:type="dxa"/>
          </w:tcPr>
          <w:p w14:paraId="72B54CAA"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6" w:type="dxa"/>
          </w:tcPr>
          <w:p w14:paraId="304B0939"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31B0376E" w14:textId="77777777">
        <w:trPr>
          <w:trHeight w:val="1278"/>
        </w:trPr>
        <w:tc>
          <w:tcPr>
            <w:tcW w:w="7055" w:type="dxa"/>
          </w:tcPr>
          <w:p w14:paraId="25C9F77B" w14:textId="77777777" w:rsidR="005B4DD7" w:rsidRDefault="00000000">
            <w:pPr>
              <w:pStyle w:val="TableParagraph"/>
              <w:spacing w:before="230"/>
              <w:ind w:left="107"/>
            </w:pPr>
            <w:r>
              <w:rPr>
                <w:spacing w:val="-2"/>
              </w:rPr>
              <w:t>şi/sau</w:t>
            </w:r>
          </w:p>
          <w:p w14:paraId="502800D3" w14:textId="77777777" w:rsidR="005B4DD7" w:rsidRDefault="00000000">
            <w:pPr>
              <w:pStyle w:val="TableParagraph"/>
              <w:numPr>
                <w:ilvl w:val="0"/>
                <w:numId w:val="82"/>
              </w:numPr>
              <w:tabs>
                <w:tab w:val="left" w:pos="375"/>
              </w:tabs>
              <w:spacing w:before="1"/>
              <w:ind w:right="175" w:firstLine="0"/>
            </w:pPr>
            <w:r>
              <w:t>contractul</w:t>
            </w:r>
            <w:r>
              <w:rPr>
                <w:spacing w:val="40"/>
              </w:rPr>
              <w:t xml:space="preserve"> </w:t>
            </w:r>
            <w:r>
              <w:t>de</w:t>
            </w:r>
            <w:r>
              <w:rPr>
                <w:spacing w:val="40"/>
              </w:rPr>
              <w:t xml:space="preserve"> </w:t>
            </w:r>
            <w:r>
              <w:t>comodat/</w:t>
            </w:r>
            <w:r>
              <w:rPr>
                <w:spacing w:val="40"/>
              </w:rPr>
              <w:t xml:space="preserve"> </w:t>
            </w:r>
            <w:r>
              <w:t>contractul</w:t>
            </w:r>
            <w:r>
              <w:rPr>
                <w:spacing w:val="40"/>
              </w:rPr>
              <w:t xml:space="preserve"> </w:t>
            </w:r>
            <w:r>
              <w:t>de</w:t>
            </w:r>
            <w:r>
              <w:rPr>
                <w:spacing w:val="40"/>
              </w:rPr>
              <w:t xml:space="preserve"> </w:t>
            </w:r>
            <w:r>
              <w:t>închiriere/</w:t>
            </w:r>
            <w:r>
              <w:rPr>
                <w:spacing w:val="40"/>
              </w:rPr>
              <w:t xml:space="preserve"> </w:t>
            </w:r>
            <w:r>
              <w:t>documentul potrivit</w:t>
            </w:r>
            <w:r>
              <w:rPr>
                <w:spacing w:val="40"/>
              </w:rPr>
              <w:t xml:space="preserve"> </w:t>
            </w:r>
            <w:r>
              <w:t xml:space="preserve">căruia suprafața de teren a fost temporar în administrare/ </w:t>
            </w:r>
            <w:r>
              <w:rPr>
                <w:spacing w:val="-2"/>
              </w:rPr>
              <w:t>folosință.</w:t>
            </w:r>
          </w:p>
        </w:tc>
        <w:tc>
          <w:tcPr>
            <w:tcW w:w="714" w:type="dxa"/>
          </w:tcPr>
          <w:p w14:paraId="29B48202" w14:textId="77777777" w:rsidR="005B4DD7" w:rsidRDefault="00000000">
            <w:pPr>
              <w:pStyle w:val="TableParagraph"/>
              <w:spacing w:line="262" w:lineRule="exact"/>
              <w:ind w:left="247"/>
              <w:rPr>
                <w:rFonts w:ascii="Wingdings" w:hAnsi="Wingdings"/>
                <w:sz w:val="24"/>
              </w:rPr>
            </w:pPr>
            <w:r>
              <w:rPr>
                <w:rFonts w:ascii="Wingdings" w:hAnsi="Wingdings"/>
                <w:sz w:val="24"/>
              </w:rPr>
              <w:t></w:t>
            </w:r>
          </w:p>
        </w:tc>
        <w:tc>
          <w:tcPr>
            <w:tcW w:w="709" w:type="dxa"/>
          </w:tcPr>
          <w:p w14:paraId="0CEC5B06" w14:textId="77777777" w:rsidR="005B4DD7" w:rsidRDefault="00000000">
            <w:pPr>
              <w:pStyle w:val="TableParagraph"/>
              <w:spacing w:line="262" w:lineRule="exact"/>
              <w:ind w:left="1"/>
              <w:jc w:val="center"/>
              <w:rPr>
                <w:rFonts w:ascii="Wingdings" w:hAnsi="Wingdings"/>
                <w:sz w:val="24"/>
              </w:rPr>
            </w:pPr>
            <w:r>
              <w:rPr>
                <w:rFonts w:ascii="Wingdings" w:hAnsi="Wingdings"/>
                <w:sz w:val="24"/>
              </w:rPr>
              <w:t></w:t>
            </w:r>
          </w:p>
        </w:tc>
        <w:tc>
          <w:tcPr>
            <w:tcW w:w="848" w:type="dxa"/>
          </w:tcPr>
          <w:p w14:paraId="626CB5EA" w14:textId="77777777" w:rsidR="005B4DD7" w:rsidRDefault="00000000">
            <w:pPr>
              <w:pStyle w:val="TableParagraph"/>
              <w:spacing w:line="262" w:lineRule="exact"/>
              <w:ind w:left="4"/>
              <w:jc w:val="center"/>
              <w:rPr>
                <w:rFonts w:ascii="Wingdings" w:hAnsi="Wingdings"/>
                <w:sz w:val="24"/>
              </w:rPr>
            </w:pPr>
            <w:r>
              <w:rPr>
                <w:rFonts w:ascii="Wingdings" w:hAnsi="Wingdings"/>
                <w:sz w:val="24"/>
              </w:rPr>
              <w:t></w:t>
            </w:r>
          </w:p>
        </w:tc>
        <w:tc>
          <w:tcPr>
            <w:tcW w:w="856" w:type="dxa"/>
          </w:tcPr>
          <w:p w14:paraId="7F8BCFCF" w14:textId="77777777" w:rsidR="005B4DD7" w:rsidRDefault="00000000">
            <w:pPr>
              <w:pStyle w:val="TableParagraph"/>
              <w:spacing w:line="241" w:lineRule="exact"/>
              <w:ind w:left="323"/>
              <w:rPr>
                <w:rFonts w:ascii="Wingdings" w:hAnsi="Wingdings"/>
              </w:rPr>
            </w:pPr>
            <w:r>
              <w:rPr>
                <w:rFonts w:ascii="Wingdings" w:hAnsi="Wingdings"/>
              </w:rPr>
              <w:t></w:t>
            </w:r>
          </w:p>
        </w:tc>
      </w:tr>
      <w:tr w:rsidR="005B4DD7" w14:paraId="5598FB3F" w14:textId="77777777">
        <w:trPr>
          <w:trHeight w:val="1021"/>
        </w:trPr>
        <w:tc>
          <w:tcPr>
            <w:tcW w:w="7055" w:type="dxa"/>
          </w:tcPr>
          <w:p w14:paraId="504B3AEC" w14:textId="77777777" w:rsidR="005B4DD7" w:rsidRDefault="005B4DD7">
            <w:pPr>
              <w:pStyle w:val="TableParagraph"/>
              <w:spacing w:before="9"/>
              <w:rPr>
                <w:i/>
                <w:sz w:val="20"/>
              </w:rPr>
            </w:pPr>
          </w:p>
          <w:p w14:paraId="71203FE8" w14:textId="77777777" w:rsidR="005B4DD7" w:rsidRDefault="00000000">
            <w:pPr>
              <w:pStyle w:val="TableParagraph"/>
              <w:numPr>
                <w:ilvl w:val="0"/>
                <w:numId w:val="81"/>
              </w:numPr>
              <w:tabs>
                <w:tab w:val="left" w:pos="312"/>
              </w:tabs>
              <w:spacing w:line="255" w:lineRule="exact"/>
              <w:ind w:hanging="205"/>
            </w:pPr>
            <w:r>
              <w:t>documente</w:t>
            </w:r>
            <w:r>
              <w:rPr>
                <w:spacing w:val="-9"/>
              </w:rPr>
              <w:t xml:space="preserve"> </w:t>
            </w:r>
            <w:r>
              <w:t>pentru</w:t>
            </w:r>
            <w:r>
              <w:rPr>
                <w:spacing w:val="-6"/>
              </w:rPr>
              <w:t xml:space="preserve"> </w:t>
            </w:r>
            <w:r>
              <w:t>terenul</w:t>
            </w:r>
            <w:r>
              <w:rPr>
                <w:spacing w:val="-6"/>
              </w:rPr>
              <w:t xml:space="preserve"> </w:t>
            </w:r>
            <w:r>
              <w:t>ce</w:t>
            </w:r>
            <w:r>
              <w:rPr>
                <w:spacing w:val="-8"/>
              </w:rPr>
              <w:t xml:space="preserve"> </w:t>
            </w:r>
            <w:r>
              <w:t>constituie</w:t>
            </w:r>
            <w:r>
              <w:rPr>
                <w:spacing w:val="-6"/>
              </w:rPr>
              <w:t xml:space="preserve"> </w:t>
            </w:r>
            <w:r>
              <w:t>vatra</w:t>
            </w:r>
            <w:r>
              <w:rPr>
                <w:spacing w:val="-8"/>
              </w:rPr>
              <w:t xml:space="preserve"> </w:t>
            </w:r>
            <w:r>
              <w:t>stupinei</w:t>
            </w:r>
            <w:r>
              <w:rPr>
                <w:spacing w:val="57"/>
              </w:rPr>
              <w:t xml:space="preserve"> </w:t>
            </w:r>
            <w:r>
              <w:t>–</w:t>
            </w:r>
            <w:r>
              <w:rPr>
                <w:spacing w:val="-3"/>
              </w:rPr>
              <w:t xml:space="preserve"> </w:t>
            </w:r>
            <w:r>
              <w:t>acte</w:t>
            </w:r>
            <w:r>
              <w:rPr>
                <w:spacing w:val="-6"/>
              </w:rPr>
              <w:t xml:space="preserve"> </w:t>
            </w:r>
            <w:r>
              <w:rPr>
                <w:spacing w:val="-5"/>
              </w:rPr>
              <w:t>de</w:t>
            </w:r>
          </w:p>
          <w:p w14:paraId="7D408EC1" w14:textId="77777777" w:rsidR="005B4DD7" w:rsidRDefault="00000000">
            <w:pPr>
              <w:pStyle w:val="TableParagraph"/>
              <w:spacing w:before="1" w:line="252" w:lineRule="exact"/>
              <w:ind w:left="107" w:right="47"/>
            </w:pPr>
            <w:r>
              <w:t>proprietate conform legislației în vigoare, sau contract de concesiune/</w:t>
            </w:r>
            <w:r>
              <w:rPr>
                <w:spacing w:val="-9"/>
              </w:rPr>
              <w:t xml:space="preserve"> </w:t>
            </w:r>
            <w:r>
              <w:t>contract</w:t>
            </w:r>
            <w:r>
              <w:rPr>
                <w:spacing w:val="-7"/>
              </w:rPr>
              <w:t xml:space="preserve"> </w:t>
            </w:r>
            <w:r>
              <w:t>de</w:t>
            </w:r>
            <w:r>
              <w:rPr>
                <w:spacing w:val="-10"/>
              </w:rPr>
              <w:t xml:space="preserve"> </w:t>
            </w:r>
            <w:r>
              <w:t>arendă/</w:t>
            </w:r>
            <w:r>
              <w:rPr>
                <w:spacing w:val="-6"/>
              </w:rPr>
              <w:t xml:space="preserve"> </w:t>
            </w:r>
            <w:r>
              <w:t>închiriere/</w:t>
            </w:r>
            <w:r>
              <w:rPr>
                <w:spacing w:val="-12"/>
              </w:rPr>
              <w:t xml:space="preserve"> </w:t>
            </w:r>
            <w:r>
              <w:t>comodat</w:t>
            </w:r>
            <w:r>
              <w:rPr>
                <w:spacing w:val="-7"/>
              </w:rPr>
              <w:t xml:space="preserve"> </w:t>
            </w:r>
            <w:r>
              <w:t>valabile</w:t>
            </w:r>
            <w:r>
              <w:rPr>
                <w:spacing w:val="-9"/>
              </w:rPr>
              <w:t xml:space="preserve"> </w:t>
            </w:r>
            <w:r>
              <w:t>la</w:t>
            </w:r>
          </w:p>
        </w:tc>
        <w:tc>
          <w:tcPr>
            <w:tcW w:w="714" w:type="dxa"/>
          </w:tcPr>
          <w:p w14:paraId="30B17C79" w14:textId="77777777" w:rsidR="005B4DD7" w:rsidRDefault="00000000">
            <w:pPr>
              <w:pStyle w:val="TableParagraph"/>
              <w:spacing w:line="259" w:lineRule="exact"/>
              <w:ind w:left="247"/>
              <w:rPr>
                <w:rFonts w:ascii="Wingdings" w:hAnsi="Wingdings"/>
                <w:sz w:val="24"/>
              </w:rPr>
            </w:pPr>
            <w:r>
              <w:rPr>
                <w:rFonts w:ascii="Wingdings" w:hAnsi="Wingdings"/>
                <w:sz w:val="24"/>
              </w:rPr>
              <w:t></w:t>
            </w:r>
          </w:p>
        </w:tc>
        <w:tc>
          <w:tcPr>
            <w:tcW w:w="709" w:type="dxa"/>
          </w:tcPr>
          <w:p w14:paraId="2400F943" w14:textId="77777777" w:rsidR="005B4DD7" w:rsidRDefault="00000000">
            <w:pPr>
              <w:pStyle w:val="TableParagraph"/>
              <w:spacing w:line="259" w:lineRule="exact"/>
              <w:ind w:left="1"/>
              <w:jc w:val="center"/>
              <w:rPr>
                <w:rFonts w:ascii="Wingdings" w:hAnsi="Wingdings"/>
                <w:sz w:val="24"/>
              </w:rPr>
            </w:pPr>
            <w:r>
              <w:rPr>
                <w:rFonts w:ascii="Wingdings" w:hAnsi="Wingdings"/>
                <w:sz w:val="24"/>
              </w:rPr>
              <w:t></w:t>
            </w:r>
          </w:p>
        </w:tc>
        <w:tc>
          <w:tcPr>
            <w:tcW w:w="848" w:type="dxa"/>
          </w:tcPr>
          <w:p w14:paraId="546747DF"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6" w:type="dxa"/>
          </w:tcPr>
          <w:p w14:paraId="193D0942" w14:textId="77777777" w:rsidR="005B4DD7" w:rsidRDefault="00000000">
            <w:pPr>
              <w:pStyle w:val="TableParagraph"/>
              <w:spacing w:line="238" w:lineRule="exact"/>
              <w:ind w:left="323"/>
              <w:rPr>
                <w:rFonts w:ascii="Wingdings" w:hAnsi="Wingdings"/>
              </w:rPr>
            </w:pPr>
            <w:r>
              <w:rPr>
                <w:rFonts w:ascii="Wingdings" w:hAnsi="Wingdings"/>
              </w:rPr>
              <w:t></w:t>
            </w:r>
          </w:p>
        </w:tc>
      </w:tr>
    </w:tbl>
    <w:p w14:paraId="68EB8AA8" w14:textId="77777777" w:rsidR="005B4DD7" w:rsidRDefault="005B4DD7">
      <w:pPr>
        <w:spacing w:line="238" w:lineRule="exact"/>
        <w:rPr>
          <w:rFonts w:ascii="Wingdings" w:hAnsi="Wingdings"/>
        </w:rPr>
        <w:sectPr w:rsidR="005B4DD7">
          <w:pgSz w:w="11930" w:h="16850"/>
          <w:pgMar w:top="1820" w:right="320" w:bottom="660" w:left="840" w:header="732" w:footer="465" w:gutter="0"/>
          <w:cols w:space="720"/>
        </w:sectPr>
      </w:pPr>
    </w:p>
    <w:p w14:paraId="2F334904" w14:textId="77777777" w:rsidR="005B4DD7" w:rsidRDefault="005B4DD7">
      <w:pPr>
        <w:pStyle w:val="BodyText"/>
        <w:spacing w:before="11"/>
        <w:rPr>
          <w:i/>
          <w:sz w:val="12"/>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5"/>
        <w:gridCol w:w="714"/>
        <w:gridCol w:w="709"/>
        <w:gridCol w:w="848"/>
        <w:gridCol w:w="856"/>
      </w:tblGrid>
      <w:tr w:rsidR="005B4DD7" w14:paraId="728420B5" w14:textId="77777777">
        <w:trPr>
          <w:trHeight w:val="767"/>
        </w:trPr>
        <w:tc>
          <w:tcPr>
            <w:tcW w:w="7055" w:type="dxa"/>
          </w:tcPr>
          <w:p w14:paraId="5D84ED34" w14:textId="77777777" w:rsidR="005B4DD7" w:rsidRDefault="00000000">
            <w:pPr>
              <w:pStyle w:val="TableParagraph"/>
              <w:spacing w:line="241" w:lineRule="exact"/>
              <w:ind w:left="107"/>
            </w:pPr>
            <w:r>
              <w:t>momentul</w:t>
            </w:r>
            <w:r>
              <w:rPr>
                <w:spacing w:val="-11"/>
              </w:rPr>
              <w:t xml:space="preserve"> </w:t>
            </w:r>
            <w:r>
              <w:t>depunerii</w:t>
            </w:r>
            <w:r>
              <w:rPr>
                <w:spacing w:val="-6"/>
              </w:rPr>
              <w:t xml:space="preserve"> </w:t>
            </w:r>
            <w:r>
              <w:t>cererii</w:t>
            </w:r>
            <w:r>
              <w:rPr>
                <w:spacing w:val="-7"/>
              </w:rPr>
              <w:t xml:space="preserve"> </w:t>
            </w:r>
            <w:r>
              <w:t>de</w:t>
            </w:r>
            <w:r>
              <w:rPr>
                <w:spacing w:val="-7"/>
              </w:rPr>
              <w:t xml:space="preserve"> </w:t>
            </w:r>
            <w:r>
              <w:rPr>
                <w:spacing w:val="-2"/>
              </w:rPr>
              <w:t>finanțare.</w:t>
            </w:r>
          </w:p>
          <w:p w14:paraId="4F8CBA0F" w14:textId="77777777" w:rsidR="005B4DD7" w:rsidRDefault="00000000">
            <w:pPr>
              <w:pStyle w:val="TableParagraph"/>
              <w:spacing w:before="3" w:line="252" w:lineRule="exact"/>
              <w:ind w:left="107"/>
            </w:pPr>
            <w:r>
              <w:t>Suprafața</w:t>
            </w:r>
            <w:r>
              <w:rPr>
                <w:spacing w:val="-6"/>
              </w:rPr>
              <w:t xml:space="preserve"> </w:t>
            </w:r>
            <w:r>
              <w:t>de</w:t>
            </w:r>
            <w:r>
              <w:rPr>
                <w:spacing w:val="-8"/>
              </w:rPr>
              <w:t xml:space="preserve"> </w:t>
            </w:r>
            <w:r>
              <w:t>teren</w:t>
            </w:r>
            <w:r>
              <w:rPr>
                <w:spacing w:val="-6"/>
              </w:rPr>
              <w:t xml:space="preserve"> </w:t>
            </w:r>
            <w:r>
              <w:t>eligibilă</w:t>
            </w:r>
            <w:r>
              <w:rPr>
                <w:spacing w:val="-6"/>
              </w:rPr>
              <w:t xml:space="preserve"> </w:t>
            </w:r>
            <w:r>
              <w:t>pentru</w:t>
            </w:r>
            <w:r>
              <w:rPr>
                <w:spacing w:val="-5"/>
              </w:rPr>
              <w:t xml:space="preserve"> </w:t>
            </w:r>
            <w:r>
              <w:t>vatra</w:t>
            </w:r>
            <w:r>
              <w:rPr>
                <w:spacing w:val="-5"/>
              </w:rPr>
              <w:t xml:space="preserve"> </w:t>
            </w:r>
            <w:r>
              <w:t>stupinei</w:t>
            </w:r>
            <w:r>
              <w:rPr>
                <w:spacing w:val="-5"/>
              </w:rPr>
              <w:t xml:space="preserve"> </w:t>
            </w:r>
            <w:r>
              <w:t>este</w:t>
            </w:r>
            <w:r>
              <w:rPr>
                <w:spacing w:val="-5"/>
              </w:rPr>
              <w:t xml:space="preserve"> </w:t>
            </w:r>
            <w:r>
              <w:t>de</w:t>
            </w:r>
            <w:r>
              <w:rPr>
                <w:spacing w:val="-5"/>
              </w:rPr>
              <w:t xml:space="preserve"> </w:t>
            </w:r>
            <w:r>
              <w:t>minim</w:t>
            </w:r>
            <w:r>
              <w:rPr>
                <w:spacing w:val="-6"/>
              </w:rPr>
              <w:t xml:space="preserve"> </w:t>
            </w:r>
            <w:r>
              <w:t>5 mp/stup şi 50 mp pentru fiecare pavilion apicol.</w:t>
            </w:r>
          </w:p>
        </w:tc>
        <w:tc>
          <w:tcPr>
            <w:tcW w:w="714" w:type="dxa"/>
          </w:tcPr>
          <w:p w14:paraId="64CAA6F1" w14:textId="77777777" w:rsidR="005B4DD7" w:rsidRDefault="005B4DD7">
            <w:pPr>
              <w:pStyle w:val="TableParagraph"/>
              <w:rPr>
                <w:rFonts w:ascii="Times New Roman"/>
                <w:sz w:val="20"/>
              </w:rPr>
            </w:pPr>
          </w:p>
        </w:tc>
        <w:tc>
          <w:tcPr>
            <w:tcW w:w="709" w:type="dxa"/>
          </w:tcPr>
          <w:p w14:paraId="4D734F0E" w14:textId="77777777" w:rsidR="005B4DD7" w:rsidRDefault="005B4DD7">
            <w:pPr>
              <w:pStyle w:val="TableParagraph"/>
              <w:rPr>
                <w:rFonts w:ascii="Times New Roman"/>
                <w:sz w:val="20"/>
              </w:rPr>
            </w:pPr>
          </w:p>
        </w:tc>
        <w:tc>
          <w:tcPr>
            <w:tcW w:w="848" w:type="dxa"/>
          </w:tcPr>
          <w:p w14:paraId="5BACAE51" w14:textId="77777777" w:rsidR="005B4DD7" w:rsidRDefault="005B4DD7">
            <w:pPr>
              <w:pStyle w:val="TableParagraph"/>
              <w:rPr>
                <w:rFonts w:ascii="Times New Roman"/>
                <w:sz w:val="20"/>
              </w:rPr>
            </w:pPr>
          </w:p>
        </w:tc>
        <w:tc>
          <w:tcPr>
            <w:tcW w:w="856" w:type="dxa"/>
          </w:tcPr>
          <w:p w14:paraId="0AA8384A" w14:textId="77777777" w:rsidR="005B4DD7" w:rsidRDefault="005B4DD7">
            <w:pPr>
              <w:pStyle w:val="TableParagraph"/>
              <w:rPr>
                <w:rFonts w:ascii="Times New Roman"/>
                <w:sz w:val="20"/>
              </w:rPr>
            </w:pPr>
          </w:p>
        </w:tc>
      </w:tr>
      <w:tr w:rsidR="005B4DD7" w14:paraId="4CA89FD5" w14:textId="77777777">
        <w:trPr>
          <w:trHeight w:val="1787"/>
        </w:trPr>
        <w:tc>
          <w:tcPr>
            <w:tcW w:w="7055" w:type="dxa"/>
          </w:tcPr>
          <w:p w14:paraId="51E7B7F0" w14:textId="77777777" w:rsidR="005B4DD7" w:rsidRDefault="00000000">
            <w:pPr>
              <w:pStyle w:val="TableParagraph"/>
              <w:numPr>
                <w:ilvl w:val="0"/>
                <w:numId w:val="80"/>
              </w:numPr>
              <w:tabs>
                <w:tab w:val="left" w:pos="312"/>
              </w:tabs>
              <w:spacing w:line="237" w:lineRule="auto"/>
              <w:ind w:right="167" w:firstLine="0"/>
            </w:pPr>
            <w:r>
              <w:t>În</w:t>
            </w:r>
            <w:r>
              <w:rPr>
                <w:spacing w:val="-12"/>
              </w:rPr>
              <w:t xml:space="preserve"> </w:t>
            </w:r>
            <w:r>
              <w:t>cazul</w:t>
            </w:r>
            <w:r>
              <w:rPr>
                <w:spacing w:val="-8"/>
              </w:rPr>
              <w:t xml:space="preserve"> </w:t>
            </w:r>
            <w:r>
              <w:t>exploatațiilor</w:t>
            </w:r>
            <w:r>
              <w:rPr>
                <w:spacing w:val="-8"/>
              </w:rPr>
              <w:t xml:space="preserve"> </w:t>
            </w:r>
            <w:r>
              <w:t>care</w:t>
            </w:r>
            <w:r>
              <w:rPr>
                <w:spacing w:val="-7"/>
              </w:rPr>
              <w:t xml:space="preserve"> </w:t>
            </w:r>
            <w:r>
              <w:t>presupun</w:t>
            </w:r>
            <w:r>
              <w:rPr>
                <w:spacing w:val="-8"/>
              </w:rPr>
              <w:t xml:space="preserve"> </w:t>
            </w:r>
            <w:r>
              <w:t>înființarea</w:t>
            </w:r>
            <w:r>
              <w:rPr>
                <w:spacing w:val="-8"/>
              </w:rPr>
              <w:t xml:space="preserve"> </w:t>
            </w:r>
            <w:r>
              <w:t>şi/sau</w:t>
            </w:r>
            <w:r>
              <w:rPr>
                <w:spacing w:val="-10"/>
              </w:rPr>
              <w:t xml:space="preserve"> </w:t>
            </w:r>
            <w:r>
              <w:t>reconversia plantațiilor pomicole, contractele care conferă dreptul de folosință (arendă, concesiune) asupra terenurilor agricole, pentru exploatații pomicole, să aibă o valabilitate de minimum 15 ani (excepție: pepinierele, culturile de căpșun, zmeur, mur, coacăz și agriș unde perioada</w:t>
            </w:r>
            <w:r>
              <w:rPr>
                <w:spacing w:val="-5"/>
              </w:rPr>
              <w:t xml:space="preserve"> </w:t>
            </w:r>
            <w:r>
              <w:t>minimă</w:t>
            </w:r>
            <w:r>
              <w:rPr>
                <w:spacing w:val="-3"/>
              </w:rPr>
              <w:t xml:space="preserve"> </w:t>
            </w:r>
            <w:r>
              <w:t>este</w:t>
            </w:r>
            <w:r>
              <w:rPr>
                <w:spacing w:val="-5"/>
              </w:rPr>
              <w:t xml:space="preserve"> </w:t>
            </w:r>
            <w:r>
              <w:t>de</w:t>
            </w:r>
            <w:r>
              <w:rPr>
                <w:spacing w:val="-2"/>
              </w:rPr>
              <w:t xml:space="preserve"> </w:t>
            </w:r>
            <w:r>
              <w:t>10</w:t>
            </w:r>
            <w:r>
              <w:rPr>
                <w:spacing w:val="-2"/>
              </w:rPr>
              <w:t xml:space="preserve"> </w:t>
            </w:r>
            <w:r>
              <w:t>ani), începând</w:t>
            </w:r>
            <w:r>
              <w:rPr>
                <w:spacing w:val="-2"/>
              </w:rPr>
              <w:t xml:space="preserve"> </w:t>
            </w:r>
            <w:r>
              <w:t>cu</w:t>
            </w:r>
            <w:r>
              <w:rPr>
                <w:spacing w:val="-5"/>
              </w:rPr>
              <w:t xml:space="preserve"> </w:t>
            </w:r>
            <w:r>
              <w:t>anul</w:t>
            </w:r>
            <w:r>
              <w:rPr>
                <w:spacing w:val="-2"/>
              </w:rPr>
              <w:t xml:space="preserve"> </w:t>
            </w:r>
            <w:r>
              <w:t>depunerii</w:t>
            </w:r>
            <w:r>
              <w:rPr>
                <w:spacing w:val="-2"/>
              </w:rPr>
              <w:t xml:space="preserve"> </w:t>
            </w:r>
            <w:r>
              <w:t>Cererii de Finanțare.</w:t>
            </w:r>
          </w:p>
        </w:tc>
        <w:tc>
          <w:tcPr>
            <w:tcW w:w="714" w:type="dxa"/>
          </w:tcPr>
          <w:p w14:paraId="41885984"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709" w:type="dxa"/>
          </w:tcPr>
          <w:p w14:paraId="26DEE2F0" w14:textId="77777777" w:rsidR="005B4DD7" w:rsidRDefault="00000000">
            <w:pPr>
              <w:pStyle w:val="TableParagraph"/>
              <w:spacing w:line="259" w:lineRule="exact"/>
              <w:ind w:left="1"/>
              <w:jc w:val="center"/>
              <w:rPr>
                <w:rFonts w:ascii="Wingdings" w:hAnsi="Wingdings"/>
                <w:sz w:val="24"/>
              </w:rPr>
            </w:pPr>
            <w:r>
              <w:rPr>
                <w:rFonts w:ascii="Wingdings" w:hAnsi="Wingdings"/>
                <w:sz w:val="24"/>
              </w:rPr>
              <w:t></w:t>
            </w:r>
          </w:p>
        </w:tc>
        <w:tc>
          <w:tcPr>
            <w:tcW w:w="848" w:type="dxa"/>
          </w:tcPr>
          <w:p w14:paraId="4FB4DDB0"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6" w:type="dxa"/>
          </w:tcPr>
          <w:p w14:paraId="68A9943C"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636A8CE3" w14:textId="77777777">
        <w:trPr>
          <w:trHeight w:val="1788"/>
        </w:trPr>
        <w:tc>
          <w:tcPr>
            <w:tcW w:w="7055" w:type="dxa"/>
          </w:tcPr>
          <w:p w14:paraId="7C0886A4" w14:textId="77777777" w:rsidR="005B4DD7" w:rsidRDefault="00000000">
            <w:pPr>
              <w:pStyle w:val="TableParagraph"/>
              <w:numPr>
                <w:ilvl w:val="0"/>
                <w:numId w:val="79"/>
              </w:numPr>
              <w:tabs>
                <w:tab w:val="left" w:pos="379"/>
              </w:tabs>
              <w:spacing w:line="240" w:lineRule="exact"/>
            </w:pPr>
            <w:r>
              <w:t>Pentru</w:t>
            </w:r>
            <w:r>
              <w:rPr>
                <w:spacing w:val="-13"/>
              </w:rPr>
              <w:t xml:space="preserve"> </w:t>
            </w:r>
            <w:r>
              <w:t>construcții</w:t>
            </w:r>
            <w:r>
              <w:rPr>
                <w:spacing w:val="-12"/>
              </w:rPr>
              <w:t xml:space="preserve"> </w:t>
            </w:r>
            <w:r>
              <w:t>permanente,</w:t>
            </w:r>
            <w:r>
              <w:rPr>
                <w:spacing w:val="-10"/>
              </w:rPr>
              <w:t xml:space="preserve"> </w:t>
            </w:r>
            <w:r>
              <w:t>conform</w:t>
            </w:r>
            <w:r>
              <w:rPr>
                <w:spacing w:val="-11"/>
              </w:rPr>
              <w:t xml:space="preserve"> </w:t>
            </w:r>
            <w:r>
              <w:t>prevederilor</w:t>
            </w:r>
            <w:r>
              <w:rPr>
                <w:spacing w:val="-10"/>
              </w:rPr>
              <w:t xml:space="preserve"> </w:t>
            </w:r>
            <w:r>
              <w:rPr>
                <w:spacing w:val="-2"/>
              </w:rPr>
              <w:t>Legii</w:t>
            </w:r>
          </w:p>
          <w:p w14:paraId="6E2240BB" w14:textId="77777777" w:rsidR="005B4DD7" w:rsidRDefault="00000000">
            <w:pPr>
              <w:pStyle w:val="TableParagraph"/>
              <w:spacing w:line="250" w:lineRule="exact"/>
              <w:ind w:left="107"/>
            </w:pPr>
            <w:r>
              <w:t>nr.50/1991,</w:t>
            </w:r>
            <w:r>
              <w:rPr>
                <w:spacing w:val="-7"/>
              </w:rPr>
              <w:t xml:space="preserve"> </w:t>
            </w:r>
            <w:r>
              <w:t>cu</w:t>
            </w:r>
            <w:r>
              <w:rPr>
                <w:spacing w:val="-9"/>
              </w:rPr>
              <w:t xml:space="preserve"> </w:t>
            </w:r>
            <w:r>
              <w:t>modificările</w:t>
            </w:r>
            <w:r>
              <w:rPr>
                <w:spacing w:val="-7"/>
              </w:rPr>
              <w:t xml:space="preserve"> </w:t>
            </w:r>
            <w:r>
              <w:t>şi</w:t>
            </w:r>
            <w:r>
              <w:rPr>
                <w:spacing w:val="-8"/>
              </w:rPr>
              <w:t xml:space="preserve"> </w:t>
            </w:r>
            <w:r>
              <w:t>completările</w:t>
            </w:r>
            <w:r>
              <w:rPr>
                <w:spacing w:val="-9"/>
              </w:rPr>
              <w:t xml:space="preserve"> </w:t>
            </w:r>
            <w:r>
              <w:rPr>
                <w:spacing w:val="-2"/>
              </w:rPr>
              <w:t>ulterioare:</w:t>
            </w:r>
          </w:p>
          <w:p w14:paraId="331A2937" w14:textId="77777777" w:rsidR="005B4DD7" w:rsidRDefault="00000000">
            <w:pPr>
              <w:pStyle w:val="TableParagraph"/>
              <w:numPr>
                <w:ilvl w:val="1"/>
                <w:numId w:val="79"/>
              </w:numPr>
              <w:tabs>
                <w:tab w:val="left" w:pos="312"/>
              </w:tabs>
              <w:ind w:right="204" w:firstLine="0"/>
            </w:pPr>
            <w:r>
              <w:t>documentul</w:t>
            </w:r>
            <w:r>
              <w:rPr>
                <w:spacing w:val="-9"/>
              </w:rPr>
              <w:t xml:space="preserve"> </w:t>
            </w:r>
            <w:r>
              <w:t>care</w:t>
            </w:r>
            <w:r>
              <w:rPr>
                <w:spacing w:val="-9"/>
              </w:rPr>
              <w:t xml:space="preserve"> </w:t>
            </w:r>
            <w:r>
              <w:t>atestă</w:t>
            </w:r>
            <w:r>
              <w:rPr>
                <w:spacing w:val="-8"/>
              </w:rPr>
              <w:t xml:space="preserve"> </w:t>
            </w:r>
            <w:r>
              <w:t>dreptul</w:t>
            </w:r>
            <w:r>
              <w:rPr>
                <w:spacing w:val="-10"/>
              </w:rPr>
              <w:t xml:space="preserve"> </w:t>
            </w:r>
            <w:r>
              <w:t>real</w:t>
            </w:r>
            <w:r>
              <w:rPr>
                <w:spacing w:val="-8"/>
              </w:rPr>
              <w:t xml:space="preserve"> </w:t>
            </w:r>
            <w:r>
              <w:t>principal</w:t>
            </w:r>
            <w:r>
              <w:rPr>
                <w:spacing w:val="-11"/>
              </w:rPr>
              <w:t xml:space="preserve"> </w:t>
            </w:r>
            <w:r>
              <w:t>asupra</w:t>
            </w:r>
            <w:r>
              <w:rPr>
                <w:spacing w:val="-7"/>
              </w:rPr>
              <w:t xml:space="preserve"> </w:t>
            </w:r>
            <w:r>
              <w:t xml:space="preserve">construcției: drept de proprietate, uz, uzufruct, superficie, servitute (dobândite prin:contract de vânzare- cumpărare, de schimb, de donație, certificat de moştenitor, act administrativ de restituire, hotărâre </w:t>
            </w:r>
            <w:r>
              <w:rPr>
                <w:spacing w:val="-2"/>
              </w:rPr>
              <w:t>judecătorească);</w:t>
            </w:r>
          </w:p>
        </w:tc>
        <w:tc>
          <w:tcPr>
            <w:tcW w:w="714" w:type="dxa"/>
          </w:tcPr>
          <w:p w14:paraId="0DABF063"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709" w:type="dxa"/>
          </w:tcPr>
          <w:p w14:paraId="1831AB6F" w14:textId="77777777" w:rsidR="005B4DD7" w:rsidRDefault="00000000">
            <w:pPr>
              <w:pStyle w:val="TableParagraph"/>
              <w:spacing w:line="259" w:lineRule="exact"/>
              <w:ind w:left="1"/>
              <w:jc w:val="center"/>
              <w:rPr>
                <w:rFonts w:ascii="Wingdings" w:hAnsi="Wingdings"/>
                <w:sz w:val="24"/>
              </w:rPr>
            </w:pPr>
            <w:r>
              <w:rPr>
                <w:rFonts w:ascii="Wingdings" w:hAnsi="Wingdings"/>
                <w:sz w:val="24"/>
              </w:rPr>
              <w:t></w:t>
            </w:r>
          </w:p>
        </w:tc>
        <w:tc>
          <w:tcPr>
            <w:tcW w:w="848" w:type="dxa"/>
          </w:tcPr>
          <w:p w14:paraId="448A6DE8"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6" w:type="dxa"/>
          </w:tcPr>
          <w:p w14:paraId="0DA73A0C"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2FC48250" w14:textId="77777777">
        <w:trPr>
          <w:trHeight w:val="4852"/>
        </w:trPr>
        <w:tc>
          <w:tcPr>
            <w:tcW w:w="7055" w:type="dxa"/>
          </w:tcPr>
          <w:p w14:paraId="09ABD8F4" w14:textId="77777777" w:rsidR="005B4DD7" w:rsidRDefault="00000000">
            <w:pPr>
              <w:pStyle w:val="TableParagraph"/>
              <w:numPr>
                <w:ilvl w:val="0"/>
                <w:numId w:val="78"/>
              </w:numPr>
              <w:tabs>
                <w:tab w:val="left" w:pos="367"/>
              </w:tabs>
              <w:spacing w:line="230" w:lineRule="auto"/>
              <w:ind w:right="1147" w:firstLine="0"/>
            </w:pPr>
            <w:r>
              <w:t>Pentru</w:t>
            </w:r>
            <w:r>
              <w:rPr>
                <w:spacing w:val="-13"/>
              </w:rPr>
              <w:t xml:space="preserve"> </w:t>
            </w:r>
            <w:r>
              <w:t>construcții</w:t>
            </w:r>
            <w:r>
              <w:rPr>
                <w:spacing w:val="-12"/>
              </w:rPr>
              <w:t xml:space="preserve"> </w:t>
            </w:r>
            <w:r>
              <w:t>provizorii,</w:t>
            </w:r>
            <w:r>
              <w:rPr>
                <w:spacing w:val="-12"/>
              </w:rPr>
              <w:t xml:space="preserve"> </w:t>
            </w:r>
            <w:r>
              <w:t>conform</w:t>
            </w:r>
            <w:r>
              <w:rPr>
                <w:spacing w:val="-11"/>
              </w:rPr>
              <w:t xml:space="preserve"> </w:t>
            </w:r>
            <w:r>
              <w:t>prevederilor</w:t>
            </w:r>
            <w:r>
              <w:rPr>
                <w:spacing w:val="-10"/>
              </w:rPr>
              <w:t xml:space="preserve"> </w:t>
            </w:r>
            <w:r>
              <w:t>Legii nr.50/1991, cu modificările şi completările ulterioare:</w:t>
            </w:r>
          </w:p>
          <w:p w14:paraId="20AEBF1E" w14:textId="77777777" w:rsidR="005B4DD7" w:rsidRDefault="00000000">
            <w:pPr>
              <w:pStyle w:val="TableParagraph"/>
              <w:numPr>
                <w:ilvl w:val="1"/>
                <w:numId w:val="78"/>
              </w:numPr>
              <w:tabs>
                <w:tab w:val="left" w:pos="312"/>
              </w:tabs>
              <w:spacing w:before="5" w:line="237" w:lineRule="auto"/>
              <w:ind w:right="205" w:firstLine="0"/>
            </w:pPr>
            <w:r>
              <w:t>documentul</w:t>
            </w:r>
            <w:r>
              <w:rPr>
                <w:spacing w:val="-9"/>
              </w:rPr>
              <w:t xml:space="preserve"> </w:t>
            </w:r>
            <w:r>
              <w:t>care</w:t>
            </w:r>
            <w:r>
              <w:rPr>
                <w:spacing w:val="-9"/>
              </w:rPr>
              <w:t xml:space="preserve"> </w:t>
            </w:r>
            <w:r>
              <w:t>atestă</w:t>
            </w:r>
            <w:r>
              <w:rPr>
                <w:spacing w:val="-8"/>
              </w:rPr>
              <w:t xml:space="preserve"> </w:t>
            </w:r>
            <w:r>
              <w:t>dreptul</w:t>
            </w:r>
            <w:r>
              <w:rPr>
                <w:spacing w:val="-10"/>
              </w:rPr>
              <w:t xml:space="preserve"> </w:t>
            </w:r>
            <w:r>
              <w:t>real</w:t>
            </w:r>
            <w:r>
              <w:rPr>
                <w:spacing w:val="-8"/>
              </w:rPr>
              <w:t xml:space="preserve"> </w:t>
            </w:r>
            <w:r>
              <w:t>principal</w:t>
            </w:r>
            <w:r>
              <w:rPr>
                <w:spacing w:val="-11"/>
              </w:rPr>
              <w:t xml:space="preserve"> </w:t>
            </w:r>
            <w:r>
              <w:t>asupra</w:t>
            </w:r>
            <w:r>
              <w:rPr>
                <w:spacing w:val="-7"/>
              </w:rPr>
              <w:t xml:space="preserve"> </w:t>
            </w:r>
            <w:r>
              <w:t xml:space="preserve">construcției: drept de proprietate, uz, uzufruct, superficie, servitute (dobândite prin:contract de vânzare- cumpărare, de schimb, de donație, certificat de moştenitor, act administrativ de restituire, hotărâre </w:t>
            </w:r>
            <w:r>
              <w:rPr>
                <w:spacing w:val="-2"/>
              </w:rPr>
              <w:t>judecătorească);</w:t>
            </w:r>
          </w:p>
          <w:p w14:paraId="6AE69765" w14:textId="77777777" w:rsidR="005B4DD7" w:rsidRDefault="00000000">
            <w:pPr>
              <w:pStyle w:val="TableParagraph"/>
              <w:numPr>
                <w:ilvl w:val="1"/>
                <w:numId w:val="78"/>
              </w:numPr>
              <w:tabs>
                <w:tab w:val="left" w:pos="312"/>
              </w:tabs>
              <w:spacing w:before="13"/>
              <w:ind w:right="535" w:firstLine="0"/>
            </w:pPr>
            <w:r>
              <w:t>documentul</w:t>
            </w:r>
            <w:r>
              <w:rPr>
                <w:spacing w:val="-9"/>
              </w:rPr>
              <w:t xml:space="preserve"> </w:t>
            </w:r>
            <w:r>
              <w:t>care</w:t>
            </w:r>
            <w:r>
              <w:rPr>
                <w:spacing w:val="-9"/>
              </w:rPr>
              <w:t xml:space="preserve"> </w:t>
            </w:r>
            <w:r>
              <w:t>atestă</w:t>
            </w:r>
            <w:r>
              <w:rPr>
                <w:spacing w:val="-8"/>
              </w:rPr>
              <w:t xml:space="preserve"> </w:t>
            </w:r>
            <w:r>
              <w:t>dreptul</w:t>
            </w:r>
            <w:r>
              <w:rPr>
                <w:spacing w:val="-8"/>
              </w:rPr>
              <w:t xml:space="preserve"> </w:t>
            </w:r>
            <w:r>
              <w:t>de</w:t>
            </w:r>
            <w:r>
              <w:rPr>
                <w:spacing w:val="-10"/>
              </w:rPr>
              <w:t xml:space="preserve"> </w:t>
            </w:r>
            <w:r>
              <w:t>creanță</w:t>
            </w:r>
            <w:r>
              <w:rPr>
                <w:spacing w:val="-5"/>
              </w:rPr>
              <w:t xml:space="preserve"> </w:t>
            </w:r>
            <w:r>
              <w:t>asupra</w:t>
            </w:r>
            <w:r>
              <w:rPr>
                <w:spacing w:val="-7"/>
              </w:rPr>
              <w:t xml:space="preserve"> </w:t>
            </w:r>
            <w:r>
              <w:t>construcției dobândit prin:</w:t>
            </w:r>
          </w:p>
          <w:p w14:paraId="2B4AF20E" w14:textId="77777777" w:rsidR="005B4DD7" w:rsidRDefault="00000000">
            <w:pPr>
              <w:pStyle w:val="TableParagraph"/>
              <w:spacing w:line="253" w:lineRule="exact"/>
              <w:ind w:left="107"/>
            </w:pPr>
            <w:r>
              <w:t>concesiune,</w:t>
            </w:r>
            <w:r>
              <w:rPr>
                <w:spacing w:val="-11"/>
              </w:rPr>
              <w:t xml:space="preserve"> </w:t>
            </w:r>
            <w:r>
              <w:t>comodat,</w:t>
            </w:r>
            <w:r>
              <w:rPr>
                <w:spacing w:val="-8"/>
              </w:rPr>
              <w:t xml:space="preserve"> </w:t>
            </w:r>
            <w:r>
              <w:rPr>
                <w:spacing w:val="-2"/>
              </w:rPr>
              <w:t>locațiune;</w:t>
            </w:r>
          </w:p>
          <w:p w14:paraId="7534E05E" w14:textId="77777777" w:rsidR="005B4DD7" w:rsidRDefault="00000000">
            <w:pPr>
              <w:pStyle w:val="TableParagraph"/>
              <w:spacing w:before="6" w:line="235" w:lineRule="auto"/>
              <w:ind w:left="107" w:right="47"/>
            </w:pPr>
            <w:r>
              <w:t>În cazul prezentării contractului de comodat/locațiune pentru construcțiile</w:t>
            </w:r>
            <w:r>
              <w:rPr>
                <w:spacing w:val="-10"/>
              </w:rPr>
              <w:t xml:space="preserve"> </w:t>
            </w:r>
            <w:r>
              <w:t>cu</w:t>
            </w:r>
            <w:r>
              <w:rPr>
                <w:spacing w:val="-11"/>
              </w:rPr>
              <w:t xml:space="preserve"> </w:t>
            </w:r>
            <w:r>
              <w:t>caracter</w:t>
            </w:r>
            <w:r>
              <w:rPr>
                <w:spacing w:val="-10"/>
              </w:rPr>
              <w:t xml:space="preserve"> </w:t>
            </w:r>
            <w:r>
              <w:t>provizoriu,</w:t>
            </w:r>
            <w:r>
              <w:rPr>
                <w:spacing w:val="-12"/>
              </w:rPr>
              <w:t xml:space="preserve"> </w:t>
            </w:r>
            <w:r>
              <w:t>conform</w:t>
            </w:r>
            <w:r>
              <w:rPr>
                <w:spacing w:val="-10"/>
              </w:rPr>
              <w:t xml:space="preserve"> </w:t>
            </w:r>
            <w:r>
              <w:t>prevederilor</w:t>
            </w:r>
            <w:r>
              <w:rPr>
                <w:spacing w:val="-7"/>
              </w:rPr>
              <w:t xml:space="preserve"> </w:t>
            </w:r>
            <w:r>
              <w:t>Legii 50/1991,</w:t>
            </w:r>
            <w:r>
              <w:rPr>
                <w:spacing w:val="-11"/>
              </w:rPr>
              <w:t xml:space="preserve"> </w:t>
            </w:r>
            <w:r>
              <w:t>cu</w:t>
            </w:r>
            <w:r>
              <w:rPr>
                <w:spacing w:val="-14"/>
              </w:rPr>
              <w:t xml:space="preserve"> </w:t>
            </w:r>
            <w:r>
              <w:t>modificările</w:t>
            </w:r>
            <w:r>
              <w:rPr>
                <w:spacing w:val="-16"/>
              </w:rPr>
              <w:t xml:space="preserve"> </w:t>
            </w:r>
            <w:r>
              <w:t>şi</w:t>
            </w:r>
            <w:r>
              <w:rPr>
                <w:spacing w:val="-12"/>
              </w:rPr>
              <w:t xml:space="preserve"> </w:t>
            </w:r>
            <w:r>
              <w:t>completările</w:t>
            </w:r>
            <w:r>
              <w:rPr>
                <w:spacing w:val="-13"/>
              </w:rPr>
              <w:t xml:space="preserve"> </w:t>
            </w:r>
            <w:r>
              <w:t>ulterioare,</w:t>
            </w:r>
            <w:r>
              <w:rPr>
                <w:spacing w:val="-11"/>
              </w:rPr>
              <w:t xml:space="preserve"> </w:t>
            </w:r>
            <w:r>
              <w:t>solicitantul trebuie</w:t>
            </w:r>
            <w:r>
              <w:rPr>
                <w:spacing w:val="-6"/>
              </w:rPr>
              <w:t xml:space="preserve"> </w:t>
            </w:r>
            <w:r>
              <w:t>să</w:t>
            </w:r>
            <w:r>
              <w:rPr>
                <w:spacing w:val="-6"/>
              </w:rPr>
              <w:t xml:space="preserve"> </w:t>
            </w:r>
            <w:r>
              <w:t>ataşeze</w:t>
            </w:r>
            <w:r>
              <w:rPr>
                <w:spacing w:val="-7"/>
              </w:rPr>
              <w:t xml:space="preserve"> </w:t>
            </w:r>
            <w:r>
              <w:t>şi</w:t>
            </w:r>
            <w:r>
              <w:rPr>
                <w:spacing w:val="-5"/>
              </w:rPr>
              <w:t xml:space="preserve"> </w:t>
            </w:r>
            <w:r>
              <w:t>acordul</w:t>
            </w:r>
            <w:r>
              <w:rPr>
                <w:spacing w:val="-6"/>
              </w:rPr>
              <w:t xml:space="preserve"> </w:t>
            </w:r>
            <w:r>
              <w:t>expres</w:t>
            </w:r>
            <w:r>
              <w:rPr>
                <w:spacing w:val="-7"/>
              </w:rPr>
              <w:t xml:space="preserve"> </w:t>
            </w:r>
            <w:r>
              <w:t>al</w:t>
            </w:r>
            <w:r>
              <w:rPr>
                <w:spacing w:val="-5"/>
              </w:rPr>
              <w:t xml:space="preserve"> </w:t>
            </w:r>
            <w:r>
              <w:t>proprietarului</w:t>
            </w:r>
            <w:r>
              <w:rPr>
                <w:spacing w:val="-5"/>
              </w:rPr>
              <w:t xml:space="preserve"> </w:t>
            </w:r>
            <w:r>
              <w:t>de</w:t>
            </w:r>
            <w:r>
              <w:rPr>
                <w:spacing w:val="-5"/>
              </w:rPr>
              <w:t xml:space="preserve"> </w:t>
            </w:r>
            <w:r>
              <w:rPr>
                <w:spacing w:val="-2"/>
              </w:rPr>
              <w:t>drept.</w:t>
            </w:r>
          </w:p>
          <w:p w14:paraId="08907BD3" w14:textId="77777777" w:rsidR="005B4DD7" w:rsidRDefault="00000000">
            <w:pPr>
              <w:pStyle w:val="TableParagraph"/>
              <w:numPr>
                <w:ilvl w:val="1"/>
                <w:numId w:val="78"/>
              </w:numPr>
              <w:tabs>
                <w:tab w:val="left" w:pos="312"/>
              </w:tabs>
              <w:spacing w:before="12"/>
              <w:ind w:right="130" w:firstLine="0"/>
            </w:pPr>
            <w:r>
              <w:t>documente care atestă: drept de proprietate, uz, uzufruct, superficie,</w:t>
            </w:r>
            <w:r>
              <w:rPr>
                <w:spacing w:val="-7"/>
              </w:rPr>
              <w:t xml:space="preserve"> </w:t>
            </w:r>
            <w:r>
              <w:t>servitute</w:t>
            </w:r>
            <w:r>
              <w:rPr>
                <w:spacing w:val="-8"/>
              </w:rPr>
              <w:t xml:space="preserve"> </w:t>
            </w:r>
            <w:r>
              <w:t>(dobândit</w:t>
            </w:r>
            <w:r>
              <w:rPr>
                <w:spacing w:val="-9"/>
              </w:rPr>
              <w:t xml:space="preserve"> </w:t>
            </w:r>
            <w:r>
              <w:t>prin:</w:t>
            </w:r>
            <w:r>
              <w:rPr>
                <w:spacing w:val="-7"/>
              </w:rPr>
              <w:t xml:space="preserve"> </w:t>
            </w:r>
            <w:r>
              <w:t>contract</w:t>
            </w:r>
            <w:r>
              <w:rPr>
                <w:spacing w:val="-9"/>
              </w:rPr>
              <w:t xml:space="preserve"> </w:t>
            </w:r>
            <w:r>
              <w:t>de</w:t>
            </w:r>
            <w:r>
              <w:rPr>
                <w:spacing w:val="-12"/>
              </w:rPr>
              <w:t xml:space="preserve"> </w:t>
            </w:r>
            <w:r>
              <w:t>vânzare-cumpărare, de schimb, de donație, certificat de moştenitor, act administrativ</w:t>
            </w:r>
          </w:p>
          <w:p w14:paraId="29EB02EE" w14:textId="77777777" w:rsidR="005B4DD7" w:rsidRDefault="00000000">
            <w:pPr>
              <w:pStyle w:val="TableParagraph"/>
              <w:ind w:left="107"/>
            </w:pPr>
            <w:r>
              <w:t>de</w:t>
            </w:r>
            <w:r>
              <w:rPr>
                <w:spacing w:val="-8"/>
              </w:rPr>
              <w:t xml:space="preserve"> </w:t>
            </w:r>
            <w:r>
              <w:t>restituire,</w:t>
            </w:r>
            <w:r>
              <w:rPr>
                <w:spacing w:val="-6"/>
              </w:rPr>
              <w:t xml:space="preserve"> </w:t>
            </w:r>
            <w:r>
              <w:t>hotărâre</w:t>
            </w:r>
            <w:r>
              <w:rPr>
                <w:spacing w:val="-6"/>
              </w:rPr>
              <w:t xml:space="preserve"> </w:t>
            </w:r>
            <w:r>
              <w:t>judecătorească)</w:t>
            </w:r>
            <w:r>
              <w:rPr>
                <w:spacing w:val="-6"/>
              </w:rPr>
              <w:t xml:space="preserve"> </w:t>
            </w:r>
            <w:r>
              <w:t>sau</w:t>
            </w:r>
            <w:r>
              <w:rPr>
                <w:spacing w:val="-7"/>
              </w:rPr>
              <w:t xml:space="preserve"> </w:t>
            </w:r>
            <w:r>
              <w:t>drept</w:t>
            </w:r>
            <w:r>
              <w:rPr>
                <w:spacing w:val="-8"/>
              </w:rPr>
              <w:t xml:space="preserve"> </w:t>
            </w:r>
            <w:r>
              <w:t>de</w:t>
            </w:r>
            <w:r>
              <w:rPr>
                <w:spacing w:val="-7"/>
              </w:rPr>
              <w:t xml:space="preserve"> </w:t>
            </w:r>
            <w:r>
              <w:t>creanță</w:t>
            </w:r>
            <w:r>
              <w:rPr>
                <w:spacing w:val="-10"/>
              </w:rPr>
              <w:t xml:space="preserve"> </w:t>
            </w:r>
            <w:r>
              <w:t>asupra construcției dobândit prin: concesiune, comodat, locațiune.</w:t>
            </w:r>
          </w:p>
        </w:tc>
        <w:tc>
          <w:tcPr>
            <w:tcW w:w="714" w:type="dxa"/>
          </w:tcPr>
          <w:p w14:paraId="37DC1D8F"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709" w:type="dxa"/>
          </w:tcPr>
          <w:p w14:paraId="1266BA2A" w14:textId="77777777" w:rsidR="005B4DD7" w:rsidRDefault="00000000">
            <w:pPr>
              <w:pStyle w:val="TableParagraph"/>
              <w:spacing w:line="259" w:lineRule="exact"/>
              <w:ind w:left="1"/>
              <w:jc w:val="center"/>
              <w:rPr>
                <w:rFonts w:ascii="Wingdings" w:hAnsi="Wingdings"/>
                <w:sz w:val="24"/>
              </w:rPr>
            </w:pPr>
            <w:r>
              <w:rPr>
                <w:rFonts w:ascii="Wingdings" w:hAnsi="Wingdings"/>
                <w:sz w:val="24"/>
              </w:rPr>
              <w:t></w:t>
            </w:r>
          </w:p>
        </w:tc>
        <w:tc>
          <w:tcPr>
            <w:tcW w:w="848" w:type="dxa"/>
          </w:tcPr>
          <w:p w14:paraId="0A008E1D"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6" w:type="dxa"/>
          </w:tcPr>
          <w:p w14:paraId="5258B27F"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77DBF0CE" w14:textId="77777777">
        <w:trPr>
          <w:trHeight w:val="2304"/>
        </w:trPr>
        <w:tc>
          <w:tcPr>
            <w:tcW w:w="7055" w:type="dxa"/>
          </w:tcPr>
          <w:p w14:paraId="20C7F82D" w14:textId="77777777" w:rsidR="005B4DD7" w:rsidRDefault="00000000">
            <w:pPr>
              <w:pStyle w:val="TableParagraph"/>
              <w:numPr>
                <w:ilvl w:val="0"/>
                <w:numId w:val="77"/>
              </w:numPr>
              <w:tabs>
                <w:tab w:val="left" w:pos="379"/>
              </w:tabs>
              <w:spacing w:line="245" w:lineRule="exact"/>
            </w:pPr>
            <w:r>
              <w:t>Documente</w:t>
            </w:r>
            <w:r>
              <w:rPr>
                <w:spacing w:val="-11"/>
              </w:rPr>
              <w:t xml:space="preserve"> </w:t>
            </w:r>
            <w:r>
              <w:t>solicitate</w:t>
            </w:r>
            <w:r>
              <w:rPr>
                <w:spacing w:val="-8"/>
              </w:rPr>
              <w:t xml:space="preserve"> </w:t>
            </w:r>
            <w:r>
              <w:t>pentru</w:t>
            </w:r>
            <w:r>
              <w:rPr>
                <w:spacing w:val="-6"/>
              </w:rPr>
              <w:t xml:space="preserve"> </w:t>
            </w:r>
            <w:r>
              <w:t>animale,</w:t>
            </w:r>
            <w:r>
              <w:rPr>
                <w:spacing w:val="-5"/>
              </w:rPr>
              <w:t xml:space="preserve"> </w:t>
            </w:r>
            <w:r>
              <w:t>păsări</w:t>
            </w:r>
            <w:r>
              <w:rPr>
                <w:spacing w:val="-5"/>
              </w:rPr>
              <w:t xml:space="preserve"> </w:t>
            </w:r>
            <w:r>
              <w:t>şi</w:t>
            </w:r>
            <w:r>
              <w:rPr>
                <w:spacing w:val="-9"/>
              </w:rPr>
              <w:t xml:space="preserve"> </w:t>
            </w:r>
            <w:r>
              <w:t>familii</w:t>
            </w:r>
            <w:r>
              <w:rPr>
                <w:spacing w:val="-7"/>
              </w:rPr>
              <w:t xml:space="preserve"> </w:t>
            </w:r>
            <w:r>
              <w:t>de</w:t>
            </w:r>
            <w:r>
              <w:rPr>
                <w:spacing w:val="-8"/>
              </w:rPr>
              <w:t xml:space="preserve"> </w:t>
            </w:r>
            <w:r>
              <w:rPr>
                <w:spacing w:val="-2"/>
              </w:rPr>
              <w:t>albine:</w:t>
            </w:r>
          </w:p>
          <w:p w14:paraId="3288AA45" w14:textId="77777777" w:rsidR="005B4DD7" w:rsidRDefault="00000000">
            <w:pPr>
              <w:pStyle w:val="TableParagraph"/>
              <w:numPr>
                <w:ilvl w:val="1"/>
                <w:numId w:val="77"/>
              </w:numPr>
              <w:tabs>
                <w:tab w:val="left" w:pos="312"/>
              </w:tabs>
              <w:ind w:right="123" w:firstLine="0"/>
            </w:pPr>
            <w:r>
              <w:t>extras din Registrul Exploatației emis de ANSVSA/ DSVSA/ Circumscripția</w:t>
            </w:r>
            <w:r>
              <w:rPr>
                <w:spacing w:val="-9"/>
              </w:rPr>
              <w:t xml:space="preserve"> </w:t>
            </w:r>
            <w:r>
              <w:t>Veterinară</w:t>
            </w:r>
            <w:r>
              <w:rPr>
                <w:spacing w:val="-8"/>
              </w:rPr>
              <w:t xml:space="preserve"> </w:t>
            </w:r>
            <w:r>
              <w:t>(adeverință</w:t>
            </w:r>
            <w:r>
              <w:rPr>
                <w:spacing w:val="-11"/>
              </w:rPr>
              <w:t xml:space="preserve"> </w:t>
            </w:r>
            <w:r>
              <w:t>eliberată</w:t>
            </w:r>
            <w:r>
              <w:rPr>
                <w:spacing w:val="-9"/>
              </w:rPr>
              <w:t xml:space="preserve"> </w:t>
            </w:r>
            <w:r>
              <w:t>de</w:t>
            </w:r>
            <w:r>
              <w:rPr>
                <w:spacing w:val="-8"/>
              </w:rPr>
              <w:t xml:space="preserve"> </w:t>
            </w:r>
            <w:r>
              <w:t>medicul</w:t>
            </w:r>
            <w:r>
              <w:rPr>
                <w:spacing w:val="-11"/>
              </w:rPr>
              <w:t xml:space="preserve"> </w:t>
            </w:r>
            <w:r>
              <w:t>veterinar de circumscripție) actualizat cu cel mult 30 zile calendaristice înaintea depuneri cereri de finanțare din care să rezulte: efectivul de animale deținut, al păsărilor şi al familiilor de albine şi data primei înscrieri a solicitantului în Registrul Exploatației, însoțit de</w:t>
            </w:r>
          </w:p>
          <w:p w14:paraId="3FF8DD54" w14:textId="77777777" w:rsidR="005B4DD7" w:rsidRDefault="00000000">
            <w:pPr>
              <w:pStyle w:val="TableParagraph"/>
              <w:spacing w:line="237" w:lineRule="auto"/>
              <w:ind w:left="107"/>
            </w:pPr>
            <w:r>
              <w:t>formular</w:t>
            </w:r>
            <w:r>
              <w:rPr>
                <w:spacing w:val="-5"/>
              </w:rPr>
              <w:t xml:space="preserve"> </w:t>
            </w:r>
            <w:r>
              <w:t>de</w:t>
            </w:r>
            <w:r>
              <w:rPr>
                <w:spacing w:val="-6"/>
              </w:rPr>
              <w:t xml:space="preserve"> </w:t>
            </w:r>
            <w:r>
              <w:t>mişcare</w:t>
            </w:r>
            <w:r>
              <w:rPr>
                <w:spacing w:val="-10"/>
              </w:rPr>
              <w:t xml:space="preserve"> </w:t>
            </w:r>
            <w:r>
              <w:t>ANSVSA/DSVSA</w:t>
            </w:r>
            <w:r>
              <w:rPr>
                <w:spacing w:val="-5"/>
              </w:rPr>
              <w:t xml:space="preserve"> </w:t>
            </w:r>
            <w:r>
              <w:t>(Anexa</w:t>
            </w:r>
            <w:r>
              <w:rPr>
                <w:spacing w:val="-9"/>
              </w:rPr>
              <w:t xml:space="preserve"> </w:t>
            </w:r>
            <w:r>
              <w:t>4</w:t>
            </w:r>
            <w:r>
              <w:rPr>
                <w:spacing w:val="-5"/>
              </w:rPr>
              <w:t xml:space="preserve"> </w:t>
            </w:r>
            <w:r>
              <w:t>din</w:t>
            </w:r>
            <w:r>
              <w:rPr>
                <w:spacing w:val="-10"/>
              </w:rPr>
              <w:t xml:space="preserve"> </w:t>
            </w:r>
            <w:r>
              <w:t>Normele</w:t>
            </w:r>
            <w:r>
              <w:rPr>
                <w:spacing w:val="-8"/>
              </w:rPr>
              <w:t xml:space="preserve"> </w:t>
            </w:r>
            <w:r>
              <w:t>sanitare veterinare ale Ordinului ANSVSA nr. 40/2010);</w:t>
            </w:r>
          </w:p>
        </w:tc>
        <w:tc>
          <w:tcPr>
            <w:tcW w:w="714" w:type="dxa"/>
          </w:tcPr>
          <w:p w14:paraId="494FA533" w14:textId="77777777" w:rsidR="005B4DD7" w:rsidRDefault="00000000">
            <w:pPr>
              <w:pStyle w:val="TableParagraph"/>
              <w:spacing w:line="264" w:lineRule="exact"/>
              <w:ind w:left="4"/>
              <w:jc w:val="center"/>
              <w:rPr>
                <w:rFonts w:ascii="Wingdings" w:hAnsi="Wingdings"/>
                <w:sz w:val="24"/>
              </w:rPr>
            </w:pPr>
            <w:r>
              <w:rPr>
                <w:rFonts w:ascii="Wingdings" w:hAnsi="Wingdings"/>
                <w:sz w:val="24"/>
              </w:rPr>
              <w:t></w:t>
            </w:r>
          </w:p>
        </w:tc>
        <w:tc>
          <w:tcPr>
            <w:tcW w:w="709" w:type="dxa"/>
          </w:tcPr>
          <w:p w14:paraId="0F816C86" w14:textId="77777777" w:rsidR="005B4DD7" w:rsidRDefault="00000000">
            <w:pPr>
              <w:pStyle w:val="TableParagraph"/>
              <w:spacing w:line="264" w:lineRule="exact"/>
              <w:ind w:left="1"/>
              <w:jc w:val="center"/>
              <w:rPr>
                <w:rFonts w:ascii="Wingdings" w:hAnsi="Wingdings"/>
                <w:sz w:val="24"/>
              </w:rPr>
            </w:pPr>
            <w:r>
              <w:rPr>
                <w:rFonts w:ascii="Wingdings" w:hAnsi="Wingdings"/>
                <w:sz w:val="24"/>
              </w:rPr>
              <w:t></w:t>
            </w:r>
          </w:p>
        </w:tc>
        <w:tc>
          <w:tcPr>
            <w:tcW w:w="848" w:type="dxa"/>
          </w:tcPr>
          <w:p w14:paraId="732CFFBB" w14:textId="77777777" w:rsidR="005B4DD7" w:rsidRDefault="00000000">
            <w:pPr>
              <w:pStyle w:val="TableParagraph"/>
              <w:spacing w:line="264" w:lineRule="exact"/>
              <w:ind w:left="4"/>
              <w:jc w:val="center"/>
              <w:rPr>
                <w:rFonts w:ascii="Wingdings" w:hAnsi="Wingdings"/>
                <w:sz w:val="24"/>
              </w:rPr>
            </w:pPr>
            <w:r>
              <w:rPr>
                <w:rFonts w:ascii="Wingdings" w:hAnsi="Wingdings"/>
                <w:sz w:val="24"/>
              </w:rPr>
              <w:t></w:t>
            </w:r>
          </w:p>
        </w:tc>
        <w:tc>
          <w:tcPr>
            <w:tcW w:w="856" w:type="dxa"/>
          </w:tcPr>
          <w:p w14:paraId="205BABD6" w14:textId="77777777" w:rsidR="005B4DD7" w:rsidRDefault="00000000">
            <w:pPr>
              <w:pStyle w:val="TableParagraph"/>
              <w:spacing w:line="243" w:lineRule="exact"/>
              <w:ind w:left="323"/>
              <w:rPr>
                <w:rFonts w:ascii="Wingdings" w:hAnsi="Wingdings"/>
              </w:rPr>
            </w:pPr>
            <w:r>
              <w:rPr>
                <w:rFonts w:ascii="Wingdings" w:hAnsi="Wingdings"/>
              </w:rPr>
              <w:t></w:t>
            </w:r>
          </w:p>
        </w:tc>
      </w:tr>
      <w:tr w:rsidR="005B4DD7" w14:paraId="717D2EE4" w14:textId="77777777">
        <w:trPr>
          <w:trHeight w:val="1545"/>
        </w:trPr>
        <w:tc>
          <w:tcPr>
            <w:tcW w:w="7055" w:type="dxa"/>
          </w:tcPr>
          <w:p w14:paraId="4BB1F44A" w14:textId="77777777" w:rsidR="005B4DD7" w:rsidRDefault="00000000">
            <w:pPr>
              <w:pStyle w:val="TableParagraph"/>
              <w:numPr>
                <w:ilvl w:val="0"/>
                <w:numId w:val="76"/>
              </w:numPr>
              <w:tabs>
                <w:tab w:val="left" w:pos="312"/>
              </w:tabs>
              <w:spacing w:line="237" w:lineRule="auto"/>
              <w:ind w:right="231" w:firstLine="0"/>
            </w:pPr>
            <w:r>
              <w:t>PAŞAPORTUL</w:t>
            </w:r>
            <w:r>
              <w:rPr>
                <w:spacing w:val="-5"/>
              </w:rPr>
              <w:t xml:space="preserve"> </w:t>
            </w:r>
            <w:r>
              <w:t>emis</w:t>
            </w:r>
            <w:r>
              <w:rPr>
                <w:spacing w:val="-7"/>
              </w:rPr>
              <w:t xml:space="preserve"> </w:t>
            </w:r>
            <w:r>
              <w:t>de</w:t>
            </w:r>
            <w:r>
              <w:rPr>
                <w:spacing w:val="-10"/>
              </w:rPr>
              <w:t xml:space="preserve"> </w:t>
            </w:r>
            <w:r>
              <w:t>ANZ</w:t>
            </w:r>
            <w:r>
              <w:rPr>
                <w:spacing w:val="-5"/>
              </w:rPr>
              <w:t xml:space="preserve"> </w:t>
            </w:r>
            <w:r>
              <w:t>pentru</w:t>
            </w:r>
            <w:r>
              <w:rPr>
                <w:spacing w:val="-4"/>
              </w:rPr>
              <w:t xml:space="preserve"> </w:t>
            </w:r>
            <w:r>
              <w:t>ecvideele</w:t>
            </w:r>
            <w:r>
              <w:rPr>
                <w:spacing w:val="-8"/>
              </w:rPr>
              <w:t xml:space="preserve"> </w:t>
            </w:r>
            <w:r>
              <w:t>(cabalinele)</w:t>
            </w:r>
            <w:r>
              <w:rPr>
                <w:spacing w:val="-5"/>
              </w:rPr>
              <w:t xml:space="preserve"> </w:t>
            </w:r>
            <w:r>
              <w:t>cu</w:t>
            </w:r>
            <w:r>
              <w:rPr>
                <w:spacing w:val="-9"/>
              </w:rPr>
              <w:t xml:space="preserve"> </w:t>
            </w:r>
            <w:r>
              <w:t>rasă</w:t>
            </w:r>
            <w:r>
              <w:rPr>
                <w:spacing w:val="-7"/>
              </w:rPr>
              <w:t xml:space="preserve"> </w:t>
            </w:r>
            <w:r>
              <w:t xml:space="preserve">şi </w:t>
            </w:r>
            <w:r>
              <w:rPr>
                <w:spacing w:val="-2"/>
              </w:rPr>
              <w:t>origine.</w:t>
            </w:r>
          </w:p>
          <w:p w14:paraId="04F592A1" w14:textId="77777777" w:rsidR="005B4DD7" w:rsidRDefault="00000000">
            <w:pPr>
              <w:pStyle w:val="TableParagraph"/>
              <w:numPr>
                <w:ilvl w:val="0"/>
                <w:numId w:val="75"/>
              </w:numPr>
              <w:tabs>
                <w:tab w:val="left" w:pos="825"/>
                <w:tab w:val="left" w:pos="826"/>
              </w:tabs>
              <w:ind w:right="330" w:hanging="12"/>
            </w:pPr>
            <w:r>
              <w:t>document emis de forma asociativă apicolă privind înregistrarea</w:t>
            </w:r>
            <w:r>
              <w:rPr>
                <w:spacing w:val="-8"/>
              </w:rPr>
              <w:t xml:space="preserve"> </w:t>
            </w:r>
            <w:r>
              <w:t>stupilor</w:t>
            </w:r>
            <w:r>
              <w:rPr>
                <w:spacing w:val="-7"/>
              </w:rPr>
              <w:t xml:space="preserve"> </w:t>
            </w:r>
            <w:r>
              <w:t>şi</w:t>
            </w:r>
            <w:r>
              <w:rPr>
                <w:spacing w:val="-10"/>
              </w:rPr>
              <w:t xml:space="preserve"> </w:t>
            </w:r>
            <w:r>
              <w:t>stupinelor</w:t>
            </w:r>
            <w:r>
              <w:rPr>
                <w:spacing w:val="-7"/>
              </w:rPr>
              <w:t xml:space="preserve"> </w:t>
            </w:r>
            <w:r>
              <w:t>constând</w:t>
            </w:r>
            <w:r>
              <w:rPr>
                <w:spacing w:val="-9"/>
              </w:rPr>
              <w:t xml:space="preserve"> </w:t>
            </w:r>
            <w:r>
              <w:t>în</w:t>
            </w:r>
            <w:r>
              <w:rPr>
                <w:spacing w:val="-9"/>
              </w:rPr>
              <w:t xml:space="preserve"> </w:t>
            </w:r>
            <w:r>
              <w:t>numerele</w:t>
            </w:r>
            <w:r>
              <w:rPr>
                <w:spacing w:val="-9"/>
              </w:rPr>
              <w:t xml:space="preserve"> </w:t>
            </w:r>
            <w:r>
              <w:t>plăcuțelor de identificare pentru fiecare stup şi panouri de identificare a stupinelor în conformitate cu legislația în vigoare;</w:t>
            </w:r>
          </w:p>
        </w:tc>
        <w:tc>
          <w:tcPr>
            <w:tcW w:w="714" w:type="dxa"/>
          </w:tcPr>
          <w:p w14:paraId="5C06D280"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709" w:type="dxa"/>
          </w:tcPr>
          <w:p w14:paraId="0CC65231" w14:textId="77777777" w:rsidR="005B4DD7" w:rsidRDefault="00000000">
            <w:pPr>
              <w:pStyle w:val="TableParagraph"/>
              <w:spacing w:line="259" w:lineRule="exact"/>
              <w:ind w:left="1"/>
              <w:jc w:val="center"/>
              <w:rPr>
                <w:rFonts w:ascii="Wingdings" w:hAnsi="Wingdings"/>
                <w:sz w:val="24"/>
              </w:rPr>
            </w:pPr>
            <w:r>
              <w:rPr>
                <w:rFonts w:ascii="Wingdings" w:hAnsi="Wingdings"/>
                <w:sz w:val="24"/>
              </w:rPr>
              <w:t></w:t>
            </w:r>
          </w:p>
        </w:tc>
        <w:tc>
          <w:tcPr>
            <w:tcW w:w="848" w:type="dxa"/>
          </w:tcPr>
          <w:p w14:paraId="2F4BE58A"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6" w:type="dxa"/>
          </w:tcPr>
          <w:p w14:paraId="0DB19A68"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68CB366A" w14:textId="77777777">
        <w:trPr>
          <w:trHeight w:val="767"/>
        </w:trPr>
        <w:tc>
          <w:tcPr>
            <w:tcW w:w="7055" w:type="dxa"/>
          </w:tcPr>
          <w:p w14:paraId="6A7CD9FC" w14:textId="77777777" w:rsidR="005B4DD7" w:rsidRDefault="00000000">
            <w:pPr>
              <w:pStyle w:val="TableParagraph"/>
              <w:spacing w:line="235" w:lineRule="auto"/>
              <w:ind w:left="107"/>
            </w:pPr>
            <w:r>
              <w:t>e)</w:t>
            </w:r>
            <w:r>
              <w:rPr>
                <w:spacing w:val="-5"/>
              </w:rPr>
              <w:t xml:space="preserve"> </w:t>
            </w:r>
            <w:r>
              <w:t>Pentru</w:t>
            </w:r>
            <w:r>
              <w:rPr>
                <w:spacing w:val="-5"/>
              </w:rPr>
              <w:t xml:space="preserve"> </w:t>
            </w:r>
            <w:r>
              <w:t>exploatațiile</w:t>
            </w:r>
            <w:r>
              <w:rPr>
                <w:spacing w:val="-6"/>
              </w:rPr>
              <w:t xml:space="preserve"> </w:t>
            </w:r>
            <w:r>
              <w:t>vegetale:</w:t>
            </w:r>
            <w:r>
              <w:rPr>
                <w:spacing w:val="-6"/>
              </w:rPr>
              <w:t xml:space="preserve"> </w:t>
            </w:r>
            <w:r>
              <w:t>copie</w:t>
            </w:r>
            <w:r>
              <w:rPr>
                <w:spacing w:val="-5"/>
              </w:rPr>
              <w:t xml:space="preserve"> </w:t>
            </w:r>
            <w:r>
              <w:t>din</w:t>
            </w:r>
            <w:r>
              <w:rPr>
                <w:spacing w:val="-5"/>
              </w:rPr>
              <w:t xml:space="preserve"> </w:t>
            </w:r>
            <w:r>
              <w:t>Registrul</w:t>
            </w:r>
            <w:r>
              <w:rPr>
                <w:spacing w:val="-5"/>
              </w:rPr>
              <w:t xml:space="preserve"> </w:t>
            </w:r>
            <w:r>
              <w:t>agricol</w:t>
            </w:r>
            <w:r>
              <w:rPr>
                <w:spacing w:val="40"/>
              </w:rPr>
              <w:t xml:space="preserve"> </w:t>
            </w:r>
            <w:r>
              <w:t>emis</w:t>
            </w:r>
            <w:r>
              <w:rPr>
                <w:spacing w:val="-6"/>
              </w:rPr>
              <w:t xml:space="preserve"> </w:t>
            </w:r>
            <w:r>
              <w:t xml:space="preserve">de </w:t>
            </w:r>
            <w:r>
              <w:rPr>
                <w:spacing w:val="-2"/>
              </w:rPr>
              <w:t>Primării</w:t>
            </w:r>
          </w:p>
          <w:p w14:paraId="52C38DCF" w14:textId="77777777" w:rsidR="005B4DD7" w:rsidRDefault="00000000">
            <w:pPr>
              <w:pStyle w:val="TableParagraph"/>
              <w:spacing w:line="247" w:lineRule="exact"/>
              <w:ind w:left="107"/>
            </w:pPr>
            <w:r>
              <w:t>actualizată</w:t>
            </w:r>
            <w:r>
              <w:rPr>
                <w:spacing w:val="-9"/>
              </w:rPr>
              <w:t xml:space="preserve"> </w:t>
            </w:r>
            <w:r>
              <w:t>în</w:t>
            </w:r>
            <w:r>
              <w:rPr>
                <w:spacing w:val="-5"/>
              </w:rPr>
              <w:t xml:space="preserve"> </w:t>
            </w:r>
            <w:r>
              <w:t>anul</w:t>
            </w:r>
            <w:r>
              <w:rPr>
                <w:spacing w:val="-5"/>
              </w:rPr>
              <w:t xml:space="preserve"> </w:t>
            </w:r>
            <w:r>
              <w:t>depunerii</w:t>
            </w:r>
            <w:r>
              <w:rPr>
                <w:spacing w:val="-6"/>
              </w:rPr>
              <w:t xml:space="preserve"> </w:t>
            </w:r>
            <w:r>
              <w:t>cererii</w:t>
            </w:r>
            <w:r>
              <w:rPr>
                <w:spacing w:val="-5"/>
              </w:rPr>
              <w:t xml:space="preserve"> </w:t>
            </w:r>
            <w:r>
              <w:t>de</w:t>
            </w:r>
            <w:r>
              <w:rPr>
                <w:spacing w:val="-6"/>
              </w:rPr>
              <w:t xml:space="preserve"> </w:t>
            </w:r>
            <w:r>
              <w:t>finanțare</w:t>
            </w:r>
            <w:r>
              <w:rPr>
                <w:spacing w:val="-9"/>
              </w:rPr>
              <w:t xml:space="preserve"> </w:t>
            </w:r>
            <w:r>
              <w:t>care</w:t>
            </w:r>
            <w:r>
              <w:rPr>
                <w:spacing w:val="-7"/>
              </w:rPr>
              <w:t xml:space="preserve"> </w:t>
            </w:r>
            <w:r>
              <w:t>să</w:t>
            </w:r>
            <w:r>
              <w:rPr>
                <w:spacing w:val="-8"/>
              </w:rPr>
              <w:t xml:space="preserve"> </w:t>
            </w:r>
            <w:r>
              <w:rPr>
                <w:spacing w:val="-2"/>
              </w:rPr>
              <w:t>confirme</w:t>
            </w:r>
          </w:p>
        </w:tc>
        <w:tc>
          <w:tcPr>
            <w:tcW w:w="714" w:type="dxa"/>
          </w:tcPr>
          <w:p w14:paraId="3324224E" w14:textId="77777777" w:rsidR="005B4DD7" w:rsidRDefault="00000000">
            <w:pPr>
              <w:pStyle w:val="TableParagraph"/>
              <w:spacing w:line="262" w:lineRule="exact"/>
              <w:ind w:left="4"/>
              <w:jc w:val="center"/>
              <w:rPr>
                <w:rFonts w:ascii="Wingdings" w:hAnsi="Wingdings"/>
                <w:sz w:val="24"/>
              </w:rPr>
            </w:pPr>
            <w:r>
              <w:rPr>
                <w:rFonts w:ascii="Wingdings" w:hAnsi="Wingdings"/>
                <w:sz w:val="24"/>
              </w:rPr>
              <w:t></w:t>
            </w:r>
          </w:p>
        </w:tc>
        <w:tc>
          <w:tcPr>
            <w:tcW w:w="709" w:type="dxa"/>
          </w:tcPr>
          <w:p w14:paraId="0C44D797" w14:textId="77777777" w:rsidR="005B4DD7" w:rsidRDefault="00000000">
            <w:pPr>
              <w:pStyle w:val="TableParagraph"/>
              <w:spacing w:line="262" w:lineRule="exact"/>
              <w:ind w:left="1"/>
              <w:jc w:val="center"/>
              <w:rPr>
                <w:rFonts w:ascii="Wingdings" w:hAnsi="Wingdings"/>
                <w:sz w:val="24"/>
              </w:rPr>
            </w:pPr>
            <w:r>
              <w:rPr>
                <w:rFonts w:ascii="Wingdings" w:hAnsi="Wingdings"/>
                <w:sz w:val="24"/>
              </w:rPr>
              <w:t></w:t>
            </w:r>
          </w:p>
        </w:tc>
        <w:tc>
          <w:tcPr>
            <w:tcW w:w="848" w:type="dxa"/>
          </w:tcPr>
          <w:p w14:paraId="480F79BF" w14:textId="77777777" w:rsidR="005B4DD7" w:rsidRDefault="00000000">
            <w:pPr>
              <w:pStyle w:val="TableParagraph"/>
              <w:spacing w:line="262" w:lineRule="exact"/>
              <w:ind w:left="4"/>
              <w:jc w:val="center"/>
              <w:rPr>
                <w:rFonts w:ascii="Wingdings" w:hAnsi="Wingdings"/>
                <w:sz w:val="24"/>
              </w:rPr>
            </w:pPr>
            <w:r>
              <w:rPr>
                <w:rFonts w:ascii="Wingdings" w:hAnsi="Wingdings"/>
                <w:sz w:val="24"/>
              </w:rPr>
              <w:t></w:t>
            </w:r>
          </w:p>
        </w:tc>
        <w:tc>
          <w:tcPr>
            <w:tcW w:w="856" w:type="dxa"/>
          </w:tcPr>
          <w:p w14:paraId="14BE6F94" w14:textId="77777777" w:rsidR="005B4DD7" w:rsidRDefault="00000000">
            <w:pPr>
              <w:pStyle w:val="TableParagraph"/>
              <w:spacing w:line="243" w:lineRule="exact"/>
              <w:ind w:left="323"/>
              <w:rPr>
                <w:rFonts w:ascii="Wingdings" w:hAnsi="Wingdings"/>
              </w:rPr>
            </w:pPr>
            <w:r>
              <w:rPr>
                <w:rFonts w:ascii="Wingdings" w:hAnsi="Wingdings"/>
              </w:rPr>
              <w:t></w:t>
            </w:r>
          </w:p>
        </w:tc>
      </w:tr>
    </w:tbl>
    <w:p w14:paraId="56F35C72" w14:textId="77777777" w:rsidR="005B4DD7" w:rsidRDefault="005B4DD7">
      <w:pPr>
        <w:spacing w:line="243" w:lineRule="exact"/>
        <w:rPr>
          <w:rFonts w:ascii="Wingdings" w:hAnsi="Wingdings"/>
        </w:rPr>
        <w:sectPr w:rsidR="005B4DD7">
          <w:pgSz w:w="11930" w:h="16850"/>
          <w:pgMar w:top="1820" w:right="320" w:bottom="660" w:left="840" w:header="732" w:footer="465" w:gutter="0"/>
          <w:cols w:space="720"/>
        </w:sectPr>
      </w:pPr>
    </w:p>
    <w:p w14:paraId="512E5662" w14:textId="77777777" w:rsidR="005B4DD7" w:rsidRDefault="005B4DD7">
      <w:pPr>
        <w:pStyle w:val="BodyText"/>
        <w:spacing w:before="5" w:after="1"/>
        <w:rPr>
          <w:i/>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7"/>
        <w:gridCol w:w="711"/>
        <w:gridCol w:w="708"/>
        <w:gridCol w:w="850"/>
        <w:gridCol w:w="853"/>
      </w:tblGrid>
      <w:tr w:rsidR="005B4DD7" w14:paraId="15F7E0B8" w14:textId="77777777">
        <w:trPr>
          <w:trHeight w:val="3832"/>
        </w:trPr>
        <w:tc>
          <w:tcPr>
            <w:tcW w:w="7057" w:type="dxa"/>
          </w:tcPr>
          <w:p w14:paraId="79B4C6B0" w14:textId="77777777" w:rsidR="005B4DD7" w:rsidRDefault="00000000">
            <w:pPr>
              <w:pStyle w:val="TableParagraph"/>
              <w:spacing w:line="237" w:lineRule="auto"/>
              <w:ind w:left="107" w:right="117"/>
            </w:pPr>
            <w:r>
              <w:t>dreptul</w:t>
            </w:r>
            <w:r>
              <w:rPr>
                <w:spacing w:val="-12"/>
              </w:rPr>
              <w:t xml:space="preserve"> </w:t>
            </w:r>
            <w:r>
              <w:t>de</w:t>
            </w:r>
            <w:r>
              <w:rPr>
                <w:spacing w:val="-12"/>
              </w:rPr>
              <w:t xml:space="preserve"> </w:t>
            </w:r>
            <w:r>
              <w:t>folosință</w:t>
            </w:r>
            <w:r>
              <w:rPr>
                <w:spacing w:val="-12"/>
              </w:rPr>
              <w:t xml:space="preserve"> </w:t>
            </w:r>
            <w:r>
              <w:t>(proprietate/arendă/concesionare)</w:t>
            </w:r>
            <w:r>
              <w:rPr>
                <w:spacing w:val="-10"/>
              </w:rPr>
              <w:t xml:space="preserve"> </w:t>
            </w:r>
            <w:r>
              <w:t>al</w:t>
            </w:r>
            <w:r>
              <w:rPr>
                <w:spacing w:val="-11"/>
              </w:rPr>
              <w:t xml:space="preserve"> </w:t>
            </w:r>
            <w:r>
              <w:t>terenului/ fermei</w:t>
            </w:r>
            <w:r>
              <w:rPr>
                <w:spacing w:val="-10"/>
              </w:rPr>
              <w:t xml:space="preserve"> </w:t>
            </w:r>
            <w:r>
              <w:t>zootehnice/</w:t>
            </w:r>
            <w:r>
              <w:rPr>
                <w:spacing w:val="-8"/>
              </w:rPr>
              <w:t xml:space="preserve"> </w:t>
            </w:r>
            <w:r>
              <w:t>animalelor</w:t>
            </w:r>
            <w:r>
              <w:rPr>
                <w:spacing w:val="-7"/>
              </w:rPr>
              <w:t xml:space="preserve"> </w:t>
            </w:r>
            <w:r>
              <w:t>(doar</w:t>
            </w:r>
            <w:r>
              <w:rPr>
                <w:spacing w:val="-7"/>
              </w:rPr>
              <w:t xml:space="preserve"> </w:t>
            </w:r>
            <w:r>
              <w:t>proprietate)</w:t>
            </w:r>
            <w:r>
              <w:rPr>
                <w:spacing w:val="-8"/>
              </w:rPr>
              <w:t xml:space="preserve"> </w:t>
            </w:r>
            <w:r>
              <w:t>înregistrate</w:t>
            </w:r>
            <w:r>
              <w:rPr>
                <w:spacing w:val="-8"/>
              </w:rPr>
              <w:t xml:space="preserve"> </w:t>
            </w:r>
            <w:r>
              <w:t xml:space="preserve">pentru baza de producție, cu ştampila primăriei şi mențiunea "Conform cu </w:t>
            </w:r>
            <w:r>
              <w:rPr>
                <w:spacing w:val="-2"/>
              </w:rPr>
              <w:t>originalul".</w:t>
            </w:r>
          </w:p>
          <w:p w14:paraId="27374D05" w14:textId="77777777" w:rsidR="005B4DD7" w:rsidRDefault="00000000">
            <w:pPr>
              <w:pStyle w:val="TableParagraph"/>
              <w:spacing w:line="237" w:lineRule="auto"/>
              <w:ind w:left="107" w:right="176"/>
            </w:pPr>
            <w:r>
              <w:t>Pentru</w:t>
            </w:r>
            <w:r>
              <w:rPr>
                <w:spacing w:val="-7"/>
              </w:rPr>
              <w:t xml:space="preserve"> </w:t>
            </w:r>
            <w:r>
              <w:t>exploatațiile</w:t>
            </w:r>
            <w:r>
              <w:rPr>
                <w:spacing w:val="-9"/>
              </w:rPr>
              <w:t xml:space="preserve"> </w:t>
            </w:r>
            <w:r>
              <w:t>mixte</w:t>
            </w:r>
            <w:r>
              <w:rPr>
                <w:spacing w:val="-7"/>
              </w:rPr>
              <w:t xml:space="preserve"> </w:t>
            </w:r>
            <w:r>
              <w:t>şi</w:t>
            </w:r>
            <w:r>
              <w:rPr>
                <w:spacing w:val="-7"/>
              </w:rPr>
              <w:t xml:space="preserve"> </w:t>
            </w:r>
            <w:r>
              <w:t>zootehnice:</w:t>
            </w:r>
            <w:r>
              <w:rPr>
                <w:spacing w:val="-8"/>
              </w:rPr>
              <w:t xml:space="preserve"> </w:t>
            </w:r>
            <w:r>
              <w:t>copie</w:t>
            </w:r>
            <w:r>
              <w:rPr>
                <w:spacing w:val="-7"/>
              </w:rPr>
              <w:t xml:space="preserve"> </w:t>
            </w:r>
            <w:r>
              <w:t>din</w:t>
            </w:r>
            <w:r>
              <w:rPr>
                <w:spacing w:val="-7"/>
              </w:rPr>
              <w:t xml:space="preserve"> </w:t>
            </w:r>
            <w:r>
              <w:t>Registrul</w:t>
            </w:r>
            <w:r>
              <w:rPr>
                <w:spacing w:val="-7"/>
              </w:rPr>
              <w:t xml:space="preserve"> </w:t>
            </w:r>
            <w:r>
              <w:t>agricol emis de Primării actualizată cu cel mult 30 de zile</w:t>
            </w:r>
            <w:r>
              <w:rPr>
                <w:spacing w:val="40"/>
              </w:rPr>
              <w:t xml:space="preserve"> </w:t>
            </w:r>
            <w:r>
              <w:t>înaintea depunerii</w:t>
            </w:r>
            <w:r>
              <w:rPr>
                <w:spacing w:val="-5"/>
              </w:rPr>
              <w:t xml:space="preserve"> </w:t>
            </w:r>
            <w:r>
              <w:t>cererii</w:t>
            </w:r>
            <w:r>
              <w:rPr>
                <w:spacing w:val="-5"/>
              </w:rPr>
              <w:t xml:space="preserve"> </w:t>
            </w:r>
            <w:r>
              <w:t>de</w:t>
            </w:r>
            <w:r>
              <w:rPr>
                <w:spacing w:val="-5"/>
              </w:rPr>
              <w:t xml:space="preserve"> </w:t>
            </w:r>
            <w:r>
              <w:t>finanțare</w:t>
            </w:r>
            <w:r>
              <w:rPr>
                <w:spacing w:val="-3"/>
              </w:rPr>
              <w:t xml:space="preserve"> </w:t>
            </w:r>
            <w:r>
              <w:t>care</w:t>
            </w:r>
            <w:r>
              <w:rPr>
                <w:spacing w:val="-3"/>
              </w:rPr>
              <w:t xml:space="preserve"> </w:t>
            </w:r>
            <w:r>
              <w:t>să</w:t>
            </w:r>
            <w:r>
              <w:rPr>
                <w:spacing w:val="-5"/>
              </w:rPr>
              <w:t xml:space="preserve"> </w:t>
            </w:r>
            <w:r>
              <w:t>confirme</w:t>
            </w:r>
            <w:r>
              <w:rPr>
                <w:spacing w:val="-5"/>
              </w:rPr>
              <w:t xml:space="preserve"> </w:t>
            </w:r>
            <w:r>
              <w:t>dreptul</w:t>
            </w:r>
            <w:r>
              <w:rPr>
                <w:spacing w:val="-4"/>
              </w:rPr>
              <w:t xml:space="preserve"> </w:t>
            </w:r>
            <w:r>
              <w:t>de</w:t>
            </w:r>
            <w:r>
              <w:rPr>
                <w:spacing w:val="-4"/>
              </w:rPr>
              <w:t xml:space="preserve"> </w:t>
            </w:r>
            <w:r>
              <w:t xml:space="preserve">folosință (proprietate/arendă/concesionare) al terenului/ fermei zootehnice/animalelor (doar proprietate) înregistrate pentru baza de producție, cu ştampila primăriei şi mențiunea "Conform cu </w:t>
            </w:r>
            <w:r>
              <w:rPr>
                <w:spacing w:val="-2"/>
              </w:rPr>
              <w:t>originalul".</w:t>
            </w:r>
          </w:p>
          <w:p w14:paraId="0F926EB1" w14:textId="77777777" w:rsidR="005B4DD7" w:rsidRDefault="00000000">
            <w:pPr>
              <w:pStyle w:val="TableParagraph"/>
              <w:spacing w:before="11"/>
              <w:ind w:left="107" w:right="117"/>
            </w:pPr>
            <w:r>
              <w:t>În</w:t>
            </w:r>
            <w:r>
              <w:rPr>
                <w:spacing w:val="-4"/>
              </w:rPr>
              <w:t xml:space="preserve"> </w:t>
            </w:r>
            <w:r>
              <w:t>situația</w:t>
            </w:r>
            <w:r>
              <w:rPr>
                <w:spacing w:val="-5"/>
              </w:rPr>
              <w:t xml:space="preserve"> </w:t>
            </w:r>
            <w:r>
              <w:t>în</w:t>
            </w:r>
            <w:r>
              <w:rPr>
                <w:spacing w:val="-4"/>
              </w:rPr>
              <w:t xml:space="preserve"> </w:t>
            </w:r>
            <w:r>
              <w:t>care</w:t>
            </w:r>
            <w:r>
              <w:rPr>
                <w:spacing w:val="-4"/>
              </w:rPr>
              <w:t xml:space="preserve"> </w:t>
            </w:r>
            <w:r>
              <w:t>primăriile</w:t>
            </w:r>
            <w:r>
              <w:rPr>
                <w:spacing w:val="-5"/>
              </w:rPr>
              <w:t xml:space="preserve"> </w:t>
            </w:r>
            <w:r>
              <w:t>nu</w:t>
            </w:r>
            <w:r>
              <w:rPr>
                <w:spacing w:val="-5"/>
              </w:rPr>
              <w:t xml:space="preserve"> </w:t>
            </w:r>
            <w:r>
              <w:t>pot</w:t>
            </w:r>
            <w:r>
              <w:rPr>
                <w:spacing w:val="-5"/>
              </w:rPr>
              <w:t xml:space="preserve"> </w:t>
            </w:r>
            <w:r>
              <w:t>elibera</w:t>
            </w:r>
            <w:r>
              <w:rPr>
                <w:spacing w:val="-6"/>
              </w:rPr>
              <w:t xml:space="preserve"> </w:t>
            </w:r>
            <w:r>
              <w:t>copia</w:t>
            </w:r>
            <w:r>
              <w:rPr>
                <w:spacing w:val="-9"/>
              </w:rPr>
              <w:t xml:space="preserve"> </w:t>
            </w:r>
            <w:r>
              <w:t>Registrului</w:t>
            </w:r>
            <w:r>
              <w:rPr>
                <w:spacing w:val="-7"/>
              </w:rPr>
              <w:t xml:space="preserve"> </w:t>
            </w:r>
            <w:r>
              <w:t>agricol cu situația curentă, se va depune copia ultimei înregistrari a registrului agricol însoțită de adeverință emisă de primărie privind</w:t>
            </w:r>
          </w:p>
          <w:p w14:paraId="7FAD46C7" w14:textId="77777777" w:rsidR="005B4DD7" w:rsidRDefault="00000000">
            <w:pPr>
              <w:pStyle w:val="TableParagraph"/>
              <w:spacing w:line="253" w:lineRule="exact"/>
              <w:ind w:left="107"/>
            </w:pPr>
            <w:r>
              <w:t>situația</w:t>
            </w:r>
            <w:r>
              <w:rPr>
                <w:spacing w:val="-7"/>
              </w:rPr>
              <w:t xml:space="preserve"> </w:t>
            </w:r>
            <w:r>
              <w:rPr>
                <w:spacing w:val="-2"/>
              </w:rPr>
              <w:t>curentă.</w:t>
            </w:r>
          </w:p>
        </w:tc>
        <w:tc>
          <w:tcPr>
            <w:tcW w:w="711" w:type="dxa"/>
          </w:tcPr>
          <w:p w14:paraId="35812F43" w14:textId="77777777" w:rsidR="005B4DD7" w:rsidRDefault="005B4DD7">
            <w:pPr>
              <w:pStyle w:val="TableParagraph"/>
              <w:rPr>
                <w:rFonts w:ascii="Times New Roman"/>
                <w:sz w:val="20"/>
              </w:rPr>
            </w:pPr>
          </w:p>
        </w:tc>
        <w:tc>
          <w:tcPr>
            <w:tcW w:w="708" w:type="dxa"/>
          </w:tcPr>
          <w:p w14:paraId="37FEF7A1" w14:textId="77777777" w:rsidR="005B4DD7" w:rsidRDefault="005B4DD7">
            <w:pPr>
              <w:pStyle w:val="TableParagraph"/>
              <w:rPr>
                <w:rFonts w:ascii="Times New Roman"/>
                <w:sz w:val="20"/>
              </w:rPr>
            </w:pPr>
          </w:p>
        </w:tc>
        <w:tc>
          <w:tcPr>
            <w:tcW w:w="850" w:type="dxa"/>
          </w:tcPr>
          <w:p w14:paraId="4B6EB09B" w14:textId="77777777" w:rsidR="005B4DD7" w:rsidRDefault="005B4DD7">
            <w:pPr>
              <w:pStyle w:val="TableParagraph"/>
              <w:rPr>
                <w:rFonts w:ascii="Times New Roman"/>
                <w:sz w:val="20"/>
              </w:rPr>
            </w:pPr>
          </w:p>
        </w:tc>
        <w:tc>
          <w:tcPr>
            <w:tcW w:w="853" w:type="dxa"/>
          </w:tcPr>
          <w:p w14:paraId="707A1155" w14:textId="77777777" w:rsidR="005B4DD7" w:rsidRDefault="005B4DD7">
            <w:pPr>
              <w:pStyle w:val="TableParagraph"/>
              <w:rPr>
                <w:rFonts w:ascii="Times New Roman"/>
                <w:sz w:val="20"/>
              </w:rPr>
            </w:pPr>
          </w:p>
        </w:tc>
      </w:tr>
      <w:tr w:rsidR="005B4DD7" w14:paraId="0FCDA6CE" w14:textId="77777777">
        <w:trPr>
          <w:trHeight w:val="1276"/>
        </w:trPr>
        <w:tc>
          <w:tcPr>
            <w:tcW w:w="7057" w:type="dxa"/>
          </w:tcPr>
          <w:p w14:paraId="6174A99D" w14:textId="77777777" w:rsidR="005B4DD7" w:rsidRDefault="00000000">
            <w:pPr>
              <w:pStyle w:val="TableParagraph"/>
              <w:spacing w:line="237" w:lineRule="auto"/>
              <w:ind w:left="107" w:right="176"/>
            </w:pPr>
            <w:r>
              <w:t>3. Copia Contractului de colectare a gunoiului de grajd încheiat între</w:t>
            </w:r>
            <w:r>
              <w:rPr>
                <w:spacing w:val="-7"/>
              </w:rPr>
              <w:t xml:space="preserve"> </w:t>
            </w:r>
            <w:r>
              <w:t>solicitant</w:t>
            </w:r>
            <w:r>
              <w:rPr>
                <w:spacing w:val="-8"/>
              </w:rPr>
              <w:t xml:space="preserve"> </w:t>
            </w:r>
            <w:r>
              <w:t>și</w:t>
            </w:r>
            <w:r>
              <w:rPr>
                <w:spacing w:val="-7"/>
              </w:rPr>
              <w:t xml:space="preserve"> </w:t>
            </w:r>
            <w:r>
              <w:t>deținătorul</w:t>
            </w:r>
            <w:r>
              <w:rPr>
                <w:spacing w:val="-7"/>
              </w:rPr>
              <w:t xml:space="preserve"> </w:t>
            </w:r>
            <w:r>
              <w:t>platformei/Copia</w:t>
            </w:r>
            <w:r>
              <w:rPr>
                <w:spacing w:val="-7"/>
              </w:rPr>
              <w:t xml:space="preserve"> </w:t>
            </w:r>
            <w:r>
              <w:t>Adeverinței</w:t>
            </w:r>
            <w:r>
              <w:rPr>
                <w:spacing w:val="-8"/>
              </w:rPr>
              <w:t xml:space="preserve"> </w:t>
            </w:r>
            <w:r>
              <w:t>emisă</w:t>
            </w:r>
            <w:r>
              <w:rPr>
                <w:spacing w:val="-8"/>
              </w:rPr>
              <w:t xml:space="preserve"> </w:t>
            </w:r>
            <w:r>
              <w:t>de Primăria Comunei pe teritoriul căreia se regăsește platforma comunală, din care să rezulte faptul că aceasta are capacitatea de preluare a gunoiului de grajd din exploatația solicitantului.</w:t>
            </w:r>
          </w:p>
        </w:tc>
        <w:tc>
          <w:tcPr>
            <w:tcW w:w="711" w:type="dxa"/>
          </w:tcPr>
          <w:p w14:paraId="539BE3C5"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1E7DE073"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5E18541F"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666019E0"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6765FB56" w14:textId="77777777">
        <w:trPr>
          <w:trHeight w:val="2044"/>
        </w:trPr>
        <w:tc>
          <w:tcPr>
            <w:tcW w:w="7057" w:type="dxa"/>
          </w:tcPr>
          <w:p w14:paraId="5F84ED0C" w14:textId="77777777" w:rsidR="005B4DD7" w:rsidRDefault="00000000">
            <w:pPr>
              <w:pStyle w:val="TableParagraph"/>
              <w:spacing w:line="230" w:lineRule="auto"/>
              <w:ind w:left="107" w:right="117"/>
            </w:pPr>
            <w:r>
              <w:t>4.</w:t>
            </w:r>
            <w:r>
              <w:rPr>
                <w:spacing w:val="40"/>
              </w:rPr>
              <w:t xml:space="preserve"> </w:t>
            </w:r>
            <w:r>
              <w:t>Copiile</w:t>
            </w:r>
            <w:r>
              <w:rPr>
                <w:spacing w:val="-4"/>
              </w:rPr>
              <w:t xml:space="preserve"> </w:t>
            </w:r>
            <w:r>
              <w:t>situațiilor</w:t>
            </w:r>
            <w:r>
              <w:rPr>
                <w:spacing w:val="-3"/>
              </w:rPr>
              <w:t xml:space="preserve"> </w:t>
            </w:r>
            <w:r>
              <w:t>financiare</w:t>
            </w:r>
            <w:r>
              <w:rPr>
                <w:spacing w:val="-4"/>
              </w:rPr>
              <w:t xml:space="preserve"> </w:t>
            </w:r>
            <w:r>
              <w:t>pentru</w:t>
            </w:r>
            <w:r>
              <w:rPr>
                <w:spacing w:val="-4"/>
              </w:rPr>
              <w:t xml:space="preserve"> </w:t>
            </w:r>
            <w:r>
              <w:t>anii</w:t>
            </w:r>
            <w:r>
              <w:rPr>
                <w:spacing w:val="-4"/>
              </w:rPr>
              <w:t xml:space="preserve"> </w:t>
            </w:r>
            <w:r>
              <w:t>"n"</w:t>
            </w:r>
            <w:r>
              <w:rPr>
                <w:spacing w:val="-6"/>
              </w:rPr>
              <w:t xml:space="preserve"> </w:t>
            </w:r>
            <w:r>
              <w:t>şi</w:t>
            </w:r>
            <w:r>
              <w:rPr>
                <w:spacing w:val="-7"/>
              </w:rPr>
              <w:t xml:space="preserve"> </w:t>
            </w:r>
            <w:r>
              <w:t>"n-1",</w:t>
            </w:r>
            <w:r>
              <w:rPr>
                <w:spacing w:val="-6"/>
              </w:rPr>
              <w:t xml:space="preserve"> </w:t>
            </w:r>
            <w:r>
              <w:t>unde</w:t>
            </w:r>
            <w:r>
              <w:rPr>
                <w:spacing w:val="-7"/>
              </w:rPr>
              <w:t xml:space="preserve"> </w:t>
            </w:r>
            <w:r>
              <w:t>"n"</w:t>
            </w:r>
            <w:r>
              <w:rPr>
                <w:spacing w:val="-6"/>
              </w:rPr>
              <w:t xml:space="preserve"> </w:t>
            </w:r>
            <w:r>
              <w:t>este anul anterior anului în care solicitantul depune Cererea de</w:t>
            </w:r>
          </w:p>
          <w:p w14:paraId="0986D8C1" w14:textId="77777777" w:rsidR="005B4DD7" w:rsidRDefault="00000000">
            <w:pPr>
              <w:pStyle w:val="TableParagraph"/>
              <w:spacing w:before="3" w:line="250" w:lineRule="exact"/>
              <w:ind w:left="107"/>
            </w:pPr>
            <w:r>
              <w:t>Finanțare,</w:t>
            </w:r>
            <w:r>
              <w:rPr>
                <w:spacing w:val="-10"/>
              </w:rPr>
              <w:t xml:space="preserve"> </w:t>
            </w:r>
            <w:r>
              <w:t>înregistrate</w:t>
            </w:r>
            <w:r>
              <w:rPr>
                <w:spacing w:val="-11"/>
              </w:rPr>
              <w:t xml:space="preserve"> </w:t>
            </w:r>
            <w:r>
              <w:t>la</w:t>
            </w:r>
            <w:r>
              <w:rPr>
                <w:spacing w:val="-11"/>
              </w:rPr>
              <w:t xml:space="preserve"> </w:t>
            </w:r>
            <w:r>
              <w:t>Administrația</w:t>
            </w:r>
            <w:r>
              <w:rPr>
                <w:spacing w:val="-10"/>
              </w:rPr>
              <w:t xml:space="preserve"> </w:t>
            </w:r>
            <w:r>
              <w:rPr>
                <w:spacing w:val="-2"/>
              </w:rPr>
              <w:t>Financiară;</w:t>
            </w:r>
          </w:p>
          <w:p w14:paraId="15360D1A" w14:textId="77777777" w:rsidR="005B4DD7" w:rsidRDefault="00000000">
            <w:pPr>
              <w:pStyle w:val="TableParagraph"/>
              <w:spacing w:line="250" w:lineRule="exact"/>
              <w:ind w:left="107"/>
            </w:pPr>
            <w:r>
              <w:t>a)</w:t>
            </w:r>
            <w:r>
              <w:rPr>
                <w:spacing w:val="-6"/>
              </w:rPr>
              <w:t xml:space="preserve"> </w:t>
            </w:r>
            <w:r>
              <w:t>Pentru</w:t>
            </w:r>
            <w:r>
              <w:rPr>
                <w:spacing w:val="-6"/>
              </w:rPr>
              <w:t xml:space="preserve"> </w:t>
            </w:r>
            <w:r>
              <w:t>societăți</w:t>
            </w:r>
            <w:r>
              <w:rPr>
                <w:spacing w:val="-6"/>
              </w:rPr>
              <w:t xml:space="preserve"> </w:t>
            </w:r>
            <w:r>
              <w:rPr>
                <w:spacing w:val="-2"/>
              </w:rPr>
              <w:t>comerciale:</w:t>
            </w:r>
          </w:p>
          <w:p w14:paraId="55A15FA2" w14:textId="77777777" w:rsidR="005B4DD7" w:rsidRDefault="00000000">
            <w:pPr>
              <w:pStyle w:val="TableParagraph"/>
              <w:spacing w:before="11" w:line="250" w:lineRule="exact"/>
              <w:ind w:left="107"/>
            </w:pPr>
            <w:r>
              <w:t>-Bilanțul</w:t>
            </w:r>
            <w:r>
              <w:rPr>
                <w:spacing w:val="-8"/>
              </w:rPr>
              <w:t xml:space="preserve"> </w:t>
            </w:r>
            <w:r>
              <w:t>(cod</w:t>
            </w:r>
            <w:r>
              <w:rPr>
                <w:spacing w:val="-5"/>
              </w:rPr>
              <w:t xml:space="preserve"> </w:t>
            </w:r>
            <w:r>
              <w:rPr>
                <w:spacing w:val="-4"/>
              </w:rPr>
              <w:t>10);</w:t>
            </w:r>
          </w:p>
          <w:p w14:paraId="2ADEA4BE" w14:textId="77777777" w:rsidR="005B4DD7" w:rsidRDefault="00000000">
            <w:pPr>
              <w:pStyle w:val="TableParagraph"/>
              <w:spacing w:line="250" w:lineRule="exact"/>
              <w:ind w:left="107"/>
            </w:pPr>
            <w:r>
              <w:t>-Contul</w:t>
            </w:r>
            <w:r>
              <w:rPr>
                <w:spacing w:val="-6"/>
              </w:rPr>
              <w:t xml:space="preserve"> </w:t>
            </w:r>
            <w:r>
              <w:t>de</w:t>
            </w:r>
            <w:r>
              <w:rPr>
                <w:spacing w:val="-5"/>
              </w:rPr>
              <w:t xml:space="preserve"> </w:t>
            </w:r>
            <w:r>
              <w:t>profit</w:t>
            </w:r>
            <w:r>
              <w:rPr>
                <w:spacing w:val="-5"/>
              </w:rPr>
              <w:t xml:space="preserve"> </w:t>
            </w:r>
            <w:r>
              <w:t>şi</w:t>
            </w:r>
            <w:r>
              <w:rPr>
                <w:spacing w:val="-5"/>
              </w:rPr>
              <w:t xml:space="preserve"> </w:t>
            </w:r>
            <w:r>
              <w:t>pierderi</w:t>
            </w:r>
            <w:r>
              <w:rPr>
                <w:spacing w:val="-4"/>
              </w:rPr>
              <w:t xml:space="preserve"> </w:t>
            </w:r>
            <w:r>
              <w:t>(cod</w:t>
            </w:r>
            <w:r>
              <w:rPr>
                <w:spacing w:val="-7"/>
              </w:rPr>
              <w:t xml:space="preserve"> </w:t>
            </w:r>
            <w:r>
              <w:rPr>
                <w:spacing w:val="-4"/>
              </w:rPr>
              <w:t>20);</w:t>
            </w:r>
          </w:p>
          <w:p w14:paraId="3A62CD2A" w14:textId="77777777" w:rsidR="005B4DD7" w:rsidRDefault="00000000">
            <w:pPr>
              <w:pStyle w:val="TableParagraph"/>
              <w:spacing w:before="9" w:line="255" w:lineRule="exact"/>
              <w:ind w:left="107"/>
            </w:pPr>
            <w:r>
              <w:t>-Datele</w:t>
            </w:r>
            <w:r>
              <w:rPr>
                <w:spacing w:val="-8"/>
              </w:rPr>
              <w:t xml:space="preserve"> </w:t>
            </w:r>
            <w:r>
              <w:t>informative</w:t>
            </w:r>
            <w:r>
              <w:rPr>
                <w:spacing w:val="-7"/>
              </w:rPr>
              <w:t xml:space="preserve"> </w:t>
            </w:r>
            <w:r>
              <w:t>(cod</w:t>
            </w:r>
            <w:r>
              <w:rPr>
                <w:spacing w:val="-9"/>
              </w:rPr>
              <w:t xml:space="preserve"> </w:t>
            </w:r>
            <w:r>
              <w:rPr>
                <w:spacing w:val="-4"/>
              </w:rPr>
              <w:t>30);</w:t>
            </w:r>
          </w:p>
          <w:p w14:paraId="7B658A50" w14:textId="77777777" w:rsidR="005B4DD7" w:rsidRDefault="00000000">
            <w:pPr>
              <w:pStyle w:val="TableParagraph"/>
              <w:spacing w:line="255" w:lineRule="exact"/>
              <w:ind w:left="107"/>
            </w:pPr>
            <w:r>
              <w:t>-Situația</w:t>
            </w:r>
            <w:r>
              <w:rPr>
                <w:spacing w:val="-9"/>
              </w:rPr>
              <w:t xml:space="preserve"> </w:t>
            </w:r>
            <w:r>
              <w:t>activelor</w:t>
            </w:r>
            <w:r>
              <w:rPr>
                <w:spacing w:val="-8"/>
              </w:rPr>
              <w:t xml:space="preserve"> </w:t>
            </w:r>
            <w:r>
              <w:t>imobilizate</w:t>
            </w:r>
            <w:r>
              <w:rPr>
                <w:spacing w:val="-8"/>
              </w:rPr>
              <w:t xml:space="preserve"> </w:t>
            </w:r>
            <w:r>
              <w:t>(cod</w:t>
            </w:r>
            <w:r>
              <w:rPr>
                <w:spacing w:val="-8"/>
              </w:rPr>
              <w:t xml:space="preserve"> </w:t>
            </w:r>
            <w:r>
              <w:rPr>
                <w:spacing w:val="-4"/>
              </w:rPr>
              <w:t>40);</w:t>
            </w:r>
          </w:p>
        </w:tc>
        <w:tc>
          <w:tcPr>
            <w:tcW w:w="711" w:type="dxa"/>
          </w:tcPr>
          <w:p w14:paraId="017818E6"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775FF084"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369AE44D"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6F353603"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5FB243AC" w14:textId="77777777">
        <w:trPr>
          <w:trHeight w:val="1021"/>
        </w:trPr>
        <w:tc>
          <w:tcPr>
            <w:tcW w:w="7057" w:type="dxa"/>
          </w:tcPr>
          <w:p w14:paraId="4E6801F6" w14:textId="77777777" w:rsidR="005B4DD7" w:rsidRDefault="00000000">
            <w:pPr>
              <w:pStyle w:val="TableParagraph"/>
              <w:spacing w:line="239" w:lineRule="exact"/>
              <w:ind w:left="107"/>
            </w:pPr>
            <w:r>
              <w:rPr>
                <w:spacing w:val="-2"/>
              </w:rPr>
              <w:t>şi/sau</w:t>
            </w:r>
          </w:p>
          <w:p w14:paraId="07200D8B" w14:textId="77777777" w:rsidR="005B4DD7" w:rsidRDefault="00000000">
            <w:pPr>
              <w:pStyle w:val="TableParagraph"/>
              <w:spacing w:line="254" w:lineRule="exact"/>
              <w:ind w:left="107"/>
            </w:pPr>
            <w:r>
              <w:t>-Declarația</w:t>
            </w:r>
            <w:r>
              <w:rPr>
                <w:spacing w:val="-13"/>
              </w:rPr>
              <w:t xml:space="preserve"> </w:t>
            </w:r>
            <w:r>
              <w:t>de</w:t>
            </w:r>
            <w:r>
              <w:rPr>
                <w:spacing w:val="-11"/>
              </w:rPr>
              <w:t xml:space="preserve"> </w:t>
            </w:r>
            <w:r>
              <w:t>inactivitate</w:t>
            </w:r>
            <w:r>
              <w:rPr>
                <w:spacing w:val="-9"/>
              </w:rPr>
              <w:t xml:space="preserve"> </w:t>
            </w:r>
            <w:r>
              <w:t>înregistrată</w:t>
            </w:r>
            <w:r>
              <w:rPr>
                <w:spacing w:val="-11"/>
              </w:rPr>
              <w:t xml:space="preserve"> </w:t>
            </w:r>
            <w:r>
              <w:t>la</w:t>
            </w:r>
            <w:r>
              <w:rPr>
                <w:spacing w:val="-11"/>
              </w:rPr>
              <w:t xml:space="preserve"> </w:t>
            </w:r>
            <w:r>
              <w:t>Administrația</w:t>
            </w:r>
            <w:r>
              <w:rPr>
                <w:spacing w:val="-9"/>
              </w:rPr>
              <w:t xml:space="preserve"> </w:t>
            </w:r>
            <w:r>
              <w:rPr>
                <w:spacing w:val="-2"/>
              </w:rPr>
              <w:t>Financiară</w:t>
            </w:r>
          </w:p>
          <w:p w14:paraId="73B4326F" w14:textId="77777777" w:rsidR="005B4DD7" w:rsidRDefault="00000000">
            <w:pPr>
              <w:pStyle w:val="TableParagraph"/>
              <w:spacing w:before="5" w:line="252" w:lineRule="exact"/>
              <w:ind w:left="107" w:right="117"/>
            </w:pPr>
            <w:r>
              <w:t>(cod</w:t>
            </w:r>
            <w:r>
              <w:rPr>
                <w:spacing w:val="-8"/>
              </w:rPr>
              <w:t xml:space="preserve"> </w:t>
            </w:r>
            <w:r>
              <w:t>S1046),</w:t>
            </w:r>
            <w:r>
              <w:rPr>
                <w:spacing w:val="-6"/>
              </w:rPr>
              <w:t xml:space="preserve"> </w:t>
            </w:r>
            <w:r>
              <w:t>în</w:t>
            </w:r>
            <w:r>
              <w:rPr>
                <w:spacing w:val="-5"/>
              </w:rPr>
              <w:t xml:space="preserve"> </w:t>
            </w:r>
            <w:r>
              <w:t>cazul</w:t>
            </w:r>
            <w:r>
              <w:rPr>
                <w:spacing w:val="-8"/>
              </w:rPr>
              <w:t xml:space="preserve"> </w:t>
            </w:r>
            <w:r>
              <w:t>solicitanților</w:t>
            </w:r>
            <w:r>
              <w:rPr>
                <w:spacing w:val="-4"/>
              </w:rPr>
              <w:t xml:space="preserve"> </w:t>
            </w:r>
            <w:r>
              <w:t>care</w:t>
            </w:r>
            <w:r>
              <w:rPr>
                <w:spacing w:val="-5"/>
              </w:rPr>
              <w:t xml:space="preserve"> </w:t>
            </w:r>
            <w:r>
              <w:t>de</w:t>
            </w:r>
            <w:r>
              <w:rPr>
                <w:spacing w:val="-6"/>
              </w:rPr>
              <w:t xml:space="preserve"> </w:t>
            </w:r>
            <w:r>
              <w:t>la</w:t>
            </w:r>
            <w:r>
              <w:rPr>
                <w:spacing w:val="-10"/>
              </w:rPr>
              <w:t xml:space="preserve"> </w:t>
            </w:r>
            <w:r>
              <w:t>constituire,</w:t>
            </w:r>
            <w:r>
              <w:rPr>
                <w:spacing w:val="-4"/>
              </w:rPr>
              <w:t xml:space="preserve"> </w:t>
            </w:r>
            <w:r>
              <w:t>nu</w:t>
            </w:r>
            <w:r>
              <w:rPr>
                <w:spacing w:val="-5"/>
              </w:rPr>
              <w:t xml:space="preserve"> </w:t>
            </w:r>
            <w:r>
              <w:t>au desfăşurat activitate pe o perioadă mai mare de un an fiscal.</w:t>
            </w:r>
          </w:p>
        </w:tc>
        <w:tc>
          <w:tcPr>
            <w:tcW w:w="711" w:type="dxa"/>
          </w:tcPr>
          <w:p w14:paraId="62FFBB37"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07BE2698"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24DB4121"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0A5E5367"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17A3CB99" w14:textId="77777777">
        <w:trPr>
          <w:trHeight w:val="1276"/>
        </w:trPr>
        <w:tc>
          <w:tcPr>
            <w:tcW w:w="7057" w:type="dxa"/>
          </w:tcPr>
          <w:p w14:paraId="54DB1299" w14:textId="77777777" w:rsidR="005B4DD7" w:rsidRDefault="00000000">
            <w:pPr>
              <w:pStyle w:val="TableParagraph"/>
              <w:spacing w:line="237" w:lineRule="auto"/>
              <w:ind w:left="107" w:right="117"/>
            </w:pPr>
            <w:r>
              <w:t>b)</w:t>
            </w:r>
            <w:r>
              <w:rPr>
                <w:spacing w:val="40"/>
              </w:rPr>
              <w:t xml:space="preserve"> </w:t>
            </w:r>
            <w:r>
              <w:t>Pentru</w:t>
            </w:r>
            <w:r>
              <w:rPr>
                <w:spacing w:val="40"/>
              </w:rPr>
              <w:t xml:space="preserve"> </w:t>
            </w:r>
            <w:r>
              <w:t>persoane</w:t>
            </w:r>
            <w:r>
              <w:rPr>
                <w:spacing w:val="40"/>
              </w:rPr>
              <w:t xml:space="preserve"> </w:t>
            </w:r>
            <w:r>
              <w:t>fizice</w:t>
            </w:r>
            <w:r>
              <w:rPr>
                <w:spacing w:val="40"/>
              </w:rPr>
              <w:t xml:space="preserve"> </w:t>
            </w:r>
            <w:r>
              <w:t>autorizate,</w:t>
            </w:r>
            <w:r>
              <w:rPr>
                <w:spacing w:val="40"/>
              </w:rPr>
              <w:t xml:space="preserve"> </w:t>
            </w:r>
            <w:r>
              <w:t>întreprinderi</w:t>
            </w:r>
            <w:r>
              <w:rPr>
                <w:spacing w:val="40"/>
              </w:rPr>
              <w:t xml:space="preserve"> </w:t>
            </w:r>
            <w:r>
              <w:t>individuale</w:t>
            </w:r>
            <w:r>
              <w:rPr>
                <w:spacing w:val="40"/>
              </w:rPr>
              <w:t xml:space="preserve"> </w:t>
            </w:r>
            <w:r>
              <w:t>şi întreprinderi familiale</w:t>
            </w:r>
          </w:p>
          <w:p w14:paraId="73654DBF" w14:textId="77777777" w:rsidR="005B4DD7" w:rsidRDefault="00000000">
            <w:pPr>
              <w:pStyle w:val="TableParagraph"/>
              <w:spacing w:line="247" w:lineRule="auto"/>
              <w:ind w:left="107" w:right="117"/>
            </w:pPr>
            <w:r>
              <w:t>-Declarația</w:t>
            </w:r>
            <w:r>
              <w:rPr>
                <w:spacing w:val="-8"/>
              </w:rPr>
              <w:t xml:space="preserve"> </w:t>
            </w:r>
            <w:r>
              <w:t>privind</w:t>
            </w:r>
            <w:r>
              <w:rPr>
                <w:spacing w:val="-9"/>
              </w:rPr>
              <w:t xml:space="preserve"> </w:t>
            </w:r>
            <w:r>
              <w:t>veniturile</w:t>
            </w:r>
            <w:r>
              <w:rPr>
                <w:spacing w:val="-7"/>
              </w:rPr>
              <w:t xml:space="preserve"> </w:t>
            </w:r>
            <w:r>
              <w:t>realizate</w:t>
            </w:r>
            <w:r>
              <w:rPr>
                <w:spacing w:val="-7"/>
              </w:rPr>
              <w:t xml:space="preserve"> </w:t>
            </w:r>
            <w:r>
              <w:t>(Formularul</w:t>
            </w:r>
            <w:r>
              <w:rPr>
                <w:spacing w:val="-8"/>
              </w:rPr>
              <w:t xml:space="preserve"> </w:t>
            </w:r>
            <w:r>
              <w:t>200</w:t>
            </w:r>
            <w:r>
              <w:rPr>
                <w:spacing w:val="-5"/>
              </w:rPr>
              <w:t xml:space="preserve"> </w:t>
            </w:r>
            <w:r>
              <w:t>-</w:t>
            </w:r>
            <w:r>
              <w:rPr>
                <w:spacing w:val="-8"/>
              </w:rPr>
              <w:t xml:space="preserve"> </w:t>
            </w:r>
            <w:r>
              <w:t xml:space="preserve">cod </w:t>
            </w:r>
            <w:r>
              <w:rPr>
                <w:spacing w:val="-2"/>
              </w:rPr>
              <w:t>14.13.01,13)</w:t>
            </w:r>
          </w:p>
          <w:p w14:paraId="1064943F" w14:textId="77777777" w:rsidR="005B4DD7" w:rsidRDefault="00000000">
            <w:pPr>
              <w:pStyle w:val="TableParagraph"/>
              <w:spacing w:line="238" w:lineRule="exact"/>
              <w:ind w:left="107"/>
            </w:pPr>
            <w:r>
              <w:rPr>
                <w:spacing w:val="-2"/>
              </w:rPr>
              <w:t>şi/sau</w:t>
            </w:r>
          </w:p>
        </w:tc>
        <w:tc>
          <w:tcPr>
            <w:tcW w:w="711" w:type="dxa"/>
          </w:tcPr>
          <w:p w14:paraId="7D97F21A"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492FB8A5"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46CB6CAE"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051527C8"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3F239670" w14:textId="77777777">
        <w:trPr>
          <w:trHeight w:val="1022"/>
        </w:trPr>
        <w:tc>
          <w:tcPr>
            <w:tcW w:w="7057" w:type="dxa"/>
          </w:tcPr>
          <w:p w14:paraId="01C658F2" w14:textId="77777777" w:rsidR="005B4DD7" w:rsidRDefault="00000000">
            <w:pPr>
              <w:pStyle w:val="TableParagraph"/>
              <w:spacing w:line="241" w:lineRule="exact"/>
              <w:ind w:left="107"/>
            </w:pPr>
            <w:r>
              <w:t>-Declarația</w:t>
            </w:r>
            <w:r>
              <w:rPr>
                <w:spacing w:val="-9"/>
              </w:rPr>
              <w:t xml:space="preserve"> </w:t>
            </w:r>
            <w:r>
              <w:t>privind</w:t>
            </w:r>
            <w:r>
              <w:rPr>
                <w:spacing w:val="-10"/>
              </w:rPr>
              <w:t xml:space="preserve"> </w:t>
            </w:r>
            <w:r>
              <w:t>veniturile</w:t>
            </w:r>
            <w:r>
              <w:rPr>
                <w:spacing w:val="-7"/>
              </w:rPr>
              <w:t xml:space="preserve"> </w:t>
            </w:r>
            <w:r>
              <w:t>din</w:t>
            </w:r>
            <w:r>
              <w:rPr>
                <w:spacing w:val="-8"/>
              </w:rPr>
              <w:t xml:space="preserve"> </w:t>
            </w:r>
            <w:r>
              <w:t>activități</w:t>
            </w:r>
            <w:r>
              <w:rPr>
                <w:spacing w:val="-7"/>
              </w:rPr>
              <w:t xml:space="preserve"> </w:t>
            </w:r>
            <w:r>
              <w:t>agricole</w:t>
            </w:r>
            <w:r>
              <w:rPr>
                <w:spacing w:val="-6"/>
              </w:rPr>
              <w:t xml:space="preserve"> </w:t>
            </w:r>
            <w:r>
              <w:t>-</w:t>
            </w:r>
            <w:r>
              <w:rPr>
                <w:spacing w:val="-5"/>
              </w:rPr>
              <w:t xml:space="preserve"> </w:t>
            </w:r>
            <w:r>
              <w:t>impunere</w:t>
            </w:r>
            <w:r>
              <w:rPr>
                <w:spacing w:val="-7"/>
              </w:rPr>
              <w:t xml:space="preserve"> </w:t>
            </w:r>
            <w:r>
              <w:rPr>
                <w:spacing w:val="-5"/>
              </w:rPr>
              <w:t>pe</w:t>
            </w:r>
          </w:p>
          <w:p w14:paraId="314EDD69" w14:textId="77777777" w:rsidR="005B4DD7" w:rsidRDefault="00000000">
            <w:pPr>
              <w:pStyle w:val="TableParagraph"/>
              <w:spacing w:before="1"/>
              <w:ind w:left="107" w:right="117"/>
            </w:pPr>
            <w:r>
              <w:t>normele de venit (Formularul 221 - cod 14.13.01.13/9), în cazul solicitanților</w:t>
            </w:r>
            <w:r>
              <w:rPr>
                <w:spacing w:val="-3"/>
              </w:rPr>
              <w:t xml:space="preserve"> </w:t>
            </w:r>
            <w:r>
              <w:t>care</w:t>
            </w:r>
            <w:r>
              <w:rPr>
                <w:spacing w:val="-4"/>
              </w:rPr>
              <w:t xml:space="preserve"> </w:t>
            </w:r>
            <w:r>
              <w:t>în</w:t>
            </w:r>
            <w:r>
              <w:rPr>
                <w:spacing w:val="-4"/>
              </w:rPr>
              <w:t xml:space="preserve"> </w:t>
            </w:r>
            <w:r>
              <w:t>anii</w:t>
            </w:r>
            <w:r>
              <w:rPr>
                <w:spacing w:val="-7"/>
              </w:rPr>
              <w:t xml:space="preserve"> </w:t>
            </w:r>
            <w:r>
              <w:t>"n"</w:t>
            </w:r>
            <w:r>
              <w:rPr>
                <w:spacing w:val="40"/>
              </w:rPr>
              <w:t xml:space="preserve"> </w:t>
            </w:r>
            <w:r>
              <w:t>şi</w:t>
            </w:r>
            <w:r>
              <w:rPr>
                <w:spacing w:val="-5"/>
              </w:rPr>
              <w:t xml:space="preserve"> </w:t>
            </w:r>
            <w:r>
              <w:t>"n-1"</w:t>
            </w:r>
            <w:r>
              <w:rPr>
                <w:spacing w:val="-6"/>
              </w:rPr>
              <w:t xml:space="preserve"> </w:t>
            </w:r>
            <w:r>
              <w:t>sunt</w:t>
            </w:r>
            <w:r>
              <w:rPr>
                <w:spacing w:val="-7"/>
              </w:rPr>
              <w:t xml:space="preserve"> </w:t>
            </w:r>
            <w:r>
              <w:t>autorizați</w:t>
            </w:r>
            <w:r>
              <w:rPr>
                <w:spacing w:val="-4"/>
              </w:rPr>
              <w:t xml:space="preserve"> </w:t>
            </w:r>
            <w:r>
              <w:t>conform</w:t>
            </w:r>
            <w:r>
              <w:rPr>
                <w:spacing w:val="-6"/>
              </w:rPr>
              <w:t xml:space="preserve"> </w:t>
            </w:r>
            <w:r>
              <w:t>OUG.</w:t>
            </w:r>
          </w:p>
          <w:p w14:paraId="3990C00B" w14:textId="77777777" w:rsidR="005B4DD7" w:rsidRDefault="00000000">
            <w:pPr>
              <w:pStyle w:val="TableParagraph"/>
              <w:spacing w:line="249" w:lineRule="exact"/>
              <w:ind w:left="107"/>
            </w:pPr>
            <w:r>
              <w:t>44/2008,</w:t>
            </w:r>
            <w:r>
              <w:rPr>
                <w:spacing w:val="-9"/>
              </w:rPr>
              <w:t xml:space="preserve"> </w:t>
            </w:r>
            <w:r>
              <w:t>cu</w:t>
            </w:r>
            <w:r>
              <w:rPr>
                <w:spacing w:val="-12"/>
              </w:rPr>
              <w:t xml:space="preserve"> </w:t>
            </w:r>
            <w:r>
              <w:t>modificările</w:t>
            </w:r>
            <w:r>
              <w:rPr>
                <w:spacing w:val="-13"/>
              </w:rPr>
              <w:t xml:space="preserve"> </w:t>
            </w:r>
            <w:r>
              <w:t>şi</w:t>
            </w:r>
            <w:r>
              <w:rPr>
                <w:spacing w:val="-10"/>
              </w:rPr>
              <w:t xml:space="preserve"> </w:t>
            </w:r>
            <w:r>
              <w:t>completările</w:t>
            </w:r>
            <w:r>
              <w:rPr>
                <w:spacing w:val="-10"/>
              </w:rPr>
              <w:t xml:space="preserve"> </w:t>
            </w:r>
            <w:r>
              <w:rPr>
                <w:spacing w:val="-2"/>
              </w:rPr>
              <w:t>ulterioare.</w:t>
            </w:r>
          </w:p>
        </w:tc>
        <w:tc>
          <w:tcPr>
            <w:tcW w:w="711" w:type="dxa"/>
          </w:tcPr>
          <w:p w14:paraId="012427A3"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6311502F"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2A3E0F37"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29DA84C1"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213A8CDF" w14:textId="77777777">
        <w:trPr>
          <w:trHeight w:val="765"/>
        </w:trPr>
        <w:tc>
          <w:tcPr>
            <w:tcW w:w="7057" w:type="dxa"/>
          </w:tcPr>
          <w:p w14:paraId="534F149D" w14:textId="77777777" w:rsidR="005B4DD7" w:rsidRDefault="00000000">
            <w:pPr>
              <w:pStyle w:val="TableParagraph"/>
              <w:tabs>
                <w:tab w:val="left" w:pos="3221"/>
              </w:tabs>
              <w:spacing w:line="230" w:lineRule="auto"/>
              <w:ind w:left="107" w:right="786"/>
            </w:pPr>
            <w:r>
              <w:t>5. Copia actului de identitate</w:t>
            </w:r>
            <w:r>
              <w:tab/>
              <w:t>pentru</w:t>
            </w:r>
            <w:r>
              <w:rPr>
                <w:spacing w:val="-16"/>
              </w:rPr>
              <w:t xml:space="preserve"> </w:t>
            </w:r>
            <w:r>
              <w:t>reprezentantul</w:t>
            </w:r>
            <w:r>
              <w:rPr>
                <w:spacing w:val="-17"/>
              </w:rPr>
              <w:t xml:space="preserve"> </w:t>
            </w:r>
            <w:r>
              <w:t>legal</w:t>
            </w:r>
            <w:r>
              <w:rPr>
                <w:spacing w:val="-15"/>
              </w:rPr>
              <w:t xml:space="preserve"> </w:t>
            </w:r>
            <w:r>
              <w:t>de proiect (asociat</w:t>
            </w:r>
          </w:p>
          <w:p w14:paraId="1BD6A148" w14:textId="77777777" w:rsidR="005B4DD7" w:rsidRDefault="00000000">
            <w:pPr>
              <w:pStyle w:val="TableParagraph"/>
              <w:spacing w:before="3" w:line="251" w:lineRule="exact"/>
              <w:ind w:left="107"/>
            </w:pPr>
            <w:r>
              <w:t>unic/asociat</w:t>
            </w:r>
            <w:r>
              <w:rPr>
                <w:spacing w:val="-12"/>
              </w:rPr>
              <w:t xml:space="preserve"> </w:t>
            </w:r>
            <w:r>
              <w:rPr>
                <w:spacing w:val="-2"/>
              </w:rPr>
              <w:t>majoritar/administrator),</w:t>
            </w:r>
          </w:p>
        </w:tc>
        <w:tc>
          <w:tcPr>
            <w:tcW w:w="711" w:type="dxa"/>
          </w:tcPr>
          <w:p w14:paraId="13F5FD42"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5F0185FF"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587E6A3E" w14:textId="77777777" w:rsidR="005B4DD7" w:rsidRDefault="005B4DD7">
            <w:pPr>
              <w:pStyle w:val="TableParagraph"/>
              <w:rPr>
                <w:rFonts w:ascii="Times New Roman"/>
                <w:sz w:val="20"/>
              </w:rPr>
            </w:pPr>
          </w:p>
        </w:tc>
        <w:tc>
          <w:tcPr>
            <w:tcW w:w="853" w:type="dxa"/>
          </w:tcPr>
          <w:p w14:paraId="04BEA7DD"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2373A4A7" w14:textId="77777777">
        <w:trPr>
          <w:trHeight w:val="767"/>
        </w:trPr>
        <w:tc>
          <w:tcPr>
            <w:tcW w:w="7057" w:type="dxa"/>
          </w:tcPr>
          <w:p w14:paraId="5E3B1AB5" w14:textId="77777777" w:rsidR="005B4DD7" w:rsidRDefault="00000000">
            <w:pPr>
              <w:pStyle w:val="TableParagraph"/>
              <w:spacing w:line="235" w:lineRule="auto"/>
              <w:ind w:left="107" w:right="117"/>
            </w:pPr>
            <w:r>
              <w:t>6.</w:t>
            </w:r>
            <w:r>
              <w:rPr>
                <w:spacing w:val="-5"/>
              </w:rPr>
              <w:t xml:space="preserve"> </w:t>
            </w:r>
            <w:r>
              <w:t>Certificatul</w:t>
            </w:r>
            <w:r>
              <w:rPr>
                <w:spacing w:val="-7"/>
              </w:rPr>
              <w:t xml:space="preserve"> </w:t>
            </w:r>
            <w:r>
              <w:t>de</w:t>
            </w:r>
            <w:r>
              <w:rPr>
                <w:spacing w:val="-9"/>
              </w:rPr>
              <w:t xml:space="preserve"> </w:t>
            </w:r>
            <w:r>
              <w:t>înregistrare</w:t>
            </w:r>
            <w:r>
              <w:rPr>
                <w:spacing w:val="-6"/>
              </w:rPr>
              <w:t xml:space="preserve"> </w:t>
            </w:r>
            <w:r>
              <w:t>eliberat</w:t>
            </w:r>
            <w:r>
              <w:rPr>
                <w:spacing w:val="-7"/>
              </w:rPr>
              <w:t xml:space="preserve"> </w:t>
            </w:r>
            <w:r>
              <w:t>de</w:t>
            </w:r>
            <w:r>
              <w:rPr>
                <w:spacing w:val="-9"/>
              </w:rPr>
              <w:t xml:space="preserve"> </w:t>
            </w:r>
            <w:r>
              <w:t>Oficiul</w:t>
            </w:r>
            <w:r>
              <w:rPr>
                <w:spacing w:val="-10"/>
              </w:rPr>
              <w:t xml:space="preserve"> </w:t>
            </w:r>
            <w:r>
              <w:t xml:space="preserve">Registrului </w:t>
            </w:r>
            <w:r>
              <w:rPr>
                <w:spacing w:val="-2"/>
              </w:rPr>
              <w:t>Comertului</w:t>
            </w:r>
          </w:p>
          <w:p w14:paraId="1C7C6779" w14:textId="77777777" w:rsidR="005B4DD7" w:rsidRDefault="00000000">
            <w:pPr>
              <w:pStyle w:val="TableParagraph"/>
              <w:spacing w:line="247" w:lineRule="exact"/>
              <w:ind w:left="107"/>
            </w:pPr>
            <w:r>
              <w:t>conform</w:t>
            </w:r>
            <w:r>
              <w:rPr>
                <w:spacing w:val="-7"/>
              </w:rPr>
              <w:t xml:space="preserve"> </w:t>
            </w:r>
            <w:r>
              <w:t>legislației</w:t>
            </w:r>
            <w:r>
              <w:rPr>
                <w:spacing w:val="-7"/>
              </w:rPr>
              <w:t xml:space="preserve"> </w:t>
            </w:r>
            <w:r>
              <w:t>în</w:t>
            </w:r>
            <w:r>
              <w:rPr>
                <w:spacing w:val="-7"/>
              </w:rPr>
              <w:t xml:space="preserve"> </w:t>
            </w:r>
            <w:r>
              <w:rPr>
                <w:spacing w:val="-2"/>
              </w:rPr>
              <w:t>vigoare,</w:t>
            </w:r>
          </w:p>
        </w:tc>
        <w:tc>
          <w:tcPr>
            <w:tcW w:w="711" w:type="dxa"/>
          </w:tcPr>
          <w:p w14:paraId="6B9A5F00" w14:textId="77777777" w:rsidR="005B4DD7" w:rsidRDefault="00000000">
            <w:pPr>
              <w:pStyle w:val="TableParagraph"/>
              <w:spacing w:line="262" w:lineRule="exact"/>
              <w:ind w:left="3"/>
              <w:jc w:val="center"/>
              <w:rPr>
                <w:rFonts w:ascii="Wingdings" w:hAnsi="Wingdings"/>
                <w:sz w:val="24"/>
              </w:rPr>
            </w:pPr>
            <w:r>
              <w:rPr>
                <w:rFonts w:ascii="Wingdings" w:hAnsi="Wingdings"/>
                <w:sz w:val="24"/>
              </w:rPr>
              <w:t></w:t>
            </w:r>
          </w:p>
        </w:tc>
        <w:tc>
          <w:tcPr>
            <w:tcW w:w="708" w:type="dxa"/>
          </w:tcPr>
          <w:p w14:paraId="1C3B7F3C" w14:textId="77777777" w:rsidR="005B4DD7" w:rsidRDefault="00000000">
            <w:pPr>
              <w:pStyle w:val="TableParagraph"/>
              <w:spacing w:line="262" w:lineRule="exact"/>
              <w:ind w:left="4"/>
              <w:jc w:val="center"/>
              <w:rPr>
                <w:rFonts w:ascii="Wingdings" w:hAnsi="Wingdings"/>
                <w:sz w:val="24"/>
              </w:rPr>
            </w:pPr>
            <w:r>
              <w:rPr>
                <w:rFonts w:ascii="Wingdings" w:hAnsi="Wingdings"/>
                <w:sz w:val="24"/>
              </w:rPr>
              <w:t></w:t>
            </w:r>
          </w:p>
        </w:tc>
        <w:tc>
          <w:tcPr>
            <w:tcW w:w="850" w:type="dxa"/>
          </w:tcPr>
          <w:p w14:paraId="318CDA91" w14:textId="77777777" w:rsidR="005B4DD7" w:rsidRDefault="005B4DD7">
            <w:pPr>
              <w:pStyle w:val="TableParagraph"/>
              <w:rPr>
                <w:rFonts w:ascii="Times New Roman"/>
                <w:sz w:val="20"/>
              </w:rPr>
            </w:pPr>
          </w:p>
        </w:tc>
        <w:tc>
          <w:tcPr>
            <w:tcW w:w="853" w:type="dxa"/>
          </w:tcPr>
          <w:p w14:paraId="03A9C83E" w14:textId="77777777" w:rsidR="005B4DD7" w:rsidRDefault="00000000">
            <w:pPr>
              <w:pStyle w:val="TableParagraph"/>
              <w:spacing w:line="243" w:lineRule="exact"/>
              <w:ind w:left="323"/>
              <w:rPr>
                <w:rFonts w:ascii="Wingdings" w:hAnsi="Wingdings"/>
              </w:rPr>
            </w:pPr>
            <w:r>
              <w:rPr>
                <w:rFonts w:ascii="Wingdings" w:hAnsi="Wingdings"/>
              </w:rPr>
              <w:t></w:t>
            </w:r>
          </w:p>
        </w:tc>
      </w:tr>
      <w:tr w:rsidR="005B4DD7" w14:paraId="509A5244" w14:textId="77777777">
        <w:trPr>
          <w:trHeight w:val="1789"/>
        </w:trPr>
        <w:tc>
          <w:tcPr>
            <w:tcW w:w="7057" w:type="dxa"/>
          </w:tcPr>
          <w:p w14:paraId="26806200" w14:textId="77777777" w:rsidR="005B4DD7" w:rsidRDefault="00000000">
            <w:pPr>
              <w:pStyle w:val="TableParagraph"/>
              <w:spacing w:line="230" w:lineRule="auto"/>
              <w:ind w:left="107" w:right="117"/>
            </w:pPr>
            <w:r>
              <w:t>7.</w:t>
            </w:r>
            <w:r>
              <w:rPr>
                <w:spacing w:val="-7"/>
              </w:rPr>
              <w:t xml:space="preserve"> </w:t>
            </w:r>
            <w:r>
              <w:t>Hotărârea</w:t>
            </w:r>
            <w:r>
              <w:rPr>
                <w:spacing w:val="-9"/>
              </w:rPr>
              <w:t xml:space="preserve"> </w:t>
            </w:r>
            <w:r>
              <w:t>Adunării</w:t>
            </w:r>
            <w:r>
              <w:rPr>
                <w:spacing w:val="-8"/>
              </w:rPr>
              <w:t xml:space="preserve"> </w:t>
            </w:r>
            <w:r>
              <w:t>Generale</w:t>
            </w:r>
            <w:r>
              <w:rPr>
                <w:spacing w:val="-8"/>
              </w:rPr>
              <w:t xml:space="preserve"> </w:t>
            </w:r>
            <w:r>
              <w:t>a</w:t>
            </w:r>
            <w:r>
              <w:rPr>
                <w:spacing w:val="-10"/>
              </w:rPr>
              <w:t xml:space="preserve"> </w:t>
            </w:r>
            <w:r>
              <w:t>Acționarilor</w:t>
            </w:r>
            <w:r>
              <w:rPr>
                <w:spacing w:val="-7"/>
              </w:rPr>
              <w:t xml:space="preserve"> </w:t>
            </w:r>
            <w:r>
              <w:t>(AGA)</w:t>
            </w:r>
            <w:r>
              <w:rPr>
                <w:spacing w:val="-7"/>
              </w:rPr>
              <w:t xml:space="preserve"> </w:t>
            </w:r>
            <w:r>
              <w:t>persoanei juridice, prin</w:t>
            </w:r>
          </w:p>
          <w:p w14:paraId="263C70D8" w14:textId="77777777" w:rsidR="005B4DD7" w:rsidRDefault="00000000">
            <w:pPr>
              <w:pStyle w:val="TableParagraph"/>
              <w:spacing w:before="6"/>
              <w:ind w:left="107" w:right="117"/>
            </w:pPr>
            <w:r>
              <w:t>care</w:t>
            </w:r>
            <w:r>
              <w:rPr>
                <w:spacing w:val="-6"/>
              </w:rPr>
              <w:t xml:space="preserve"> </w:t>
            </w:r>
            <w:r>
              <w:t>se</w:t>
            </w:r>
            <w:r>
              <w:rPr>
                <w:spacing w:val="-7"/>
              </w:rPr>
              <w:t xml:space="preserve"> </w:t>
            </w:r>
            <w:r>
              <w:t>desemnează</w:t>
            </w:r>
            <w:r>
              <w:rPr>
                <w:spacing w:val="-9"/>
              </w:rPr>
              <w:t xml:space="preserve"> </w:t>
            </w:r>
            <w:r>
              <w:t>ca</w:t>
            </w:r>
            <w:r>
              <w:rPr>
                <w:spacing w:val="-8"/>
              </w:rPr>
              <w:t xml:space="preserve"> </w:t>
            </w:r>
            <w:r>
              <w:t>tânărul</w:t>
            </w:r>
            <w:r>
              <w:rPr>
                <w:spacing w:val="-6"/>
              </w:rPr>
              <w:t xml:space="preserve"> </w:t>
            </w:r>
            <w:r>
              <w:t>fermier</w:t>
            </w:r>
            <w:r>
              <w:rPr>
                <w:spacing w:val="-7"/>
              </w:rPr>
              <w:t xml:space="preserve"> </w:t>
            </w:r>
            <w:r>
              <w:t>(actionar</w:t>
            </w:r>
            <w:r>
              <w:rPr>
                <w:spacing w:val="-9"/>
              </w:rPr>
              <w:t xml:space="preserve"> </w:t>
            </w:r>
            <w:r>
              <w:t>majoritar</w:t>
            </w:r>
            <w:r>
              <w:rPr>
                <w:spacing w:val="-5"/>
              </w:rPr>
              <w:t xml:space="preserve"> </w:t>
            </w:r>
            <w:r>
              <w:t>50%+1)</w:t>
            </w:r>
            <w:r>
              <w:rPr>
                <w:spacing w:val="-5"/>
              </w:rPr>
              <w:t xml:space="preserve"> </w:t>
            </w:r>
            <w:r>
              <w:t>să reprezinte societatea în relația cu AFIR și că exercită un control efectiv pe termen lung (pentru cel puțin 6 ani) în ceea ce priveşte deciziile referitoare la gestionare, beneficii, riscuri financiare în</w:t>
            </w:r>
          </w:p>
          <w:p w14:paraId="77C1D5F2" w14:textId="77777777" w:rsidR="005B4DD7" w:rsidRDefault="00000000">
            <w:pPr>
              <w:pStyle w:val="TableParagraph"/>
              <w:spacing w:line="251" w:lineRule="exact"/>
              <w:ind w:left="107"/>
            </w:pPr>
            <w:r>
              <w:t>cadrul</w:t>
            </w:r>
            <w:r>
              <w:rPr>
                <w:spacing w:val="-11"/>
              </w:rPr>
              <w:t xml:space="preserve"> </w:t>
            </w:r>
            <w:r>
              <w:t>exploatației</w:t>
            </w:r>
            <w:r>
              <w:rPr>
                <w:spacing w:val="-10"/>
              </w:rPr>
              <w:t xml:space="preserve"> </w:t>
            </w:r>
            <w:r>
              <w:rPr>
                <w:spacing w:val="-2"/>
              </w:rPr>
              <w:t>respective.</w:t>
            </w:r>
          </w:p>
        </w:tc>
        <w:tc>
          <w:tcPr>
            <w:tcW w:w="711" w:type="dxa"/>
          </w:tcPr>
          <w:p w14:paraId="6239B00E"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5A23EEC3"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2F8B9B56"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19D30CAF" w14:textId="77777777" w:rsidR="005B4DD7" w:rsidRDefault="00000000">
            <w:pPr>
              <w:pStyle w:val="TableParagraph"/>
              <w:spacing w:line="238" w:lineRule="exact"/>
              <w:ind w:left="323"/>
              <w:rPr>
                <w:rFonts w:ascii="Wingdings" w:hAnsi="Wingdings"/>
              </w:rPr>
            </w:pPr>
            <w:r>
              <w:rPr>
                <w:rFonts w:ascii="Wingdings" w:hAnsi="Wingdings"/>
              </w:rPr>
              <w:t></w:t>
            </w:r>
          </w:p>
        </w:tc>
      </w:tr>
    </w:tbl>
    <w:p w14:paraId="4B52D97D" w14:textId="77777777" w:rsidR="005B4DD7" w:rsidRDefault="005B4DD7">
      <w:pPr>
        <w:spacing w:line="238" w:lineRule="exact"/>
        <w:rPr>
          <w:rFonts w:ascii="Wingdings" w:hAnsi="Wingdings"/>
        </w:rPr>
        <w:sectPr w:rsidR="005B4DD7">
          <w:headerReference w:type="default" r:id="rId11"/>
          <w:footerReference w:type="default" r:id="rId12"/>
          <w:pgSz w:w="11930" w:h="16850"/>
          <w:pgMar w:top="1680" w:right="320" w:bottom="660" w:left="840" w:header="732" w:footer="465" w:gutter="0"/>
          <w:cols w:space="720"/>
        </w:sectPr>
      </w:pPr>
    </w:p>
    <w:p w14:paraId="446E61A2" w14:textId="77777777" w:rsidR="005B4DD7" w:rsidRDefault="005B4DD7">
      <w:pPr>
        <w:pStyle w:val="BodyText"/>
        <w:spacing w:before="5" w:after="1"/>
        <w:rPr>
          <w:i/>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7"/>
        <w:gridCol w:w="711"/>
        <w:gridCol w:w="708"/>
        <w:gridCol w:w="850"/>
        <w:gridCol w:w="853"/>
      </w:tblGrid>
      <w:tr w:rsidR="005B4DD7" w14:paraId="5FA65BFF" w14:textId="77777777">
        <w:trPr>
          <w:trHeight w:val="1530"/>
        </w:trPr>
        <w:tc>
          <w:tcPr>
            <w:tcW w:w="7057" w:type="dxa"/>
          </w:tcPr>
          <w:p w14:paraId="59A459CB" w14:textId="77777777" w:rsidR="005B4DD7" w:rsidRDefault="00000000">
            <w:pPr>
              <w:pStyle w:val="TableParagraph"/>
              <w:numPr>
                <w:ilvl w:val="0"/>
                <w:numId w:val="74"/>
              </w:numPr>
              <w:tabs>
                <w:tab w:val="left" w:pos="306"/>
                <w:tab w:val="left" w:pos="1672"/>
                <w:tab w:val="left" w:pos="2561"/>
                <w:tab w:val="left" w:pos="4003"/>
                <w:tab w:val="left" w:pos="4411"/>
                <w:tab w:val="left" w:pos="5635"/>
              </w:tabs>
              <w:spacing w:line="230" w:lineRule="auto"/>
              <w:ind w:right="115" w:firstLine="0"/>
            </w:pPr>
            <w:r>
              <w:rPr>
                <w:spacing w:val="-2"/>
              </w:rPr>
              <w:t>Solicitantul</w:t>
            </w:r>
            <w:r>
              <w:tab/>
            </w:r>
            <w:r>
              <w:rPr>
                <w:spacing w:val="-2"/>
              </w:rPr>
              <w:t>deține</w:t>
            </w:r>
            <w:r>
              <w:tab/>
            </w:r>
            <w:r>
              <w:rPr>
                <w:spacing w:val="-2"/>
              </w:rPr>
              <w:t>competențe</w:t>
            </w:r>
            <w:r>
              <w:tab/>
            </w:r>
            <w:r>
              <w:rPr>
                <w:spacing w:val="-6"/>
              </w:rPr>
              <w:t>și</w:t>
            </w:r>
            <w:r>
              <w:tab/>
            </w:r>
            <w:r>
              <w:rPr>
                <w:spacing w:val="-2"/>
              </w:rPr>
              <w:t>aptitudini</w:t>
            </w:r>
            <w:r>
              <w:tab/>
            </w:r>
            <w:r>
              <w:rPr>
                <w:spacing w:val="-2"/>
              </w:rPr>
              <w:t xml:space="preserve">profesionale, </w:t>
            </w:r>
            <w:r>
              <w:t>îndeplinind cel puțin una dintre următoarele condiții:</w:t>
            </w:r>
          </w:p>
          <w:p w14:paraId="1115A7B3" w14:textId="77777777" w:rsidR="005B4DD7" w:rsidRDefault="00000000">
            <w:pPr>
              <w:pStyle w:val="TableParagraph"/>
              <w:numPr>
                <w:ilvl w:val="1"/>
                <w:numId w:val="74"/>
              </w:numPr>
              <w:tabs>
                <w:tab w:val="left" w:pos="569"/>
              </w:tabs>
              <w:spacing w:before="3"/>
              <w:ind w:right="119" w:firstLine="0"/>
            </w:pPr>
            <w:r>
              <w:t>Studii</w:t>
            </w:r>
            <w:r>
              <w:rPr>
                <w:spacing w:val="-15"/>
              </w:rPr>
              <w:t xml:space="preserve"> </w:t>
            </w:r>
            <w:r>
              <w:t>medii/superioare</w:t>
            </w:r>
            <w:r>
              <w:rPr>
                <w:spacing w:val="-15"/>
              </w:rPr>
              <w:t xml:space="preserve"> </w:t>
            </w:r>
            <w:r>
              <w:t>în</w:t>
            </w:r>
            <w:r>
              <w:rPr>
                <w:spacing w:val="-15"/>
              </w:rPr>
              <w:t xml:space="preserve"> </w:t>
            </w:r>
            <w:r>
              <w:t>domeniul</w:t>
            </w:r>
            <w:r>
              <w:rPr>
                <w:spacing w:val="-16"/>
              </w:rPr>
              <w:t xml:space="preserve"> </w:t>
            </w:r>
            <w:r>
              <w:t xml:space="preserve">agricol/veterinar/economie </w:t>
            </w:r>
            <w:r>
              <w:rPr>
                <w:spacing w:val="-2"/>
              </w:rPr>
              <w:t>agrară:</w:t>
            </w:r>
          </w:p>
          <w:p w14:paraId="06CF4789" w14:textId="77777777" w:rsidR="005B4DD7" w:rsidRDefault="00000000">
            <w:pPr>
              <w:pStyle w:val="TableParagraph"/>
              <w:spacing w:before="2" w:line="252" w:lineRule="exact"/>
              <w:ind w:left="107" w:right="825"/>
            </w:pPr>
            <w:r>
              <w:t>-</w:t>
            </w:r>
            <w:r>
              <w:rPr>
                <w:spacing w:val="-3"/>
              </w:rPr>
              <w:t xml:space="preserve"> </w:t>
            </w:r>
            <w:r>
              <w:t>diplomă</w:t>
            </w:r>
            <w:r>
              <w:rPr>
                <w:spacing w:val="-7"/>
              </w:rPr>
              <w:t xml:space="preserve"> </w:t>
            </w:r>
            <w:r>
              <w:t>de</w:t>
            </w:r>
            <w:r>
              <w:rPr>
                <w:spacing w:val="-9"/>
              </w:rPr>
              <w:t xml:space="preserve"> </w:t>
            </w:r>
            <w:r>
              <w:t>absolvire</w:t>
            </w:r>
            <w:r>
              <w:rPr>
                <w:spacing w:val="-6"/>
              </w:rPr>
              <w:t xml:space="preserve"> </w:t>
            </w:r>
            <w:r>
              <w:t>studii</w:t>
            </w:r>
            <w:r>
              <w:rPr>
                <w:spacing w:val="-7"/>
              </w:rPr>
              <w:t xml:space="preserve"> </w:t>
            </w:r>
            <w:r>
              <w:t>superioare</w:t>
            </w:r>
            <w:r>
              <w:rPr>
                <w:spacing w:val="-6"/>
              </w:rPr>
              <w:t xml:space="preserve"> </w:t>
            </w:r>
            <w:r>
              <w:t>în</w:t>
            </w:r>
            <w:r>
              <w:rPr>
                <w:spacing w:val="-7"/>
              </w:rPr>
              <w:t xml:space="preserve"> </w:t>
            </w:r>
            <w:r>
              <w:t>domeniul</w:t>
            </w:r>
            <w:r>
              <w:rPr>
                <w:spacing w:val="-6"/>
              </w:rPr>
              <w:t xml:space="preserve"> </w:t>
            </w:r>
            <w:r>
              <w:t xml:space="preserve">agricol </w:t>
            </w:r>
            <w:r>
              <w:rPr>
                <w:spacing w:val="-4"/>
              </w:rPr>
              <w:t>sau</w:t>
            </w:r>
          </w:p>
        </w:tc>
        <w:tc>
          <w:tcPr>
            <w:tcW w:w="711" w:type="dxa"/>
          </w:tcPr>
          <w:p w14:paraId="58F80D83"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3F2B4404"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79DD16BB"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31BDF680"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30383428" w14:textId="77777777">
        <w:trPr>
          <w:trHeight w:val="765"/>
        </w:trPr>
        <w:tc>
          <w:tcPr>
            <w:tcW w:w="7057" w:type="dxa"/>
          </w:tcPr>
          <w:p w14:paraId="0C243B21" w14:textId="77777777" w:rsidR="005B4DD7" w:rsidRDefault="00000000">
            <w:pPr>
              <w:pStyle w:val="TableParagraph"/>
              <w:spacing w:line="235" w:lineRule="auto"/>
              <w:ind w:left="107" w:right="117"/>
            </w:pPr>
            <w:r>
              <w:t>-diplomă</w:t>
            </w:r>
            <w:r>
              <w:rPr>
                <w:spacing w:val="-5"/>
              </w:rPr>
              <w:t xml:space="preserve"> </w:t>
            </w:r>
            <w:r>
              <w:t>de</w:t>
            </w:r>
            <w:r>
              <w:rPr>
                <w:spacing w:val="-7"/>
              </w:rPr>
              <w:t xml:space="preserve"> </w:t>
            </w:r>
            <w:r>
              <w:t>absolvire</w:t>
            </w:r>
            <w:r>
              <w:rPr>
                <w:spacing w:val="-4"/>
              </w:rPr>
              <w:t xml:space="preserve"> </w:t>
            </w:r>
            <w:r>
              <w:t>studii</w:t>
            </w:r>
            <w:r>
              <w:rPr>
                <w:spacing w:val="-5"/>
              </w:rPr>
              <w:t xml:space="preserve"> </w:t>
            </w:r>
            <w:r>
              <w:t>postliceale</w:t>
            </w:r>
            <w:r>
              <w:rPr>
                <w:spacing w:val="40"/>
              </w:rPr>
              <w:t xml:space="preserve"> </w:t>
            </w:r>
            <w:r>
              <w:t>şi</w:t>
            </w:r>
            <w:r>
              <w:rPr>
                <w:spacing w:val="40"/>
              </w:rPr>
              <w:t xml:space="preserve"> </w:t>
            </w:r>
            <w:r>
              <w:t>sau</w:t>
            </w:r>
            <w:r>
              <w:rPr>
                <w:spacing w:val="-4"/>
              </w:rPr>
              <w:t xml:space="preserve"> </w:t>
            </w:r>
            <w:r>
              <w:t>liceale</w:t>
            </w:r>
            <w:r>
              <w:rPr>
                <w:spacing w:val="-5"/>
              </w:rPr>
              <w:t xml:space="preserve"> </w:t>
            </w:r>
            <w:r>
              <w:t>în</w:t>
            </w:r>
            <w:r>
              <w:rPr>
                <w:spacing w:val="-5"/>
              </w:rPr>
              <w:t xml:space="preserve"> </w:t>
            </w:r>
            <w:r>
              <w:t xml:space="preserve">domeniul </w:t>
            </w:r>
            <w:r>
              <w:rPr>
                <w:spacing w:val="-2"/>
              </w:rPr>
              <w:t>agricol;</w:t>
            </w:r>
          </w:p>
          <w:p w14:paraId="64FD0D45" w14:textId="77777777" w:rsidR="005B4DD7" w:rsidRDefault="00000000">
            <w:pPr>
              <w:pStyle w:val="TableParagraph"/>
              <w:spacing w:line="247" w:lineRule="exact"/>
              <w:ind w:left="107"/>
            </w:pPr>
            <w:r>
              <w:rPr>
                <w:spacing w:val="-5"/>
              </w:rPr>
              <w:t>sau</w:t>
            </w:r>
          </w:p>
        </w:tc>
        <w:tc>
          <w:tcPr>
            <w:tcW w:w="711" w:type="dxa"/>
          </w:tcPr>
          <w:p w14:paraId="5AF2F751" w14:textId="77777777" w:rsidR="005B4DD7" w:rsidRDefault="00000000">
            <w:pPr>
              <w:pStyle w:val="TableParagraph"/>
              <w:spacing w:line="262" w:lineRule="exact"/>
              <w:ind w:left="3"/>
              <w:jc w:val="center"/>
              <w:rPr>
                <w:rFonts w:ascii="Wingdings" w:hAnsi="Wingdings"/>
                <w:sz w:val="24"/>
              </w:rPr>
            </w:pPr>
            <w:r>
              <w:rPr>
                <w:rFonts w:ascii="Wingdings" w:hAnsi="Wingdings"/>
                <w:sz w:val="24"/>
              </w:rPr>
              <w:t></w:t>
            </w:r>
          </w:p>
        </w:tc>
        <w:tc>
          <w:tcPr>
            <w:tcW w:w="708" w:type="dxa"/>
          </w:tcPr>
          <w:p w14:paraId="3606C3CE" w14:textId="77777777" w:rsidR="005B4DD7" w:rsidRDefault="00000000">
            <w:pPr>
              <w:pStyle w:val="TableParagraph"/>
              <w:spacing w:line="262" w:lineRule="exact"/>
              <w:ind w:left="4"/>
              <w:jc w:val="center"/>
              <w:rPr>
                <w:rFonts w:ascii="Wingdings" w:hAnsi="Wingdings"/>
                <w:sz w:val="24"/>
              </w:rPr>
            </w:pPr>
            <w:r>
              <w:rPr>
                <w:rFonts w:ascii="Wingdings" w:hAnsi="Wingdings"/>
                <w:sz w:val="24"/>
              </w:rPr>
              <w:t></w:t>
            </w:r>
          </w:p>
        </w:tc>
        <w:tc>
          <w:tcPr>
            <w:tcW w:w="850" w:type="dxa"/>
          </w:tcPr>
          <w:p w14:paraId="3C928676" w14:textId="77777777" w:rsidR="005B4DD7" w:rsidRDefault="00000000">
            <w:pPr>
              <w:pStyle w:val="TableParagraph"/>
              <w:spacing w:line="262" w:lineRule="exact"/>
              <w:ind w:left="6"/>
              <w:jc w:val="center"/>
              <w:rPr>
                <w:rFonts w:ascii="Wingdings" w:hAnsi="Wingdings"/>
                <w:sz w:val="24"/>
              </w:rPr>
            </w:pPr>
            <w:r>
              <w:rPr>
                <w:rFonts w:ascii="Wingdings" w:hAnsi="Wingdings"/>
                <w:sz w:val="24"/>
              </w:rPr>
              <w:t></w:t>
            </w:r>
          </w:p>
        </w:tc>
        <w:tc>
          <w:tcPr>
            <w:tcW w:w="853" w:type="dxa"/>
          </w:tcPr>
          <w:p w14:paraId="5C3D216D" w14:textId="77777777" w:rsidR="005B4DD7" w:rsidRDefault="00000000">
            <w:pPr>
              <w:pStyle w:val="TableParagraph"/>
              <w:spacing w:line="241" w:lineRule="exact"/>
              <w:ind w:left="323"/>
              <w:rPr>
                <w:rFonts w:ascii="Wingdings" w:hAnsi="Wingdings"/>
              </w:rPr>
            </w:pPr>
            <w:r>
              <w:rPr>
                <w:rFonts w:ascii="Wingdings" w:hAnsi="Wingdings"/>
              </w:rPr>
              <w:t></w:t>
            </w:r>
          </w:p>
        </w:tc>
      </w:tr>
      <w:tr w:rsidR="005B4DD7" w14:paraId="7F90F5AB" w14:textId="77777777">
        <w:trPr>
          <w:trHeight w:val="1024"/>
        </w:trPr>
        <w:tc>
          <w:tcPr>
            <w:tcW w:w="7057" w:type="dxa"/>
          </w:tcPr>
          <w:p w14:paraId="7735A909" w14:textId="77777777" w:rsidR="005B4DD7" w:rsidRDefault="00000000">
            <w:pPr>
              <w:pStyle w:val="TableParagraph"/>
              <w:spacing w:line="237" w:lineRule="auto"/>
              <w:ind w:left="107" w:right="117"/>
            </w:pPr>
            <w:r>
              <w:t>8.2 Certificat de calificare profesională care atestă urmarea unui curs</w:t>
            </w:r>
            <w:r>
              <w:rPr>
                <w:spacing w:val="-8"/>
              </w:rPr>
              <w:t xml:space="preserve"> </w:t>
            </w:r>
            <w:r>
              <w:t>de</w:t>
            </w:r>
            <w:r>
              <w:rPr>
                <w:spacing w:val="-9"/>
              </w:rPr>
              <w:t xml:space="preserve"> </w:t>
            </w:r>
            <w:r>
              <w:t>calificare</w:t>
            </w:r>
            <w:r>
              <w:rPr>
                <w:spacing w:val="-7"/>
              </w:rPr>
              <w:t xml:space="preserve"> </w:t>
            </w:r>
            <w:r>
              <w:t>în</w:t>
            </w:r>
            <w:r>
              <w:rPr>
                <w:spacing w:val="-8"/>
              </w:rPr>
              <w:t xml:space="preserve"> </w:t>
            </w:r>
            <w:r>
              <w:t>domeniul</w:t>
            </w:r>
            <w:r>
              <w:rPr>
                <w:spacing w:val="-7"/>
              </w:rPr>
              <w:t xml:space="preserve"> </w:t>
            </w:r>
            <w:r>
              <w:t>agricol,</w:t>
            </w:r>
            <w:r>
              <w:rPr>
                <w:spacing w:val="-6"/>
              </w:rPr>
              <w:t xml:space="preserve"> </w:t>
            </w:r>
            <w:r>
              <w:t>agro-alimentar,</w:t>
            </w:r>
            <w:r>
              <w:rPr>
                <w:spacing w:val="-6"/>
              </w:rPr>
              <w:t xml:space="preserve"> </w:t>
            </w:r>
            <w:r>
              <w:t>veterinar</w:t>
            </w:r>
            <w:r>
              <w:rPr>
                <w:spacing w:val="-6"/>
              </w:rPr>
              <w:t xml:space="preserve"> </w:t>
            </w:r>
            <w:r>
              <w:t>sau economie agrară de cel puțin Nivel 1 de calificare profesională,</w:t>
            </w:r>
          </w:p>
          <w:p w14:paraId="60A2BB8C" w14:textId="77777777" w:rsidR="005B4DD7" w:rsidRDefault="00000000">
            <w:pPr>
              <w:pStyle w:val="TableParagraph"/>
              <w:spacing w:line="249" w:lineRule="exact"/>
              <w:ind w:left="107"/>
            </w:pPr>
            <w:r>
              <w:t>conform</w:t>
            </w:r>
            <w:r>
              <w:rPr>
                <w:spacing w:val="-9"/>
              </w:rPr>
              <w:t xml:space="preserve"> </w:t>
            </w:r>
            <w:r>
              <w:t>legislației</w:t>
            </w:r>
            <w:r>
              <w:rPr>
                <w:spacing w:val="-8"/>
              </w:rPr>
              <w:t xml:space="preserve"> </w:t>
            </w:r>
            <w:r>
              <w:t>aplicabile</w:t>
            </w:r>
            <w:r>
              <w:rPr>
                <w:spacing w:val="-10"/>
              </w:rPr>
              <w:t xml:space="preserve"> </w:t>
            </w:r>
            <w:r>
              <w:t>la</w:t>
            </w:r>
            <w:r>
              <w:rPr>
                <w:spacing w:val="-9"/>
              </w:rPr>
              <w:t xml:space="preserve"> </w:t>
            </w:r>
            <w:r>
              <w:t>momentul</w:t>
            </w:r>
            <w:r>
              <w:rPr>
                <w:spacing w:val="-11"/>
              </w:rPr>
              <w:t xml:space="preserve"> </w:t>
            </w:r>
            <w:r>
              <w:t>acordării</w:t>
            </w:r>
            <w:r>
              <w:rPr>
                <w:spacing w:val="-8"/>
              </w:rPr>
              <w:t xml:space="preserve"> </w:t>
            </w:r>
            <w:r>
              <w:t>certificatului</w:t>
            </w:r>
            <w:r>
              <w:rPr>
                <w:spacing w:val="-11"/>
              </w:rPr>
              <w:t xml:space="preserve"> </w:t>
            </w:r>
            <w:r>
              <w:rPr>
                <w:spacing w:val="-10"/>
              </w:rPr>
              <w:t>;</w:t>
            </w:r>
          </w:p>
        </w:tc>
        <w:tc>
          <w:tcPr>
            <w:tcW w:w="711" w:type="dxa"/>
          </w:tcPr>
          <w:p w14:paraId="5E01DEAC" w14:textId="77777777" w:rsidR="005B4DD7" w:rsidRDefault="00000000">
            <w:pPr>
              <w:pStyle w:val="TableParagraph"/>
              <w:spacing w:line="264" w:lineRule="exact"/>
              <w:ind w:left="3"/>
              <w:jc w:val="center"/>
              <w:rPr>
                <w:rFonts w:ascii="Wingdings" w:hAnsi="Wingdings"/>
                <w:sz w:val="24"/>
              </w:rPr>
            </w:pPr>
            <w:r>
              <w:rPr>
                <w:rFonts w:ascii="Wingdings" w:hAnsi="Wingdings"/>
                <w:sz w:val="24"/>
              </w:rPr>
              <w:t></w:t>
            </w:r>
          </w:p>
        </w:tc>
        <w:tc>
          <w:tcPr>
            <w:tcW w:w="708" w:type="dxa"/>
          </w:tcPr>
          <w:p w14:paraId="08C84D25" w14:textId="77777777" w:rsidR="005B4DD7" w:rsidRDefault="00000000">
            <w:pPr>
              <w:pStyle w:val="TableParagraph"/>
              <w:spacing w:line="264" w:lineRule="exact"/>
              <w:ind w:left="4"/>
              <w:jc w:val="center"/>
              <w:rPr>
                <w:rFonts w:ascii="Wingdings" w:hAnsi="Wingdings"/>
                <w:sz w:val="24"/>
              </w:rPr>
            </w:pPr>
            <w:r>
              <w:rPr>
                <w:rFonts w:ascii="Wingdings" w:hAnsi="Wingdings"/>
                <w:sz w:val="24"/>
              </w:rPr>
              <w:t></w:t>
            </w:r>
          </w:p>
        </w:tc>
        <w:tc>
          <w:tcPr>
            <w:tcW w:w="850" w:type="dxa"/>
          </w:tcPr>
          <w:p w14:paraId="0744440F" w14:textId="77777777" w:rsidR="005B4DD7" w:rsidRDefault="00000000">
            <w:pPr>
              <w:pStyle w:val="TableParagraph"/>
              <w:spacing w:line="264" w:lineRule="exact"/>
              <w:ind w:left="6"/>
              <w:jc w:val="center"/>
              <w:rPr>
                <w:rFonts w:ascii="Wingdings" w:hAnsi="Wingdings"/>
                <w:sz w:val="24"/>
              </w:rPr>
            </w:pPr>
            <w:r>
              <w:rPr>
                <w:rFonts w:ascii="Wingdings" w:hAnsi="Wingdings"/>
                <w:sz w:val="24"/>
              </w:rPr>
              <w:t></w:t>
            </w:r>
          </w:p>
        </w:tc>
        <w:tc>
          <w:tcPr>
            <w:tcW w:w="853" w:type="dxa"/>
          </w:tcPr>
          <w:p w14:paraId="60F3AF17" w14:textId="77777777" w:rsidR="005B4DD7" w:rsidRDefault="00000000">
            <w:pPr>
              <w:pStyle w:val="TableParagraph"/>
              <w:spacing w:before="1"/>
              <w:ind w:left="323"/>
              <w:rPr>
                <w:rFonts w:ascii="Wingdings" w:hAnsi="Wingdings"/>
              </w:rPr>
            </w:pPr>
            <w:r>
              <w:rPr>
                <w:rFonts w:ascii="Wingdings" w:hAnsi="Wingdings"/>
              </w:rPr>
              <w:t></w:t>
            </w:r>
          </w:p>
        </w:tc>
      </w:tr>
      <w:tr w:rsidR="005B4DD7" w14:paraId="56486182" w14:textId="77777777">
        <w:trPr>
          <w:trHeight w:val="4598"/>
        </w:trPr>
        <w:tc>
          <w:tcPr>
            <w:tcW w:w="7057" w:type="dxa"/>
          </w:tcPr>
          <w:p w14:paraId="772DAC09" w14:textId="77777777" w:rsidR="005B4DD7" w:rsidRDefault="00000000">
            <w:pPr>
              <w:pStyle w:val="TableParagraph"/>
              <w:spacing w:line="237" w:lineRule="auto"/>
              <w:ind w:left="107" w:right="283"/>
            </w:pPr>
            <w:r>
              <w:t>8.3.a)</w:t>
            </w:r>
            <w:r>
              <w:rPr>
                <w:spacing w:val="-10"/>
              </w:rPr>
              <w:t xml:space="preserve"> </w:t>
            </w:r>
            <w:r>
              <w:t>Competențe</w:t>
            </w:r>
            <w:r>
              <w:rPr>
                <w:spacing w:val="-13"/>
              </w:rPr>
              <w:t xml:space="preserve"> </w:t>
            </w:r>
            <w:r>
              <w:t>în</w:t>
            </w:r>
            <w:r>
              <w:rPr>
                <w:spacing w:val="-11"/>
              </w:rPr>
              <w:t xml:space="preserve"> </w:t>
            </w:r>
            <w:r>
              <w:t>domeniul</w:t>
            </w:r>
            <w:r>
              <w:rPr>
                <w:spacing w:val="-10"/>
              </w:rPr>
              <w:t xml:space="preserve"> </w:t>
            </w:r>
            <w:r>
              <w:t>agricol/veterinar/economie</w:t>
            </w:r>
            <w:r>
              <w:rPr>
                <w:spacing w:val="-10"/>
              </w:rPr>
              <w:t xml:space="preserve"> </w:t>
            </w:r>
            <w:r>
              <w:t>agrară dobândite prin participarea la programe de inițiere/ instruire/specializare care nu necesită un document eliberat de formatorii</w:t>
            </w:r>
            <w:r>
              <w:rPr>
                <w:spacing w:val="-2"/>
              </w:rPr>
              <w:t xml:space="preserve"> </w:t>
            </w:r>
            <w:r>
              <w:t>recunoscuți</w:t>
            </w:r>
            <w:r>
              <w:rPr>
                <w:spacing w:val="-2"/>
              </w:rPr>
              <w:t xml:space="preserve"> </w:t>
            </w:r>
            <w:r>
              <w:t>de</w:t>
            </w:r>
            <w:r>
              <w:rPr>
                <w:spacing w:val="-2"/>
              </w:rPr>
              <w:t xml:space="preserve"> </w:t>
            </w:r>
            <w:r>
              <w:t>către</w:t>
            </w:r>
            <w:r>
              <w:rPr>
                <w:spacing w:val="-2"/>
              </w:rPr>
              <w:t xml:space="preserve"> </w:t>
            </w:r>
            <w:r>
              <w:t>ANC</w:t>
            </w:r>
            <w:r>
              <w:rPr>
                <w:spacing w:val="-2"/>
              </w:rPr>
              <w:t xml:space="preserve"> </w:t>
            </w:r>
            <w:r>
              <w:t>şi</w:t>
            </w:r>
            <w:r>
              <w:rPr>
                <w:spacing w:val="-2"/>
              </w:rPr>
              <w:t xml:space="preserve"> </w:t>
            </w:r>
            <w:r>
              <w:t>presupune</w:t>
            </w:r>
            <w:r>
              <w:rPr>
                <w:spacing w:val="-2"/>
              </w:rPr>
              <w:t xml:space="preserve"> </w:t>
            </w:r>
            <w:r>
              <w:t>un</w:t>
            </w:r>
            <w:r>
              <w:rPr>
                <w:spacing w:val="-3"/>
              </w:rPr>
              <w:t xml:space="preserve"> </w:t>
            </w:r>
            <w:r>
              <w:t>număr</w:t>
            </w:r>
            <w:r>
              <w:rPr>
                <w:spacing w:val="-1"/>
              </w:rPr>
              <w:t xml:space="preserve"> </w:t>
            </w:r>
            <w:r>
              <w:t>de</w:t>
            </w:r>
            <w:r>
              <w:rPr>
                <w:spacing w:val="-3"/>
              </w:rPr>
              <w:t xml:space="preserve"> </w:t>
            </w:r>
            <w:r>
              <w:t>ore sub numărul de ore aferent Nivelului I de calificare profesională (Nivelul I de calificare presupune 360 de ore de curs pentru cei care</w:t>
            </w:r>
            <w:r>
              <w:rPr>
                <w:spacing w:val="-1"/>
              </w:rPr>
              <w:t xml:space="preserve"> </w:t>
            </w:r>
            <w:r>
              <w:t>au</w:t>
            </w:r>
            <w:r>
              <w:rPr>
                <w:spacing w:val="-1"/>
              </w:rPr>
              <w:t xml:space="preserve"> </w:t>
            </w:r>
            <w:r>
              <w:t>urmat</w:t>
            </w:r>
            <w:r>
              <w:rPr>
                <w:spacing w:val="-2"/>
              </w:rPr>
              <w:t xml:space="preserve"> </w:t>
            </w:r>
            <w:r>
              <w:t>cursuri</w:t>
            </w:r>
            <w:r>
              <w:rPr>
                <w:spacing w:val="-3"/>
              </w:rPr>
              <w:t xml:space="preserve"> </w:t>
            </w:r>
            <w:r>
              <w:t>până</w:t>
            </w:r>
            <w:r>
              <w:rPr>
                <w:spacing w:val="-2"/>
              </w:rPr>
              <w:t xml:space="preserve"> </w:t>
            </w:r>
            <w:r>
              <w:t>la</w:t>
            </w:r>
            <w:r>
              <w:rPr>
                <w:spacing w:val="-2"/>
              </w:rPr>
              <w:t xml:space="preserve"> </w:t>
            </w:r>
            <w:r>
              <w:t>1</w:t>
            </w:r>
            <w:r>
              <w:rPr>
                <w:spacing w:val="-1"/>
              </w:rPr>
              <w:t xml:space="preserve"> </w:t>
            </w:r>
            <w:r>
              <w:t>ianuarie</w:t>
            </w:r>
            <w:r>
              <w:rPr>
                <w:spacing w:val="-1"/>
              </w:rPr>
              <w:t xml:space="preserve"> </w:t>
            </w:r>
            <w:r>
              <w:t>2016, şi</w:t>
            </w:r>
            <w:r>
              <w:rPr>
                <w:spacing w:val="-4"/>
              </w:rPr>
              <w:t xml:space="preserve"> </w:t>
            </w:r>
            <w:r>
              <w:t>80</w:t>
            </w:r>
            <w:r>
              <w:rPr>
                <w:spacing w:val="-2"/>
              </w:rPr>
              <w:t xml:space="preserve"> </w:t>
            </w:r>
            <w:r>
              <w:t>de</w:t>
            </w:r>
            <w:r>
              <w:rPr>
                <w:spacing w:val="-1"/>
              </w:rPr>
              <w:t xml:space="preserve"> </w:t>
            </w:r>
            <w:r>
              <w:t>ore</w:t>
            </w:r>
            <w:r>
              <w:rPr>
                <w:spacing w:val="-1"/>
              </w:rPr>
              <w:t xml:space="preserve"> </w:t>
            </w:r>
            <w:r>
              <w:t>de</w:t>
            </w:r>
            <w:r>
              <w:rPr>
                <w:spacing w:val="-6"/>
              </w:rPr>
              <w:t xml:space="preserve"> </w:t>
            </w:r>
            <w:r>
              <w:t>curs pentru cei care au urmat cursuri după 1 ianuarie 2016); competențele în domeniile menționate vor fi dovedite prin</w:t>
            </w:r>
          </w:p>
          <w:p w14:paraId="2E2DCC7B" w14:textId="77777777" w:rsidR="005B4DD7" w:rsidRDefault="00000000">
            <w:pPr>
              <w:pStyle w:val="TableParagraph"/>
              <w:spacing w:line="242" w:lineRule="auto"/>
              <w:ind w:left="107" w:right="125"/>
            </w:pPr>
            <w:r>
              <w:t>prezentarea certificatului/ diplomei/ atestatului de absolvire a cursului sau a unui document echivalent acestora se acceptă şi certificatele de calificare eliberate de ANCA. In cazul în care, la depunerea Cererii de Finanțare nu este emis documentul de absolvire a cursului, va fi acceptată adeverința de absolvire a cursului</w:t>
            </w:r>
            <w:r>
              <w:rPr>
                <w:spacing w:val="-10"/>
              </w:rPr>
              <w:t xml:space="preserve"> </w:t>
            </w:r>
            <w:r>
              <w:t>sub</w:t>
            </w:r>
            <w:r>
              <w:rPr>
                <w:spacing w:val="-13"/>
              </w:rPr>
              <w:t xml:space="preserve"> </w:t>
            </w:r>
            <w:r>
              <w:t>condiția</w:t>
            </w:r>
            <w:r>
              <w:rPr>
                <w:spacing w:val="-10"/>
              </w:rPr>
              <w:t xml:space="preserve"> </w:t>
            </w:r>
            <w:r>
              <w:t>prezentării</w:t>
            </w:r>
            <w:r>
              <w:rPr>
                <w:spacing w:val="-9"/>
              </w:rPr>
              <w:t xml:space="preserve"> </w:t>
            </w:r>
            <w:r>
              <w:t>certificatului/</w:t>
            </w:r>
            <w:r>
              <w:rPr>
                <w:spacing w:val="-11"/>
              </w:rPr>
              <w:t xml:space="preserve"> </w:t>
            </w:r>
            <w:r>
              <w:t>diplomei/</w:t>
            </w:r>
            <w:r>
              <w:rPr>
                <w:spacing w:val="-9"/>
              </w:rPr>
              <w:t xml:space="preserve"> </w:t>
            </w:r>
            <w:r>
              <w:t>atestatului de absolvire a cursului sau a unui document</w:t>
            </w:r>
          </w:p>
          <w:p w14:paraId="2E0A6439" w14:textId="77777777" w:rsidR="005B4DD7" w:rsidRDefault="00000000">
            <w:pPr>
              <w:pStyle w:val="TableParagraph"/>
              <w:spacing w:line="230" w:lineRule="auto"/>
              <w:ind w:left="107" w:right="117"/>
            </w:pPr>
            <w:r>
              <w:t>echivalent</w:t>
            </w:r>
            <w:r>
              <w:rPr>
                <w:spacing w:val="-6"/>
              </w:rPr>
              <w:t xml:space="preserve"> </w:t>
            </w:r>
            <w:r>
              <w:t>acestora</w:t>
            </w:r>
            <w:r>
              <w:rPr>
                <w:spacing w:val="-7"/>
              </w:rPr>
              <w:t xml:space="preserve"> </w:t>
            </w:r>
            <w:r>
              <w:t>în</w:t>
            </w:r>
            <w:r>
              <w:rPr>
                <w:spacing w:val="-6"/>
              </w:rPr>
              <w:t xml:space="preserve"> </w:t>
            </w:r>
            <w:r>
              <w:t>original</w:t>
            </w:r>
            <w:r>
              <w:rPr>
                <w:spacing w:val="-5"/>
              </w:rPr>
              <w:t xml:space="preserve"> </w:t>
            </w:r>
            <w:r>
              <w:t>pentru</w:t>
            </w:r>
            <w:r>
              <w:rPr>
                <w:spacing w:val="-5"/>
              </w:rPr>
              <w:t xml:space="preserve"> </w:t>
            </w:r>
            <w:r>
              <w:t>acordarea</w:t>
            </w:r>
            <w:r>
              <w:rPr>
                <w:spacing w:val="-10"/>
              </w:rPr>
              <w:t xml:space="preserve"> </w:t>
            </w:r>
            <w:r>
              <w:t>celei</w:t>
            </w:r>
            <w:r>
              <w:rPr>
                <w:spacing w:val="-6"/>
              </w:rPr>
              <w:t xml:space="preserve"> </w:t>
            </w:r>
            <w:r>
              <w:t>de-a</w:t>
            </w:r>
            <w:r>
              <w:rPr>
                <w:spacing w:val="-6"/>
              </w:rPr>
              <w:t xml:space="preserve"> </w:t>
            </w:r>
            <w:r>
              <w:t>doua tranşe</w:t>
            </w:r>
            <w:r>
              <w:rPr>
                <w:spacing w:val="-7"/>
              </w:rPr>
              <w:t xml:space="preserve"> </w:t>
            </w:r>
            <w:r>
              <w:t>de</w:t>
            </w:r>
            <w:r>
              <w:rPr>
                <w:spacing w:val="-4"/>
              </w:rPr>
              <w:t xml:space="preserve"> </w:t>
            </w:r>
            <w:r>
              <w:t>sprijin;</w:t>
            </w:r>
            <w:r>
              <w:rPr>
                <w:spacing w:val="-4"/>
              </w:rPr>
              <w:t xml:space="preserve"> </w:t>
            </w:r>
            <w:r>
              <w:t>în</w:t>
            </w:r>
            <w:r>
              <w:rPr>
                <w:spacing w:val="-8"/>
              </w:rPr>
              <w:t xml:space="preserve"> </w:t>
            </w:r>
            <w:r>
              <w:t>caz</w:t>
            </w:r>
            <w:r>
              <w:rPr>
                <w:spacing w:val="-8"/>
              </w:rPr>
              <w:t xml:space="preserve"> </w:t>
            </w:r>
            <w:r>
              <w:t>contrar,</w:t>
            </w:r>
            <w:r>
              <w:rPr>
                <w:spacing w:val="-2"/>
              </w:rPr>
              <w:t xml:space="preserve"> </w:t>
            </w:r>
            <w:r>
              <w:t>acesta</w:t>
            </w:r>
            <w:r>
              <w:rPr>
                <w:spacing w:val="-6"/>
              </w:rPr>
              <w:t xml:space="preserve"> </w:t>
            </w:r>
            <w:r>
              <w:t>va</w:t>
            </w:r>
            <w:r>
              <w:rPr>
                <w:spacing w:val="-5"/>
              </w:rPr>
              <w:t xml:space="preserve"> </w:t>
            </w:r>
            <w:r>
              <w:t>fi</w:t>
            </w:r>
            <w:r>
              <w:rPr>
                <w:spacing w:val="-3"/>
              </w:rPr>
              <w:t xml:space="preserve"> </w:t>
            </w:r>
            <w:r>
              <w:t>declarat</w:t>
            </w:r>
            <w:r>
              <w:rPr>
                <w:spacing w:val="-4"/>
              </w:rPr>
              <w:t xml:space="preserve"> </w:t>
            </w:r>
            <w:r>
              <w:rPr>
                <w:spacing w:val="-2"/>
              </w:rPr>
              <w:t>neeligibil.</w:t>
            </w:r>
          </w:p>
        </w:tc>
        <w:tc>
          <w:tcPr>
            <w:tcW w:w="711" w:type="dxa"/>
          </w:tcPr>
          <w:p w14:paraId="5FB3BADE"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0D14C087"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702AA167"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2E7EEC9F"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0120D33D" w14:textId="77777777">
        <w:trPr>
          <w:trHeight w:val="1278"/>
        </w:trPr>
        <w:tc>
          <w:tcPr>
            <w:tcW w:w="7057" w:type="dxa"/>
          </w:tcPr>
          <w:p w14:paraId="31D19896" w14:textId="77777777" w:rsidR="005B4DD7" w:rsidRDefault="00000000">
            <w:pPr>
              <w:pStyle w:val="TableParagraph"/>
              <w:spacing w:line="235" w:lineRule="exact"/>
              <w:ind w:left="107"/>
            </w:pPr>
            <w:r>
              <w:rPr>
                <w:spacing w:val="-5"/>
              </w:rPr>
              <w:t>sau</w:t>
            </w:r>
          </w:p>
          <w:p w14:paraId="50D77C98" w14:textId="77777777" w:rsidR="005B4DD7" w:rsidRDefault="00000000">
            <w:pPr>
              <w:pStyle w:val="TableParagraph"/>
              <w:spacing w:line="237" w:lineRule="auto"/>
              <w:ind w:left="107" w:right="117"/>
            </w:pPr>
            <w:r>
              <w:t>b) Recunoaşterea de către un centru de evaluare si certificare a competențelor</w:t>
            </w:r>
            <w:r>
              <w:rPr>
                <w:spacing w:val="-6"/>
              </w:rPr>
              <w:t xml:space="preserve"> </w:t>
            </w:r>
            <w:r>
              <w:t>profesionale</w:t>
            </w:r>
            <w:r>
              <w:rPr>
                <w:spacing w:val="-7"/>
              </w:rPr>
              <w:t xml:space="preserve"> </w:t>
            </w:r>
            <w:r>
              <w:t>obținute</w:t>
            </w:r>
            <w:r>
              <w:rPr>
                <w:spacing w:val="-7"/>
              </w:rPr>
              <w:t xml:space="preserve"> </w:t>
            </w:r>
            <w:r>
              <w:t>pe</w:t>
            </w:r>
            <w:r>
              <w:rPr>
                <w:spacing w:val="-7"/>
              </w:rPr>
              <w:t xml:space="preserve"> </w:t>
            </w:r>
            <w:r>
              <w:t>alte</w:t>
            </w:r>
            <w:r>
              <w:rPr>
                <w:spacing w:val="-7"/>
              </w:rPr>
              <w:t xml:space="preserve"> </w:t>
            </w:r>
            <w:r>
              <w:t>căi</w:t>
            </w:r>
            <w:r>
              <w:rPr>
                <w:spacing w:val="-10"/>
              </w:rPr>
              <w:t xml:space="preserve"> </w:t>
            </w:r>
            <w:r>
              <w:t>decât</w:t>
            </w:r>
            <w:r>
              <w:rPr>
                <w:spacing w:val="-8"/>
              </w:rPr>
              <w:t xml:space="preserve"> </w:t>
            </w:r>
            <w:r>
              <w:t>cele</w:t>
            </w:r>
            <w:r>
              <w:rPr>
                <w:spacing w:val="-10"/>
              </w:rPr>
              <w:t xml:space="preserve"> </w:t>
            </w:r>
            <w:r>
              <w:t xml:space="preserve">formale autorizat ANC a competențelor dobândite ca urmare a experienței </w:t>
            </w:r>
            <w:r>
              <w:rPr>
                <w:spacing w:val="-2"/>
              </w:rPr>
              <w:t>profesionale;</w:t>
            </w:r>
          </w:p>
        </w:tc>
        <w:tc>
          <w:tcPr>
            <w:tcW w:w="711" w:type="dxa"/>
          </w:tcPr>
          <w:p w14:paraId="75D3C5B5"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58549F92"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417A96C1"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16F6477A"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434448D5" w14:textId="77777777">
        <w:trPr>
          <w:trHeight w:val="1021"/>
        </w:trPr>
        <w:tc>
          <w:tcPr>
            <w:tcW w:w="7057" w:type="dxa"/>
          </w:tcPr>
          <w:p w14:paraId="63547C50" w14:textId="77777777" w:rsidR="005B4DD7" w:rsidRDefault="00000000">
            <w:pPr>
              <w:pStyle w:val="TableParagraph"/>
              <w:ind w:left="107" w:right="283"/>
            </w:pPr>
            <w:r>
              <w:t>8.4. Angajamentul de a dobândi competențele profesionale adecvate într-o perioadă de grație de maximum 33 de luni de la data</w:t>
            </w:r>
            <w:r>
              <w:rPr>
                <w:spacing w:val="-6"/>
              </w:rPr>
              <w:t xml:space="preserve"> </w:t>
            </w:r>
            <w:r>
              <w:t>adoptării</w:t>
            </w:r>
            <w:r>
              <w:rPr>
                <w:spacing w:val="-6"/>
              </w:rPr>
              <w:t xml:space="preserve"> </w:t>
            </w:r>
            <w:r>
              <w:t>deciziei</w:t>
            </w:r>
            <w:r>
              <w:rPr>
                <w:spacing w:val="-6"/>
              </w:rPr>
              <w:t xml:space="preserve"> </w:t>
            </w:r>
            <w:r>
              <w:t>individuale</w:t>
            </w:r>
            <w:r>
              <w:rPr>
                <w:spacing w:val="-9"/>
              </w:rPr>
              <w:t xml:space="preserve"> </w:t>
            </w:r>
            <w:r>
              <w:t>de</w:t>
            </w:r>
            <w:r>
              <w:rPr>
                <w:spacing w:val="-6"/>
              </w:rPr>
              <w:t xml:space="preserve"> </w:t>
            </w:r>
            <w:r>
              <w:t>acordare</w:t>
            </w:r>
            <w:r>
              <w:rPr>
                <w:spacing w:val="-6"/>
              </w:rPr>
              <w:t xml:space="preserve"> </w:t>
            </w:r>
            <w:r>
              <w:t>a</w:t>
            </w:r>
            <w:r>
              <w:rPr>
                <w:spacing w:val="-8"/>
              </w:rPr>
              <w:t xml:space="preserve"> </w:t>
            </w:r>
            <w:r>
              <w:t>ajutorului,</w:t>
            </w:r>
            <w:r>
              <w:rPr>
                <w:spacing w:val="-5"/>
              </w:rPr>
              <w:t xml:space="preserve"> </w:t>
            </w:r>
            <w:r>
              <w:t>dar</w:t>
            </w:r>
            <w:r>
              <w:rPr>
                <w:spacing w:val="-5"/>
              </w:rPr>
              <w:t xml:space="preserve"> </w:t>
            </w:r>
            <w:r>
              <w:t>nu</w:t>
            </w:r>
          </w:p>
          <w:p w14:paraId="3B31E8E6" w14:textId="77777777" w:rsidR="005B4DD7" w:rsidRDefault="00000000">
            <w:pPr>
              <w:pStyle w:val="TableParagraph"/>
              <w:spacing w:line="248" w:lineRule="exact"/>
              <w:ind w:left="107"/>
            </w:pPr>
            <w:r>
              <w:t>mai</w:t>
            </w:r>
            <w:r>
              <w:rPr>
                <w:spacing w:val="-4"/>
              </w:rPr>
              <w:t xml:space="preserve"> </w:t>
            </w:r>
            <w:r>
              <w:t>mult</w:t>
            </w:r>
            <w:r>
              <w:rPr>
                <w:spacing w:val="-5"/>
              </w:rPr>
              <w:t xml:space="preserve"> </w:t>
            </w:r>
            <w:r>
              <w:t>de</w:t>
            </w:r>
            <w:r>
              <w:rPr>
                <w:spacing w:val="-4"/>
              </w:rPr>
              <w:t xml:space="preserve"> </w:t>
            </w:r>
            <w:r>
              <w:t>ultima</w:t>
            </w:r>
            <w:r>
              <w:rPr>
                <w:spacing w:val="-4"/>
              </w:rPr>
              <w:t xml:space="preserve"> </w:t>
            </w:r>
            <w:r>
              <w:t>tranșă</w:t>
            </w:r>
            <w:r>
              <w:rPr>
                <w:spacing w:val="-4"/>
              </w:rPr>
              <w:t xml:space="preserve"> </w:t>
            </w:r>
            <w:r>
              <w:t>de</w:t>
            </w:r>
            <w:r>
              <w:rPr>
                <w:spacing w:val="-4"/>
              </w:rPr>
              <w:t xml:space="preserve"> </w:t>
            </w:r>
            <w:r>
              <w:rPr>
                <w:spacing w:val="-2"/>
              </w:rPr>
              <w:t>plată;</w:t>
            </w:r>
          </w:p>
        </w:tc>
        <w:tc>
          <w:tcPr>
            <w:tcW w:w="711" w:type="dxa"/>
          </w:tcPr>
          <w:p w14:paraId="04C08AB6"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699622B5"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3FBE7B9B"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0998BAD6" w14:textId="77777777" w:rsidR="005B4DD7" w:rsidRDefault="00000000">
            <w:pPr>
              <w:pStyle w:val="TableParagraph"/>
              <w:spacing w:line="241" w:lineRule="exact"/>
              <w:ind w:left="323"/>
              <w:rPr>
                <w:rFonts w:ascii="Wingdings" w:hAnsi="Wingdings"/>
              </w:rPr>
            </w:pPr>
            <w:r>
              <w:rPr>
                <w:rFonts w:ascii="Wingdings" w:hAnsi="Wingdings"/>
              </w:rPr>
              <w:t></w:t>
            </w:r>
          </w:p>
        </w:tc>
      </w:tr>
      <w:tr w:rsidR="005B4DD7" w14:paraId="56D4CFBD" w14:textId="77777777">
        <w:trPr>
          <w:trHeight w:val="2810"/>
        </w:trPr>
        <w:tc>
          <w:tcPr>
            <w:tcW w:w="7057" w:type="dxa"/>
          </w:tcPr>
          <w:p w14:paraId="2DAAE9D9" w14:textId="77777777" w:rsidR="005B4DD7" w:rsidRDefault="00000000">
            <w:pPr>
              <w:pStyle w:val="TableParagraph"/>
              <w:spacing w:line="241" w:lineRule="exact"/>
              <w:ind w:left="107"/>
            </w:pPr>
            <w:r>
              <w:t>În</w:t>
            </w:r>
            <w:r>
              <w:rPr>
                <w:spacing w:val="-7"/>
              </w:rPr>
              <w:t xml:space="preserve"> </w:t>
            </w:r>
            <w:r>
              <w:t>cazul</w:t>
            </w:r>
            <w:r>
              <w:rPr>
                <w:spacing w:val="-5"/>
              </w:rPr>
              <w:t xml:space="preserve"> </w:t>
            </w:r>
            <w:r>
              <w:t>în</w:t>
            </w:r>
            <w:r>
              <w:rPr>
                <w:spacing w:val="-10"/>
              </w:rPr>
              <w:t xml:space="preserve"> </w:t>
            </w:r>
            <w:r>
              <w:t>care</w:t>
            </w:r>
            <w:r>
              <w:rPr>
                <w:spacing w:val="-4"/>
              </w:rPr>
              <w:t xml:space="preserve"> </w:t>
            </w:r>
            <w:r>
              <w:t>solicitantul</w:t>
            </w:r>
            <w:r>
              <w:rPr>
                <w:spacing w:val="-5"/>
              </w:rPr>
              <w:t xml:space="preserve"> </w:t>
            </w:r>
            <w:r>
              <w:t>a</w:t>
            </w:r>
            <w:r>
              <w:rPr>
                <w:spacing w:val="-4"/>
              </w:rPr>
              <w:t xml:space="preserve"> </w:t>
            </w:r>
            <w:r>
              <w:t>absolvit</w:t>
            </w:r>
            <w:r>
              <w:rPr>
                <w:spacing w:val="-5"/>
              </w:rPr>
              <w:t xml:space="preserve"> </w:t>
            </w:r>
            <w:r>
              <w:t>în</w:t>
            </w:r>
            <w:r>
              <w:rPr>
                <w:spacing w:val="-6"/>
              </w:rPr>
              <w:t xml:space="preserve"> </w:t>
            </w:r>
            <w:r>
              <w:t>ultimele</w:t>
            </w:r>
            <w:r>
              <w:rPr>
                <w:spacing w:val="-4"/>
              </w:rPr>
              <w:t xml:space="preserve"> </w:t>
            </w:r>
            <w:r>
              <w:t>12</w:t>
            </w:r>
            <w:r>
              <w:rPr>
                <w:spacing w:val="-6"/>
              </w:rPr>
              <w:t xml:space="preserve"> </w:t>
            </w:r>
            <w:r>
              <w:t>luni</w:t>
            </w:r>
            <w:r>
              <w:rPr>
                <w:spacing w:val="-5"/>
              </w:rPr>
              <w:t xml:space="preserve"> </w:t>
            </w:r>
            <w:r>
              <w:t>până</w:t>
            </w:r>
            <w:r>
              <w:rPr>
                <w:spacing w:val="-8"/>
              </w:rPr>
              <w:t xml:space="preserve"> </w:t>
            </w:r>
            <w:r>
              <w:rPr>
                <w:spacing w:val="-5"/>
              </w:rPr>
              <w:t>la</w:t>
            </w:r>
          </w:p>
          <w:p w14:paraId="10D9F4D7" w14:textId="77777777" w:rsidR="005B4DD7" w:rsidRDefault="00000000">
            <w:pPr>
              <w:pStyle w:val="TableParagraph"/>
              <w:spacing w:before="1" w:line="237" w:lineRule="auto"/>
              <w:ind w:left="107" w:right="117"/>
            </w:pPr>
            <w:r>
              <w:t>depunerea cererii de finanțare și nu poate prezenta diploma în original, poate fi acceptată o adeverință de absolvire a studiilor respective, însoțită de situația școlară disponibilă, sub condiția prezentării</w:t>
            </w:r>
            <w:r>
              <w:rPr>
                <w:spacing w:val="-5"/>
              </w:rPr>
              <w:t xml:space="preserve"> </w:t>
            </w:r>
            <w:r>
              <w:t>diplomei</w:t>
            </w:r>
            <w:r>
              <w:rPr>
                <w:spacing w:val="-6"/>
              </w:rPr>
              <w:t xml:space="preserve"> </w:t>
            </w:r>
            <w:r>
              <w:t>în</w:t>
            </w:r>
            <w:r>
              <w:rPr>
                <w:spacing w:val="-7"/>
              </w:rPr>
              <w:t xml:space="preserve"> </w:t>
            </w:r>
            <w:r>
              <w:t>original</w:t>
            </w:r>
            <w:r>
              <w:rPr>
                <w:spacing w:val="-5"/>
              </w:rPr>
              <w:t xml:space="preserve"> </w:t>
            </w:r>
            <w:r>
              <w:t>pentru</w:t>
            </w:r>
            <w:r>
              <w:rPr>
                <w:spacing w:val="-5"/>
              </w:rPr>
              <w:t xml:space="preserve"> </w:t>
            </w:r>
            <w:r>
              <w:t>acordarea</w:t>
            </w:r>
            <w:r>
              <w:rPr>
                <w:spacing w:val="-10"/>
              </w:rPr>
              <w:t xml:space="preserve"> </w:t>
            </w:r>
            <w:r>
              <w:t>celei</w:t>
            </w:r>
            <w:r>
              <w:rPr>
                <w:spacing w:val="-6"/>
              </w:rPr>
              <w:t xml:space="preserve"> </w:t>
            </w:r>
            <w:r>
              <w:t>de-</w:t>
            </w:r>
            <w:r>
              <w:rPr>
                <w:spacing w:val="-6"/>
              </w:rPr>
              <w:t xml:space="preserve"> </w:t>
            </w:r>
            <w:r>
              <w:t>a</w:t>
            </w:r>
            <w:r>
              <w:rPr>
                <w:spacing w:val="-6"/>
              </w:rPr>
              <w:t xml:space="preserve"> </w:t>
            </w:r>
            <w:r>
              <w:t>doua tranșe de sprijin; în caz contrar, acesta va fi declarat neeligibil;</w:t>
            </w:r>
          </w:p>
          <w:p w14:paraId="149288C4" w14:textId="77777777" w:rsidR="005B4DD7" w:rsidRDefault="005B4DD7">
            <w:pPr>
              <w:pStyle w:val="TableParagraph"/>
              <w:rPr>
                <w:i/>
              </w:rPr>
            </w:pPr>
          </w:p>
          <w:p w14:paraId="54958492" w14:textId="77777777" w:rsidR="005B4DD7" w:rsidRDefault="00000000">
            <w:pPr>
              <w:pStyle w:val="TableParagraph"/>
              <w:ind w:left="107" w:right="176"/>
            </w:pPr>
            <w:r>
              <w:t>I.</w:t>
            </w:r>
            <w:r>
              <w:rPr>
                <w:spacing w:val="-5"/>
              </w:rPr>
              <w:t xml:space="preserve"> </w:t>
            </w:r>
            <w:r>
              <w:t>În</w:t>
            </w:r>
            <w:r>
              <w:rPr>
                <w:spacing w:val="-11"/>
              </w:rPr>
              <w:t xml:space="preserve"> </w:t>
            </w:r>
            <w:r>
              <w:t>cazul</w:t>
            </w:r>
            <w:r>
              <w:rPr>
                <w:spacing w:val="-9"/>
              </w:rPr>
              <w:t xml:space="preserve"> </w:t>
            </w:r>
            <w:r>
              <w:t>solicitanților</w:t>
            </w:r>
            <w:r>
              <w:rPr>
                <w:spacing w:val="-4"/>
              </w:rPr>
              <w:t xml:space="preserve"> </w:t>
            </w:r>
            <w:r>
              <w:t>care</w:t>
            </w:r>
            <w:r>
              <w:rPr>
                <w:spacing w:val="-6"/>
              </w:rPr>
              <w:t xml:space="preserve"> </w:t>
            </w:r>
            <w:r>
              <w:t>nu</w:t>
            </w:r>
            <w:r>
              <w:rPr>
                <w:spacing w:val="-6"/>
              </w:rPr>
              <w:t xml:space="preserve"> </w:t>
            </w:r>
            <w:r>
              <w:t>au</w:t>
            </w:r>
            <w:r>
              <w:rPr>
                <w:spacing w:val="-9"/>
              </w:rPr>
              <w:t xml:space="preserve"> </w:t>
            </w:r>
            <w:r>
              <w:t>studii</w:t>
            </w:r>
            <w:r>
              <w:rPr>
                <w:spacing w:val="-6"/>
              </w:rPr>
              <w:t xml:space="preserve"> </w:t>
            </w:r>
            <w:r>
              <w:t>medii/superioare,</w:t>
            </w:r>
            <w:r>
              <w:rPr>
                <w:spacing w:val="-5"/>
              </w:rPr>
              <w:t xml:space="preserve"> </w:t>
            </w:r>
            <w:r>
              <w:t>aceştia prezintă diploma/ document doveditor (inclusiv suplimentul descriptiv al certificatelor de formare profesională atestate ANC care cuprind această informație) de absolvire a minim 8 clase.</w:t>
            </w:r>
          </w:p>
        </w:tc>
        <w:tc>
          <w:tcPr>
            <w:tcW w:w="711" w:type="dxa"/>
          </w:tcPr>
          <w:p w14:paraId="070BA5D1" w14:textId="77777777" w:rsidR="005B4DD7" w:rsidRDefault="00000000">
            <w:pPr>
              <w:pStyle w:val="TableParagraph"/>
              <w:spacing w:line="260" w:lineRule="exact"/>
              <w:ind w:left="3"/>
              <w:jc w:val="center"/>
              <w:rPr>
                <w:rFonts w:ascii="Wingdings" w:hAnsi="Wingdings"/>
                <w:sz w:val="24"/>
              </w:rPr>
            </w:pPr>
            <w:r>
              <w:rPr>
                <w:rFonts w:ascii="Wingdings" w:hAnsi="Wingdings"/>
                <w:sz w:val="24"/>
              </w:rPr>
              <w:t></w:t>
            </w:r>
          </w:p>
        </w:tc>
        <w:tc>
          <w:tcPr>
            <w:tcW w:w="708" w:type="dxa"/>
          </w:tcPr>
          <w:p w14:paraId="64E4EF0E" w14:textId="77777777" w:rsidR="005B4DD7" w:rsidRDefault="00000000">
            <w:pPr>
              <w:pStyle w:val="TableParagraph"/>
              <w:spacing w:line="260" w:lineRule="exact"/>
              <w:ind w:left="4"/>
              <w:jc w:val="center"/>
              <w:rPr>
                <w:rFonts w:ascii="Wingdings" w:hAnsi="Wingdings"/>
                <w:sz w:val="24"/>
              </w:rPr>
            </w:pPr>
            <w:r>
              <w:rPr>
                <w:rFonts w:ascii="Wingdings" w:hAnsi="Wingdings"/>
                <w:sz w:val="24"/>
              </w:rPr>
              <w:t></w:t>
            </w:r>
          </w:p>
        </w:tc>
        <w:tc>
          <w:tcPr>
            <w:tcW w:w="850" w:type="dxa"/>
          </w:tcPr>
          <w:p w14:paraId="3DB3EBC4" w14:textId="77777777" w:rsidR="005B4DD7" w:rsidRDefault="00000000">
            <w:pPr>
              <w:pStyle w:val="TableParagraph"/>
              <w:spacing w:line="260" w:lineRule="exact"/>
              <w:ind w:left="6"/>
              <w:jc w:val="center"/>
              <w:rPr>
                <w:rFonts w:ascii="Wingdings" w:hAnsi="Wingdings"/>
                <w:sz w:val="24"/>
              </w:rPr>
            </w:pPr>
            <w:r>
              <w:rPr>
                <w:rFonts w:ascii="Wingdings" w:hAnsi="Wingdings"/>
                <w:sz w:val="24"/>
              </w:rPr>
              <w:t></w:t>
            </w:r>
          </w:p>
        </w:tc>
        <w:tc>
          <w:tcPr>
            <w:tcW w:w="853" w:type="dxa"/>
          </w:tcPr>
          <w:p w14:paraId="3A688576" w14:textId="77777777" w:rsidR="005B4DD7" w:rsidRDefault="00000000">
            <w:pPr>
              <w:pStyle w:val="TableParagraph"/>
              <w:spacing w:line="239" w:lineRule="exact"/>
              <w:ind w:left="323"/>
              <w:rPr>
                <w:rFonts w:ascii="Wingdings" w:hAnsi="Wingdings"/>
              </w:rPr>
            </w:pPr>
            <w:r>
              <w:rPr>
                <w:rFonts w:ascii="Wingdings" w:hAnsi="Wingdings"/>
              </w:rPr>
              <w:t></w:t>
            </w:r>
          </w:p>
        </w:tc>
      </w:tr>
      <w:tr w:rsidR="005B4DD7" w14:paraId="7CC08660" w14:textId="77777777">
        <w:trPr>
          <w:trHeight w:val="765"/>
        </w:trPr>
        <w:tc>
          <w:tcPr>
            <w:tcW w:w="7057" w:type="dxa"/>
          </w:tcPr>
          <w:p w14:paraId="3D3277A0" w14:textId="77777777" w:rsidR="005B4DD7" w:rsidRDefault="00000000">
            <w:pPr>
              <w:pStyle w:val="TableParagraph"/>
              <w:spacing w:line="235" w:lineRule="auto"/>
              <w:ind w:left="107" w:right="117"/>
            </w:pPr>
            <w:r>
              <w:t>II. Pentru demonstrarea criteriului de selecție privind formarea profesională care conferă un nivel de calificare superior nivelului minim</w:t>
            </w:r>
            <w:r>
              <w:rPr>
                <w:spacing w:val="-7"/>
              </w:rPr>
              <w:t xml:space="preserve"> </w:t>
            </w:r>
            <w:r>
              <w:t>obligatoriu</w:t>
            </w:r>
            <w:r>
              <w:rPr>
                <w:spacing w:val="-7"/>
              </w:rPr>
              <w:t xml:space="preserve"> </w:t>
            </w:r>
            <w:r>
              <w:t>solicitat,</w:t>
            </w:r>
            <w:r>
              <w:rPr>
                <w:spacing w:val="-6"/>
              </w:rPr>
              <w:t xml:space="preserve"> </w:t>
            </w:r>
            <w:r>
              <w:t>se</w:t>
            </w:r>
            <w:r>
              <w:rPr>
                <w:spacing w:val="-7"/>
              </w:rPr>
              <w:t xml:space="preserve"> </w:t>
            </w:r>
            <w:r>
              <w:t>va</w:t>
            </w:r>
            <w:r>
              <w:rPr>
                <w:spacing w:val="-7"/>
              </w:rPr>
              <w:t xml:space="preserve"> </w:t>
            </w:r>
            <w:r>
              <w:t>prezenta</w:t>
            </w:r>
            <w:r>
              <w:rPr>
                <w:spacing w:val="-9"/>
              </w:rPr>
              <w:t xml:space="preserve"> </w:t>
            </w:r>
            <w:r>
              <w:t>actul</w:t>
            </w:r>
            <w:r>
              <w:rPr>
                <w:spacing w:val="-10"/>
              </w:rPr>
              <w:t xml:space="preserve"> </w:t>
            </w:r>
            <w:r>
              <w:t>doveditor</w:t>
            </w:r>
            <w:r>
              <w:rPr>
                <w:spacing w:val="-6"/>
              </w:rPr>
              <w:t xml:space="preserve"> </w:t>
            </w:r>
            <w:r>
              <w:t>(certificat</w:t>
            </w:r>
          </w:p>
        </w:tc>
        <w:tc>
          <w:tcPr>
            <w:tcW w:w="711" w:type="dxa"/>
          </w:tcPr>
          <w:p w14:paraId="54241987"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07F4392C"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3F41FA64"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612FAB03" w14:textId="77777777" w:rsidR="005B4DD7" w:rsidRDefault="00000000">
            <w:pPr>
              <w:pStyle w:val="TableParagraph"/>
              <w:spacing w:line="238" w:lineRule="exact"/>
              <w:ind w:left="323"/>
              <w:rPr>
                <w:rFonts w:ascii="Wingdings" w:hAnsi="Wingdings"/>
              </w:rPr>
            </w:pPr>
            <w:r>
              <w:rPr>
                <w:rFonts w:ascii="Wingdings" w:hAnsi="Wingdings"/>
              </w:rPr>
              <w:t></w:t>
            </w:r>
          </w:p>
        </w:tc>
      </w:tr>
    </w:tbl>
    <w:p w14:paraId="00F00D7C" w14:textId="77777777" w:rsidR="005B4DD7" w:rsidRDefault="005B4DD7">
      <w:pPr>
        <w:spacing w:line="238" w:lineRule="exact"/>
        <w:rPr>
          <w:rFonts w:ascii="Wingdings" w:hAnsi="Wingdings"/>
        </w:rPr>
        <w:sectPr w:rsidR="005B4DD7">
          <w:pgSz w:w="11930" w:h="16850"/>
          <w:pgMar w:top="1680" w:right="320" w:bottom="660" w:left="840" w:header="732" w:footer="465" w:gutter="0"/>
          <w:cols w:space="720"/>
        </w:sectPr>
      </w:pPr>
    </w:p>
    <w:p w14:paraId="14420439" w14:textId="77777777" w:rsidR="005B4DD7" w:rsidRDefault="005B4DD7">
      <w:pPr>
        <w:pStyle w:val="BodyText"/>
        <w:spacing w:before="5" w:after="1"/>
        <w:rPr>
          <w:i/>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7"/>
        <w:gridCol w:w="711"/>
        <w:gridCol w:w="708"/>
        <w:gridCol w:w="850"/>
        <w:gridCol w:w="853"/>
      </w:tblGrid>
      <w:tr w:rsidR="005B4DD7" w14:paraId="64225F22" w14:textId="77777777">
        <w:trPr>
          <w:trHeight w:val="2298"/>
        </w:trPr>
        <w:tc>
          <w:tcPr>
            <w:tcW w:w="7057" w:type="dxa"/>
          </w:tcPr>
          <w:p w14:paraId="43A8BEB2" w14:textId="77777777" w:rsidR="005B4DD7" w:rsidRDefault="00000000">
            <w:pPr>
              <w:pStyle w:val="TableParagraph"/>
              <w:spacing w:line="237" w:lineRule="auto"/>
              <w:ind w:left="107" w:right="132"/>
            </w:pPr>
            <w:r>
              <w:t>de calificare) eliberat de un formator de formare profesională acreditat (recunoscut de Ministerul Educației Naționale) sau certificat de absolvire a cursului de calificare emis de ANCA, prin care se certifică competențele profesionale de minim Nivel 1 de calificare (Nivelul I de calificare presupune 360 de ore de curs pentru cei care au urmat cursuri până la 1 ianuarie 2016, şi 80 de ore</w:t>
            </w:r>
            <w:r>
              <w:rPr>
                <w:spacing w:val="-4"/>
              </w:rPr>
              <w:t xml:space="preserve"> </w:t>
            </w:r>
            <w:r>
              <w:t>de</w:t>
            </w:r>
            <w:r>
              <w:rPr>
                <w:spacing w:val="-5"/>
              </w:rPr>
              <w:t xml:space="preserve"> </w:t>
            </w:r>
            <w:r>
              <w:t>curs</w:t>
            </w:r>
            <w:r>
              <w:rPr>
                <w:spacing w:val="-4"/>
              </w:rPr>
              <w:t xml:space="preserve"> </w:t>
            </w:r>
            <w:r>
              <w:t>pentru</w:t>
            </w:r>
            <w:r>
              <w:rPr>
                <w:spacing w:val="-7"/>
              </w:rPr>
              <w:t xml:space="preserve"> </w:t>
            </w:r>
            <w:r>
              <w:t>cei</w:t>
            </w:r>
            <w:r>
              <w:rPr>
                <w:spacing w:val="-9"/>
              </w:rPr>
              <w:t xml:space="preserve"> </w:t>
            </w:r>
            <w:r>
              <w:t>care</w:t>
            </w:r>
            <w:r>
              <w:rPr>
                <w:spacing w:val="-4"/>
              </w:rPr>
              <w:t xml:space="preserve"> </w:t>
            </w:r>
            <w:r>
              <w:t>au</w:t>
            </w:r>
            <w:r>
              <w:rPr>
                <w:spacing w:val="-4"/>
              </w:rPr>
              <w:t xml:space="preserve"> </w:t>
            </w:r>
            <w:r>
              <w:t>urmat</w:t>
            </w:r>
            <w:r>
              <w:rPr>
                <w:spacing w:val="-5"/>
              </w:rPr>
              <w:t xml:space="preserve"> </w:t>
            </w:r>
            <w:r>
              <w:t>cursuri</w:t>
            </w:r>
            <w:r>
              <w:rPr>
                <w:spacing w:val="-4"/>
              </w:rPr>
              <w:t xml:space="preserve"> </w:t>
            </w:r>
            <w:r>
              <w:t>după</w:t>
            </w:r>
            <w:r>
              <w:rPr>
                <w:spacing w:val="-5"/>
              </w:rPr>
              <w:t xml:space="preserve"> </w:t>
            </w:r>
            <w:r>
              <w:t>1</w:t>
            </w:r>
            <w:r>
              <w:rPr>
                <w:spacing w:val="-4"/>
              </w:rPr>
              <w:t xml:space="preserve"> </w:t>
            </w:r>
            <w:r>
              <w:t>ianuarie</w:t>
            </w:r>
            <w:r>
              <w:rPr>
                <w:spacing w:val="-6"/>
              </w:rPr>
              <w:t xml:space="preserve"> </w:t>
            </w:r>
            <w:r>
              <w:t>2016)</w:t>
            </w:r>
            <w:r>
              <w:rPr>
                <w:spacing w:val="-3"/>
              </w:rPr>
              <w:t xml:space="preserve"> </w:t>
            </w:r>
            <w:r>
              <w:t>în domeniul agricol, agro-alimentar, veterinar sau economie agrară, conform legislației aplicabile la momentul acordării certificatului.</w:t>
            </w:r>
          </w:p>
        </w:tc>
        <w:tc>
          <w:tcPr>
            <w:tcW w:w="711" w:type="dxa"/>
          </w:tcPr>
          <w:p w14:paraId="3BA89CA7" w14:textId="77777777" w:rsidR="005B4DD7" w:rsidRDefault="005B4DD7">
            <w:pPr>
              <w:pStyle w:val="TableParagraph"/>
              <w:rPr>
                <w:rFonts w:ascii="Times New Roman"/>
                <w:sz w:val="20"/>
              </w:rPr>
            </w:pPr>
          </w:p>
        </w:tc>
        <w:tc>
          <w:tcPr>
            <w:tcW w:w="708" w:type="dxa"/>
          </w:tcPr>
          <w:p w14:paraId="4E8E76B4" w14:textId="77777777" w:rsidR="005B4DD7" w:rsidRDefault="005B4DD7">
            <w:pPr>
              <w:pStyle w:val="TableParagraph"/>
              <w:rPr>
                <w:rFonts w:ascii="Times New Roman"/>
                <w:sz w:val="20"/>
              </w:rPr>
            </w:pPr>
          </w:p>
        </w:tc>
        <w:tc>
          <w:tcPr>
            <w:tcW w:w="850" w:type="dxa"/>
          </w:tcPr>
          <w:p w14:paraId="4A6CAE88" w14:textId="77777777" w:rsidR="005B4DD7" w:rsidRDefault="005B4DD7">
            <w:pPr>
              <w:pStyle w:val="TableParagraph"/>
              <w:rPr>
                <w:rFonts w:ascii="Times New Roman"/>
                <w:sz w:val="20"/>
              </w:rPr>
            </w:pPr>
          </w:p>
        </w:tc>
        <w:tc>
          <w:tcPr>
            <w:tcW w:w="853" w:type="dxa"/>
          </w:tcPr>
          <w:p w14:paraId="46707AC3" w14:textId="77777777" w:rsidR="005B4DD7" w:rsidRDefault="005B4DD7">
            <w:pPr>
              <w:pStyle w:val="TableParagraph"/>
              <w:rPr>
                <w:rFonts w:ascii="Times New Roman"/>
                <w:sz w:val="20"/>
              </w:rPr>
            </w:pPr>
          </w:p>
        </w:tc>
      </w:tr>
      <w:tr w:rsidR="005B4DD7" w14:paraId="01843E8F" w14:textId="77777777">
        <w:trPr>
          <w:trHeight w:val="1021"/>
        </w:trPr>
        <w:tc>
          <w:tcPr>
            <w:tcW w:w="7057" w:type="dxa"/>
          </w:tcPr>
          <w:p w14:paraId="15A88275" w14:textId="77777777" w:rsidR="005B4DD7" w:rsidRDefault="00000000">
            <w:pPr>
              <w:pStyle w:val="TableParagraph"/>
              <w:spacing w:line="241" w:lineRule="exact"/>
              <w:ind w:left="107"/>
            </w:pPr>
            <w:r>
              <w:t>9.Declarație</w:t>
            </w:r>
            <w:r>
              <w:rPr>
                <w:spacing w:val="-13"/>
              </w:rPr>
              <w:t xml:space="preserve"> </w:t>
            </w:r>
            <w:r>
              <w:t>pe</w:t>
            </w:r>
            <w:r>
              <w:rPr>
                <w:spacing w:val="-10"/>
              </w:rPr>
              <w:t xml:space="preserve"> </w:t>
            </w:r>
            <w:r>
              <w:t>proprie</w:t>
            </w:r>
            <w:r>
              <w:rPr>
                <w:spacing w:val="-10"/>
              </w:rPr>
              <w:t xml:space="preserve"> </w:t>
            </w:r>
            <w:r>
              <w:t>răspundere</w:t>
            </w:r>
            <w:r>
              <w:rPr>
                <w:spacing w:val="-10"/>
              </w:rPr>
              <w:t xml:space="preserve"> </w:t>
            </w:r>
            <w:r>
              <w:t>privind</w:t>
            </w:r>
            <w:r>
              <w:rPr>
                <w:spacing w:val="-11"/>
              </w:rPr>
              <w:t xml:space="preserve"> </w:t>
            </w:r>
            <w:r>
              <w:t>îndeplinirea</w:t>
            </w:r>
            <w:r>
              <w:rPr>
                <w:spacing w:val="-10"/>
              </w:rPr>
              <w:t xml:space="preserve"> </w:t>
            </w:r>
            <w:r>
              <w:t>criteriului</w:t>
            </w:r>
            <w:r>
              <w:rPr>
                <w:spacing w:val="-9"/>
              </w:rPr>
              <w:t xml:space="preserve"> </w:t>
            </w:r>
            <w:r>
              <w:rPr>
                <w:spacing w:val="-5"/>
              </w:rPr>
              <w:t>de</w:t>
            </w:r>
          </w:p>
          <w:p w14:paraId="7CA17394" w14:textId="77777777" w:rsidR="005B4DD7" w:rsidRDefault="00000000">
            <w:pPr>
              <w:pStyle w:val="TableParagraph"/>
              <w:spacing w:before="1"/>
              <w:ind w:left="107" w:right="786"/>
            </w:pPr>
            <w:r>
              <w:t>selecție</w:t>
            </w:r>
            <w:r>
              <w:rPr>
                <w:spacing w:val="-10"/>
              </w:rPr>
              <w:t xml:space="preserve"> </w:t>
            </w:r>
            <w:r>
              <w:t>privind</w:t>
            </w:r>
            <w:r>
              <w:rPr>
                <w:spacing w:val="-11"/>
              </w:rPr>
              <w:t xml:space="preserve"> </w:t>
            </w:r>
            <w:r>
              <w:t>rasele/soiurile</w:t>
            </w:r>
            <w:r>
              <w:rPr>
                <w:spacing w:val="-10"/>
              </w:rPr>
              <w:t xml:space="preserve"> </w:t>
            </w:r>
            <w:r>
              <w:t>autohtone</w:t>
            </w:r>
            <w:r>
              <w:rPr>
                <w:spacing w:val="-10"/>
              </w:rPr>
              <w:t xml:space="preserve"> </w:t>
            </w:r>
            <w:r>
              <w:t>până</w:t>
            </w:r>
            <w:r>
              <w:rPr>
                <w:spacing w:val="-9"/>
              </w:rPr>
              <w:t xml:space="preserve"> </w:t>
            </w:r>
            <w:r>
              <w:t>la</w:t>
            </w:r>
            <w:r>
              <w:rPr>
                <w:spacing w:val="-9"/>
              </w:rPr>
              <w:t xml:space="preserve"> </w:t>
            </w:r>
            <w:r>
              <w:t>momentul acordării celei de-a doua tranşe de sprijin</w:t>
            </w:r>
          </w:p>
          <w:p w14:paraId="58DBF3FE" w14:textId="77777777" w:rsidR="005B4DD7" w:rsidRDefault="00000000">
            <w:pPr>
              <w:pStyle w:val="TableParagraph"/>
              <w:spacing w:line="249" w:lineRule="exact"/>
              <w:ind w:left="107"/>
            </w:pPr>
            <w:r>
              <w:rPr>
                <w:spacing w:val="-5"/>
              </w:rPr>
              <w:t>sau</w:t>
            </w:r>
          </w:p>
        </w:tc>
        <w:tc>
          <w:tcPr>
            <w:tcW w:w="711" w:type="dxa"/>
          </w:tcPr>
          <w:p w14:paraId="092C419A"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01DD5AC2"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23EF8597"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36E4C5C7"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53F6FBEE" w14:textId="77777777">
        <w:trPr>
          <w:trHeight w:val="2299"/>
        </w:trPr>
        <w:tc>
          <w:tcPr>
            <w:tcW w:w="7057" w:type="dxa"/>
          </w:tcPr>
          <w:p w14:paraId="4960B091" w14:textId="77777777" w:rsidR="005B4DD7" w:rsidRDefault="00000000">
            <w:pPr>
              <w:pStyle w:val="TableParagraph"/>
              <w:tabs>
                <w:tab w:val="left" w:pos="1305"/>
                <w:tab w:val="left" w:pos="2587"/>
                <w:tab w:val="left" w:pos="3050"/>
                <w:tab w:val="left" w:pos="4225"/>
                <w:tab w:val="left" w:pos="4626"/>
                <w:tab w:val="left" w:pos="5890"/>
                <w:tab w:val="left" w:pos="6754"/>
              </w:tabs>
              <w:spacing w:line="237" w:lineRule="auto"/>
              <w:ind w:left="107" w:right="51"/>
            </w:pPr>
            <w:r>
              <w:t>Document</w:t>
            </w:r>
            <w:r>
              <w:rPr>
                <w:spacing w:val="40"/>
              </w:rPr>
              <w:t xml:space="preserve"> </w:t>
            </w:r>
            <w:r>
              <w:t>care</w:t>
            </w:r>
            <w:r>
              <w:rPr>
                <w:spacing w:val="40"/>
              </w:rPr>
              <w:t xml:space="preserve"> </w:t>
            </w:r>
            <w:r>
              <w:t>certifică</w:t>
            </w:r>
            <w:r>
              <w:rPr>
                <w:spacing w:val="40"/>
              </w:rPr>
              <w:t xml:space="preserve"> </w:t>
            </w:r>
            <w:r>
              <w:t>utilizarea</w:t>
            </w:r>
            <w:r>
              <w:rPr>
                <w:spacing w:val="40"/>
              </w:rPr>
              <w:t xml:space="preserve"> </w:t>
            </w:r>
            <w:r>
              <w:t>resurselor</w:t>
            </w:r>
            <w:r>
              <w:rPr>
                <w:spacing w:val="40"/>
              </w:rPr>
              <w:t xml:space="preserve"> </w:t>
            </w:r>
            <w:r>
              <w:t>genetice</w:t>
            </w:r>
            <w:r>
              <w:rPr>
                <w:spacing w:val="40"/>
              </w:rPr>
              <w:t xml:space="preserve"> </w:t>
            </w:r>
            <w:r>
              <w:t xml:space="preserve">autohtone, </w:t>
            </w:r>
            <w:r>
              <w:rPr>
                <w:spacing w:val="-2"/>
              </w:rPr>
              <w:t>document</w:t>
            </w:r>
            <w:r>
              <w:tab/>
            </w:r>
            <w:r>
              <w:rPr>
                <w:spacing w:val="-2"/>
              </w:rPr>
              <w:t>obligatoriu</w:t>
            </w:r>
            <w:r>
              <w:tab/>
            </w:r>
            <w:r>
              <w:rPr>
                <w:spacing w:val="-6"/>
              </w:rPr>
              <w:t>de</w:t>
            </w:r>
            <w:r>
              <w:tab/>
            </w:r>
            <w:r>
              <w:rPr>
                <w:spacing w:val="-2"/>
              </w:rPr>
              <w:t>prezentat</w:t>
            </w:r>
            <w:r>
              <w:tab/>
            </w:r>
            <w:r>
              <w:rPr>
                <w:spacing w:val="-6"/>
              </w:rPr>
              <w:t>la</w:t>
            </w:r>
            <w:r>
              <w:tab/>
            </w:r>
            <w:r>
              <w:rPr>
                <w:spacing w:val="-2"/>
              </w:rPr>
              <w:t>depunerea</w:t>
            </w:r>
            <w:r>
              <w:tab/>
            </w:r>
            <w:r>
              <w:rPr>
                <w:spacing w:val="-2"/>
              </w:rPr>
              <w:t>cererii</w:t>
            </w:r>
            <w:r>
              <w:tab/>
            </w:r>
            <w:r>
              <w:rPr>
                <w:spacing w:val="-6"/>
              </w:rPr>
              <w:t xml:space="preserve">de </w:t>
            </w:r>
            <w:r>
              <w:t>finanțare.</w:t>
            </w:r>
            <w:r>
              <w:rPr>
                <w:spacing w:val="80"/>
              </w:rPr>
              <w:t xml:space="preserve"> </w:t>
            </w:r>
            <w:r>
              <w:t>Soiurile</w:t>
            </w:r>
            <w:r>
              <w:rPr>
                <w:spacing w:val="77"/>
              </w:rPr>
              <w:t xml:space="preserve"> </w:t>
            </w:r>
            <w:r>
              <w:t>autohtone</w:t>
            </w:r>
            <w:r>
              <w:rPr>
                <w:spacing w:val="77"/>
              </w:rPr>
              <w:t xml:space="preserve"> </w:t>
            </w:r>
            <w:r>
              <w:t>se</w:t>
            </w:r>
            <w:r>
              <w:rPr>
                <w:spacing w:val="77"/>
              </w:rPr>
              <w:t xml:space="preserve"> </w:t>
            </w:r>
            <w:r>
              <w:t>regăsesc</w:t>
            </w:r>
            <w:r>
              <w:rPr>
                <w:spacing w:val="79"/>
              </w:rPr>
              <w:t xml:space="preserve"> </w:t>
            </w:r>
            <w:r>
              <w:t>în</w:t>
            </w:r>
            <w:r>
              <w:rPr>
                <w:spacing w:val="77"/>
              </w:rPr>
              <w:t xml:space="preserve"> </w:t>
            </w:r>
            <w:r>
              <w:t>Catalogul</w:t>
            </w:r>
            <w:r>
              <w:rPr>
                <w:spacing w:val="78"/>
              </w:rPr>
              <w:t xml:space="preserve"> </w:t>
            </w:r>
            <w:r>
              <w:t>oficial</w:t>
            </w:r>
            <w:r>
              <w:rPr>
                <w:spacing w:val="78"/>
              </w:rPr>
              <w:t xml:space="preserve"> </w:t>
            </w:r>
            <w:r>
              <w:t>al soiurilor de plante de cultură din România/ Institutul de Stat pentru Testarea</w:t>
            </w:r>
            <w:r>
              <w:rPr>
                <w:spacing w:val="40"/>
              </w:rPr>
              <w:t xml:space="preserve"> </w:t>
            </w:r>
            <w:r>
              <w:t>și</w:t>
            </w:r>
            <w:r>
              <w:rPr>
                <w:spacing w:val="40"/>
              </w:rPr>
              <w:t xml:space="preserve"> </w:t>
            </w:r>
            <w:r>
              <w:t>Înregistrarea</w:t>
            </w:r>
            <w:r>
              <w:rPr>
                <w:spacing w:val="40"/>
              </w:rPr>
              <w:t xml:space="preserve"> </w:t>
            </w:r>
            <w:r>
              <w:t>Soiurilor</w:t>
            </w:r>
            <w:r>
              <w:rPr>
                <w:spacing w:val="40"/>
              </w:rPr>
              <w:t xml:space="preserve"> </w:t>
            </w:r>
            <w:r>
              <w:t>(ISTIS)–</w:t>
            </w:r>
            <w:r>
              <w:rPr>
                <w:spacing w:val="40"/>
              </w:rPr>
              <w:t xml:space="preserve"> </w:t>
            </w:r>
            <w:r>
              <w:t>aprobat</w:t>
            </w:r>
            <w:r>
              <w:rPr>
                <w:spacing w:val="40"/>
              </w:rPr>
              <w:t xml:space="preserve"> </w:t>
            </w:r>
            <w:r>
              <w:t>anual.</w:t>
            </w:r>
            <w:r>
              <w:rPr>
                <w:spacing w:val="40"/>
              </w:rPr>
              <w:t xml:space="preserve"> </w:t>
            </w:r>
            <w:r>
              <w:t>In</w:t>
            </w:r>
            <w:r>
              <w:rPr>
                <w:spacing w:val="40"/>
              </w:rPr>
              <w:t xml:space="preserve"> </w:t>
            </w:r>
            <w:r>
              <w:t>cazul animalelor</w:t>
            </w:r>
            <w:r>
              <w:rPr>
                <w:spacing w:val="40"/>
              </w:rPr>
              <w:t xml:space="preserve"> </w:t>
            </w:r>
            <w:r>
              <w:t>se</w:t>
            </w:r>
            <w:r>
              <w:rPr>
                <w:spacing w:val="40"/>
              </w:rPr>
              <w:t xml:space="preserve"> </w:t>
            </w:r>
            <w:r>
              <w:t>va</w:t>
            </w:r>
            <w:r>
              <w:rPr>
                <w:spacing w:val="40"/>
              </w:rPr>
              <w:t xml:space="preserve"> </w:t>
            </w:r>
            <w:r>
              <w:t>depune</w:t>
            </w:r>
            <w:r>
              <w:rPr>
                <w:spacing w:val="40"/>
              </w:rPr>
              <w:t xml:space="preserve"> </w:t>
            </w:r>
            <w:r>
              <w:t>Certificatul</w:t>
            </w:r>
            <w:r>
              <w:rPr>
                <w:spacing w:val="40"/>
              </w:rPr>
              <w:t xml:space="preserve"> </w:t>
            </w:r>
            <w:r>
              <w:t>de</w:t>
            </w:r>
            <w:r>
              <w:rPr>
                <w:spacing w:val="40"/>
              </w:rPr>
              <w:t xml:space="preserve"> </w:t>
            </w:r>
            <w:r>
              <w:t>origine</w:t>
            </w:r>
            <w:r>
              <w:rPr>
                <w:spacing w:val="40"/>
              </w:rPr>
              <w:t xml:space="preserve"> </w:t>
            </w:r>
            <w:r>
              <w:t>pentru</w:t>
            </w:r>
            <w:r>
              <w:rPr>
                <w:spacing w:val="40"/>
              </w:rPr>
              <w:t xml:space="preserve"> </w:t>
            </w:r>
            <w:r>
              <w:t>animalele deținute de solicitant emis de Asociația Crescătorilor de Animale din specia</w:t>
            </w:r>
            <w:r>
              <w:rPr>
                <w:spacing w:val="24"/>
              </w:rPr>
              <w:t xml:space="preserve"> </w:t>
            </w:r>
            <w:r>
              <w:t>prevăzută</w:t>
            </w:r>
            <w:r>
              <w:rPr>
                <w:spacing w:val="25"/>
              </w:rPr>
              <w:t xml:space="preserve"> </w:t>
            </w:r>
            <w:r>
              <w:t>în</w:t>
            </w:r>
            <w:r>
              <w:rPr>
                <w:spacing w:val="25"/>
              </w:rPr>
              <w:t xml:space="preserve"> </w:t>
            </w:r>
            <w:r>
              <w:t>proiect,</w:t>
            </w:r>
            <w:r>
              <w:rPr>
                <w:spacing w:val="26"/>
              </w:rPr>
              <w:t xml:space="preserve"> </w:t>
            </w:r>
            <w:r>
              <w:t>autorizată</w:t>
            </w:r>
            <w:r>
              <w:rPr>
                <w:spacing w:val="26"/>
              </w:rPr>
              <w:t xml:space="preserve"> </w:t>
            </w:r>
            <w:r>
              <w:t>de</w:t>
            </w:r>
            <w:r>
              <w:rPr>
                <w:spacing w:val="23"/>
              </w:rPr>
              <w:t xml:space="preserve"> </w:t>
            </w:r>
            <w:r>
              <w:t>ANZ.</w:t>
            </w:r>
            <w:r>
              <w:rPr>
                <w:spacing w:val="26"/>
              </w:rPr>
              <w:t xml:space="preserve"> </w:t>
            </w:r>
            <w:r>
              <w:t>Acest</w:t>
            </w:r>
            <w:r>
              <w:rPr>
                <w:spacing w:val="24"/>
              </w:rPr>
              <w:t xml:space="preserve"> </w:t>
            </w:r>
            <w:r>
              <w:t>document</w:t>
            </w:r>
            <w:r>
              <w:rPr>
                <w:spacing w:val="25"/>
              </w:rPr>
              <w:t xml:space="preserve"> </w:t>
            </w:r>
            <w:r>
              <w:rPr>
                <w:spacing w:val="-5"/>
              </w:rPr>
              <w:t>se</w:t>
            </w:r>
          </w:p>
          <w:p w14:paraId="1D62827F" w14:textId="77777777" w:rsidR="005B4DD7" w:rsidRDefault="00000000">
            <w:pPr>
              <w:pStyle w:val="TableParagraph"/>
              <w:ind w:left="107"/>
            </w:pPr>
            <w:r>
              <w:t>ataşează</w:t>
            </w:r>
            <w:r>
              <w:rPr>
                <w:spacing w:val="-12"/>
              </w:rPr>
              <w:t xml:space="preserve"> </w:t>
            </w:r>
            <w:r>
              <w:t>numai</w:t>
            </w:r>
            <w:r>
              <w:rPr>
                <w:spacing w:val="-8"/>
              </w:rPr>
              <w:t xml:space="preserve"> </w:t>
            </w:r>
            <w:r>
              <w:t>pentru</w:t>
            </w:r>
            <w:r>
              <w:rPr>
                <w:spacing w:val="-8"/>
              </w:rPr>
              <w:t xml:space="preserve"> </w:t>
            </w:r>
            <w:r>
              <w:t>argumentarea</w:t>
            </w:r>
            <w:r>
              <w:rPr>
                <w:spacing w:val="-9"/>
              </w:rPr>
              <w:t xml:space="preserve"> </w:t>
            </w:r>
            <w:r>
              <w:t>criteriului</w:t>
            </w:r>
            <w:r>
              <w:rPr>
                <w:spacing w:val="-12"/>
              </w:rPr>
              <w:t xml:space="preserve"> </w:t>
            </w:r>
            <w:r>
              <w:t>de</w:t>
            </w:r>
            <w:r>
              <w:rPr>
                <w:spacing w:val="-9"/>
              </w:rPr>
              <w:t xml:space="preserve"> </w:t>
            </w:r>
            <w:r>
              <w:rPr>
                <w:spacing w:val="-2"/>
              </w:rPr>
              <w:t>selecție.</w:t>
            </w:r>
          </w:p>
        </w:tc>
        <w:tc>
          <w:tcPr>
            <w:tcW w:w="711" w:type="dxa"/>
          </w:tcPr>
          <w:p w14:paraId="6734FC94" w14:textId="77777777" w:rsidR="005B4DD7" w:rsidRDefault="00000000">
            <w:pPr>
              <w:pStyle w:val="TableParagraph"/>
              <w:spacing w:line="260" w:lineRule="exact"/>
              <w:ind w:left="3"/>
              <w:jc w:val="center"/>
              <w:rPr>
                <w:rFonts w:ascii="Wingdings" w:hAnsi="Wingdings"/>
                <w:sz w:val="24"/>
              </w:rPr>
            </w:pPr>
            <w:r>
              <w:rPr>
                <w:rFonts w:ascii="Wingdings" w:hAnsi="Wingdings"/>
                <w:sz w:val="24"/>
              </w:rPr>
              <w:t></w:t>
            </w:r>
          </w:p>
        </w:tc>
        <w:tc>
          <w:tcPr>
            <w:tcW w:w="708" w:type="dxa"/>
          </w:tcPr>
          <w:p w14:paraId="76CAADAD" w14:textId="77777777" w:rsidR="005B4DD7" w:rsidRDefault="00000000">
            <w:pPr>
              <w:pStyle w:val="TableParagraph"/>
              <w:spacing w:line="260" w:lineRule="exact"/>
              <w:ind w:left="4"/>
              <w:jc w:val="center"/>
              <w:rPr>
                <w:rFonts w:ascii="Wingdings" w:hAnsi="Wingdings"/>
                <w:sz w:val="24"/>
              </w:rPr>
            </w:pPr>
            <w:r>
              <w:rPr>
                <w:rFonts w:ascii="Wingdings" w:hAnsi="Wingdings"/>
                <w:sz w:val="24"/>
              </w:rPr>
              <w:t></w:t>
            </w:r>
          </w:p>
        </w:tc>
        <w:tc>
          <w:tcPr>
            <w:tcW w:w="850" w:type="dxa"/>
          </w:tcPr>
          <w:p w14:paraId="5875C5F9" w14:textId="77777777" w:rsidR="005B4DD7" w:rsidRDefault="00000000">
            <w:pPr>
              <w:pStyle w:val="TableParagraph"/>
              <w:spacing w:line="260" w:lineRule="exact"/>
              <w:ind w:left="6"/>
              <w:jc w:val="center"/>
              <w:rPr>
                <w:rFonts w:ascii="Wingdings" w:hAnsi="Wingdings"/>
                <w:sz w:val="24"/>
              </w:rPr>
            </w:pPr>
            <w:r>
              <w:rPr>
                <w:rFonts w:ascii="Wingdings" w:hAnsi="Wingdings"/>
                <w:sz w:val="24"/>
              </w:rPr>
              <w:t></w:t>
            </w:r>
          </w:p>
        </w:tc>
        <w:tc>
          <w:tcPr>
            <w:tcW w:w="853" w:type="dxa"/>
          </w:tcPr>
          <w:p w14:paraId="3938D2AD" w14:textId="77777777" w:rsidR="005B4DD7" w:rsidRDefault="00000000">
            <w:pPr>
              <w:pStyle w:val="TableParagraph"/>
              <w:spacing w:line="239" w:lineRule="exact"/>
              <w:ind w:left="323"/>
              <w:rPr>
                <w:rFonts w:ascii="Wingdings" w:hAnsi="Wingdings"/>
              </w:rPr>
            </w:pPr>
            <w:r>
              <w:rPr>
                <w:rFonts w:ascii="Wingdings" w:hAnsi="Wingdings"/>
              </w:rPr>
              <w:t></w:t>
            </w:r>
          </w:p>
        </w:tc>
      </w:tr>
      <w:tr w:rsidR="005B4DD7" w14:paraId="27F193ED" w14:textId="77777777">
        <w:trPr>
          <w:trHeight w:val="767"/>
        </w:trPr>
        <w:tc>
          <w:tcPr>
            <w:tcW w:w="7057" w:type="dxa"/>
          </w:tcPr>
          <w:p w14:paraId="452BC56F" w14:textId="77777777" w:rsidR="005B4DD7" w:rsidRDefault="00000000">
            <w:pPr>
              <w:pStyle w:val="TableParagraph"/>
              <w:spacing w:line="241" w:lineRule="exact"/>
              <w:ind w:left="107"/>
            </w:pPr>
            <w:r>
              <w:t>10.Autorizația</w:t>
            </w:r>
            <w:r>
              <w:rPr>
                <w:spacing w:val="64"/>
              </w:rPr>
              <w:t xml:space="preserve"> </w:t>
            </w:r>
            <w:r>
              <w:t>pentru</w:t>
            </w:r>
            <w:r>
              <w:rPr>
                <w:spacing w:val="67"/>
              </w:rPr>
              <w:t xml:space="preserve"> </w:t>
            </w:r>
            <w:r>
              <w:t>producerea,</w:t>
            </w:r>
            <w:r>
              <w:rPr>
                <w:spacing w:val="65"/>
              </w:rPr>
              <w:t xml:space="preserve"> </w:t>
            </w:r>
            <w:r>
              <w:t>prelucrarea</w:t>
            </w:r>
            <w:r>
              <w:rPr>
                <w:spacing w:val="67"/>
              </w:rPr>
              <w:t xml:space="preserve"> </w:t>
            </w:r>
            <w:r>
              <w:t>și</w:t>
            </w:r>
            <w:r>
              <w:rPr>
                <w:spacing w:val="67"/>
              </w:rPr>
              <w:t xml:space="preserve"> </w:t>
            </w:r>
            <w:r>
              <w:rPr>
                <w:spacing w:val="-2"/>
              </w:rPr>
              <w:t>comercializarea</w:t>
            </w:r>
          </w:p>
          <w:p w14:paraId="3B420359" w14:textId="77777777" w:rsidR="005B4DD7" w:rsidRDefault="00000000">
            <w:pPr>
              <w:pStyle w:val="TableParagraph"/>
              <w:tabs>
                <w:tab w:val="left" w:pos="1413"/>
                <w:tab w:val="left" w:pos="2712"/>
                <w:tab w:val="left" w:pos="3122"/>
                <w:tab w:val="left" w:pos="3497"/>
                <w:tab w:val="left" w:pos="4951"/>
                <w:tab w:val="left" w:pos="5890"/>
                <w:tab w:val="left" w:pos="6413"/>
              </w:tabs>
              <w:spacing w:line="254" w:lineRule="exact"/>
              <w:ind w:left="107" w:right="117"/>
            </w:pPr>
            <w:r>
              <w:rPr>
                <w:spacing w:val="-2"/>
              </w:rPr>
              <w:t>semințelor</w:t>
            </w:r>
            <w:r>
              <w:tab/>
            </w:r>
            <w:r>
              <w:rPr>
                <w:spacing w:val="-2"/>
              </w:rPr>
              <w:t>certificate</w:t>
            </w:r>
            <w:r>
              <w:tab/>
            </w:r>
            <w:r>
              <w:rPr>
                <w:spacing w:val="-6"/>
              </w:rPr>
              <w:t>și</w:t>
            </w:r>
            <w:r>
              <w:tab/>
            </w:r>
            <w:r>
              <w:rPr>
                <w:spacing w:val="-10"/>
              </w:rPr>
              <w:t>a</w:t>
            </w:r>
            <w:r>
              <w:tab/>
            </w:r>
            <w:r>
              <w:rPr>
                <w:spacing w:val="-2"/>
              </w:rPr>
              <w:t>materialului</w:t>
            </w:r>
            <w:r>
              <w:tab/>
            </w:r>
            <w:r>
              <w:rPr>
                <w:spacing w:val="-2"/>
              </w:rPr>
              <w:t>săditor</w:t>
            </w:r>
            <w:r>
              <w:tab/>
            </w:r>
            <w:r>
              <w:rPr>
                <w:spacing w:val="-4"/>
              </w:rPr>
              <w:t>(în</w:t>
            </w:r>
            <w:r>
              <w:tab/>
            </w:r>
            <w:r>
              <w:rPr>
                <w:spacing w:val="-2"/>
              </w:rPr>
              <w:t xml:space="preserve">cazul </w:t>
            </w:r>
            <w:r>
              <w:t>producătorilor de semințe şi material săditor);</w:t>
            </w:r>
          </w:p>
        </w:tc>
        <w:tc>
          <w:tcPr>
            <w:tcW w:w="711" w:type="dxa"/>
          </w:tcPr>
          <w:p w14:paraId="6E8746DE"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56B6B52C"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3A514302"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5A847E63"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6806F7A8" w14:textId="77777777">
        <w:trPr>
          <w:trHeight w:val="265"/>
        </w:trPr>
        <w:tc>
          <w:tcPr>
            <w:tcW w:w="7057" w:type="dxa"/>
          </w:tcPr>
          <w:p w14:paraId="79C4BD84" w14:textId="77777777" w:rsidR="005B4DD7" w:rsidRDefault="005B4DD7">
            <w:pPr>
              <w:pStyle w:val="TableParagraph"/>
              <w:rPr>
                <w:rFonts w:ascii="Times New Roman"/>
                <w:sz w:val="18"/>
              </w:rPr>
            </w:pPr>
          </w:p>
        </w:tc>
        <w:tc>
          <w:tcPr>
            <w:tcW w:w="711" w:type="dxa"/>
          </w:tcPr>
          <w:p w14:paraId="0BA769AB" w14:textId="77777777" w:rsidR="005B4DD7" w:rsidRDefault="00000000">
            <w:pPr>
              <w:pStyle w:val="TableParagraph"/>
              <w:spacing w:line="246" w:lineRule="exact"/>
              <w:ind w:left="3"/>
              <w:jc w:val="center"/>
              <w:rPr>
                <w:rFonts w:ascii="Wingdings" w:hAnsi="Wingdings"/>
                <w:sz w:val="24"/>
              </w:rPr>
            </w:pPr>
            <w:r>
              <w:rPr>
                <w:rFonts w:ascii="Wingdings" w:hAnsi="Wingdings"/>
                <w:sz w:val="24"/>
              </w:rPr>
              <w:t></w:t>
            </w:r>
          </w:p>
        </w:tc>
        <w:tc>
          <w:tcPr>
            <w:tcW w:w="708" w:type="dxa"/>
          </w:tcPr>
          <w:p w14:paraId="308D6A36" w14:textId="77777777" w:rsidR="005B4DD7" w:rsidRDefault="00000000">
            <w:pPr>
              <w:pStyle w:val="TableParagraph"/>
              <w:spacing w:line="246" w:lineRule="exact"/>
              <w:ind w:left="4"/>
              <w:jc w:val="center"/>
              <w:rPr>
                <w:rFonts w:ascii="Wingdings" w:hAnsi="Wingdings"/>
                <w:sz w:val="24"/>
              </w:rPr>
            </w:pPr>
            <w:r>
              <w:rPr>
                <w:rFonts w:ascii="Wingdings" w:hAnsi="Wingdings"/>
                <w:sz w:val="24"/>
              </w:rPr>
              <w:t></w:t>
            </w:r>
          </w:p>
        </w:tc>
        <w:tc>
          <w:tcPr>
            <w:tcW w:w="850" w:type="dxa"/>
          </w:tcPr>
          <w:p w14:paraId="3C307016" w14:textId="77777777" w:rsidR="005B4DD7" w:rsidRDefault="00000000">
            <w:pPr>
              <w:pStyle w:val="TableParagraph"/>
              <w:spacing w:line="246" w:lineRule="exact"/>
              <w:ind w:left="6"/>
              <w:jc w:val="center"/>
              <w:rPr>
                <w:rFonts w:ascii="Wingdings" w:hAnsi="Wingdings"/>
                <w:sz w:val="24"/>
              </w:rPr>
            </w:pPr>
            <w:r>
              <w:rPr>
                <w:rFonts w:ascii="Wingdings" w:hAnsi="Wingdings"/>
                <w:sz w:val="24"/>
              </w:rPr>
              <w:t></w:t>
            </w:r>
          </w:p>
        </w:tc>
        <w:tc>
          <w:tcPr>
            <w:tcW w:w="853" w:type="dxa"/>
          </w:tcPr>
          <w:p w14:paraId="2948C6FF"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36DF5496" w14:textId="77777777">
        <w:trPr>
          <w:trHeight w:val="292"/>
        </w:trPr>
        <w:tc>
          <w:tcPr>
            <w:tcW w:w="7057" w:type="dxa"/>
          </w:tcPr>
          <w:p w14:paraId="6E57CBC2" w14:textId="77777777" w:rsidR="005B4DD7" w:rsidRDefault="00000000">
            <w:pPr>
              <w:pStyle w:val="TableParagraph"/>
              <w:spacing w:line="241" w:lineRule="exact"/>
              <w:ind w:left="107"/>
            </w:pPr>
            <w:r>
              <w:t>11.</w:t>
            </w:r>
            <w:r>
              <w:rPr>
                <w:spacing w:val="-6"/>
              </w:rPr>
              <w:t xml:space="preserve"> </w:t>
            </w:r>
            <w:r>
              <w:t>Cod</w:t>
            </w:r>
            <w:r>
              <w:rPr>
                <w:spacing w:val="-5"/>
              </w:rPr>
              <w:t xml:space="preserve"> </w:t>
            </w:r>
            <w:r>
              <w:t>unic</w:t>
            </w:r>
            <w:r>
              <w:rPr>
                <w:spacing w:val="-6"/>
              </w:rPr>
              <w:t xml:space="preserve"> </w:t>
            </w:r>
            <w:r>
              <w:t>de</w:t>
            </w:r>
            <w:r>
              <w:rPr>
                <w:spacing w:val="-5"/>
              </w:rPr>
              <w:t xml:space="preserve"> </w:t>
            </w:r>
            <w:r>
              <w:t>inregistrare</w:t>
            </w:r>
            <w:r>
              <w:rPr>
                <w:spacing w:val="-5"/>
              </w:rPr>
              <w:t xml:space="preserve"> </w:t>
            </w:r>
            <w:r>
              <w:t>a</w:t>
            </w:r>
            <w:r>
              <w:rPr>
                <w:spacing w:val="-6"/>
              </w:rPr>
              <w:t xml:space="preserve"> </w:t>
            </w:r>
            <w:r>
              <w:t>beneficiarului</w:t>
            </w:r>
            <w:r>
              <w:rPr>
                <w:spacing w:val="-5"/>
              </w:rPr>
              <w:t xml:space="preserve"> </w:t>
            </w:r>
            <w:r>
              <w:t>la</w:t>
            </w:r>
            <w:r>
              <w:rPr>
                <w:spacing w:val="-4"/>
              </w:rPr>
              <w:t xml:space="preserve"> APIA</w:t>
            </w:r>
          </w:p>
        </w:tc>
        <w:tc>
          <w:tcPr>
            <w:tcW w:w="711" w:type="dxa"/>
          </w:tcPr>
          <w:p w14:paraId="3930C89D" w14:textId="77777777" w:rsidR="005B4DD7" w:rsidRDefault="00000000">
            <w:pPr>
              <w:pStyle w:val="TableParagraph"/>
              <w:spacing w:line="260" w:lineRule="exact"/>
              <w:ind w:left="3"/>
              <w:jc w:val="center"/>
              <w:rPr>
                <w:rFonts w:ascii="Wingdings" w:hAnsi="Wingdings"/>
                <w:sz w:val="24"/>
              </w:rPr>
            </w:pPr>
            <w:r>
              <w:rPr>
                <w:rFonts w:ascii="Wingdings" w:hAnsi="Wingdings"/>
                <w:sz w:val="24"/>
              </w:rPr>
              <w:t></w:t>
            </w:r>
          </w:p>
        </w:tc>
        <w:tc>
          <w:tcPr>
            <w:tcW w:w="708" w:type="dxa"/>
          </w:tcPr>
          <w:p w14:paraId="1F8D01AF" w14:textId="77777777" w:rsidR="005B4DD7" w:rsidRDefault="00000000">
            <w:pPr>
              <w:pStyle w:val="TableParagraph"/>
              <w:spacing w:line="260" w:lineRule="exact"/>
              <w:ind w:left="4"/>
              <w:jc w:val="center"/>
              <w:rPr>
                <w:rFonts w:ascii="Wingdings" w:hAnsi="Wingdings"/>
                <w:sz w:val="24"/>
              </w:rPr>
            </w:pPr>
            <w:r>
              <w:rPr>
                <w:rFonts w:ascii="Wingdings" w:hAnsi="Wingdings"/>
                <w:sz w:val="24"/>
              </w:rPr>
              <w:t></w:t>
            </w:r>
          </w:p>
        </w:tc>
        <w:tc>
          <w:tcPr>
            <w:tcW w:w="850" w:type="dxa"/>
          </w:tcPr>
          <w:p w14:paraId="7F865775" w14:textId="77777777" w:rsidR="005B4DD7" w:rsidRDefault="005B4DD7">
            <w:pPr>
              <w:pStyle w:val="TableParagraph"/>
              <w:rPr>
                <w:rFonts w:ascii="Times New Roman"/>
                <w:sz w:val="20"/>
              </w:rPr>
            </w:pPr>
          </w:p>
        </w:tc>
        <w:tc>
          <w:tcPr>
            <w:tcW w:w="853" w:type="dxa"/>
          </w:tcPr>
          <w:p w14:paraId="5FD62F3E"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4588BC91" w14:textId="77777777">
        <w:trPr>
          <w:trHeight w:val="265"/>
        </w:trPr>
        <w:tc>
          <w:tcPr>
            <w:tcW w:w="7057" w:type="dxa"/>
          </w:tcPr>
          <w:p w14:paraId="30BCCA05" w14:textId="77777777" w:rsidR="005B4DD7" w:rsidRDefault="00000000">
            <w:pPr>
              <w:pStyle w:val="TableParagraph"/>
              <w:spacing w:line="241" w:lineRule="exact"/>
              <w:ind w:left="107"/>
            </w:pPr>
            <w:r>
              <w:t>12.</w:t>
            </w:r>
            <w:r>
              <w:rPr>
                <w:spacing w:val="-6"/>
              </w:rPr>
              <w:t xml:space="preserve"> </w:t>
            </w:r>
            <w:r>
              <w:t>Alte</w:t>
            </w:r>
            <w:r>
              <w:rPr>
                <w:spacing w:val="-5"/>
              </w:rPr>
              <w:t xml:space="preserve"> </w:t>
            </w:r>
            <w:r>
              <w:t>documente</w:t>
            </w:r>
            <w:r>
              <w:rPr>
                <w:spacing w:val="-8"/>
              </w:rPr>
              <w:t xml:space="preserve"> </w:t>
            </w:r>
            <w:r>
              <w:t>justificative</w:t>
            </w:r>
            <w:r>
              <w:rPr>
                <w:spacing w:val="-8"/>
              </w:rPr>
              <w:t xml:space="preserve"> </w:t>
            </w:r>
            <w:r>
              <w:t>(Se</w:t>
            </w:r>
            <w:r>
              <w:rPr>
                <w:spacing w:val="-7"/>
              </w:rPr>
              <w:t xml:space="preserve"> </w:t>
            </w:r>
            <w:r>
              <w:t>vor</w:t>
            </w:r>
            <w:r>
              <w:rPr>
                <w:spacing w:val="-5"/>
              </w:rPr>
              <w:t xml:space="preserve"> </w:t>
            </w:r>
            <w:r>
              <w:t>specifica</w:t>
            </w:r>
            <w:r>
              <w:rPr>
                <w:spacing w:val="-9"/>
              </w:rPr>
              <w:t xml:space="preserve"> </w:t>
            </w:r>
            <w:r>
              <w:t>dupa</w:t>
            </w:r>
            <w:r>
              <w:rPr>
                <w:spacing w:val="-5"/>
              </w:rPr>
              <w:t xml:space="preserve"> </w:t>
            </w:r>
            <w:r>
              <w:rPr>
                <w:spacing w:val="-4"/>
              </w:rPr>
              <w:t>caz)</w:t>
            </w:r>
          </w:p>
        </w:tc>
        <w:tc>
          <w:tcPr>
            <w:tcW w:w="711" w:type="dxa"/>
          </w:tcPr>
          <w:p w14:paraId="559EFF40" w14:textId="77777777" w:rsidR="005B4DD7" w:rsidRDefault="00000000">
            <w:pPr>
              <w:pStyle w:val="TableParagraph"/>
              <w:spacing w:line="246" w:lineRule="exact"/>
              <w:ind w:left="3"/>
              <w:jc w:val="center"/>
              <w:rPr>
                <w:rFonts w:ascii="Wingdings" w:hAnsi="Wingdings"/>
                <w:sz w:val="24"/>
              </w:rPr>
            </w:pPr>
            <w:r>
              <w:rPr>
                <w:rFonts w:ascii="Wingdings" w:hAnsi="Wingdings"/>
                <w:sz w:val="24"/>
              </w:rPr>
              <w:t></w:t>
            </w:r>
          </w:p>
        </w:tc>
        <w:tc>
          <w:tcPr>
            <w:tcW w:w="708" w:type="dxa"/>
          </w:tcPr>
          <w:p w14:paraId="4FB3277F" w14:textId="77777777" w:rsidR="005B4DD7" w:rsidRDefault="00000000">
            <w:pPr>
              <w:pStyle w:val="TableParagraph"/>
              <w:spacing w:line="246" w:lineRule="exact"/>
              <w:ind w:left="4"/>
              <w:jc w:val="center"/>
              <w:rPr>
                <w:rFonts w:ascii="Wingdings" w:hAnsi="Wingdings"/>
                <w:sz w:val="24"/>
              </w:rPr>
            </w:pPr>
            <w:r>
              <w:rPr>
                <w:rFonts w:ascii="Wingdings" w:hAnsi="Wingdings"/>
                <w:sz w:val="24"/>
              </w:rPr>
              <w:t></w:t>
            </w:r>
          </w:p>
        </w:tc>
        <w:tc>
          <w:tcPr>
            <w:tcW w:w="850" w:type="dxa"/>
          </w:tcPr>
          <w:p w14:paraId="26FF0689" w14:textId="77777777" w:rsidR="005B4DD7" w:rsidRDefault="00000000">
            <w:pPr>
              <w:pStyle w:val="TableParagraph"/>
              <w:spacing w:line="246" w:lineRule="exact"/>
              <w:ind w:left="6"/>
              <w:jc w:val="center"/>
              <w:rPr>
                <w:rFonts w:ascii="Wingdings" w:hAnsi="Wingdings"/>
                <w:sz w:val="24"/>
              </w:rPr>
            </w:pPr>
            <w:r>
              <w:rPr>
                <w:rFonts w:ascii="Wingdings" w:hAnsi="Wingdings"/>
                <w:sz w:val="24"/>
              </w:rPr>
              <w:t></w:t>
            </w:r>
          </w:p>
        </w:tc>
        <w:tc>
          <w:tcPr>
            <w:tcW w:w="853" w:type="dxa"/>
          </w:tcPr>
          <w:p w14:paraId="20AA6F9E" w14:textId="77777777" w:rsidR="005B4DD7" w:rsidRDefault="00000000">
            <w:pPr>
              <w:pStyle w:val="TableParagraph"/>
              <w:spacing w:line="238" w:lineRule="exact"/>
              <w:ind w:left="323"/>
              <w:rPr>
                <w:rFonts w:ascii="Wingdings" w:hAnsi="Wingdings"/>
              </w:rPr>
            </w:pPr>
            <w:r>
              <w:rPr>
                <w:rFonts w:ascii="Wingdings" w:hAnsi="Wingdings"/>
              </w:rPr>
              <w:t></w:t>
            </w:r>
          </w:p>
        </w:tc>
      </w:tr>
    </w:tbl>
    <w:p w14:paraId="29B6DB0C" w14:textId="77777777" w:rsidR="005B4DD7" w:rsidRDefault="005B4DD7">
      <w:pPr>
        <w:pStyle w:val="BodyText"/>
        <w:rPr>
          <w:i/>
        </w:rPr>
      </w:pPr>
    </w:p>
    <w:p w14:paraId="66FE2310" w14:textId="77777777" w:rsidR="005B4DD7" w:rsidRDefault="005B4DD7">
      <w:pPr>
        <w:pStyle w:val="BodyText"/>
        <w:spacing w:before="8"/>
        <w:rPr>
          <w:i/>
          <w:sz w:val="21"/>
        </w:rPr>
      </w:pPr>
    </w:p>
    <w:p w14:paraId="3E94167F" w14:textId="77777777" w:rsidR="005B4DD7" w:rsidRDefault="00000000">
      <w:pPr>
        <w:tabs>
          <w:tab w:val="left" w:pos="10169"/>
        </w:tabs>
        <w:spacing w:before="1"/>
        <w:ind w:left="550"/>
        <w:rPr>
          <w:i/>
        </w:rPr>
      </w:pPr>
      <w:r>
        <w:rPr>
          <w:i/>
          <w:color w:val="000000"/>
          <w:spacing w:val="-38"/>
          <w:shd w:val="clear" w:color="auto" w:fill="92D050"/>
        </w:rPr>
        <w:t xml:space="preserve"> </w:t>
      </w:r>
      <w:r>
        <w:rPr>
          <w:i/>
          <w:color w:val="000000"/>
          <w:shd w:val="clear" w:color="auto" w:fill="92D050"/>
        </w:rPr>
        <w:t>PENTRU</w:t>
      </w:r>
      <w:r>
        <w:rPr>
          <w:i/>
          <w:color w:val="000000"/>
          <w:spacing w:val="-9"/>
          <w:shd w:val="clear" w:color="auto" w:fill="92D050"/>
        </w:rPr>
        <w:t xml:space="preserve"> </w:t>
      </w:r>
      <w:r>
        <w:rPr>
          <w:i/>
          <w:color w:val="000000"/>
          <w:shd w:val="clear" w:color="auto" w:fill="92D050"/>
        </w:rPr>
        <w:t>FERMELE</w:t>
      </w:r>
      <w:r>
        <w:rPr>
          <w:i/>
          <w:color w:val="000000"/>
          <w:spacing w:val="-8"/>
          <w:shd w:val="clear" w:color="auto" w:fill="92D050"/>
        </w:rPr>
        <w:t xml:space="preserve"> </w:t>
      </w:r>
      <w:r>
        <w:rPr>
          <w:i/>
          <w:color w:val="000000"/>
          <w:spacing w:val="-4"/>
          <w:shd w:val="clear" w:color="auto" w:fill="92D050"/>
        </w:rPr>
        <w:t>MICI</w:t>
      </w:r>
      <w:r>
        <w:rPr>
          <w:i/>
          <w:color w:val="000000"/>
          <w:shd w:val="clear" w:color="auto" w:fill="92D050"/>
        </w:rPr>
        <w:tab/>
      </w:r>
    </w:p>
    <w:p w14:paraId="522FDF60" w14:textId="77777777" w:rsidR="005B4DD7" w:rsidRDefault="005B4DD7">
      <w:pPr>
        <w:pStyle w:val="BodyText"/>
        <w:spacing w:before="8"/>
        <w:rPr>
          <w:i/>
          <w:sz w:val="23"/>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7"/>
        <w:gridCol w:w="711"/>
        <w:gridCol w:w="708"/>
        <w:gridCol w:w="850"/>
        <w:gridCol w:w="853"/>
      </w:tblGrid>
      <w:tr w:rsidR="005B4DD7" w14:paraId="72E5C344" w14:textId="77777777">
        <w:trPr>
          <w:trHeight w:val="2046"/>
        </w:trPr>
        <w:tc>
          <w:tcPr>
            <w:tcW w:w="7057" w:type="dxa"/>
          </w:tcPr>
          <w:p w14:paraId="11994C88" w14:textId="77777777" w:rsidR="005B4DD7" w:rsidRDefault="005B4DD7">
            <w:pPr>
              <w:pStyle w:val="TableParagraph"/>
              <w:rPr>
                <w:i/>
                <w:sz w:val="26"/>
              </w:rPr>
            </w:pPr>
          </w:p>
          <w:p w14:paraId="4119AB0A" w14:textId="77777777" w:rsidR="005B4DD7" w:rsidRDefault="00000000">
            <w:pPr>
              <w:pStyle w:val="TableParagraph"/>
              <w:spacing w:before="185"/>
              <w:ind w:left="2778" w:right="2770"/>
              <w:jc w:val="center"/>
            </w:pPr>
            <w:r>
              <w:t>TIP</w:t>
            </w:r>
            <w:r>
              <w:rPr>
                <w:spacing w:val="-3"/>
              </w:rPr>
              <w:t xml:space="preserve"> </w:t>
            </w:r>
            <w:r>
              <w:rPr>
                <w:spacing w:val="-2"/>
              </w:rPr>
              <w:t>DOCUMENT</w:t>
            </w:r>
          </w:p>
        </w:tc>
        <w:tc>
          <w:tcPr>
            <w:tcW w:w="711" w:type="dxa"/>
          </w:tcPr>
          <w:p w14:paraId="10C369DD" w14:textId="77777777" w:rsidR="005B4DD7" w:rsidRDefault="005B4DD7">
            <w:pPr>
              <w:pStyle w:val="TableParagraph"/>
              <w:rPr>
                <w:i/>
                <w:sz w:val="24"/>
              </w:rPr>
            </w:pPr>
          </w:p>
          <w:p w14:paraId="33C104D9" w14:textId="77777777" w:rsidR="005B4DD7" w:rsidRDefault="005B4DD7">
            <w:pPr>
              <w:pStyle w:val="TableParagraph"/>
              <w:rPr>
                <w:i/>
                <w:sz w:val="24"/>
              </w:rPr>
            </w:pPr>
          </w:p>
          <w:p w14:paraId="0EE3D034" w14:textId="77777777" w:rsidR="005B4DD7" w:rsidRDefault="005B4DD7">
            <w:pPr>
              <w:pStyle w:val="TableParagraph"/>
              <w:spacing w:before="4"/>
              <w:rPr>
                <w:i/>
                <w:sz w:val="27"/>
              </w:rPr>
            </w:pPr>
          </w:p>
          <w:p w14:paraId="54B7066C" w14:textId="77777777" w:rsidR="005B4DD7" w:rsidRDefault="00000000">
            <w:pPr>
              <w:pStyle w:val="TableParagraph"/>
              <w:ind w:left="198"/>
              <w:rPr>
                <w:rFonts w:ascii="Calibri"/>
                <w:b/>
                <w:sz w:val="24"/>
              </w:rPr>
            </w:pPr>
            <w:r>
              <w:rPr>
                <w:rFonts w:ascii="Calibri"/>
                <w:b/>
                <w:spacing w:val="-5"/>
                <w:sz w:val="24"/>
              </w:rPr>
              <w:t>DA</w:t>
            </w:r>
          </w:p>
        </w:tc>
        <w:tc>
          <w:tcPr>
            <w:tcW w:w="708" w:type="dxa"/>
          </w:tcPr>
          <w:p w14:paraId="0C7E4B88" w14:textId="77777777" w:rsidR="005B4DD7" w:rsidRDefault="005B4DD7">
            <w:pPr>
              <w:pStyle w:val="TableParagraph"/>
              <w:rPr>
                <w:i/>
                <w:sz w:val="24"/>
              </w:rPr>
            </w:pPr>
          </w:p>
          <w:p w14:paraId="64246244" w14:textId="77777777" w:rsidR="005B4DD7" w:rsidRDefault="005B4DD7">
            <w:pPr>
              <w:pStyle w:val="TableParagraph"/>
              <w:rPr>
                <w:i/>
                <w:sz w:val="24"/>
              </w:rPr>
            </w:pPr>
          </w:p>
          <w:p w14:paraId="62DABDF1" w14:textId="77777777" w:rsidR="005B4DD7" w:rsidRDefault="005B4DD7">
            <w:pPr>
              <w:pStyle w:val="TableParagraph"/>
              <w:spacing w:before="4"/>
              <w:rPr>
                <w:i/>
                <w:sz w:val="27"/>
              </w:rPr>
            </w:pPr>
          </w:p>
          <w:p w14:paraId="7CB5AE53" w14:textId="77777777" w:rsidR="005B4DD7" w:rsidRDefault="00000000">
            <w:pPr>
              <w:pStyle w:val="TableParagraph"/>
              <w:ind w:left="179" w:right="174"/>
              <w:jc w:val="center"/>
              <w:rPr>
                <w:rFonts w:ascii="Calibri"/>
                <w:b/>
                <w:sz w:val="24"/>
              </w:rPr>
            </w:pPr>
            <w:r>
              <w:rPr>
                <w:rFonts w:ascii="Calibri"/>
                <w:b/>
                <w:spacing w:val="-5"/>
                <w:sz w:val="24"/>
              </w:rPr>
              <w:t>NU</w:t>
            </w:r>
          </w:p>
        </w:tc>
        <w:tc>
          <w:tcPr>
            <w:tcW w:w="850" w:type="dxa"/>
            <w:textDirection w:val="btLr"/>
          </w:tcPr>
          <w:p w14:paraId="60ED95F2" w14:textId="77777777" w:rsidR="005B4DD7" w:rsidRDefault="00000000">
            <w:pPr>
              <w:pStyle w:val="TableParagraph"/>
              <w:spacing w:before="109"/>
              <w:ind w:left="251"/>
              <w:rPr>
                <w:rFonts w:ascii="Calibri"/>
                <w:b/>
                <w:sz w:val="24"/>
              </w:rPr>
            </w:pPr>
            <w:r>
              <w:rPr>
                <w:rFonts w:ascii="Calibri"/>
                <w:b/>
                <w:sz w:val="24"/>
              </w:rPr>
              <w:t>NU ESTE</w:t>
            </w:r>
            <w:r>
              <w:rPr>
                <w:rFonts w:ascii="Calibri"/>
                <w:b/>
                <w:spacing w:val="4"/>
                <w:sz w:val="24"/>
              </w:rPr>
              <w:t xml:space="preserve"> </w:t>
            </w:r>
            <w:r>
              <w:rPr>
                <w:rFonts w:ascii="Calibri"/>
                <w:b/>
                <w:spacing w:val="-2"/>
                <w:sz w:val="24"/>
              </w:rPr>
              <w:t>CAZUL</w:t>
            </w:r>
          </w:p>
        </w:tc>
        <w:tc>
          <w:tcPr>
            <w:tcW w:w="853" w:type="dxa"/>
            <w:textDirection w:val="btLr"/>
          </w:tcPr>
          <w:p w14:paraId="159E3F0E" w14:textId="77777777" w:rsidR="005B4DD7" w:rsidRDefault="00000000">
            <w:pPr>
              <w:pStyle w:val="TableParagraph"/>
              <w:spacing w:before="109" w:line="249" w:lineRule="auto"/>
              <w:ind w:left="203" w:firstLine="72"/>
            </w:pPr>
            <w:r>
              <w:rPr>
                <w:spacing w:val="-2"/>
              </w:rPr>
              <w:t xml:space="preserve">CONCORDANTA </w:t>
            </w:r>
            <w:r>
              <w:t>COIE</w:t>
            </w:r>
            <w:r>
              <w:rPr>
                <w:spacing w:val="-17"/>
              </w:rPr>
              <w:t xml:space="preserve"> </w:t>
            </w:r>
            <w:r>
              <w:t>/</w:t>
            </w:r>
            <w:r>
              <w:rPr>
                <w:spacing w:val="-17"/>
              </w:rPr>
              <w:t xml:space="preserve"> </w:t>
            </w:r>
            <w:r>
              <w:t>ORIGINAL</w:t>
            </w:r>
          </w:p>
        </w:tc>
      </w:tr>
      <w:tr w:rsidR="005B4DD7" w14:paraId="74F4BD80" w14:textId="77777777">
        <w:trPr>
          <w:trHeight w:val="511"/>
        </w:trPr>
        <w:tc>
          <w:tcPr>
            <w:tcW w:w="7057" w:type="dxa"/>
          </w:tcPr>
          <w:p w14:paraId="7380F6F8" w14:textId="77777777" w:rsidR="005B4DD7" w:rsidRDefault="00000000">
            <w:pPr>
              <w:pStyle w:val="TableParagraph"/>
              <w:spacing w:before="228"/>
              <w:ind w:left="107"/>
            </w:pPr>
            <w:r>
              <w:t>1.</w:t>
            </w:r>
            <w:r>
              <w:rPr>
                <w:spacing w:val="58"/>
              </w:rPr>
              <w:t xml:space="preserve"> </w:t>
            </w:r>
            <w:r>
              <w:t>Plan</w:t>
            </w:r>
            <w:r>
              <w:rPr>
                <w:spacing w:val="-5"/>
              </w:rPr>
              <w:t xml:space="preserve"> </w:t>
            </w:r>
            <w:r>
              <w:t>de</w:t>
            </w:r>
            <w:r>
              <w:rPr>
                <w:spacing w:val="-7"/>
              </w:rPr>
              <w:t xml:space="preserve"> </w:t>
            </w:r>
            <w:r>
              <w:t>afaceri</w:t>
            </w:r>
            <w:r>
              <w:rPr>
                <w:spacing w:val="-8"/>
              </w:rPr>
              <w:t xml:space="preserve"> </w:t>
            </w:r>
            <w:r>
              <w:t>pentru</w:t>
            </w:r>
            <w:r>
              <w:rPr>
                <w:spacing w:val="-5"/>
              </w:rPr>
              <w:t xml:space="preserve"> </w:t>
            </w:r>
            <w:r>
              <w:t>dezvoltarea</w:t>
            </w:r>
            <w:r>
              <w:rPr>
                <w:spacing w:val="-4"/>
              </w:rPr>
              <w:t xml:space="preserve"> </w:t>
            </w:r>
            <w:r>
              <w:rPr>
                <w:spacing w:val="-2"/>
              </w:rPr>
              <w:t>exploatației</w:t>
            </w:r>
          </w:p>
        </w:tc>
        <w:tc>
          <w:tcPr>
            <w:tcW w:w="711" w:type="dxa"/>
          </w:tcPr>
          <w:p w14:paraId="358F7E42" w14:textId="77777777" w:rsidR="005B4DD7" w:rsidRDefault="00000000">
            <w:pPr>
              <w:pStyle w:val="TableParagraph"/>
              <w:spacing w:line="260" w:lineRule="exact"/>
              <w:ind w:left="245"/>
              <w:rPr>
                <w:rFonts w:ascii="Wingdings" w:hAnsi="Wingdings"/>
                <w:sz w:val="24"/>
              </w:rPr>
            </w:pPr>
            <w:r>
              <w:rPr>
                <w:rFonts w:ascii="Wingdings" w:hAnsi="Wingdings"/>
                <w:sz w:val="24"/>
              </w:rPr>
              <w:t></w:t>
            </w:r>
          </w:p>
        </w:tc>
        <w:tc>
          <w:tcPr>
            <w:tcW w:w="708" w:type="dxa"/>
          </w:tcPr>
          <w:p w14:paraId="5CEB6EAF" w14:textId="77777777" w:rsidR="005B4DD7" w:rsidRDefault="00000000">
            <w:pPr>
              <w:pStyle w:val="TableParagraph"/>
              <w:spacing w:line="260" w:lineRule="exact"/>
              <w:ind w:left="4"/>
              <w:jc w:val="center"/>
              <w:rPr>
                <w:rFonts w:ascii="Wingdings" w:hAnsi="Wingdings"/>
                <w:sz w:val="24"/>
              </w:rPr>
            </w:pPr>
            <w:r>
              <w:rPr>
                <w:rFonts w:ascii="Wingdings" w:hAnsi="Wingdings"/>
                <w:sz w:val="24"/>
              </w:rPr>
              <w:t></w:t>
            </w:r>
          </w:p>
        </w:tc>
        <w:tc>
          <w:tcPr>
            <w:tcW w:w="850" w:type="dxa"/>
          </w:tcPr>
          <w:p w14:paraId="4F021F11" w14:textId="77777777" w:rsidR="005B4DD7" w:rsidRDefault="005B4DD7">
            <w:pPr>
              <w:pStyle w:val="TableParagraph"/>
              <w:rPr>
                <w:rFonts w:ascii="Times New Roman"/>
                <w:sz w:val="20"/>
              </w:rPr>
            </w:pPr>
          </w:p>
        </w:tc>
        <w:tc>
          <w:tcPr>
            <w:tcW w:w="853" w:type="dxa"/>
          </w:tcPr>
          <w:p w14:paraId="1F6EB3CF" w14:textId="77777777" w:rsidR="005B4DD7" w:rsidRDefault="00000000">
            <w:pPr>
              <w:pStyle w:val="TableParagraph"/>
              <w:spacing w:line="239" w:lineRule="exact"/>
              <w:ind w:left="323"/>
              <w:rPr>
                <w:rFonts w:ascii="Wingdings" w:hAnsi="Wingdings"/>
              </w:rPr>
            </w:pPr>
            <w:r>
              <w:rPr>
                <w:rFonts w:ascii="Wingdings" w:hAnsi="Wingdings"/>
              </w:rPr>
              <w:t></w:t>
            </w:r>
          </w:p>
        </w:tc>
      </w:tr>
      <w:tr w:rsidR="005B4DD7" w14:paraId="54DEC74F" w14:textId="77777777">
        <w:trPr>
          <w:trHeight w:val="2553"/>
        </w:trPr>
        <w:tc>
          <w:tcPr>
            <w:tcW w:w="7057" w:type="dxa"/>
          </w:tcPr>
          <w:p w14:paraId="6C16C545" w14:textId="77777777" w:rsidR="005B4DD7" w:rsidRDefault="00000000">
            <w:pPr>
              <w:pStyle w:val="TableParagraph"/>
              <w:numPr>
                <w:ilvl w:val="0"/>
                <w:numId w:val="73"/>
              </w:numPr>
              <w:tabs>
                <w:tab w:val="left" w:pos="372"/>
              </w:tabs>
              <w:spacing w:line="237" w:lineRule="auto"/>
              <w:ind w:right="127" w:firstLine="0"/>
            </w:pPr>
            <w:r>
              <w:t>Copiile</w:t>
            </w:r>
            <w:r>
              <w:rPr>
                <w:spacing w:val="-9"/>
              </w:rPr>
              <w:t xml:space="preserve"> </w:t>
            </w:r>
            <w:r>
              <w:t>documentelor</w:t>
            </w:r>
            <w:r>
              <w:rPr>
                <w:spacing w:val="-13"/>
              </w:rPr>
              <w:t xml:space="preserve"> </w:t>
            </w:r>
            <w:r>
              <w:t>de</w:t>
            </w:r>
            <w:r>
              <w:rPr>
                <w:spacing w:val="-10"/>
              </w:rPr>
              <w:t xml:space="preserve"> </w:t>
            </w:r>
            <w:r>
              <w:t>proprietate/</w:t>
            </w:r>
            <w:r>
              <w:rPr>
                <w:spacing w:val="-10"/>
              </w:rPr>
              <w:t xml:space="preserve"> </w:t>
            </w:r>
            <w:r>
              <w:t>folosință</w:t>
            </w:r>
            <w:r>
              <w:rPr>
                <w:spacing w:val="-10"/>
              </w:rPr>
              <w:t xml:space="preserve"> </w:t>
            </w:r>
            <w:r>
              <w:t>pentru</w:t>
            </w:r>
            <w:r>
              <w:rPr>
                <w:spacing w:val="-9"/>
              </w:rPr>
              <w:t xml:space="preserve"> </w:t>
            </w:r>
            <w:r>
              <w:t xml:space="preserve">exploatația </w:t>
            </w:r>
            <w:r>
              <w:rPr>
                <w:spacing w:val="-2"/>
              </w:rPr>
              <w:t>agricolă:</w:t>
            </w:r>
          </w:p>
          <w:p w14:paraId="409AC5F4" w14:textId="77777777" w:rsidR="005B4DD7" w:rsidRDefault="00000000">
            <w:pPr>
              <w:pStyle w:val="TableParagraph"/>
              <w:numPr>
                <w:ilvl w:val="1"/>
                <w:numId w:val="73"/>
              </w:numPr>
              <w:tabs>
                <w:tab w:val="left" w:pos="372"/>
              </w:tabs>
              <w:spacing w:line="247" w:lineRule="exact"/>
              <w:ind w:hanging="265"/>
            </w:pPr>
            <w:r>
              <w:t>Documente</w:t>
            </w:r>
            <w:r>
              <w:rPr>
                <w:spacing w:val="-9"/>
              </w:rPr>
              <w:t xml:space="preserve"> </w:t>
            </w:r>
            <w:r>
              <w:t>solicitate</w:t>
            </w:r>
            <w:r>
              <w:rPr>
                <w:spacing w:val="-11"/>
              </w:rPr>
              <w:t xml:space="preserve"> </w:t>
            </w:r>
            <w:r>
              <w:t>pentru</w:t>
            </w:r>
            <w:r>
              <w:rPr>
                <w:spacing w:val="-9"/>
              </w:rPr>
              <w:t xml:space="preserve"> </w:t>
            </w:r>
            <w:r>
              <w:t>terenul</w:t>
            </w:r>
            <w:r>
              <w:rPr>
                <w:spacing w:val="-11"/>
              </w:rPr>
              <w:t xml:space="preserve"> </w:t>
            </w:r>
            <w:r>
              <w:rPr>
                <w:spacing w:val="-2"/>
              </w:rPr>
              <w:t>agricol:</w:t>
            </w:r>
          </w:p>
          <w:p w14:paraId="0CA8EC0C" w14:textId="77777777" w:rsidR="005B4DD7" w:rsidRDefault="00000000">
            <w:pPr>
              <w:pStyle w:val="TableParagraph"/>
              <w:numPr>
                <w:ilvl w:val="2"/>
                <w:numId w:val="73"/>
              </w:numPr>
              <w:tabs>
                <w:tab w:val="left" w:pos="377"/>
              </w:tabs>
              <w:spacing w:line="237" w:lineRule="auto"/>
              <w:ind w:right="181" w:firstLine="0"/>
            </w:pPr>
            <w:r>
              <w:t>document care atestă dreptul de proprietate asupra terenului agricol conform legislației în vigoare (contract de vânzare - cumpărare autentificat de notar, act de donație autentificat de notar,</w:t>
            </w:r>
            <w:r>
              <w:rPr>
                <w:spacing w:val="-4"/>
              </w:rPr>
              <w:t xml:space="preserve"> </w:t>
            </w:r>
            <w:r>
              <w:t>hotarâre</w:t>
            </w:r>
            <w:r>
              <w:rPr>
                <w:spacing w:val="-7"/>
              </w:rPr>
              <w:t xml:space="preserve"> </w:t>
            </w:r>
            <w:r>
              <w:t>judecatorească</w:t>
            </w:r>
            <w:r>
              <w:rPr>
                <w:spacing w:val="-8"/>
              </w:rPr>
              <w:t xml:space="preserve"> </w:t>
            </w:r>
            <w:r>
              <w:t>definitivă</w:t>
            </w:r>
            <w:r>
              <w:rPr>
                <w:spacing w:val="-8"/>
              </w:rPr>
              <w:t xml:space="preserve"> </w:t>
            </w:r>
            <w:r>
              <w:t>şi</w:t>
            </w:r>
            <w:r>
              <w:rPr>
                <w:spacing w:val="-8"/>
              </w:rPr>
              <w:t xml:space="preserve"> </w:t>
            </w:r>
            <w:r>
              <w:t>irevocabilă</w:t>
            </w:r>
            <w:r>
              <w:rPr>
                <w:spacing w:val="-8"/>
              </w:rPr>
              <w:t xml:space="preserve"> </w:t>
            </w:r>
            <w:r>
              <w:t>cu</w:t>
            </w:r>
            <w:r>
              <w:rPr>
                <w:spacing w:val="-7"/>
              </w:rPr>
              <w:t xml:space="preserve"> </w:t>
            </w:r>
            <w:r>
              <w:t>punere</w:t>
            </w:r>
            <w:r>
              <w:rPr>
                <w:spacing w:val="-9"/>
              </w:rPr>
              <w:t xml:space="preserve"> </w:t>
            </w:r>
            <w:r>
              <w:t>în posesie, certificat de moştenitor unic autentificat de notar şi alte documente care demonstrează terților dreptul de proprietate</w:t>
            </w:r>
          </w:p>
          <w:p w14:paraId="477449FF" w14:textId="77777777" w:rsidR="005B4DD7" w:rsidRDefault="00000000">
            <w:pPr>
              <w:pStyle w:val="TableParagraph"/>
              <w:spacing w:before="2"/>
              <w:ind w:left="107"/>
            </w:pPr>
            <w:r>
              <w:t>conform</w:t>
            </w:r>
            <w:r>
              <w:rPr>
                <w:spacing w:val="-8"/>
              </w:rPr>
              <w:t xml:space="preserve"> </w:t>
            </w:r>
            <w:r>
              <w:t>legislației</w:t>
            </w:r>
            <w:r>
              <w:rPr>
                <w:spacing w:val="-8"/>
              </w:rPr>
              <w:t xml:space="preserve"> </w:t>
            </w:r>
            <w:r>
              <w:t>în</w:t>
            </w:r>
            <w:r>
              <w:rPr>
                <w:spacing w:val="-8"/>
              </w:rPr>
              <w:t xml:space="preserve"> </w:t>
            </w:r>
            <w:r>
              <w:t>vigoare</w:t>
            </w:r>
            <w:r>
              <w:rPr>
                <w:spacing w:val="-8"/>
              </w:rPr>
              <w:t xml:space="preserve"> </w:t>
            </w:r>
            <w:r>
              <w:t>autentificate</w:t>
            </w:r>
            <w:r>
              <w:rPr>
                <w:spacing w:val="-8"/>
              </w:rPr>
              <w:t xml:space="preserve"> </w:t>
            </w:r>
            <w:r>
              <w:t>la</w:t>
            </w:r>
            <w:r>
              <w:rPr>
                <w:spacing w:val="-7"/>
              </w:rPr>
              <w:t xml:space="preserve"> </w:t>
            </w:r>
            <w:r>
              <w:rPr>
                <w:spacing w:val="-2"/>
              </w:rPr>
              <w:t>notar)</w:t>
            </w:r>
          </w:p>
        </w:tc>
        <w:tc>
          <w:tcPr>
            <w:tcW w:w="711" w:type="dxa"/>
          </w:tcPr>
          <w:p w14:paraId="534799F8" w14:textId="77777777" w:rsidR="005B4DD7" w:rsidRDefault="00000000">
            <w:pPr>
              <w:pStyle w:val="TableParagraph"/>
              <w:spacing w:line="259" w:lineRule="exact"/>
              <w:ind w:left="245"/>
              <w:rPr>
                <w:rFonts w:ascii="Wingdings" w:hAnsi="Wingdings"/>
                <w:sz w:val="24"/>
              </w:rPr>
            </w:pPr>
            <w:r>
              <w:rPr>
                <w:rFonts w:ascii="Wingdings" w:hAnsi="Wingdings"/>
                <w:sz w:val="24"/>
              </w:rPr>
              <w:t></w:t>
            </w:r>
          </w:p>
        </w:tc>
        <w:tc>
          <w:tcPr>
            <w:tcW w:w="708" w:type="dxa"/>
          </w:tcPr>
          <w:p w14:paraId="7CEAB33B"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52EACD1A"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14CB433A"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08A36F80" w14:textId="77777777">
        <w:trPr>
          <w:trHeight w:val="513"/>
        </w:trPr>
        <w:tc>
          <w:tcPr>
            <w:tcW w:w="7057" w:type="dxa"/>
          </w:tcPr>
          <w:p w14:paraId="0191073B" w14:textId="77777777" w:rsidR="005B4DD7" w:rsidRDefault="00000000">
            <w:pPr>
              <w:pStyle w:val="TableParagraph"/>
              <w:spacing w:before="232"/>
              <w:ind w:left="107"/>
            </w:pPr>
            <w:r>
              <w:rPr>
                <w:spacing w:val="-2"/>
              </w:rPr>
              <w:t>si/sau</w:t>
            </w:r>
          </w:p>
        </w:tc>
        <w:tc>
          <w:tcPr>
            <w:tcW w:w="711" w:type="dxa"/>
          </w:tcPr>
          <w:p w14:paraId="33CF1AA2" w14:textId="77777777" w:rsidR="005B4DD7" w:rsidRDefault="00000000">
            <w:pPr>
              <w:pStyle w:val="TableParagraph"/>
              <w:spacing w:line="262" w:lineRule="exact"/>
              <w:ind w:left="245"/>
              <w:rPr>
                <w:rFonts w:ascii="Wingdings" w:hAnsi="Wingdings"/>
                <w:sz w:val="24"/>
              </w:rPr>
            </w:pPr>
            <w:r>
              <w:rPr>
                <w:rFonts w:ascii="Wingdings" w:hAnsi="Wingdings"/>
                <w:sz w:val="24"/>
              </w:rPr>
              <w:t></w:t>
            </w:r>
          </w:p>
        </w:tc>
        <w:tc>
          <w:tcPr>
            <w:tcW w:w="708" w:type="dxa"/>
          </w:tcPr>
          <w:p w14:paraId="2B3D752C" w14:textId="77777777" w:rsidR="005B4DD7" w:rsidRDefault="00000000">
            <w:pPr>
              <w:pStyle w:val="TableParagraph"/>
              <w:spacing w:line="262" w:lineRule="exact"/>
              <w:ind w:left="4"/>
              <w:jc w:val="center"/>
              <w:rPr>
                <w:rFonts w:ascii="Wingdings" w:hAnsi="Wingdings"/>
                <w:sz w:val="24"/>
              </w:rPr>
            </w:pPr>
            <w:r>
              <w:rPr>
                <w:rFonts w:ascii="Wingdings" w:hAnsi="Wingdings"/>
                <w:sz w:val="24"/>
              </w:rPr>
              <w:t></w:t>
            </w:r>
          </w:p>
        </w:tc>
        <w:tc>
          <w:tcPr>
            <w:tcW w:w="850" w:type="dxa"/>
          </w:tcPr>
          <w:p w14:paraId="6FC4E06D" w14:textId="77777777" w:rsidR="005B4DD7" w:rsidRDefault="00000000">
            <w:pPr>
              <w:pStyle w:val="TableParagraph"/>
              <w:spacing w:line="262" w:lineRule="exact"/>
              <w:ind w:left="6"/>
              <w:jc w:val="center"/>
              <w:rPr>
                <w:rFonts w:ascii="Wingdings" w:hAnsi="Wingdings"/>
                <w:sz w:val="24"/>
              </w:rPr>
            </w:pPr>
            <w:r>
              <w:rPr>
                <w:rFonts w:ascii="Wingdings" w:hAnsi="Wingdings"/>
                <w:sz w:val="24"/>
              </w:rPr>
              <w:t></w:t>
            </w:r>
          </w:p>
        </w:tc>
        <w:tc>
          <w:tcPr>
            <w:tcW w:w="853" w:type="dxa"/>
          </w:tcPr>
          <w:p w14:paraId="6EE2AA12" w14:textId="77777777" w:rsidR="005B4DD7" w:rsidRDefault="00000000">
            <w:pPr>
              <w:pStyle w:val="TableParagraph"/>
              <w:spacing w:line="243" w:lineRule="exact"/>
              <w:ind w:left="323"/>
              <w:rPr>
                <w:rFonts w:ascii="Wingdings" w:hAnsi="Wingdings"/>
              </w:rPr>
            </w:pPr>
            <w:r>
              <w:rPr>
                <w:rFonts w:ascii="Wingdings" w:hAnsi="Wingdings"/>
              </w:rPr>
              <w:t></w:t>
            </w:r>
          </w:p>
        </w:tc>
      </w:tr>
    </w:tbl>
    <w:p w14:paraId="00F937D4" w14:textId="77777777" w:rsidR="005B4DD7" w:rsidRDefault="005B4DD7">
      <w:pPr>
        <w:spacing w:line="243" w:lineRule="exact"/>
        <w:rPr>
          <w:rFonts w:ascii="Wingdings" w:hAnsi="Wingdings"/>
        </w:rPr>
        <w:sectPr w:rsidR="005B4DD7">
          <w:pgSz w:w="11930" w:h="16850"/>
          <w:pgMar w:top="1680" w:right="320" w:bottom="660" w:left="840" w:header="732" w:footer="465" w:gutter="0"/>
          <w:cols w:space="720"/>
        </w:sectPr>
      </w:pPr>
    </w:p>
    <w:p w14:paraId="73DF6793" w14:textId="77777777" w:rsidR="005B4DD7" w:rsidRDefault="005B4DD7">
      <w:pPr>
        <w:pStyle w:val="BodyText"/>
        <w:spacing w:before="5" w:after="1"/>
        <w:rPr>
          <w:i/>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7"/>
        <w:gridCol w:w="711"/>
        <w:gridCol w:w="708"/>
        <w:gridCol w:w="850"/>
        <w:gridCol w:w="853"/>
      </w:tblGrid>
      <w:tr w:rsidR="005B4DD7" w14:paraId="0470BD31" w14:textId="77777777">
        <w:trPr>
          <w:trHeight w:val="1021"/>
        </w:trPr>
        <w:tc>
          <w:tcPr>
            <w:tcW w:w="7057" w:type="dxa"/>
          </w:tcPr>
          <w:p w14:paraId="5C956F02" w14:textId="77777777" w:rsidR="005B4DD7" w:rsidRDefault="00000000">
            <w:pPr>
              <w:pStyle w:val="TableParagraph"/>
              <w:numPr>
                <w:ilvl w:val="0"/>
                <w:numId w:val="72"/>
              </w:numPr>
              <w:tabs>
                <w:tab w:val="left" w:pos="312"/>
              </w:tabs>
              <w:spacing w:line="237" w:lineRule="auto"/>
              <w:ind w:right="609" w:firstLine="0"/>
            </w:pPr>
            <w:r>
              <w:t>tabel centralizator - emis de Primărie, semnat de persoanele autorizate conform legii, (conținând sumarul contractelor de arendare</w:t>
            </w:r>
            <w:r>
              <w:rPr>
                <w:spacing w:val="-6"/>
              </w:rPr>
              <w:t xml:space="preserve"> </w:t>
            </w:r>
            <w:r>
              <w:t>la</w:t>
            </w:r>
            <w:r>
              <w:rPr>
                <w:spacing w:val="-9"/>
              </w:rPr>
              <w:t xml:space="preserve"> </w:t>
            </w:r>
            <w:r>
              <w:t>data</w:t>
            </w:r>
            <w:r>
              <w:rPr>
                <w:spacing w:val="-7"/>
              </w:rPr>
              <w:t xml:space="preserve"> </w:t>
            </w:r>
            <w:r>
              <w:t>depunerii</w:t>
            </w:r>
            <w:r>
              <w:rPr>
                <w:spacing w:val="-6"/>
              </w:rPr>
              <w:t xml:space="preserve"> </w:t>
            </w:r>
            <w:r>
              <w:t>Cererii</w:t>
            </w:r>
            <w:r>
              <w:rPr>
                <w:spacing w:val="-6"/>
              </w:rPr>
              <w:t xml:space="preserve"> </w:t>
            </w:r>
            <w:r>
              <w:t>de</w:t>
            </w:r>
            <w:r>
              <w:rPr>
                <w:spacing w:val="-10"/>
              </w:rPr>
              <w:t xml:space="preserve"> </w:t>
            </w:r>
            <w:r>
              <w:t>Finanțare),</w:t>
            </w:r>
            <w:r>
              <w:rPr>
                <w:spacing w:val="-7"/>
              </w:rPr>
              <w:t xml:space="preserve"> </w:t>
            </w:r>
            <w:r>
              <w:t>cu</w:t>
            </w:r>
            <w:r>
              <w:rPr>
                <w:spacing w:val="-6"/>
              </w:rPr>
              <w:t xml:space="preserve"> </w:t>
            </w:r>
            <w:r>
              <w:t>suprafețele luate în arendă pe categorii de folosință</w:t>
            </w:r>
          </w:p>
        </w:tc>
        <w:tc>
          <w:tcPr>
            <w:tcW w:w="711" w:type="dxa"/>
          </w:tcPr>
          <w:p w14:paraId="6BD087CD" w14:textId="77777777" w:rsidR="005B4DD7" w:rsidRDefault="005B4DD7">
            <w:pPr>
              <w:pStyle w:val="TableParagraph"/>
              <w:rPr>
                <w:rFonts w:ascii="Times New Roman"/>
                <w:sz w:val="20"/>
              </w:rPr>
            </w:pPr>
          </w:p>
        </w:tc>
        <w:tc>
          <w:tcPr>
            <w:tcW w:w="708" w:type="dxa"/>
          </w:tcPr>
          <w:p w14:paraId="39F6A8C7" w14:textId="77777777" w:rsidR="005B4DD7" w:rsidRDefault="005B4DD7">
            <w:pPr>
              <w:pStyle w:val="TableParagraph"/>
              <w:rPr>
                <w:rFonts w:ascii="Times New Roman"/>
                <w:sz w:val="20"/>
              </w:rPr>
            </w:pPr>
          </w:p>
        </w:tc>
        <w:tc>
          <w:tcPr>
            <w:tcW w:w="850" w:type="dxa"/>
          </w:tcPr>
          <w:p w14:paraId="46B5A3F3" w14:textId="77777777" w:rsidR="005B4DD7" w:rsidRDefault="005B4DD7">
            <w:pPr>
              <w:pStyle w:val="TableParagraph"/>
              <w:rPr>
                <w:rFonts w:ascii="Times New Roman"/>
                <w:sz w:val="20"/>
              </w:rPr>
            </w:pPr>
          </w:p>
        </w:tc>
        <w:tc>
          <w:tcPr>
            <w:tcW w:w="853" w:type="dxa"/>
          </w:tcPr>
          <w:p w14:paraId="415F69F5" w14:textId="77777777" w:rsidR="005B4DD7" w:rsidRDefault="005B4DD7">
            <w:pPr>
              <w:pStyle w:val="TableParagraph"/>
              <w:rPr>
                <w:rFonts w:ascii="Times New Roman"/>
                <w:sz w:val="20"/>
              </w:rPr>
            </w:pPr>
          </w:p>
        </w:tc>
      </w:tr>
      <w:tr w:rsidR="005B4DD7" w14:paraId="45EDC9F5" w14:textId="77777777">
        <w:trPr>
          <w:trHeight w:val="1530"/>
        </w:trPr>
        <w:tc>
          <w:tcPr>
            <w:tcW w:w="7057" w:type="dxa"/>
          </w:tcPr>
          <w:p w14:paraId="7416A477" w14:textId="77777777" w:rsidR="005B4DD7" w:rsidRDefault="00000000">
            <w:pPr>
              <w:pStyle w:val="TableParagraph"/>
              <w:spacing w:line="235" w:lineRule="exact"/>
              <w:ind w:left="107"/>
            </w:pPr>
            <w:r>
              <w:rPr>
                <w:spacing w:val="-2"/>
              </w:rPr>
              <w:t>si/sau</w:t>
            </w:r>
          </w:p>
          <w:p w14:paraId="23B054C1" w14:textId="77777777" w:rsidR="005B4DD7" w:rsidRDefault="00000000">
            <w:pPr>
              <w:pStyle w:val="TableParagraph"/>
              <w:numPr>
                <w:ilvl w:val="0"/>
                <w:numId w:val="71"/>
              </w:numPr>
              <w:tabs>
                <w:tab w:val="left" w:pos="375"/>
              </w:tabs>
              <w:spacing w:line="237" w:lineRule="auto"/>
              <w:ind w:right="440" w:firstLine="0"/>
            </w:pPr>
            <w:r>
              <w:t>contract</w:t>
            </w:r>
            <w:r>
              <w:rPr>
                <w:spacing w:val="40"/>
              </w:rPr>
              <w:t xml:space="preserve"> </w:t>
            </w:r>
            <w:r>
              <w:t>de</w:t>
            </w:r>
            <w:r>
              <w:rPr>
                <w:spacing w:val="40"/>
              </w:rPr>
              <w:t xml:space="preserve"> </w:t>
            </w:r>
            <w:r>
              <w:t>concesionare,</w:t>
            </w:r>
            <w:r>
              <w:rPr>
                <w:spacing w:val="40"/>
              </w:rPr>
              <w:t xml:space="preserve"> </w:t>
            </w:r>
            <w:r>
              <w:t>valabil</w:t>
            </w:r>
            <w:r>
              <w:rPr>
                <w:spacing w:val="40"/>
              </w:rPr>
              <w:t xml:space="preserve"> </w:t>
            </w:r>
            <w:r>
              <w:t>la</w:t>
            </w:r>
            <w:r>
              <w:rPr>
                <w:spacing w:val="40"/>
              </w:rPr>
              <w:t xml:space="preserve"> </w:t>
            </w:r>
            <w:r>
              <w:t>data</w:t>
            </w:r>
            <w:r>
              <w:rPr>
                <w:spacing w:val="40"/>
              </w:rPr>
              <w:t xml:space="preserve"> </w:t>
            </w:r>
            <w:r>
              <w:t>depunerii</w:t>
            </w:r>
            <w:r>
              <w:rPr>
                <w:spacing w:val="40"/>
              </w:rPr>
              <w:t xml:space="preserve"> </w:t>
            </w:r>
            <w:r>
              <w:t>Cererii de</w:t>
            </w:r>
            <w:r>
              <w:rPr>
                <w:spacing w:val="40"/>
              </w:rPr>
              <w:t xml:space="preserve"> </w:t>
            </w:r>
            <w:r>
              <w:t>Finanțare, însoțit de</w:t>
            </w:r>
            <w:r>
              <w:rPr>
                <w:spacing w:val="-1"/>
              </w:rPr>
              <w:t xml:space="preserve"> </w:t>
            </w:r>
            <w:r>
              <w:t>adresa emisă de</w:t>
            </w:r>
            <w:r>
              <w:rPr>
                <w:spacing w:val="-2"/>
              </w:rPr>
              <w:t xml:space="preserve"> </w:t>
            </w:r>
            <w:r>
              <w:t>concedent care</w:t>
            </w:r>
            <w:r>
              <w:rPr>
                <w:spacing w:val="-1"/>
              </w:rPr>
              <w:t xml:space="preserve"> </w:t>
            </w:r>
            <w:r>
              <w:t xml:space="preserve">conține situația privind respectarea clauzelor contractuale, dacă este în graficul de realizare a investițiilor prevăzute în contract şi alte </w:t>
            </w:r>
            <w:r>
              <w:rPr>
                <w:spacing w:val="-2"/>
              </w:rPr>
              <w:t>clauze;</w:t>
            </w:r>
          </w:p>
        </w:tc>
        <w:tc>
          <w:tcPr>
            <w:tcW w:w="711" w:type="dxa"/>
          </w:tcPr>
          <w:p w14:paraId="3EB03CC4"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0A17FE14"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557AF4B2"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690A29AD"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6B2777C6" w14:textId="77777777">
        <w:trPr>
          <w:trHeight w:val="1279"/>
        </w:trPr>
        <w:tc>
          <w:tcPr>
            <w:tcW w:w="7057" w:type="dxa"/>
          </w:tcPr>
          <w:p w14:paraId="4E699C5C" w14:textId="77777777" w:rsidR="005B4DD7" w:rsidRDefault="00000000">
            <w:pPr>
              <w:pStyle w:val="TableParagraph"/>
              <w:spacing w:before="232" w:line="255" w:lineRule="exact"/>
              <w:ind w:left="107"/>
            </w:pPr>
            <w:r>
              <w:rPr>
                <w:spacing w:val="-2"/>
              </w:rPr>
              <w:t>şi/sau</w:t>
            </w:r>
          </w:p>
          <w:p w14:paraId="44A065E4" w14:textId="77777777" w:rsidR="005B4DD7" w:rsidRDefault="00000000">
            <w:pPr>
              <w:pStyle w:val="TableParagraph"/>
              <w:numPr>
                <w:ilvl w:val="0"/>
                <w:numId w:val="70"/>
              </w:numPr>
              <w:tabs>
                <w:tab w:val="left" w:pos="375"/>
              </w:tabs>
              <w:ind w:right="179" w:firstLine="0"/>
            </w:pPr>
            <w:r>
              <w:t>contractul</w:t>
            </w:r>
            <w:r>
              <w:rPr>
                <w:spacing w:val="40"/>
              </w:rPr>
              <w:t xml:space="preserve"> </w:t>
            </w:r>
            <w:r>
              <w:t>de</w:t>
            </w:r>
            <w:r>
              <w:rPr>
                <w:spacing w:val="40"/>
              </w:rPr>
              <w:t xml:space="preserve"> </w:t>
            </w:r>
            <w:r>
              <w:t>comodat/</w:t>
            </w:r>
            <w:r>
              <w:rPr>
                <w:spacing w:val="40"/>
              </w:rPr>
              <w:t xml:space="preserve"> </w:t>
            </w:r>
            <w:r>
              <w:t>contractul</w:t>
            </w:r>
            <w:r>
              <w:rPr>
                <w:spacing w:val="40"/>
              </w:rPr>
              <w:t xml:space="preserve"> </w:t>
            </w:r>
            <w:r>
              <w:t>de</w:t>
            </w:r>
            <w:r>
              <w:rPr>
                <w:spacing w:val="40"/>
              </w:rPr>
              <w:t xml:space="preserve"> </w:t>
            </w:r>
            <w:r>
              <w:t>închiriere/</w:t>
            </w:r>
            <w:r>
              <w:rPr>
                <w:spacing w:val="40"/>
              </w:rPr>
              <w:t xml:space="preserve"> </w:t>
            </w:r>
            <w:r>
              <w:t>documentul potrivit</w:t>
            </w:r>
            <w:r>
              <w:rPr>
                <w:spacing w:val="40"/>
              </w:rPr>
              <w:t xml:space="preserve"> </w:t>
            </w:r>
            <w:r>
              <w:t xml:space="preserve">căruia suprafața de teren a fost temporar în administrare/ </w:t>
            </w:r>
            <w:r>
              <w:rPr>
                <w:spacing w:val="-2"/>
              </w:rPr>
              <w:t>folosință.</w:t>
            </w:r>
          </w:p>
        </w:tc>
        <w:tc>
          <w:tcPr>
            <w:tcW w:w="711" w:type="dxa"/>
          </w:tcPr>
          <w:p w14:paraId="5871A7F4" w14:textId="77777777" w:rsidR="005B4DD7" w:rsidRDefault="00000000">
            <w:pPr>
              <w:pStyle w:val="TableParagraph"/>
              <w:spacing w:line="262" w:lineRule="exact"/>
              <w:ind w:left="3"/>
              <w:jc w:val="center"/>
              <w:rPr>
                <w:rFonts w:ascii="Wingdings" w:hAnsi="Wingdings"/>
                <w:sz w:val="24"/>
              </w:rPr>
            </w:pPr>
            <w:r>
              <w:rPr>
                <w:rFonts w:ascii="Wingdings" w:hAnsi="Wingdings"/>
                <w:sz w:val="24"/>
              </w:rPr>
              <w:t></w:t>
            </w:r>
          </w:p>
        </w:tc>
        <w:tc>
          <w:tcPr>
            <w:tcW w:w="708" w:type="dxa"/>
          </w:tcPr>
          <w:p w14:paraId="1B452A76" w14:textId="77777777" w:rsidR="005B4DD7" w:rsidRDefault="00000000">
            <w:pPr>
              <w:pStyle w:val="TableParagraph"/>
              <w:spacing w:line="262" w:lineRule="exact"/>
              <w:ind w:left="4"/>
              <w:jc w:val="center"/>
              <w:rPr>
                <w:rFonts w:ascii="Wingdings" w:hAnsi="Wingdings"/>
                <w:sz w:val="24"/>
              </w:rPr>
            </w:pPr>
            <w:r>
              <w:rPr>
                <w:rFonts w:ascii="Wingdings" w:hAnsi="Wingdings"/>
                <w:sz w:val="24"/>
              </w:rPr>
              <w:t></w:t>
            </w:r>
          </w:p>
        </w:tc>
        <w:tc>
          <w:tcPr>
            <w:tcW w:w="850" w:type="dxa"/>
          </w:tcPr>
          <w:p w14:paraId="477ABD25" w14:textId="77777777" w:rsidR="005B4DD7" w:rsidRDefault="00000000">
            <w:pPr>
              <w:pStyle w:val="TableParagraph"/>
              <w:spacing w:line="262" w:lineRule="exact"/>
              <w:ind w:left="6"/>
              <w:jc w:val="center"/>
              <w:rPr>
                <w:rFonts w:ascii="Wingdings" w:hAnsi="Wingdings"/>
                <w:sz w:val="24"/>
              </w:rPr>
            </w:pPr>
            <w:r>
              <w:rPr>
                <w:rFonts w:ascii="Wingdings" w:hAnsi="Wingdings"/>
                <w:sz w:val="24"/>
              </w:rPr>
              <w:t></w:t>
            </w:r>
          </w:p>
        </w:tc>
        <w:tc>
          <w:tcPr>
            <w:tcW w:w="853" w:type="dxa"/>
          </w:tcPr>
          <w:p w14:paraId="4AB70AD5" w14:textId="77777777" w:rsidR="005B4DD7" w:rsidRDefault="00000000">
            <w:pPr>
              <w:pStyle w:val="TableParagraph"/>
              <w:spacing w:line="241" w:lineRule="exact"/>
              <w:ind w:left="323"/>
              <w:rPr>
                <w:rFonts w:ascii="Wingdings" w:hAnsi="Wingdings"/>
              </w:rPr>
            </w:pPr>
            <w:r>
              <w:rPr>
                <w:rFonts w:ascii="Wingdings" w:hAnsi="Wingdings"/>
              </w:rPr>
              <w:t></w:t>
            </w:r>
          </w:p>
        </w:tc>
      </w:tr>
      <w:tr w:rsidR="005B4DD7" w14:paraId="75F477E9" w14:textId="77777777">
        <w:trPr>
          <w:trHeight w:val="1533"/>
        </w:trPr>
        <w:tc>
          <w:tcPr>
            <w:tcW w:w="7057" w:type="dxa"/>
          </w:tcPr>
          <w:p w14:paraId="642AE46F" w14:textId="77777777" w:rsidR="005B4DD7" w:rsidRDefault="00000000">
            <w:pPr>
              <w:pStyle w:val="TableParagraph"/>
              <w:numPr>
                <w:ilvl w:val="0"/>
                <w:numId w:val="69"/>
              </w:numPr>
              <w:tabs>
                <w:tab w:val="left" w:pos="312"/>
              </w:tabs>
              <w:spacing w:line="237" w:lineRule="auto"/>
              <w:ind w:right="356" w:firstLine="0"/>
            </w:pPr>
            <w:r>
              <w:t>documente</w:t>
            </w:r>
            <w:r>
              <w:rPr>
                <w:spacing w:val="-6"/>
              </w:rPr>
              <w:t xml:space="preserve"> </w:t>
            </w:r>
            <w:r>
              <w:t>pentru</w:t>
            </w:r>
            <w:r>
              <w:rPr>
                <w:spacing w:val="-6"/>
              </w:rPr>
              <w:t xml:space="preserve"> </w:t>
            </w:r>
            <w:r>
              <w:t>terenul</w:t>
            </w:r>
            <w:r>
              <w:rPr>
                <w:spacing w:val="-6"/>
              </w:rPr>
              <w:t xml:space="preserve"> </w:t>
            </w:r>
            <w:r>
              <w:t>ce</w:t>
            </w:r>
            <w:r>
              <w:rPr>
                <w:spacing w:val="-8"/>
              </w:rPr>
              <w:t xml:space="preserve"> </w:t>
            </w:r>
            <w:r>
              <w:t>constituie</w:t>
            </w:r>
            <w:r>
              <w:rPr>
                <w:spacing w:val="-6"/>
              </w:rPr>
              <w:t xml:space="preserve"> </w:t>
            </w:r>
            <w:r>
              <w:t>vatra</w:t>
            </w:r>
            <w:r>
              <w:rPr>
                <w:spacing w:val="-8"/>
              </w:rPr>
              <w:t xml:space="preserve"> </w:t>
            </w:r>
            <w:r>
              <w:t>stupinei</w:t>
            </w:r>
            <w:r>
              <w:rPr>
                <w:spacing w:val="40"/>
              </w:rPr>
              <w:t xml:space="preserve"> </w:t>
            </w:r>
            <w:r>
              <w:t>–</w:t>
            </w:r>
            <w:r>
              <w:rPr>
                <w:spacing w:val="-3"/>
              </w:rPr>
              <w:t xml:space="preserve"> </w:t>
            </w:r>
            <w:r>
              <w:t>acte</w:t>
            </w:r>
            <w:r>
              <w:rPr>
                <w:spacing w:val="-6"/>
              </w:rPr>
              <w:t xml:space="preserve"> </w:t>
            </w:r>
            <w:r>
              <w:t>de proprietate conform legislației în vigoare, sau contract de concesiune/ contract de arendă/ închiriere/ comodat valabile la momentul depunerii cererii de finanțare.</w:t>
            </w:r>
          </w:p>
          <w:p w14:paraId="5C8A59C1" w14:textId="77777777" w:rsidR="005B4DD7" w:rsidRDefault="00000000">
            <w:pPr>
              <w:pStyle w:val="TableParagraph"/>
              <w:spacing w:line="254" w:lineRule="exact"/>
              <w:ind w:left="107" w:right="117"/>
            </w:pPr>
            <w:r>
              <w:t>Suprafața</w:t>
            </w:r>
            <w:r>
              <w:rPr>
                <w:spacing w:val="-6"/>
              </w:rPr>
              <w:t xml:space="preserve"> </w:t>
            </w:r>
            <w:r>
              <w:t>de</w:t>
            </w:r>
            <w:r>
              <w:rPr>
                <w:spacing w:val="-8"/>
              </w:rPr>
              <w:t xml:space="preserve"> </w:t>
            </w:r>
            <w:r>
              <w:t>teren</w:t>
            </w:r>
            <w:r>
              <w:rPr>
                <w:spacing w:val="-6"/>
              </w:rPr>
              <w:t xml:space="preserve"> </w:t>
            </w:r>
            <w:r>
              <w:t>eligibilă</w:t>
            </w:r>
            <w:r>
              <w:rPr>
                <w:spacing w:val="-6"/>
              </w:rPr>
              <w:t xml:space="preserve"> </w:t>
            </w:r>
            <w:r>
              <w:t>pentru</w:t>
            </w:r>
            <w:r>
              <w:rPr>
                <w:spacing w:val="-5"/>
              </w:rPr>
              <w:t xml:space="preserve"> </w:t>
            </w:r>
            <w:r>
              <w:t>vatra</w:t>
            </w:r>
            <w:r>
              <w:rPr>
                <w:spacing w:val="-5"/>
              </w:rPr>
              <w:t xml:space="preserve"> </w:t>
            </w:r>
            <w:r>
              <w:t>stupinei</w:t>
            </w:r>
            <w:r>
              <w:rPr>
                <w:spacing w:val="-5"/>
              </w:rPr>
              <w:t xml:space="preserve"> </w:t>
            </w:r>
            <w:r>
              <w:t>este</w:t>
            </w:r>
            <w:r>
              <w:rPr>
                <w:spacing w:val="-5"/>
              </w:rPr>
              <w:t xml:space="preserve"> </w:t>
            </w:r>
            <w:r>
              <w:t>de</w:t>
            </w:r>
            <w:r>
              <w:rPr>
                <w:spacing w:val="-5"/>
              </w:rPr>
              <w:t xml:space="preserve"> </w:t>
            </w:r>
            <w:r>
              <w:t>minim</w:t>
            </w:r>
            <w:r>
              <w:rPr>
                <w:spacing w:val="-6"/>
              </w:rPr>
              <w:t xml:space="preserve"> </w:t>
            </w:r>
            <w:r>
              <w:t>5 mp/stup şi 50 mp pentru fiecare pavilion apicol.</w:t>
            </w:r>
          </w:p>
        </w:tc>
        <w:tc>
          <w:tcPr>
            <w:tcW w:w="711" w:type="dxa"/>
          </w:tcPr>
          <w:p w14:paraId="42A21C60"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602771DB"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6447B65F"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2E2C5638"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6D094745" w14:textId="77777777">
        <w:trPr>
          <w:trHeight w:val="1788"/>
        </w:trPr>
        <w:tc>
          <w:tcPr>
            <w:tcW w:w="7057" w:type="dxa"/>
          </w:tcPr>
          <w:p w14:paraId="3EA9101E" w14:textId="77777777" w:rsidR="005B4DD7" w:rsidRDefault="00000000">
            <w:pPr>
              <w:pStyle w:val="TableParagraph"/>
              <w:numPr>
                <w:ilvl w:val="0"/>
                <w:numId w:val="68"/>
              </w:numPr>
              <w:tabs>
                <w:tab w:val="left" w:pos="312"/>
              </w:tabs>
              <w:spacing w:line="237" w:lineRule="auto"/>
              <w:ind w:right="169" w:firstLine="0"/>
            </w:pPr>
            <w:r>
              <w:t>În</w:t>
            </w:r>
            <w:r>
              <w:rPr>
                <w:spacing w:val="-12"/>
              </w:rPr>
              <w:t xml:space="preserve"> </w:t>
            </w:r>
            <w:r>
              <w:t>cazul</w:t>
            </w:r>
            <w:r>
              <w:rPr>
                <w:spacing w:val="-8"/>
              </w:rPr>
              <w:t xml:space="preserve"> </w:t>
            </w:r>
            <w:r>
              <w:t>exploatațiilor</w:t>
            </w:r>
            <w:r>
              <w:rPr>
                <w:spacing w:val="-8"/>
              </w:rPr>
              <w:t xml:space="preserve"> </w:t>
            </w:r>
            <w:r>
              <w:t>care</w:t>
            </w:r>
            <w:r>
              <w:rPr>
                <w:spacing w:val="-7"/>
              </w:rPr>
              <w:t xml:space="preserve"> </w:t>
            </w:r>
            <w:r>
              <w:t>presupun</w:t>
            </w:r>
            <w:r>
              <w:rPr>
                <w:spacing w:val="-8"/>
              </w:rPr>
              <w:t xml:space="preserve"> </w:t>
            </w:r>
            <w:r>
              <w:t>înființarea</w:t>
            </w:r>
            <w:r>
              <w:rPr>
                <w:spacing w:val="-8"/>
              </w:rPr>
              <w:t xml:space="preserve"> </w:t>
            </w:r>
            <w:r>
              <w:t>şi/sau</w:t>
            </w:r>
            <w:r>
              <w:rPr>
                <w:spacing w:val="-10"/>
              </w:rPr>
              <w:t xml:space="preserve"> </w:t>
            </w:r>
            <w:r>
              <w:t>reconversia plantațiilor pomicole, contractele care conferă dreptul de folosință (arendă, concesiune) asupra terenurilor agricole, pentru exploatații pomicole, să aibă o valabilitate de minimum 15 ani (excepție: pepinierele, culturile de căpșun, zmeur, mur, coacăz și agriș unde perioada</w:t>
            </w:r>
            <w:r>
              <w:rPr>
                <w:spacing w:val="-5"/>
              </w:rPr>
              <w:t xml:space="preserve"> </w:t>
            </w:r>
            <w:r>
              <w:t>minimă</w:t>
            </w:r>
            <w:r>
              <w:rPr>
                <w:spacing w:val="-3"/>
              </w:rPr>
              <w:t xml:space="preserve"> </w:t>
            </w:r>
            <w:r>
              <w:t>este</w:t>
            </w:r>
            <w:r>
              <w:rPr>
                <w:spacing w:val="-5"/>
              </w:rPr>
              <w:t xml:space="preserve"> </w:t>
            </w:r>
            <w:r>
              <w:t>de</w:t>
            </w:r>
            <w:r>
              <w:rPr>
                <w:spacing w:val="-2"/>
              </w:rPr>
              <w:t xml:space="preserve"> </w:t>
            </w:r>
            <w:r>
              <w:t>10</w:t>
            </w:r>
            <w:r>
              <w:rPr>
                <w:spacing w:val="-2"/>
              </w:rPr>
              <w:t xml:space="preserve"> </w:t>
            </w:r>
            <w:r>
              <w:t>ani), începând</w:t>
            </w:r>
            <w:r>
              <w:rPr>
                <w:spacing w:val="-2"/>
              </w:rPr>
              <w:t xml:space="preserve"> </w:t>
            </w:r>
            <w:r>
              <w:t>cu</w:t>
            </w:r>
            <w:r>
              <w:rPr>
                <w:spacing w:val="-5"/>
              </w:rPr>
              <w:t xml:space="preserve"> </w:t>
            </w:r>
            <w:r>
              <w:t>anul</w:t>
            </w:r>
            <w:r>
              <w:rPr>
                <w:spacing w:val="-2"/>
              </w:rPr>
              <w:t xml:space="preserve"> </w:t>
            </w:r>
            <w:r>
              <w:t>depunerii</w:t>
            </w:r>
            <w:r>
              <w:rPr>
                <w:spacing w:val="-2"/>
              </w:rPr>
              <w:t xml:space="preserve"> </w:t>
            </w:r>
            <w:r>
              <w:t>Cererii de Finanțare.</w:t>
            </w:r>
          </w:p>
        </w:tc>
        <w:tc>
          <w:tcPr>
            <w:tcW w:w="711" w:type="dxa"/>
          </w:tcPr>
          <w:p w14:paraId="76DC2D15"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77BA64D4"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44BB0FED"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575EDB20"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4E2702D9" w14:textId="77777777">
        <w:trPr>
          <w:trHeight w:val="1787"/>
        </w:trPr>
        <w:tc>
          <w:tcPr>
            <w:tcW w:w="7057" w:type="dxa"/>
          </w:tcPr>
          <w:p w14:paraId="18000A72" w14:textId="77777777" w:rsidR="005B4DD7" w:rsidRDefault="00000000">
            <w:pPr>
              <w:pStyle w:val="TableParagraph"/>
              <w:numPr>
                <w:ilvl w:val="0"/>
                <w:numId w:val="67"/>
              </w:numPr>
              <w:tabs>
                <w:tab w:val="left" w:pos="372"/>
              </w:tabs>
              <w:spacing w:line="230" w:lineRule="auto"/>
              <w:ind w:right="878" w:firstLine="0"/>
            </w:pPr>
            <w:r>
              <w:t>Pentru</w:t>
            </w:r>
            <w:r>
              <w:rPr>
                <w:spacing w:val="-11"/>
              </w:rPr>
              <w:t xml:space="preserve"> </w:t>
            </w:r>
            <w:r>
              <w:t>construcții</w:t>
            </w:r>
            <w:r>
              <w:rPr>
                <w:spacing w:val="-12"/>
              </w:rPr>
              <w:t xml:space="preserve"> </w:t>
            </w:r>
            <w:r>
              <w:t>permanente,</w:t>
            </w:r>
            <w:r>
              <w:rPr>
                <w:spacing w:val="-10"/>
              </w:rPr>
              <w:t xml:space="preserve"> </w:t>
            </w:r>
            <w:r>
              <w:t>conform</w:t>
            </w:r>
            <w:r>
              <w:rPr>
                <w:spacing w:val="-11"/>
              </w:rPr>
              <w:t xml:space="preserve"> </w:t>
            </w:r>
            <w:r>
              <w:t>prevederilor</w:t>
            </w:r>
            <w:r>
              <w:rPr>
                <w:spacing w:val="-10"/>
              </w:rPr>
              <w:t xml:space="preserve"> </w:t>
            </w:r>
            <w:r>
              <w:t>Legii nr.50/1991, cu modificările şi completările ulterioare:</w:t>
            </w:r>
          </w:p>
          <w:p w14:paraId="549D6BF0" w14:textId="77777777" w:rsidR="005B4DD7" w:rsidRDefault="00000000">
            <w:pPr>
              <w:pStyle w:val="TableParagraph"/>
              <w:numPr>
                <w:ilvl w:val="1"/>
                <w:numId w:val="67"/>
              </w:numPr>
              <w:tabs>
                <w:tab w:val="left" w:pos="312"/>
              </w:tabs>
              <w:spacing w:before="5" w:line="237" w:lineRule="auto"/>
              <w:ind w:right="205" w:firstLine="0"/>
            </w:pPr>
            <w:r>
              <w:t>documentul</w:t>
            </w:r>
            <w:r>
              <w:rPr>
                <w:spacing w:val="-9"/>
              </w:rPr>
              <w:t xml:space="preserve"> </w:t>
            </w:r>
            <w:r>
              <w:t>care</w:t>
            </w:r>
            <w:r>
              <w:rPr>
                <w:spacing w:val="-9"/>
              </w:rPr>
              <w:t xml:space="preserve"> </w:t>
            </w:r>
            <w:r>
              <w:t>atestă</w:t>
            </w:r>
            <w:r>
              <w:rPr>
                <w:spacing w:val="-8"/>
              </w:rPr>
              <w:t xml:space="preserve"> </w:t>
            </w:r>
            <w:r>
              <w:t>dreptul</w:t>
            </w:r>
            <w:r>
              <w:rPr>
                <w:spacing w:val="-10"/>
              </w:rPr>
              <w:t xml:space="preserve"> </w:t>
            </w:r>
            <w:r>
              <w:t>real</w:t>
            </w:r>
            <w:r>
              <w:rPr>
                <w:spacing w:val="-8"/>
              </w:rPr>
              <w:t xml:space="preserve"> </w:t>
            </w:r>
            <w:r>
              <w:t>principal</w:t>
            </w:r>
            <w:r>
              <w:rPr>
                <w:spacing w:val="-11"/>
              </w:rPr>
              <w:t xml:space="preserve"> </w:t>
            </w:r>
            <w:r>
              <w:t>asupra</w:t>
            </w:r>
            <w:r>
              <w:rPr>
                <w:spacing w:val="-7"/>
              </w:rPr>
              <w:t xml:space="preserve"> </w:t>
            </w:r>
            <w:r>
              <w:t xml:space="preserve">construcției: drept de proprietate, uz, uzufruct, superficie, servitute (dobândite prin:contract de vânzare- cumpărare, de schimb, de donație, certificat de moştenitor, act administrativ de restituire, hotărâre </w:t>
            </w:r>
            <w:r>
              <w:rPr>
                <w:spacing w:val="-2"/>
              </w:rPr>
              <w:t>judecătorească);</w:t>
            </w:r>
          </w:p>
        </w:tc>
        <w:tc>
          <w:tcPr>
            <w:tcW w:w="711" w:type="dxa"/>
          </w:tcPr>
          <w:p w14:paraId="3642BCB1"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394D985C"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70DAD4E4"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16261602"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0DA02A99" w14:textId="77777777">
        <w:trPr>
          <w:trHeight w:val="2316"/>
        </w:trPr>
        <w:tc>
          <w:tcPr>
            <w:tcW w:w="7057" w:type="dxa"/>
          </w:tcPr>
          <w:p w14:paraId="49A51A8B" w14:textId="77777777" w:rsidR="005B4DD7" w:rsidRDefault="00000000">
            <w:pPr>
              <w:pStyle w:val="TableParagraph"/>
              <w:numPr>
                <w:ilvl w:val="0"/>
                <w:numId w:val="66"/>
              </w:numPr>
              <w:tabs>
                <w:tab w:val="left" w:pos="420"/>
              </w:tabs>
              <w:spacing w:line="237" w:lineRule="auto"/>
              <w:ind w:right="119" w:firstLine="0"/>
              <w:jc w:val="both"/>
            </w:pPr>
            <w:r>
              <w:t>Pentru construcții provizorii, conform prevederilor Legii nr 50/ 1991, cu modificările și completările ulterioare:</w:t>
            </w:r>
          </w:p>
          <w:p w14:paraId="5DF82CEC" w14:textId="77777777" w:rsidR="005B4DD7" w:rsidRDefault="00000000">
            <w:pPr>
              <w:pStyle w:val="TableParagraph"/>
              <w:numPr>
                <w:ilvl w:val="1"/>
                <w:numId w:val="66"/>
              </w:numPr>
              <w:tabs>
                <w:tab w:val="left" w:pos="826"/>
              </w:tabs>
              <w:spacing w:line="237" w:lineRule="auto"/>
              <w:ind w:right="60" w:hanging="360"/>
              <w:jc w:val="both"/>
            </w:pPr>
            <w:r>
              <w:t>documentul care atestă dreptul real principal asupra construcției: drept de proprietate, uz, uzufruct, superficie, servitute (dobândit prin act autentic notarial de ex.:</w:t>
            </w:r>
            <w:r>
              <w:rPr>
                <w:spacing w:val="80"/>
              </w:rPr>
              <w:t xml:space="preserve"> </w:t>
            </w:r>
            <w:r>
              <w:t>contract de vânzare-cumpărare, de schimb, de donație), certificat de moştenitor, act administrativ de restituire, hotărâre judecătorească, lege;</w:t>
            </w:r>
          </w:p>
          <w:p w14:paraId="14E03F31" w14:textId="77777777" w:rsidR="005B4DD7" w:rsidRDefault="00000000">
            <w:pPr>
              <w:pStyle w:val="TableParagraph"/>
              <w:spacing w:before="5" w:line="254" w:lineRule="exact"/>
              <w:ind w:left="107"/>
            </w:pPr>
            <w:r>
              <w:rPr>
                <w:spacing w:val="-5"/>
              </w:rPr>
              <w:t>sau</w:t>
            </w:r>
          </w:p>
        </w:tc>
        <w:tc>
          <w:tcPr>
            <w:tcW w:w="711" w:type="dxa"/>
          </w:tcPr>
          <w:p w14:paraId="79E4EC07" w14:textId="77777777" w:rsidR="005B4DD7" w:rsidRDefault="00000000">
            <w:pPr>
              <w:pStyle w:val="TableParagraph"/>
              <w:spacing w:line="262" w:lineRule="exact"/>
              <w:ind w:left="3"/>
              <w:jc w:val="center"/>
              <w:rPr>
                <w:rFonts w:ascii="Wingdings" w:hAnsi="Wingdings"/>
                <w:sz w:val="24"/>
              </w:rPr>
            </w:pPr>
            <w:r>
              <w:rPr>
                <w:rFonts w:ascii="Wingdings" w:hAnsi="Wingdings"/>
                <w:sz w:val="24"/>
              </w:rPr>
              <w:t></w:t>
            </w:r>
          </w:p>
        </w:tc>
        <w:tc>
          <w:tcPr>
            <w:tcW w:w="708" w:type="dxa"/>
          </w:tcPr>
          <w:p w14:paraId="5E3FAF58" w14:textId="77777777" w:rsidR="005B4DD7" w:rsidRDefault="00000000">
            <w:pPr>
              <w:pStyle w:val="TableParagraph"/>
              <w:spacing w:line="262" w:lineRule="exact"/>
              <w:ind w:left="4"/>
              <w:jc w:val="center"/>
              <w:rPr>
                <w:rFonts w:ascii="Wingdings" w:hAnsi="Wingdings"/>
                <w:sz w:val="24"/>
              </w:rPr>
            </w:pPr>
            <w:r>
              <w:rPr>
                <w:rFonts w:ascii="Wingdings" w:hAnsi="Wingdings"/>
                <w:sz w:val="24"/>
              </w:rPr>
              <w:t></w:t>
            </w:r>
          </w:p>
        </w:tc>
        <w:tc>
          <w:tcPr>
            <w:tcW w:w="850" w:type="dxa"/>
          </w:tcPr>
          <w:p w14:paraId="4C36A4E6" w14:textId="77777777" w:rsidR="005B4DD7" w:rsidRDefault="00000000">
            <w:pPr>
              <w:pStyle w:val="TableParagraph"/>
              <w:spacing w:line="262" w:lineRule="exact"/>
              <w:ind w:left="6"/>
              <w:jc w:val="center"/>
              <w:rPr>
                <w:rFonts w:ascii="Wingdings" w:hAnsi="Wingdings"/>
                <w:sz w:val="24"/>
              </w:rPr>
            </w:pPr>
            <w:r>
              <w:rPr>
                <w:rFonts w:ascii="Wingdings" w:hAnsi="Wingdings"/>
                <w:sz w:val="24"/>
              </w:rPr>
              <w:t></w:t>
            </w:r>
          </w:p>
        </w:tc>
        <w:tc>
          <w:tcPr>
            <w:tcW w:w="853" w:type="dxa"/>
          </w:tcPr>
          <w:p w14:paraId="6760F4E7" w14:textId="77777777" w:rsidR="005B4DD7" w:rsidRDefault="00000000">
            <w:pPr>
              <w:pStyle w:val="TableParagraph"/>
              <w:spacing w:line="243" w:lineRule="exact"/>
              <w:ind w:left="323"/>
              <w:rPr>
                <w:rFonts w:ascii="Wingdings" w:hAnsi="Wingdings"/>
              </w:rPr>
            </w:pPr>
            <w:r>
              <w:rPr>
                <w:rFonts w:ascii="Wingdings" w:hAnsi="Wingdings"/>
              </w:rPr>
              <w:t></w:t>
            </w:r>
          </w:p>
        </w:tc>
      </w:tr>
      <w:tr w:rsidR="005B4DD7" w14:paraId="4CD9FCC6" w14:textId="77777777">
        <w:trPr>
          <w:trHeight w:val="525"/>
        </w:trPr>
        <w:tc>
          <w:tcPr>
            <w:tcW w:w="7057" w:type="dxa"/>
          </w:tcPr>
          <w:p w14:paraId="548ED98A" w14:textId="77777777" w:rsidR="005B4DD7" w:rsidRDefault="00000000">
            <w:pPr>
              <w:pStyle w:val="TableParagraph"/>
              <w:numPr>
                <w:ilvl w:val="0"/>
                <w:numId w:val="65"/>
              </w:numPr>
              <w:tabs>
                <w:tab w:val="left" w:pos="825"/>
                <w:tab w:val="left" w:pos="826"/>
                <w:tab w:val="left" w:pos="2243"/>
                <w:tab w:val="left" w:pos="2930"/>
                <w:tab w:val="left" w:pos="3797"/>
                <w:tab w:val="left" w:pos="4773"/>
                <w:tab w:val="left" w:pos="5273"/>
                <w:tab w:val="left" w:pos="6281"/>
              </w:tabs>
              <w:spacing w:line="254" w:lineRule="exact"/>
              <w:ind w:right="114" w:hanging="360"/>
            </w:pPr>
            <w:r>
              <w:rPr>
                <w:spacing w:val="-2"/>
              </w:rPr>
              <w:t>documentul</w:t>
            </w:r>
            <w:r>
              <w:tab/>
            </w:r>
            <w:r>
              <w:rPr>
                <w:spacing w:val="-4"/>
              </w:rPr>
              <w:t>care</w:t>
            </w:r>
            <w:r>
              <w:tab/>
            </w:r>
            <w:r>
              <w:rPr>
                <w:spacing w:val="-2"/>
              </w:rPr>
              <w:t>atestă</w:t>
            </w:r>
            <w:r>
              <w:tab/>
            </w:r>
            <w:r>
              <w:rPr>
                <w:spacing w:val="-2"/>
              </w:rPr>
              <w:t>dreptul</w:t>
            </w:r>
            <w:r>
              <w:tab/>
            </w:r>
            <w:r>
              <w:rPr>
                <w:spacing w:val="-6"/>
              </w:rPr>
              <w:t>de</w:t>
            </w:r>
            <w:r>
              <w:tab/>
            </w:r>
            <w:r>
              <w:rPr>
                <w:spacing w:val="-2"/>
              </w:rPr>
              <w:t>creanță</w:t>
            </w:r>
            <w:r>
              <w:tab/>
            </w:r>
            <w:r>
              <w:rPr>
                <w:spacing w:val="-2"/>
              </w:rPr>
              <w:t xml:space="preserve">asupra </w:t>
            </w:r>
            <w:r>
              <w:t>construcției dobândit prin: concesiune, comodat, locațiune.</w:t>
            </w:r>
          </w:p>
        </w:tc>
        <w:tc>
          <w:tcPr>
            <w:tcW w:w="711" w:type="dxa"/>
          </w:tcPr>
          <w:p w14:paraId="073C788D"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35E95E8A"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54DC9924"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2DEBDF15"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19EE1319" w14:textId="77777777">
        <w:trPr>
          <w:trHeight w:val="1021"/>
        </w:trPr>
        <w:tc>
          <w:tcPr>
            <w:tcW w:w="7057" w:type="dxa"/>
          </w:tcPr>
          <w:p w14:paraId="61C31118" w14:textId="77777777" w:rsidR="005B4DD7" w:rsidRDefault="00000000">
            <w:pPr>
              <w:pStyle w:val="TableParagraph"/>
              <w:spacing w:line="237" w:lineRule="auto"/>
              <w:ind w:left="107" w:right="117"/>
            </w:pPr>
            <w:r>
              <w:t>În</w:t>
            </w:r>
            <w:r>
              <w:rPr>
                <w:spacing w:val="40"/>
              </w:rPr>
              <w:t xml:space="preserve"> </w:t>
            </w:r>
            <w:r>
              <w:t>cazul</w:t>
            </w:r>
            <w:r>
              <w:rPr>
                <w:spacing w:val="40"/>
              </w:rPr>
              <w:t xml:space="preserve"> </w:t>
            </w:r>
            <w:r>
              <w:t>prezentării</w:t>
            </w:r>
            <w:r>
              <w:rPr>
                <w:spacing w:val="40"/>
              </w:rPr>
              <w:t xml:space="preserve"> </w:t>
            </w:r>
            <w:r>
              <w:t>contractului</w:t>
            </w:r>
            <w:r>
              <w:rPr>
                <w:spacing w:val="40"/>
              </w:rPr>
              <w:t xml:space="preserve"> </w:t>
            </w:r>
            <w:r>
              <w:t>de</w:t>
            </w:r>
            <w:r>
              <w:rPr>
                <w:spacing w:val="40"/>
              </w:rPr>
              <w:t xml:space="preserve"> </w:t>
            </w:r>
            <w:r>
              <w:t>comodat/</w:t>
            </w:r>
            <w:r>
              <w:rPr>
                <w:spacing w:val="40"/>
              </w:rPr>
              <w:t xml:space="preserve"> </w:t>
            </w:r>
            <w:r>
              <w:t>locațiune</w:t>
            </w:r>
            <w:r>
              <w:rPr>
                <w:spacing w:val="40"/>
              </w:rPr>
              <w:t xml:space="preserve"> </w:t>
            </w:r>
            <w:r>
              <w:t>pentru</w:t>
            </w:r>
            <w:r>
              <w:rPr>
                <w:spacing w:val="80"/>
              </w:rPr>
              <w:t xml:space="preserve"> </w:t>
            </w:r>
            <w:r>
              <w:t>construcțiile</w:t>
            </w:r>
            <w:r>
              <w:rPr>
                <w:spacing w:val="32"/>
              </w:rPr>
              <w:t xml:space="preserve"> </w:t>
            </w:r>
            <w:r>
              <w:t>cu</w:t>
            </w:r>
            <w:r>
              <w:rPr>
                <w:spacing w:val="33"/>
              </w:rPr>
              <w:t xml:space="preserve"> </w:t>
            </w:r>
            <w:r>
              <w:t>caracter</w:t>
            </w:r>
            <w:r>
              <w:rPr>
                <w:spacing w:val="37"/>
              </w:rPr>
              <w:t xml:space="preserve"> </w:t>
            </w:r>
            <w:r>
              <w:t>provizoriu,</w:t>
            </w:r>
            <w:r>
              <w:rPr>
                <w:spacing w:val="34"/>
              </w:rPr>
              <w:t xml:space="preserve"> </w:t>
            </w:r>
            <w:r>
              <w:t>conform</w:t>
            </w:r>
            <w:r>
              <w:rPr>
                <w:spacing w:val="33"/>
              </w:rPr>
              <w:t xml:space="preserve"> </w:t>
            </w:r>
            <w:r>
              <w:t>prevederilor</w:t>
            </w:r>
            <w:r>
              <w:rPr>
                <w:spacing w:val="37"/>
              </w:rPr>
              <w:t xml:space="preserve"> </w:t>
            </w:r>
            <w:r>
              <w:t>Legii</w:t>
            </w:r>
            <w:r>
              <w:rPr>
                <w:spacing w:val="36"/>
              </w:rPr>
              <w:t xml:space="preserve"> </w:t>
            </w:r>
            <w:r>
              <w:rPr>
                <w:spacing w:val="-5"/>
              </w:rPr>
              <w:t>nr</w:t>
            </w:r>
          </w:p>
          <w:p w14:paraId="1373A568" w14:textId="77777777" w:rsidR="005B4DD7" w:rsidRDefault="00000000">
            <w:pPr>
              <w:pStyle w:val="TableParagraph"/>
              <w:spacing w:line="252" w:lineRule="exact"/>
              <w:ind w:left="107" w:right="117"/>
            </w:pPr>
            <w:r>
              <w:t>50/</w:t>
            </w:r>
            <w:r>
              <w:rPr>
                <w:spacing w:val="40"/>
              </w:rPr>
              <w:t xml:space="preserve"> </w:t>
            </w:r>
            <w:r>
              <w:t>1991,</w:t>
            </w:r>
            <w:r>
              <w:rPr>
                <w:spacing w:val="40"/>
              </w:rPr>
              <w:t xml:space="preserve"> </w:t>
            </w:r>
            <w:r>
              <w:t>cu</w:t>
            </w:r>
            <w:r>
              <w:rPr>
                <w:spacing w:val="40"/>
              </w:rPr>
              <w:t xml:space="preserve"> </w:t>
            </w:r>
            <w:r>
              <w:t>modificările</w:t>
            </w:r>
            <w:r>
              <w:rPr>
                <w:spacing w:val="40"/>
              </w:rPr>
              <w:t xml:space="preserve"> </w:t>
            </w:r>
            <w:r>
              <w:t>și</w:t>
            </w:r>
            <w:r>
              <w:rPr>
                <w:spacing w:val="40"/>
              </w:rPr>
              <w:t xml:space="preserve"> </w:t>
            </w:r>
            <w:r>
              <w:t>completările</w:t>
            </w:r>
            <w:r>
              <w:rPr>
                <w:spacing w:val="40"/>
              </w:rPr>
              <w:t xml:space="preserve"> </w:t>
            </w:r>
            <w:r>
              <w:t>ulterioare,</w:t>
            </w:r>
            <w:r>
              <w:rPr>
                <w:spacing w:val="40"/>
              </w:rPr>
              <w:t xml:space="preserve"> </w:t>
            </w:r>
            <w:r>
              <w:t>solicitantul trebuie să atașeze și acordul expres al proprietarului de drept.</w:t>
            </w:r>
          </w:p>
        </w:tc>
        <w:tc>
          <w:tcPr>
            <w:tcW w:w="711" w:type="dxa"/>
          </w:tcPr>
          <w:p w14:paraId="569D3888"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688EAA9F"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44348135"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2D4DBA3A"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71ACB32F" w14:textId="77777777">
        <w:trPr>
          <w:trHeight w:val="1021"/>
        </w:trPr>
        <w:tc>
          <w:tcPr>
            <w:tcW w:w="7057" w:type="dxa"/>
          </w:tcPr>
          <w:p w14:paraId="5D5F5942" w14:textId="77777777" w:rsidR="005B4DD7" w:rsidRDefault="00000000">
            <w:pPr>
              <w:pStyle w:val="TableParagraph"/>
              <w:spacing w:line="240" w:lineRule="exact"/>
              <w:ind w:left="107"/>
            </w:pPr>
            <w:r>
              <w:t>În</w:t>
            </w:r>
            <w:r>
              <w:rPr>
                <w:spacing w:val="27"/>
              </w:rPr>
              <w:t xml:space="preserve"> </w:t>
            </w:r>
            <w:r>
              <w:t>cazul</w:t>
            </w:r>
            <w:r>
              <w:rPr>
                <w:spacing w:val="27"/>
              </w:rPr>
              <w:t xml:space="preserve"> </w:t>
            </w:r>
            <w:r>
              <w:t>terenurilor</w:t>
            </w:r>
            <w:r>
              <w:rPr>
                <w:spacing w:val="25"/>
              </w:rPr>
              <w:t xml:space="preserve"> </w:t>
            </w:r>
            <w:r>
              <w:t>asupra</w:t>
            </w:r>
            <w:r>
              <w:rPr>
                <w:spacing w:val="28"/>
              </w:rPr>
              <w:t xml:space="preserve"> </w:t>
            </w:r>
            <w:r>
              <w:t>cărora</w:t>
            </w:r>
            <w:r>
              <w:rPr>
                <w:spacing w:val="28"/>
              </w:rPr>
              <w:t xml:space="preserve"> </w:t>
            </w:r>
            <w:r>
              <w:t>nu</w:t>
            </w:r>
            <w:r>
              <w:rPr>
                <w:spacing w:val="26"/>
              </w:rPr>
              <w:t xml:space="preserve"> </w:t>
            </w:r>
            <w:r>
              <w:t>se</w:t>
            </w:r>
            <w:r>
              <w:rPr>
                <w:spacing w:val="26"/>
              </w:rPr>
              <w:t xml:space="preserve"> </w:t>
            </w:r>
            <w:r>
              <w:t>intervine</w:t>
            </w:r>
            <w:r>
              <w:rPr>
                <w:spacing w:val="28"/>
              </w:rPr>
              <w:t xml:space="preserve"> </w:t>
            </w:r>
            <w:r>
              <w:t>prin</w:t>
            </w:r>
            <w:r>
              <w:rPr>
                <w:spacing w:val="28"/>
              </w:rPr>
              <w:t xml:space="preserve"> </w:t>
            </w:r>
            <w:r>
              <w:t>proiect</w:t>
            </w:r>
            <w:r>
              <w:rPr>
                <w:spacing w:val="27"/>
              </w:rPr>
              <w:t xml:space="preserve"> </w:t>
            </w:r>
            <w:r>
              <w:t>și</w:t>
            </w:r>
            <w:r>
              <w:rPr>
                <w:spacing w:val="27"/>
              </w:rPr>
              <w:t xml:space="preserve"> </w:t>
            </w:r>
            <w:r>
              <w:rPr>
                <w:spacing w:val="-10"/>
              </w:rPr>
              <w:t>a</w:t>
            </w:r>
          </w:p>
          <w:p w14:paraId="2DF01524" w14:textId="77777777" w:rsidR="005B4DD7" w:rsidRDefault="00000000">
            <w:pPr>
              <w:pStyle w:val="TableParagraph"/>
              <w:tabs>
                <w:tab w:val="left" w:pos="1230"/>
                <w:tab w:val="left" w:pos="1898"/>
                <w:tab w:val="left" w:pos="3120"/>
                <w:tab w:val="left" w:pos="3765"/>
                <w:tab w:val="left" w:pos="4978"/>
                <w:tab w:val="left" w:pos="5734"/>
                <w:tab w:val="left" w:pos="6689"/>
              </w:tabs>
              <w:spacing w:line="255" w:lineRule="exact"/>
              <w:ind w:left="107"/>
            </w:pPr>
            <w:r>
              <w:rPr>
                <w:spacing w:val="-2"/>
              </w:rPr>
              <w:t>clădirilor</w:t>
            </w:r>
            <w:r>
              <w:tab/>
            </w:r>
            <w:r>
              <w:rPr>
                <w:spacing w:val="-4"/>
              </w:rPr>
              <w:t>deja</w:t>
            </w:r>
            <w:r>
              <w:tab/>
            </w:r>
            <w:r>
              <w:rPr>
                <w:spacing w:val="-2"/>
              </w:rPr>
              <w:t>existente,</w:t>
            </w:r>
            <w:r>
              <w:tab/>
            </w:r>
            <w:r>
              <w:rPr>
                <w:spacing w:val="-4"/>
              </w:rPr>
              <w:t>sunt</w:t>
            </w:r>
            <w:r>
              <w:tab/>
            </w:r>
            <w:r>
              <w:rPr>
                <w:spacing w:val="-2"/>
              </w:rPr>
              <w:t>acceptate</w:t>
            </w:r>
            <w:r>
              <w:tab/>
            </w:r>
            <w:r>
              <w:rPr>
                <w:spacing w:val="-2"/>
              </w:rPr>
              <w:t>toate</w:t>
            </w:r>
            <w:r>
              <w:tab/>
            </w:r>
            <w:r>
              <w:rPr>
                <w:spacing w:val="-2"/>
              </w:rPr>
              <w:t>tipurile</w:t>
            </w:r>
            <w:r>
              <w:tab/>
            </w:r>
            <w:r>
              <w:rPr>
                <w:spacing w:val="-5"/>
              </w:rPr>
              <w:t>de</w:t>
            </w:r>
          </w:p>
          <w:p w14:paraId="6E67C996" w14:textId="77777777" w:rsidR="005B4DD7" w:rsidRDefault="00000000">
            <w:pPr>
              <w:pStyle w:val="TableParagraph"/>
              <w:spacing w:before="3" w:line="252" w:lineRule="exact"/>
              <w:ind w:left="107" w:right="117"/>
            </w:pPr>
            <w:r>
              <w:t>documente invocate în secțiunea dedicată documentelor acceptate pentru construcții, după cum urmează:</w:t>
            </w:r>
          </w:p>
        </w:tc>
        <w:tc>
          <w:tcPr>
            <w:tcW w:w="711" w:type="dxa"/>
          </w:tcPr>
          <w:p w14:paraId="1EAD7296"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7F1197F7"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60FFD6C4"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51DEF6BE" w14:textId="77777777" w:rsidR="005B4DD7" w:rsidRDefault="00000000">
            <w:pPr>
              <w:pStyle w:val="TableParagraph"/>
              <w:spacing w:line="238" w:lineRule="exact"/>
              <w:ind w:left="323"/>
              <w:rPr>
                <w:rFonts w:ascii="Wingdings" w:hAnsi="Wingdings"/>
              </w:rPr>
            </w:pPr>
            <w:r>
              <w:rPr>
                <w:rFonts w:ascii="Wingdings" w:hAnsi="Wingdings"/>
              </w:rPr>
              <w:t></w:t>
            </w:r>
          </w:p>
        </w:tc>
      </w:tr>
    </w:tbl>
    <w:p w14:paraId="0962FBF4" w14:textId="77777777" w:rsidR="005B4DD7" w:rsidRDefault="005B4DD7">
      <w:pPr>
        <w:spacing w:line="238" w:lineRule="exact"/>
        <w:rPr>
          <w:rFonts w:ascii="Wingdings" w:hAnsi="Wingdings"/>
        </w:rPr>
        <w:sectPr w:rsidR="005B4DD7">
          <w:pgSz w:w="11930" w:h="16850"/>
          <w:pgMar w:top="1680" w:right="320" w:bottom="660" w:left="840" w:header="732" w:footer="465" w:gutter="0"/>
          <w:cols w:space="720"/>
        </w:sectPr>
      </w:pPr>
    </w:p>
    <w:p w14:paraId="35686614" w14:textId="77777777" w:rsidR="005B4DD7" w:rsidRDefault="005B4DD7">
      <w:pPr>
        <w:pStyle w:val="BodyText"/>
        <w:spacing w:before="5" w:after="1"/>
        <w:rPr>
          <w:i/>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7"/>
        <w:gridCol w:w="711"/>
        <w:gridCol w:w="708"/>
        <w:gridCol w:w="850"/>
        <w:gridCol w:w="853"/>
      </w:tblGrid>
      <w:tr w:rsidR="005B4DD7" w14:paraId="371F5493" w14:textId="77777777">
        <w:trPr>
          <w:trHeight w:val="1787"/>
        </w:trPr>
        <w:tc>
          <w:tcPr>
            <w:tcW w:w="7057" w:type="dxa"/>
          </w:tcPr>
          <w:p w14:paraId="0120EE14" w14:textId="77777777" w:rsidR="005B4DD7" w:rsidRDefault="00000000">
            <w:pPr>
              <w:pStyle w:val="TableParagraph"/>
              <w:spacing w:before="230"/>
              <w:ind w:left="107" w:right="54"/>
              <w:jc w:val="both"/>
            </w:pPr>
            <w:r>
              <w:t>- documente care atestă: drept de proprietate, uz, uzufruct, superficie, servitute (dobândit prin act autentic notarial de ex.: contract de vânzare-cumpărare, de schimb, de donație), certificat</w:t>
            </w:r>
            <w:r>
              <w:rPr>
                <w:spacing w:val="40"/>
              </w:rPr>
              <w:t xml:space="preserve"> </w:t>
            </w:r>
            <w:r>
              <w:t>de moştenitor, act administrativ de restituire, hotărâre judecătorească, lege sau drept de creanță asupra construcției dobândit prin: concesiune, comodat, locațiune.</w:t>
            </w:r>
          </w:p>
        </w:tc>
        <w:tc>
          <w:tcPr>
            <w:tcW w:w="711" w:type="dxa"/>
          </w:tcPr>
          <w:p w14:paraId="675A1C73" w14:textId="77777777" w:rsidR="005B4DD7" w:rsidRDefault="005B4DD7">
            <w:pPr>
              <w:pStyle w:val="TableParagraph"/>
              <w:rPr>
                <w:rFonts w:ascii="Times New Roman"/>
                <w:sz w:val="20"/>
              </w:rPr>
            </w:pPr>
          </w:p>
        </w:tc>
        <w:tc>
          <w:tcPr>
            <w:tcW w:w="708" w:type="dxa"/>
          </w:tcPr>
          <w:p w14:paraId="070267E9" w14:textId="77777777" w:rsidR="005B4DD7" w:rsidRDefault="005B4DD7">
            <w:pPr>
              <w:pStyle w:val="TableParagraph"/>
              <w:rPr>
                <w:rFonts w:ascii="Times New Roman"/>
                <w:sz w:val="20"/>
              </w:rPr>
            </w:pPr>
          </w:p>
        </w:tc>
        <w:tc>
          <w:tcPr>
            <w:tcW w:w="850" w:type="dxa"/>
          </w:tcPr>
          <w:p w14:paraId="02590574" w14:textId="77777777" w:rsidR="005B4DD7" w:rsidRDefault="005B4DD7">
            <w:pPr>
              <w:pStyle w:val="TableParagraph"/>
              <w:rPr>
                <w:rFonts w:ascii="Times New Roman"/>
                <w:sz w:val="20"/>
              </w:rPr>
            </w:pPr>
          </w:p>
        </w:tc>
        <w:tc>
          <w:tcPr>
            <w:tcW w:w="853" w:type="dxa"/>
          </w:tcPr>
          <w:p w14:paraId="2C32E246" w14:textId="77777777" w:rsidR="005B4DD7" w:rsidRDefault="005B4DD7">
            <w:pPr>
              <w:pStyle w:val="TableParagraph"/>
              <w:rPr>
                <w:rFonts w:ascii="Times New Roman"/>
                <w:sz w:val="20"/>
              </w:rPr>
            </w:pPr>
          </w:p>
        </w:tc>
      </w:tr>
      <w:tr w:rsidR="005B4DD7" w14:paraId="1D5CE91B" w14:textId="77777777">
        <w:trPr>
          <w:trHeight w:val="1533"/>
        </w:trPr>
        <w:tc>
          <w:tcPr>
            <w:tcW w:w="7057" w:type="dxa"/>
          </w:tcPr>
          <w:p w14:paraId="47FC5E46" w14:textId="77777777" w:rsidR="005B4DD7" w:rsidRDefault="00000000">
            <w:pPr>
              <w:pStyle w:val="TableParagraph"/>
              <w:spacing w:line="237" w:lineRule="auto"/>
              <w:ind w:left="107"/>
            </w:pPr>
            <w:r>
              <w:t>Solicitanții</w:t>
            </w:r>
            <w:r>
              <w:rPr>
                <w:spacing w:val="80"/>
              </w:rPr>
              <w:t xml:space="preserve"> </w:t>
            </w:r>
            <w:r>
              <w:t>care</w:t>
            </w:r>
            <w:r>
              <w:rPr>
                <w:spacing w:val="80"/>
              </w:rPr>
              <w:t xml:space="preserve"> </w:t>
            </w:r>
            <w:r>
              <w:t>prevăd</w:t>
            </w:r>
            <w:r>
              <w:rPr>
                <w:spacing w:val="80"/>
              </w:rPr>
              <w:t xml:space="preserve"> </w:t>
            </w:r>
            <w:r>
              <w:t>în</w:t>
            </w:r>
            <w:r>
              <w:rPr>
                <w:spacing w:val="80"/>
              </w:rPr>
              <w:t xml:space="preserve"> </w:t>
            </w:r>
            <w:r>
              <w:t>Planul</w:t>
            </w:r>
            <w:r>
              <w:rPr>
                <w:spacing w:val="80"/>
              </w:rPr>
              <w:t xml:space="preserve"> </w:t>
            </w:r>
            <w:r>
              <w:t>de</w:t>
            </w:r>
            <w:r>
              <w:rPr>
                <w:spacing w:val="80"/>
              </w:rPr>
              <w:t xml:space="preserve"> </w:t>
            </w:r>
            <w:r>
              <w:t>afaceri</w:t>
            </w:r>
            <w:r>
              <w:rPr>
                <w:spacing w:val="80"/>
              </w:rPr>
              <w:t xml:space="preserve"> </w:t>
            </w:r>
            <w:r>
              <w:t>ca</w:t>
            </w:r>
            <w:r>
              <w:rPr>
                <w:spacing w:val="80"/>
              </w:rPr>
              <w:t xml:space="preserve"> </w:t>
            </w:r>
            <w:r>
              <w:t>acțiune</w:t>
            </w:r>
            <w:r>
              <w:rPr>
                <w:spacing w:val="80"/>
              </w:rPr>
              <w:t xml:space="preserve"> </w:t>
            </w:r>
            <w:r>
              <w:t>pentru îndeplinirea</w:t>
            </w:r>
            <w:r>
              <w:rPr>
                <w:spacing w:val="80"/>
              </w:rPr>
              <w:t xml:space="preserve"> </w:t>
            </w:r>
            <w:r>
              <w:t>obiectivului,</w:t>
            </w:r>
            <w:r>
              <w:rPr>
                <w:spacing w:val="80"/>
              </w:rPr>
              <w:t xml:space="preserve"> </w:t>
            </w:r>
            <w:r>
              <w:t>cumpărarea</w:t>
            </w:r>
            <w:r>
              <w:rPr>
                <w:spacing w:val="80"/>
              </w:rPr>
              <w:t xml:space="preserve"> </w:t>
            </w:r>
            <w:r>
              <w:t>terenului</w:t>
            </w:r>
            <w:r>
              <w:rPr>
                <w:spacing w:val="80"/>
              </w:rPr>
              <w:t xml:space="preserve"> </w:t>
            </w:r>
            <w:r>
              <w:t>pe</w:t>
            </w:r>
            <w:r>
              <w:rPr>
                <w:spacing w:val="80"/>
              </w:rPr>
              <w:t xml:space="preserve"> </w:t>
            </w:r>
            <w:r>
              <w:t>care</w:t>
            </w:r>
            <w:r>
              <w:rPr>
                <w:spacing w:val="80"/>
              </w:rPr>
              <w:t xml:space="preserve"> </w:t>
            </w:r>
            <w:r>
              <w:t>se</w:t>
            </w:r>
            <w:r>
              <w:rPr>
                <w:spacing w:val="80"/>
              </w:rPr>
              <w:t xml:space="preserve"> </w:t>
            </w:r>
            <w:r>
              <w:t>va</w:t>
            </w:r>
            <w:r>
              <w:rPr>
                <w:spacing w:val="40"/>
              </w:rPr>
              <w:t xml:space="preserve"> </w:t>
            </w:r>
            <w:r>
              <w:t>construi</w:t>
            </w:r>
            <w:r>
              <w:rPr>
                <w:spacing w:val="78"/>
              </w:rPr>
              <w:t xml:space="preserve"> </w:t>
            </w:r>
            <w:r>
              <w:t>platforma</w:t>
            </w:r>
            <w:r>
              <w:rPr>
                <w:spacing w:val="78"/>
              </w:rPr>
              <w:t xml:space="preserve"> </w:t>
            </w:r>
            <w:r>
              <w:t>de</w:t>
            </w:r>
            <w:r>
              <w:rPr>
                <w:spacing w:val="76"/>
              </w:rPr>
              <w:t xml:space="preserve"> </w:t>
            </w:r>
            <w:r>
              <w:t>gestionare</w:t>
            </w:r>
            <w:r>
              <w:rPr>
                <w:spacing w:val="79"/>
              </w:rPr>
              <w:t xml:space="preserve"> </w:t>
            </w:r>
            <w:r>
              <w:t>a</w:t>
            </w:r>
            <w:r>
              <w:rPr>
                <w:spacing w:val="78"/>
              </w:rPr>
              <w:t xml:space="preserve"> </w:t>
            </w:r>
            <w:r>
              <w:t>gunoiului</w:t>
            </w:r>
            <w:r>
              <w:rPr>
                <w:spacing w:val="77"/>
              </w:rPr>
              <w:t xml:space="preserve"> </w:t>
            </w:r>
            <w:r>
              <w:t>de</w:t>
            </w:r>
            <w:r>
              <w:rPr>
                <w:spacing w:val="78"/>
              </w:rPr>
              <w:t xml:space="preserve"> </w:t>
            </w:r>
            <w:r>
              <w:t>grajd,</w:t>
            </w:r>
            <w:r>
              <w:rPr>
                <w:spacing w:val="80"/>
              </w:rPr>
              <w:t xml:space="preserve"> </w:t>
            </w:r>
            <w:r>
              <w:t>nu</w:t>
            </w:r>
            <w:r>
              <w:rPr>
                <w:spacing w:val="75"/>
              </w:rPr>
              <w:t xml:space="preserve"> </w:t>
            </w:r>
            <w:r>
              <w:t>sunt obligați</w:t>
            </w:r>
            <w:r>
              <w:rPr>
                <w:spacing w:val="40"/>
              </w:rPr>
              <w:t xml:space="preserve"> </w:t>
            </w:r>
            <w:r>
              <w:t>să</w:t>
            </w:r>
            <w:r>
              <w:rPr>
                <w:spacing w:val="40"/>
              </w:rPr>
              <w:t xml:space="preserve"> </w:t>
            </w:r>
            <w:r>
              <w:t>atașeze</w:t>
            </w:r>
            <w:r>
              <w:rPr>
                <w:spacing w:val="40"/>
              </w:rPr>
              <w:t xml:space="preserve"> </w:t>
            </w:r>
            <w:r>
              <w:t>la</w:t>
            </w:r>
            <w:r>
              <w:rPr>
                <w:spacing w:val="40"/>
              </w:rPr>
              <w:t xml:space="preserve"> </w:t>
            </w:r>
            <w:r>
              <w:t>depunerea</w:t>
            </w:r>
            <w:r>
              <w:rPr>
                <w:spacing w:val="40"/>
              </w:rPr>
              <w:t xml:space="preserve"> </w:t>
            </w:r>
            <w:r>
              <w:t>cererii</w:t>
            </w:r>
            <w:r>
              <w:rPr>
                <w:spacing w:val="40"/>
              </w:rPr>
              <w:t xml:space="preserve"> </w:t>
            </w:r>
            <w:r>
              <w:t>de</w:t>
            </w:r>
            <w:r>
              <w:rPr>
                <w:spacing w:val="40"/>
              </w:rPr>
              <w:t xml:space="preserve"> </w:t>
            </w:r>
            <w:r>
              <w:t>finanțare</w:t>
            </w:r>
            <w:r>
              <w:rPr>
                <w:spacing w:val="40"/>
              </w:rPr>
              <w:t xml:space="preserve"> </w:t>
            </w:r>
            <w:r>
              <w:t>documente care să ateste proprietatea/ dreptul de folosință pentru amenajarea platformei de gunoi de grajd.</w:t>
            </w:r>
          </w:p>
        </w:tc>
        <w:tc>
          <w:tcPr>
            <w:tcW w:w="711" w:type="dxa"/>
          </w:tcPr>
          <w:p w14:paraId="37B97939"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616C58B8"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149482F5"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2070AB00"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4197B699" w14:textId="77777777">
        <w:trPr>
          <w:trHeight w:val="1802"/>
        </w:trPr>
        <w:tc>
          <w:tcPr>
            <w:tcW w:w="7057" w:type="dxa"/>
          </w:tcPr>
          <w:p w14:paraId="10677CF0" w14:textId="77777777" w:rsidR="005B4DD7" w:rsidRDefault="00000000">
            <w:pPr>
              <w:pStyle w:val="TableParagraph"/>
              <w:numPr>
                <w:ilvl w:val="0"/>
                <w:numId w:val="64"/>
              </w:numPr>
              <w:tabs>
                <w:tab w:val="left" w:pos="391"/>
              </w:tabs>
              <w:spacing w:line="236" w:lineRule="exact"/>
              <w:jc w:val="both"/>
              <w:rPr>
                <w:b/>
              </w:rPr>
            </w:pPr>
            <w:r>
              <w:rPr>
                <w:b/>
              </w:rPr>
              <w:t>Documente</w:t>
            </w:r>
            <w:r>
              <w:rPr>
                <w:b/>
                <w:spacing w:val="-6"/>
              </w:rPr>
              <w:t xml:space="preserve"> </w:t>
            </w:r>
            <w:r>
              <w:rPr>
                <w:b/>
              </w:rPr>
              <w:t>pentru</w:t>
            </w:r>
            <w:r>
              <w:rPr>
                <w:b/>
                <w:spacing w:val="-6"/>
              </w:rPr>
              <w:t xml:space="preserve"> </w:t>
            </w:r>
            <w:r>
              <w:rPr>
                <w:b/>
              </w:rPr>
              <w:t>animale,</w:t>
            </w:r>
            <w:r>
              <w:rPr>
                <w:b/>
                <w:spacing w:val="-7"/>
              </w:rPr>
              <w:t xml:space="preserve"> </w:t>
            </w:r>
            <w:r>
              <w:rPr>
                <w:b/>
              </w:rPr>
              <w:t>păsări</w:t>
            </w:r>
            <w:r>
              <w:rPr>
                <w:b/>
                <w:spacing w:val="-11"/>
              </w:rPr>
              <w:t xml:space="preserve"> </w:t>
            </w:r>
            <w:r>
              <w:rPr>
                <w:b/>
              </w:rPr>
              <w:t>şi</w:t>
            </w:r>
            <w:r>
              <w:rPr>
                <w:b/>
                <w:spacing w:val="-7"/>
              </w:rPr>
              <w:t xml:space="preserve"> </w:t>
            </w:r>
            <w:r>
              <w:rPr>
                <w:b/>
              </w:rPr>
              <w:t>familii</w:t>
            </w:r>
            <w:r>
              <w:rPr>
                <w:b/>
                <w:spacing w:val="-9"/>
              </w:rPr>
              <w:t xml:space="preserve"> </w:t>
            </w:r>
            <w:r>
              <w:rPr>
                <w:b/>
              </w:rPr>
              <w:t>de</w:t>
            </w:r>
            <w:r>
              <w:rPr>
                <w:b/>
                <w:spacing w:val="-5"/>
              </w:rPr>
              <w:t xml:space="preserve"> </w:t>
            </w:r>
            <w:r>
              <w:rPr>
                <w:b/>
                <w:spacing w:val="-2"/>
              </w:rPr>
              <w:t>albine:</w:t>
            </w:r>
          </w:p>
          <w:p w14:paraId="6D30CBA4" w14:textId="77777777" w:rsidR="005B4DD7" w:rsidRDefault="00000000">
            <w:pPr>
              <w:pStyle w:val="TableParagraph"/>
              <w:numPr>
                <w:ilvl w:val="1"/>
                <w:numId w:val="64"/>
              </w:numPr>
              <w:tabs>
                <w:tab w:val="left" w:pos="826"/>
              </w:tabs>
              <w:ind w:right="52" w:hanging="360"/>
              <w:jc w:val="both"/>
            </w:pPr>
            <w:r>
              <w:t>documentul emis de forma asociativă apicolă privind înregistrarea stupilor şi stupinelor constând în numerele plăcuțelor de identificare pentru fiecare stup şi panourile de identificare a stupinelor în conformitate cu prevederile legislației în vigoare, actualizat cu cel mult 30 de zile</w:t>
            </w:r>
            <w:r>
              <w:rPr>
                <w:spacing w:val="40"/>
              </w:rPr>
              <w:t xml:space="preserve"> </w:t>
            </w:r>
            <w:r>
              <w:t>înaintea datei depunerii Cererii de finanțare;</w:t>
            </w:r>
          </w:p>
        </w:tc>
        <w:tc>
          <w:tcPr>
            <w:tcW w:w="711" w:type="dxa"/>
          </w:tcPr>
          <w:p w14:paraId="04014539" w14:textId="77777777" w:rsidR="005B4DD7" w:rsidRDefault="00000000">
            <w:pPr>
              <w:pStyle w:val="TableParagraph"/>
              <w:spacing w:line="260" w:lineRule="exact"/>
              <w:ind w:left="3"/>
              <w:jc w:val="center"/>
              <w:rPr>
                <w:rFonts w:ascii="Wingdings" w:hAnsi="Wingdings"/>
                <w:sz w:val="24"/>
              </w:rPr>
            </w:pPr>
            <w:r>
              <w:rPr>
                <w:rFonts w:ascii="Wingdings" w:hAnsi="Wingdings"/>
                <w:sz w:val="24"/>
              </w:rPr>
              <w:t></w:t>
            </w:r>
          </w:p>
        </w:tc>
        <w:tc>
          <w:tcPr>
            <w:tcW w:w="708" w:type="dxa"/>
          </w:tcPr>
          <w:p w14:paraId="3FC94BE3" w14:textId="77777777" w:rsidR="005B4DD7" w:rsidRDefault="00000000">
            <w:pPr>
              <w:pStyle w:val="TableParagraph"/>
              <w:spacing w:line="260" w:lineRule="exact"/>
              <w:ind w:left="4"/>
              <w:jc w:val="center"/>
              <w:rPr>
                <w:rFonts w:ascii="Wingdings" w:hAnsi="Wingdings"/>
                <w:sz w:val="24"/>
              </w:rPr>
            </w:pPr>
            <w:r>
              <w:rPr>
                <w:rFonts w:ascii="Wingdings" w:hAnsi="Wingdings"/>
                <w:sz w:val="24"/>
              </w:rPr>
              <w:t></w:t>
            </w:r>
          </w:p>
        </w:tc>
        <w:tc>
          <w:tcPr>
            <w:tcW w:w="850" w:type="dxa"/>
          </w:tcPr>
          <w:p w14:paraId="28711570" w14:textId="77777777" w:rsidR="005B4DD7" w:rsidRDefault="00000000">
            <w:pPr>
              <w:pStyle w:val="TableParagraph"/>
              <w:spacing w:line="260" w:lineRule="exact"/>
              <w:ind w:left="6"/>
              <w:jc w:val="center"/>
              <w:rPr>
                <w:rFonts w:ascii="Wingdings" w:hAnsi="Wingdings"/>
                <w:sz w:val="24"/>
              </w:rPr>
            </w:pPr>
            <w:r>
              <w:rPr>
                <w:rFonts w:ascii="Wingdings" w:hAnsi="Wingdings"/>
                <w:sz w:val="24"/>
              </w:rPr>
              <w:t></w:t>
            </w:r>
          </w:p>
        </w:tc>
        <w:tc>
          <w:tcPr>
            <w:tcW w:w="853" w:type="dxa"/>
          </w:tcPr>
          <w:p w14:paraId="15503897" w14:textId="77777777" w:rsidR="005B4DD7" w:rsidRDefault="00000000">
            <w:pPr>
              <w:pStyle w:val="TableParagraph"/>
              <w:spacing w:line="239" w:lineRule="exact"/>
              <w:ind w:left="323"/>
              <w:rPr>
                <w:rFonts w:ascii="Wingdings" w:hAnsi="Wingdings"/>
              </w:rPr>
            </w:pPr>
            <w:r>
              <w:rPr>
                <w:rFonts w:ascii="Wingdings" w:hAnsi="Wingdings"/>
              </w:rPr>
              <w:t></w:t>
            </w:r>
          </w:p>
        </w:tc>
      </w:tr>
      <w:tr w:rsidR="005B4DD7" w14:paraId="09B7A475" w14:textId="77777777">
        <w:trPr>
          <w:trHeight w:val="767"/>
        </w:trPr>
        <w:tc>
          <w:tcPr>
            <w:tcW w:w="7057" w:type="dxa"/>
          </w:tcPr>
          <w:p w14:paraId="7444D8D5" w14:textId="77777777" w:rsidR="005B4DD7" w:rsidRDefault="00000000">
            <w:pPr>
              <w:pStyle w:val="TableParagraph"/>
              <w:spacing w:line="237" w:lineRule="auto"/>
              <w:ind w:left="107" w:right="283"/>
            </w:pPr>
            <w:r>
              <w:t>Carnetul</w:t>
            </w:r>
            <w:r>
              <w:rPr>
                <w:spacing w:val="-8"/>
              </w:rPr>
              <w:t xml:space="preserve"> </w:t>
            </w:r>
            <w:r>
              <w:t>stupinei</w:t>
            </w:r>
            <w:r>
              <w:rPr>
                <w:spacing w:val="-7"/>
              </w:rPr>
              <w:t xml:space="preserve"> </w:t>
            </w:r>
            <w:r>
              <w:t>actualizat</w:t>
            </w:r>
            <w:r>
              <w:rPr>
                <w:spacing w:val="-8"/>
              </w:rPr>
              <w:t xml:space="preserve"> </w:t>
            </w:r>
            <w:r>
              <w:t>(care</w:t>
            </w:r>
            <w:r>
              <w:rPr>
                <w:spacing w:val="-7"/>
              </w:rPr>
              <w:t xml:space="preserve"> </w:t>
            </w:r>
            <w:r>
              <w:t>să</w:t>
            </w:r>
            <w:r>
              <w:rPr>
                <w:spacing w:val="-11"/>
              </w:rPr>
              <w:t xml:space="preserve"> </w:t>
            </w:r>
            <w:r>
              <w:t>conțină</w:t>
            </w:r>
            <w:r>
              <w:rPr>
                <w:spacing w:val="-7"/>
              </w:rPr>
              <w:t xml:space="preserve"> </w:t>
            </w:r>
            <w:r>
              <w:t>toate</w:t>
            </w:r>
            <w:r>
              <w:rPr>
                <w:spacing w:val="-7"/>
              </w:rPr>
              <w:t xml:space="preserve"> </w:t>
            </w:r>
            <w:r>
              <w:t>fișele</w:t>
            </w:r>
            <w:r>
              <w:rPr>
                <w:spacing w:val="-8"/>
              </w:rPr>
              <w:t xml:space="preserve"> </w:t>
            </w:r>
            <w:r>
              <w:t>familiilor de albine existente în cadrul exploatației) va fi prezentat la data</w:t>
            </w:r>
          </w:p>
          <w:p w14:paraId="103F47A3" w14:textId="77777777" w:rsidR="005B4DD7" w:rsidRDefault="00000000">
            <w:pPr>
              <w:pStyle w:val="TableParagraph"/>
              <w:spacing w:line="250" w:lineRule="exact"/>
              <w:ind w:left="107"/>
            </w:pPr>
            <w:r>
              <w:t>verificării</w:t>
            </w:r>
            <w:r>
              <w:rPr>
                <w:spacing w:val="-7"/>
              </w:rPr>
              <w:t xml:space="preserve"> </w:t>
            </w:r>
            <w:r>
              <w:t>pe</w:t>
            </w:r>
            <w:r>
              <w:rPr>
                <w:spacing w:val="-6"/>
              </w:rPr>
              <w:t xml:space="preserve"> </w:t>
            </w:r>
            <w:r>
              <w:t>teren</w:t>
            </w:r>
            <w:r>
              <w:rPr>
                <w:spacing w:val="-7"/>
              </w:rPr>
              <w:t xml:space="preserve"> </w:t>
            </w:r>
            <w:r>
              <w:t>a</w:t>
            </w:r>
            <w:r>
              <w:rPr>
                <w:spacing w:val="-5"/>
              </w:rPr>
              <w:t xml:space="preserve"> </w:t>
            </w:r>
            <w:r>
              <w:t>Cererii</w:t>
            </w:r>
            <w:r>
              <w:rPr>
                <w:spacing w:val="-5"/>
              </w:rPr>
              <w:t xml:space="preserve"> </w:t>
            </w:r>
            <w:r>
              <w:t>de</w:t>
            </w:r>
            <w:r>
              <w:rPr>
                <w:spacing w:val="-5"/>
              </w:rPr>
              <w:t xml:space="preserve"> </w:t>
            </w:r>
            <w:r>
              <w:t>finanțare</w:t>
            </w:r>
            <w:r>
              <w:rPr>
                <w:spacing w:val="-4"/>
              </w:rPr>
              <w:t xml:space="preserve"> </w:t>
            </w:r>
            <w:r>
              <w:t>și</w:t>
            </w:r>
            <w:r>
              <w:rPr>
                <w:spacing w:val="-5"/>
              </w:rPr>
              <w:t xml:space="preserve"> </w:t>
            </w:r>
            <w:r>
              <w:t>a</w:t>
            </w:r>
            <w:r>
              <w:rPr>
                <w:spacing w:val="-6"/>
              </w:rPr>
              <w:t xml:space="preserve"> </w:t>
            </w:r>
            <w:r>
              <w:t>Cererii</w:t>
            </w:r>
            <w:r>
              <w:rPr>
                <w:spacing w:val="-5"/>
              </w:rPr>
              <w:t xml:space="preserve"> </w:t>
            </w:r>
            <w:r>
              <w:t>de</w:t>
            </w:r>
            <w:r>
              <w:rPr>
                <w:spacing w:val="-5"/>
              </w:rPr>
              <w:t xml:space="preserve"> </w:t>
            </w:r>
            <w:r>
              <w:rPr>
                <w:spacing w:val="-2"/>
              </w:rPr>
              <w:t>plată.</w:t>
            </w:r>
          </w:p>
        </w:tc>
        <w:tc>
          <w:tcPr>
            <w:tcW w:w="711" w:type="dxa"/>
          </w:tcPr>
          <w:p w14:paraId="66ABED30" w14:textId="77777777" w:rsidR="005B4DD7" w:rsidRDefault="00000000">
            <w:pPr>
              <w:pStyle w:val="TableParagraph"/>
              <w:spacing w:line="262" w:lineRule="exact"/>
              <w:ind w:left="3"/>
              <w:jc w:val="center"/>
              <w:rPr>
                <w:rFonts w:ascii="Wingdings" w:hAnsi="Wingdings"/>
                <w:sz w:val="24"/>
              </w:rPr>
            </w:pPr>
            <w:r>
              <w:rPr>
                <w:rFonts w:ascii="Wingdings" w:hAnsi="Wingdings"/>
                <w:sz w:val="24"/>
              </w:rPr>
              <w:t></w:t>
            </w:r>
          </w:p>
        </w:tc>
        <w:tc>
          <w:tcPr>
            <w:tcW w:w="708" w:type="dxa"/>
          </w:tcPr>
          <w:p w14:paraId="6CB73462" w14:textId="77777777" w:rsidR="005B4DD7" w:rsidRDefault="00000000">
            <w:pPr>
              <w:pStyle w:val="TableParagraph"/>
              <w:spacing w:line="262" w:lineRule="exact"/>
              <w:ind w:left="4"/>
              <w:jc w:val="center"/>
              <w:rPr>
                <w:rFonts w:ascii="Wingdings" w:hAnsi="Wingdings"/>
                <w:sz w:val="24"/>
              </w:rPr>
            </w:pPr>
            <w:r>
              <w:rPr>
                <w:rFonts w:ascii="Wingdings" w:hAnsi="Wingdings"/>
                <w:sz w:val="24"/>
              </w:rPr>
              <w:t></w:t>
            </w:r>
          </w:p>
        </w:tc>
        <w:tc>
          <w:tcPr>
            <w:tcW w:w="850" w:type="dxa"/>
          </w:tcPr>
          <w:p w14:paraId="4B618DA9" w14:textId="77777777" w:rsidR="005B4DD7" w:rsidRDefault="00000000">
            <w:pPr>
              <w:pStyle w:val="TableParagraph"/>
              <w:spacing w:line="262" w:lineRule="exact"/>
              <w:ind w:left="6"/>
              <w:jc w:val="center"/>
              <w:rPr>
                <w:rFonts w:ascii="Wingdings" w:hAnsi="Wingdings"/>
                <w:sz w:val="24"/>
              </w:rPr>
            </w:pPr>
            <w:r>
              <w:rPr>
                <w:rFonts w:ascii="Wingdings" w:hAnsi="Wingdings"/>
                <w:sz w:val="24"/>
              </w:rPr>
              <w:t></w:t>
            </w:r>
          </w:p>
        </w:tc>
        <w:tc>
          <w:tcPr>
            <w:tcW w:w="853" w:type="dxa"/>
          </w:tcPr>
          <w:p w14:paraId="7884622F" w14:textId="77777777" w:rsidR="005B4DD7" w:rsidRDefault="00000000">
            <w:pPr>
              <w:pStyle w:val="TableParagraph"/>
              <w:spacing w:line="243" w:lineRule="exact"/>
              <w:ind w:left="323"/>
              <w:rPr>
                <w:rFonts w:ascii="Wingdings" w:hAnsi="Wingdings"/>
              </w:rPr>
            </w:pPr>
            <w:r>
              <w:rPr>
                <w:rFonts w:ascii="Wingdings" w:hAnsi="Wingdings"/>
              </w:rPr>
              <w:t></w:t>
            </w:r>
          </w:p>
        </w:tc>
      </w:tr>
      <w:tr w:rsidR="005B4DD7" w14:paraId="59463395" w14:textId="77777777">
        <w:trPr>
          <w:trHeight w:val="527"/>
        </w:trPr>
        <w:tc>
          <w:tcPr>
            <w:tcW w:w="7057" w:type="dxa"/>
          </w:tcPr>
          <w:p w14:paraId="652CC7E3" w14:textId="77777777" w:rsidR="005B4DD7" w:rsidRDefault="00000000">
            <w:pPr>
              <w:pStyle w:val="TableParagraph"/>
              <w:numPr>
                <w:ilvl w:val="0"/>
                <w:numId w:val="63"/>
              </w:numPr>
              <w:tabs>
                <w:tab w:val="left" w:pos="825"/>
                <w:tab w:val="left" w:pos="826"/>
              </w:tabs>
              <w:spacing w:line="255" w:lineRule="exact"/>
              <w:ind w:hanging="359"/>
            </w:pPr>
            <w:r>
              <w:t>paşaportul</w:t>
            </w:r>
            <w:r>
              <w:rPr>
                <w:spacing w:val="-4"/>
              </w:rPr>
              <w:t xml:space="preserve"> </w:t>
            </w:r>
            <w:r>
              <w:t>emis</w:t>
            </w:r>
            <w:r>
              <w:rPr>
                <w:spacing w:val="-1"/>
              </w:rPr>
              <w:t xml:space="preserve"> </w:t>
            </w:r>
            <w:r>
              <w:t>de</w:t>
            </w:r>
            <w:r>
              <w:rPr>
                <w:spacing w:val="-4"/>
              </w:rPr>
              <w:t xml:space="preserve"> </w:t>
            </w:r>
            <w:r>
              <w:t>ANZ</w:t>
            </w:r>
            <w:r>
              <w:rPr>
                <w:spacing w:val="-2"/>
              </w:rPr>
              <w:t xml:space="preserve"> </w:t>
            </w:r>
            <w:r>
              <w:t>pentru ecvideele</w:t>
            </w:r>
            <w:r>
              <w:rPr>
                <w:spacing w:val="-1"/>
              </w:rPr>
              <w:t xml:space="preserve"> </w:t>
            </w:r>
            <w:r>
              <w:t>(cabalinele) cu</w:t>
            </w:r>
            <w:r>
              <w:rPr>
                <w:spacing w:val="-4"/>
              </w:rPr>
              <w:t xml:space="preserve"> rasă</w:t>
            </w:r>
          </w:p>
          <w:p w14:paraId="01FD2FD4" w14:textId="77777777" w:rsidR="005B4DD7" w:rsidRDefault="00000000">
            <w:pPr>
              <w:pStyle w:val="TableParagraph"/>
              <w:spacing w:before="3" w:line="249" w:lineRule="exact"/>
              <w:ind w:left="827"/>
            </w:pPr>
            <w:r>
              <w:t>şi</w:t>
            </w:r>
            <w:r>
              <w:rPr>
                <w:spacing w:val="-3"/>
              </w:rPr>
              <w:t xml:space="preserve"> </w:t>
            </w:r>
            <w:r>
              <w:t>origine</w:t>
            </w:r>
            <w:r>
              <w:rPr>
                <w:spacing w:val="-3"/>
              </w:rPr>
              <w:t xml:space="preserve"> </w:t>
            </w:r>
            <w:r>
              <w:t>–</w:t>
            </w:r>
            <w:r>
              <w:rPr>
                <w:spacing w:val="-2"/>
              </w:rPr>
              <w:t xml:space="preserve"> </w:t>
            </w:r>
            <w:r>
              <w:t>dacă</w:t>
            </w:r>
            <w:r>
              <w:rPr>
                <w:spacing w:val="-4"/>
              </w:rPr>
              <w:t xml:space="preserve"> </w:t>
            </w:r>
            <w:r>
              <w:t>este</w:t>
            </w:r>
            <w:r>
              <w:rPr>
                <w:spacing w:val="-2"/>
              </w:rPr>
              <w:t xml:space="preserve"> cazul.</w:t>
            </w:r>
          </w:p>
        </w:tc>
        <w:tc>
          <w:tcPr>
            <w:tcW w:w="711" w:type="dxa"/>
          </w:tcPr>
          <w:p w14:paraId="69207BC1"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1E388D9C"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7A9D52C4"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007D12C8"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44B323C5" w14:textId="77777777">
        <w:trPr>
          <w:trHeight w:val="1787"/>
        </w:trPr>
        <w:tc>
          <w:tcPr>
            <w:tcW w:w="7057" w:type="dxa"/>
          </w:tcPr>
          <w:p w14:paraId="7535CC6B" w14:textId="77777777" w:rsidR="005B4DD7" w:rsidRDefault="00000000">
            <w:pPr>
              <w:pStyle w:val="TableParagraph"/>
              <w:spacing w:line="237" w:lineRule="auto"/>
              <w:ind w:left="107" w:right="54"/>
              <w:jc w:val="both"/>
            </w:pPr>
            <w:r>
              <w:rPr>
                <w:b/>
              </w:rPr>
              <w:t xml:space="preserve">C) Pentru exploatațiile vegetale: </w:t>
            </w:r>
            <w:r>
              <w:t xml:space="preserve">Copia Registrului agricol emis de Primărie </w:t>
            </w:r>
            <w:r>
              <w:rPr>
                <w:b/>
              </w:rPr>
              <w:t>actualizată în anul depunerii cererii de finanțare</w:t>
            </w:r>
            <w:r>
              <w:t>, din</w:t>
            </w:r>
            <w:r>
              <w:rPr>
                <w:spacing w:val="40"/>
              </w:rPr>
              <w:t xml:space="preserve"> </w:t>
            </w:r>
            <w:r>
              <w:t>care să rezulte dreptul de folosință (proprietate/ arendă/ concesiune) al terenului, dreptul de proprietate asupra animalelor (toate categoriile de animale domestice şi sălbatice aflate în captivitate în cadrul exploatației), cu ştampila primăriei şi mențiunea "Conform cu originalul"</w:t>
            </w:r>
          </w:p>
        </w:tc>
        <w:tc>
          <w:tcPr>
            <w:tcW w:w="711" w:type="dxa"/>
          </w:tcPr>
          <w:p w14:paraId="2BF022C1"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3671FF96"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4E66DD2E"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5B4016AF"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4403AF22" w14:textId="77777777">
        <w:trPr>
          <w:trHeight w:val="2810"/>
        </w:trPr>
        <w:tc>
          <w:tcPr>
            <w:tcW w:w="7057" w:type="dxa"/>
          </w:tcPr>
          <w:p w14:paraId="2770217F" w14:textId="77777777" w:rsidR="005B4DD7" w:rsidRDefault="00000000">
            <w:pPr>
              <w:pStyle w:val="TableParagraph"/>
              <w:spacing w:line="237" w:lineRule="auto"/>
              <w:ind w:left="107" w:right="54"/>
              <w:jc w:val="both"/>
            </w:pPr>
            <w:r>
              <w:rPr>
                <w:b/>
              </w:rPr>
              <w:t>D) Pentru exploataţiile mixte şi zootehnice</w:t>
            </w:r>
            <w:r>
              <w:t xml:space="preserve">: Copia Registrului agricol emis de Primărie </w:t>
            </w:r>
            <w:r>
              <w:rPr>
                <w:b/>
              </w:rPr>
              <w:t>actualizat cu cel mult 30 de zile înaintea datei depunerii Cererii de finanțare</w:t>
            </w:r>
            <w:r>
              <w:t>, din care să rezulte dreptul de folosință (proprietate/ arendă/ concesiune) al terenului, dreptul de proprietate asupra animalelor (toate categoriile de animale domestice şi sălbatice aflate în captivitate în cadrul exploatației),</w:t>
            </w:r>
            <w:r>
              <w:rPr>
                <w:spacing w:val="80"/>
              </w:rPr>
              <w:t xml:space="preserve"> </w:t>
            </w:r>
            <w:r>
              <w:t>cu ştampila primăriei şi mențiunea "Conform cu originalul"</w:t>
            </w:r>
          </w:p>
          <w:p w14:paraId="13C1D251" w14:textId="77777777" w:rsidR="005B4DD7" w:rsidRDefault="00000000">
            <w:pPr>
              <w:pStyle w:val="TableParagraph"/>
              <w:spacing w:before="7" w:line="235" w:lineRule="auto"/>
              <w:ind w:left="107" w:right="57"/>
              <w:jc w:val="both"/>
            </w:pPr>
            <w:r>
              <w:t>În situația în care primăriile nu pot elibera copia Registrului agricol cu situația curentă, se va depune copia ultimei înregistrari a registrului agricol, după caz însoțită de adeverință emisă de</w:t>
            </w:r>
            <w:r>
              <w:rPr>
                <w:spacing w:val="80"/>
              </w:rPr>
              <w:t xml:space="preserve"> </w:t>
            </w:r>
            <w:r>
              <w:t>primărie privind situația curentă.</w:t>
            </w:r>
          </w:p>
        </w:tc>
        <w:tc>
          <w:tcPr>
            <w:tcW w:w="711" w:type="dxa"/>
          </w:tcPr>
          <w:p w14:paraId="0DAE245A"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6CB549A3"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01D6F438" w14:textId="77777777" w:rsidR="005B4DD7" w:rsidRDefault="005B4DD7">
            <w:pPr>
              <w:pStyle w:val="TableParagraph"/>
              <w:rPr>
                <w:rFonts w:ascii="Times New Roman"/>
                <w:sz w:val="20"/>
              </w:rPr>
            </w:pPr>
          </w:p>
        </w:tc>
        <w:tc>
          <w:tcPr>
            <w:tcW w:w="853" w:type="dxa"/>
          </w:tcPr>
          <w:p w14:paraId="2E63C184"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5B29D447" w14:textId="77777777">
        <w:trPr>
          <w:trHeight w:val="2358"/>
        </w:trPr>
        <w:tc>
          <w:tcPr>
            <w:tcW w:w="7057" w:type="dxa"/>
          </w:tcPr>
          <w:p w14:paraId="5C629573" w14:textId="77777777" w:rsidR="005B4DD7" w:rsidRDefault="00000000">
            <w:pPr>
              <w:pStyle w:val="TableParagraph"/>
              <w:numPr>
                <w:ilvl w:val="0"/>
                <w:numId w:val="62"/>
              </w:numPr>
              <w:tabs>
                <w:tab w:val="left" w:pos="406"/>
              </w:tabs>
              <w:spacing w:line="241" w:lineRule="exact"/>
              <w:ind w:hanging="299"/>
            </w:pPr>
            <w:r>
              <w:t>Copiile</w:t>
            </w:r>
            <w:r>
              <w:rPr>
                <w:spacing w:val="10"/>
              </w:rPr>
              <w:t xml:space="preserve"> </w:t>
            </w:r>
            <w:r>
              <w:t>situațiilor</w:t>
            </w:r>
            <w:r>
              <w:rPr>
                <w:spacing w:val="13"/>
              </w:rPr>
              <w:t xml:space="preserve"> </w:t>
            </w:r>
            <w:r>
              <w:t>financiare</w:t>
            </w:r>
            <w:r>
              <w:rPr>
                <w:spacing w:val="12"/>
              </w:rPr>
              <w:t xml:space="preserve"> </w:t>
            </w:r>
            <w:r>
              <w:t>pentru</w:t>
            </w:r>
            <w:r>
              <w:rPr>
                <w:spacing w:val="9"/>
              </w:rPr>
              <w:t xml:space="preserve"> </w:t>
            </w:r>
            <w:r>
              <w:t>anii</w:t>
            </w:r>
            <w:r>
              <w:rPr>
                <w:spacing w:val="14"/>
              </w:rPr>
              <w:t xml:space="preserve"> </w:t>
            </w:r>
            <w:r>
              <w:t>“n”</w:t>
            </w:r>
            <w:r>
              <w:rPr>
                <w:spacing w:val="10"/>
              </w:rPr>
              <w:t xml:space="preserve"> </w:t>
            </w:r>
            <w:r>
              <w:t>și</w:t>
            </w:r>
            <w:r>
              <w:rPr>
                <w:spacing w:val="12"/>
              </w:rPr>
              <w:t xml:space="preserve"> </w:t>
            </w:r>
            <w:r>
              <w:t>,</w:t>
            </w:r>
            <w:r>
              <w:rPr>
                <w:spacing w:val="13"/>
              </w:rPr>
              <w:t xml:space="preserve"> </w:t>
            </w:r>
            <w:r>
              <w:t>“n-1”,</w:t>
            </w:r>
            <w:r>
              <w:rPr>
                <w:spacing w:val="14"/>
              </w:rPr>
              <w:t xml:space="preserve"> </w:t>
            </w:r>
            <w:r>
              <w:t>unde</w:t>
            </w:r>
            <w:r>
              <w:rPr>
                <w:spacing w:val="14"/>
              </w:rPr>
              <w:t xml:space="preserve"> </w:t>
            </w:r>
            <w:r>
              <w:rPr>
                <w:spacing w:val="-5"/>
              </w:rPr>
              <w:t>“n”</w:t>
            </w:r>
          </w:p>
          <w:p w14:paraId="4D0C3E69" w14:textId="77777777" w:rsidR="005B4DD7" w:rsidRDefault="00000000">
            <w:pPr>
              <w:pStyle w:val="TableParagraph"/>
              <w:spacing w:before="1"/>
              <w:ind w:left="107" w:right="117"/>
            </w:pPr>
            <w:r>
              <w:t>este</w:t>
            </w:r>
            <w:r>
              <w:rPr>
                <w:spacing w:val="40"/>
              </w:rPr>
              <w:t xml:space="preserve"> </w:t>
            </w:r>
            <w:r>
              <w:t>anul</w:t>
            </w:r>
            <w:r>
              <w:rPr>
                <w:spacing w:val="40"/>
              </w:rPr>
              <w:t xml:space="preserve"> </w:t>
            </w:r>
            <w:r>
              <w:t>anterior</w:t>
            </w:r>
            <w:r>
              <w:rPr>
                <w:spacing w:val="40"/>
              </w:rPr>
              <w:t xml:space="preserve"> </w:t>
            </w:r>
            <w:r>
              <w:t>anului</w:t>
            </w:r>
            <w:r>
              <w:rPr>
                <w:spacing w:val="40"/>
              </w:rPr>
              <w:t xml:space="preserve"> </w:t>
            </w:r>
            <w:r>
              <w:t>în</w:t>
            </w:r>
            <w:r>
              <w:rPr>
                <w:spacing w:val="40"/>
              </w:rPr>
              <w:t xml:space="preserve"> </w:t>
            </w:r>
            <w:r>
              <w:t>care</w:t>
            </w:r>
            <w:r>
              <w:rPr>
                <w:spacing w:val="40"/>
              </w:rPr>
              <w:t xml:space="preserve"> </w:t>
            </w:r>
            <w:r>
              <w:t>solicitantul</w:t>
            </w:r>
            <w:r>
              <w:rPr>
                <w:spacing w:val="40"/>
              </w:rPr>
              <w:t xml:space="preserve"> </w:t>
            </w:r>
            <w:r>
              <w:t>depune</w:t>
            </w:r>
            <w:r>
              <w:rPr>
                <w:spacing w:val="40"/>
              </w:rPr>
              <w:t xml:space="preserve"> </w:t>
            </w:r>
            <w:r>
              <w:t>Cererea</w:t>
            </w:r>
            <w:r>
              <w:rPr>
                <w:spacing w:val="40"/>
              </w:rPr>
              <w:t xml:space="preserve"> </w:t>
            </w:r>
            <w:r>
              <w:t>de finanțare, înregistrate la Administrația Financiară:</w:t>
            </w:r>
          </w:p>
          <w:p w14:paraId="69C30F9E" w14:textId="77777777" w:rsidR="005B4DD7" w:rsidRDefault="00000000">
            <w:pPr>
              <w:pStyle w:val="TableParagraph"/>
              <w:numPr>
                <w:ilvl w:val="1"/>
                <w:numId w:val="62"/>
              </w:numPr>
              <w:tabs>
                <w:tab w:val="left" w:pos="372"/>
              </w:tabs>
              <w:spacing w:line="253" w:lineRule="exact"/>
              <w:ind w:hanging="265"/>
            </w:pPr>
            <w:r>
              <w:t>Pentru</w:t>
            </w:r>
            <w:r>
              <w:rPr>
                <w:spacing w:val="-9"/>
              </w:rPr>
              <w:t xml:space="preserve"> </w:t>
            </w:r>
            <w:r>
              <w:t>societăți</w:t>
            </w:r>
            <w:r>
              <w:rPr>
                <w:spacing w:val="-9"/>
              </w:rPr>
              <w:t xml:space="preserve"> </w:t>
            </w:r>
            <w:r>
              <w:rPr>
                <w:spacing w:val="-2"/>
              </w:rPr>
              <w:t>comerciale:</w:t>
            </w:r>
          </w:p>
          <w:p w14:paraId="7B3B198E" w14:textId="77777777" w:rsidR="005B4DD7" w:rsidRDefault="00000000">
            <w:pPr>
              <w:pStyle w:val="TableParagraph"/>
              <w:numPr>
                <w:ilvl w:val="2"/>
                <w:numId w:val="62"/>
              </w:numPr>
              <w:tabs>
                <w:tab w:val="left" w:pos="827"/>
                <w:tab w:val="left" w:pos="828"/>
              </w:tabs>
              <w:spacing w:line="265" w:lineRule="exact"/>
              <w:ind w:left="827" w:hanging="361"/>
            </w:pPr>
            <w:r>
              <w:t>Bilanțul</w:t>
            </w:r>
            <w:r>
              <w:rPr>
                <w:spacing w:val="-8"/>
              </w:rPr>
              <w:t xml:space="preserve"> </w:t>
            </w:r>
            <w:r>
              <w:t>(cod</w:t>
            </w:r>
            <w:r>
              <w:rPr>
                <w:spacing w:val="-5"/>
              </w:rPr>
              <w:t xml:space="preserve"> </w:t>
            </w:r>
            <w:r>
              <w:rPr>
                <w:spacing w:val="-4"/>
              </w:rPr>
              <w:t>10);</w:t>
            </w:r>
          </w:p>
          <w:p w14:paraId="255051C7" w14:textId="77777777" w:rsidR="005B4DD7" w:rsidRDefault="00000000">
            <w:pPr>
              <w:pStyle w:val="TableParagraph"/>
              <w:numPr>
                <w:ilvl w:val="2"/>
                <w:numId w:val="62"/>
              </w:numPr>
              <w:tabs>
                <w:tab w:val="left" w:pos="827"/>
                <w:tab w:val="left" w:pos="828"/>
              </w:tabs>
              <w:spacing w:line="266" w:lineRule="exact"/>
              <w:ind w:left="827" w:hanging="361"/>
            </w:pPr>
            <w:r>
              <w:t>Contul</w:t>
            </w:r>
            <w:r>
              <w:rPr>
                <w:spacing w:val="-5"/>
              </w:rPr>
              <w:t xml:space="preserve"> </w:t>
            </w:r>
            <w:r>
              <w:t>de</w:t>
            </w:r>
            <w:r>
              <w:rPr>
                <w:spacing w:val="-5"/>
              </w:rPr>
              <w:t xml:space="preserve"> </w:t>
            </w:r>
            <w:r>
              <w:t>profit</w:t>
            </w:r>
            <w:r>
              <w:rPr>
                <w:spacing w:val="-6"/>
              </w:rPr>
              <w:t xml:space="preserve"> </w:t>
            </w:r>
            <w:r>
              <w:t>şi</w:t>
            </w:r>
            <w:r>
              <w:rPr>
                <w:spacing w:val="-4"/>
              </w:rPr>
              <w:t xml:space="preserve"> </w:t>
            </w:r>
            <w:r>
              <w:t>pierderi</w:t>
            </w:r>
            <w:r>
              <w:rPr>
                <w:spacing w:val="-4"/>
              </w:rPr>
              <w:t xml:space="preserve"> </w:t>
            </w:r>
            <w:r>
              <w:t>(cod</w:t>
            </w:r>
            <w:r>
              <w:rPr>
                <w:spacing w:val="-6"/>
              </w:rPr>
              <w:t xml:space="preserve"> </w:t>
            </w:r>
            <w:r>
              <w:rPr>
                <w:spacing w:val="-4"/>
              </w:rPr>
              <w:t>20);</w:t>
            </w:r>
          </w:p>
          <w:p w14:paraId="155DF612" w14:textId="77777777" w:rsidR="005B4DD7" w:rsidRDefault="00000000">
            <w:pPr>
              <w:pStyle w:val="TableParagraph"/>
              <w:numPr>
                <w:ilvl w:val="2"/>
                <w:numId w:val="62"/>
              </w:numPr>
              <w:tabs>
                <w:tab w:val="left" w:pos="827"/>
                <w:tab w:val="left" w:pos="828"/>
              </w:tabs>
              <w:spacing w:before="8"/>
              <w:ind w:left="827" w:hanging="361"/>
            </w:pPr>
            <w:r>
              <w:t>Datele</w:t>
            </w:r>
            <w:r>
              <w:rPr>
                <w:spacing w:val="-10"/>
              </w:rPr>
              <w:t xml:space="preserve"> </w:t>
            </w:r>
            <w:r>
              <w:t>informative</w:t>
            </w:r>
            <w:r>
              <w:rPr>
                <w:spacing w:val="-7"/>
              </w:rPr>
              <w:t xml:space="preserve"> </w:t>
            </w:r>
            <w:r>
              <w:t>(cod</w:t>
            </w:r>
            <w:r>
              <w:rPr>
                <w:spacing w:val="-6"/>
              </w:rPr>
              <w:t xml:space="preserve"> </w:t>
            </w:r>
            <w:r>
              <w:rPr>
                <w:spacing w:val="-4"/>
              </w:rPr>
              <w:t>30);</w:t>
            </w:r>
          </w:p>
          <w:p w14:paraId="50B5BB8C" w14:textId="77777777" w:rsidR="005B4DD7" w:rsidRDefault="00000000">
            <w:pPr>
              <w:pStyle w:val="TableParagraph"/>
              <w:numPr>
                <w:ilvl w:val="2"/>
                <w:numId w:val="62"/>
              </w:numPr>
              <w:tabs>
                <w:tab w:val="left" w:pos="827"/>
                <w:tab w:val="left" w:pos="828"/>
              </w:tabs>
              <w:spacing w:before="16" w:line="254" w:lineRule="exact"/>
              <w:ind w:right="2409" w:firstLine="360"/>
            </w:pPr>
            <w:r>
              <w:t>Situația</w:t>
            </w:r>
            <w:r>
              <w:rPr>
                <w:spacing w:val="-12"/>
              </w:rPr>
              <w:t xml:space="preserve"> </w:t>
            </w:r>
            <w:r>
              <w:t>activelor</w:t>
            </w:r>
            <w:r>
              <w:rPr>
                <w:spacing w:val="-11"/>
              </w:rPr>
              <w:t xml:space="preserve"> </w:t>
            </w:r>
            <w:r>
              <w:t>imobilizate</w:t>
            </w:r>
            <w:r>
              <w:rPr>
                <w:spacing w:val="-12"/>
              </w:rPr>
              <w:t xml:space="preserve"> </w:t>
            </w:r>
            <w:r>
              <w:t>(cod</w:t>
            </w:r>
            <w:r>
              <w:rPr>
                <w:spacing w:val="-15"/>
              </w:rPr>
              <w:t xml:space="preserve"> </w:t>
            </w:r>
            <w:r>
              <w:t xml:space="preserve">40); </w:t>
            </w:r>
            <w:r>
              <w:rPr>
                <w:spacing w:val="-2"/>
              </w:rPr>
              <w:t>Și/sau</w:t>
            </w:r>
          </w:p>
        </w:tc>
        <w:tc>
          <w:tcPr>
            <w:tcW w:w="711" w:type="dxa"/>
          </w:tcPr>
          <w:p w14:paraId="66E8CDBD"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0C29AA5F"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3579C8C4" w14:textId="77777777" w:rsidR="005B4DD7" w:rsidRDefault="005B4DD7">
            <w:pPr>
              <w:pStyle w:val="TableParagraph"/>
              <w:rPr>
                <w:rFonts w:ascii="Times New Roman"/>
                <w:sz w:val="20"/>
              </w:rPr>
            </w:pPr>
          </w:p>
        </w:tc>
        <w:tc>
          <w:tcPr>
            <w:tcW w:w="853" w:type="dxa"/>
          </w:tcPr>
          <w:p w14:paraId="1C17E145"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33591F06" w14:textId="77777777">
        <w:trPr>
          <w:trHeight w:val="525"/>
        </w:trPr>
        <w:tc>
          <w:tcPr>
            <w:tcW w:w="7057" w:type="dxa"/>
          </w:tcPr>
          <w:p w14:paraId="6EC19B2E" w14:textId="77777777" w:rsidR="005B4DD7" w:rsidRDefault="00000000">
            <w:pPr>
              <w:pStyle w:val="TableParagraph"/>
              <w:numPr>
                <w:ilvl w:val="0"/>
                <w:numId w:val="61"/>
              </w:numPr>
              <w:tabs>
                <w:tab w:val="left" w:pos="827"/>
                <w:tab w:val="left" w:pos="828"/>
              </w:tabs>
              <w:spacing w:before="1" w:line="252" w:lineRule="exact"/>
              <w:ind w:right="119"/>
            </w:pPr>
            <w:r>
              <w:t>Declarația</w:t>
            </w:r>
            <w:r>
              <w:rPr>
                <w:spacing w:val="-5"/>
              </w:rPr>
              <w:t xml:space="preserve"> </w:t>
            </w:r>
            <w:r>
              <w:t>de</w:t>
            </w:r>
            <w:r>
              <w:rPr>
                <w:spacing w:val="-5"/>
              </w:rPr>
              <w:t xml:space="preserve"> </w:t>
            </w:r>
            <w:r>
              <w:t>inactivitate</w:t>
            </w:r>
            <w:r>
              <w:rPr>
                <w:spacing w:val="-5"/>
              </w:rPr>
              <w:t xml:space="preserve"> </w:t>
            </w:r>
            <w:r>
              <w:t>(pentru</w:t>
            </w:r>
            <w:r>
              <w:rPr>
                <w:spacing w:val="-5"/>
              </w:rPr>
              <w:t xml:space="preserve"> </w:t>
            </w:r>
            <w:r>
              <w:t>societățile</w:t>
            </w:r>
            <w:r>
              <w:rPr>
                <w:spacing w:val="-7"/>
              </w:rPr>
              <w:t xml:space="preserve"> </w:t>
            </w:r>
            <w:r>
              <w:t>înființate</w:t>
            </w:r>
            <w:r>
              <w:rPr>
                <w:spacing w:val="-5"/>
              </w:rPr>
              <w:t xml:space="preserve"> </w:t>
            </w:r>
            <w:r>
              <w:t>în</w:t>
            </w:r>
            <w:r>
              <w:rPr>
                <w:spacing w:val="-5"/>
              </w:rPr>
              <w:t xml:space="preserve"> </w:t>
            </w:r>
            <w:r>
              <w:t>anii “n” și/sau “n-1”, care nu au avut activitate).</w:t>
            </w:r>
          </w:p>
        </w:tc>
        <w:tc>
          <w:tcPr>
            <w:tcW w:w="711" w:type="dxa"/>
          </w:tcPr>
          <w:p w14:paraId="146B296D"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6E20FBDC"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026B08C8"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5F3C9CD2" w14:textId="77777777" w:rsidR="005B4DD7" w:rsidRDefault="00000000">
            <w:pPr>
              <w:pStyle w:val="TableParagraph"/>
              <w:spacing w:line="238" w:lineRule="exact"/>
              <w:ind w:left="323"/>
              <w:rPr>
                <w:rFonts w:ascii="Wingdings" w:hAnsi="Wingdings"/>
              </w:rPr>
            </w:pPr>
            <w:r>
              <w:rPr>
                <w:rFonts w:ascii="Wingdings" w:hAnsi="Wingdings"/>
              </w:rPr>
              <w:t></w:t>
            </w:r>
          </w:p>
        </w:tc>
      </w:tr>
    </w:tbl>
    <w:p w14:paraId="7D0807E3" w14:textId="77777777" w:rsidR="005B4DD7" w:rsidRDefault="005B4DD7">
      <w:pPr>
        <w:spacing w:line="238" w:lineRule="exact"/>
        <w:rPr>
          <w:rFonts w:ascii="Wingdings" w:hAnsi="Wingdings"/>
        </w:rPr>
        <w:sectPr w:rsidR="005B4DD7">
          <w:pgSz w:w="11930" w:h="16850"/>
          <w:pgMar w:top="1680" w:right="320" w:bottom="660" w:left="840" w:header="732" w:footer="465" w:gutter="0"/>
          <w:cols w:space="720"/>
        </w:sectPr>
      </w:pPr>
    </w:p>
    <w:p w14:paraId="38238015" w14:textId="77777777" w:rsidR="005B4DD7" w:rsidRDefault="005B4DD7">
      <w:pPr>
        <w:pStyle w:val="BodyText"/>
        <w:spacing w:before="5" w:after="1"/>
        <w:rPr>
          <w:i/>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7"/>
        <w:gridCol w:w="711"/>
        <w:gridCol w:w="708"/>
        <w:gridCol w:w="850"/>
        <w:gridCol w:w="853"/>
      </w:tblGrid>
      <w:tr w:rsidR="005B4DD7" w14:paraId="3B6822BA" w14:textId="77777777">
        <w:trPr>
          <w:trHeight w:val="510"/>
        </w:trPr>
        <w:tc>
          <w:tcPr>
            <w:tcW w:w="7057" w:type="dxa"/>
          </w:tcPr>
          <w:p w14:paraId="44F57FC5" w14:textId="77777777" w:rsidR="005B4DD7" w:rsidRDefault="00000000">
            <w:pPr>
              <w:pStyle w:val="TableParagraph"/>
              <w:spacing w:line="230" w:lineRule="auto"/>
              <w:ind w:left="107" w:right="117"/>
            </w:pPr>
            <w:r>
              <w:t>Societățile</w:t>
            </w:r>
            <w:r>
              <w:rPr>
                <w:spacing w:val="80"/>
              </w:rPr>
              <w:t xml:space="preserve"> </w:t>
            </w:r>
            <w:r>
              <w:t>comerciale</w:t>
            </w:r>
            <w:r>
              <w:rPr>
                <w:spacing w:val="80"/>
              </w:rPr>
              <w:t xml:space="preserve"> </w:t>
            </w:r>
            <w:r>
              <w:t>înființate</w:t>
            </w:r>
            <w:r>
              <w:rPr>
                <w:spacing w:val="80"/>
              </w:rPr>
              <w:t xml:space="preserve"> </w:t>
            </w:r>
            <w:r>
              <w:t>în</w:t>
            </w:r>
            <w:r>
              <w:rPr>
                <w:spacing w:val="80"/>
              </w:rPr>
              <w:t xml:space="preserve"> </w:t>
            </w:r>
            <w:r>
              <w:t>anul</w:t>
            </w:r>
            <w:r>
              <w:rPr>
                <w:spacing w:val="80"/>
              </w:rPr>
              <w:t xml:space="preserve"> </w:t>
            </w:r>
            <w:r>
              <w:t>2017</w:t>
            </w:r>
            <w:r>
              <w:rPr>
                <w:spacing w:val="80"/>
              </w:rPr>
              <w:t xml:space="preserve"> </w:t>
            </w:r>
            <w:r>
              <w:t>nu</w:t>
            </w:r>
            <w:r>
              <w:rPr>
                <w:spacing w:val="80"/>
              </w:rPr>
              <w:t xml:space="preserve"> </w:t>
            </w:r>
            <w:r>
              <w:t>au</w:t>
            </w:r>
            <w:r>
              <w:rPr>
                <w:spacing w:val="80"/>
              </w:rPr>
              <w:t xml:space="preserve"> </w:t>
            </w:r>
            <w:r>
              <w:t>obligația depunerii acestor documente.</w:t>
            </w:r>
          </w:p>
        </w:tc>
        <w:tc>
          <w:tcPr>
            <w:tcW w:w="711" w:type="dxa"/>
          </w:tcPr>
          <w:p w14:paraId="19336FC0" w14:textId="77777777" w:rsidR="005B4DD7" w:rsidRDefault="005B4DD7">
            <w:pPr>
              <w:pStyle w:val="TableParagraph"/>
              <w:rPr>
                <w:rFonts w:ascii="Times New Roman"/>
                <w:sz w:val="20"/>
              </w:rPr>
            </w:pPr>
          </w:p>
        </w:tc>
        <w:tc>
          <w:tcPr>
            <w:tcW w:w="708" w:type="dxa"/>
          </w:tcPr>
          <w:p w14:paraId="6552E1A7" w14:textId="77777777" w:rsidR="005B4DD7" w:rsidRDefault="005B4DD7">
            <w:pPr>
              <w:pStyle w:val="TableParagraph"/>
              <w:rPr>
                <w:rFonts w:ascii="Times New Roman"/>
                <w:sz w:val="20"/>
              </w:rPr>
            </w:pPr>
          </w:p>
        </w:tc>
        <w:tc>
          <w:tcPr>
            <w:tcW w:w="850" w:type="dxa"/>
          </w:tcPr>
          <w:p w14:paraId="37A7B9C1" w14:textId="77777777" w:rsidR="005B4DD7" w:rsidRDefault="005B4DD7">
            <w:pPr>
              <w:pStyle w:val="TableParagraph"/>
              <w:rPr>
                <w:rFonts w:ascii="Times New Roman"/>
                <w:sz w:val="20"/>
              </w:rPr>
            </w:pPr>
          </w:p>
        </w:tc>
        <w:tc>
          <w:tcPr>
            <w:tcW w:w="853" w:type="dxa"/>
          </w:tcPr>
          <w:p w14:paraId="388E0525" w14:textId="77777777" w:rsidR="005B4DD7" w:rsidRDefault="005B4DD7">
            <w:pPr>
              <w:pStyle w:val="TableParagraph"/>
              <w:rPr>
                <w:rFonts w:ascii="Times New Roman"/>
                <w:sz w:val="20"/>
              </w:rPr>
            </w:pPr>
          </w:p>
        </w:tc>
      </w:tr>
      <w:tr w:rsidR="005B4DD7" w14:paraId="66F9C85C" w14:textId="77777777">
        <w:trPr>
          <w:trHeight w:val="1293"/>
        </w:trPr>
        <w:tc>
          <w:tcPr>
            <w:tcW w:w="7057" w:type="dxa"/>
          </w:tcPr>
          <w:p w14:paraId="2508FB96" w14:textId="77777777" w:rsidR="005B4DD7" w:rsidRDefault="00000000">
            <w:pPr>
              <w:pStyle w:val="TableParagraph"/>
              <w:numPr>
                <w:ilvl w:val="0"/>
                <w:numId w:val="60"/>
              </w:numPr>
              <w:tabs>
                <w:tab w:val="left" w:pos="449"/>
              </w:tabs>
              <w:spacing w:line="230" w:lineRule="auto"/>
              <w:ind w:right="120" w:firstLine="0"/>
            </w:pPr>
            <w:r>
              <w:t>Pentru</w:t>
            </w:r>
            <w:r>
              <w:rPr>
                <w:spacing w:val="40"/>
              </w:rPr>
              <w:t xml:space="preserve"> </w:t>
            </w:r>
            <w:r>
              <w:t>persoane</w:t>
            </w:r>
            <w:r>
              <w:rPr>
                <w:spacing w:val="40"/>
              </w:rPr>
              <w:t xml:space="preserve"> </w:t>
            </w:r>
            <w:r>
              <w:t>fizice</w:t>
            </w:r>
            <w:r>
              <w:rPr>
                <w:spacing w:val="40"/>
              </w:rPr>
              <w:t xml:space="preserve"> </w:t>
            </w:r>
            <w:r>
              <w:t>autorizate,</w:t>
            </w:r>
            <w:r>
              <w:rPr>
                <w:spacing w:val="40"/>
              </w:rPr>
              <w:t xml:space="preserve"> </w:t>
            </w:r>
            <w:r>
              <w:t>întreprinderi</w:t>
            </w:r>
            <w:r>
              <w:rPr>
                <w:spacing w:val="40"/>
              </w:rPr>
              <w:t xml:space="preserve"> </w:t>
            </w:r>
            <w:r>
              <w:t>individuale</w:t>
            </w:r>
            <w:r>
              <w:rPr>
                <w:spacing w:val="40"/>
              </w:rPr>
              <w:t xml:space="preserve"> </w:t>
            </w:r>
            <w:r>
              <w:t>şi întreprinderi familiale:</w:t>
            </w:r>
          </w:p>
          <w:p w14:paraId="64A85DF1" w14:textId="77777777" w:rsidR="005B4DD7" w:rsidRDefault="00000000">
            <w:pPr>
              <w:pStyle w:val="TableParagraph"/>
              <w:numPr>
                <w:ilvl w:val="1"/>
                <w:numId w:val="60"/>
              </w:numPr>
              <w:tabs>
                <w:tab w:val="left" w:pos="827"/>
                <w:tab w:val="left" w:pos="828"/>
              </w:tabs>
              <w:spacing w:before="10" w:line="232" w:lineRule="auto"/>
              <w:ind w:right="110"/>
            </w:pPr>
            <w:r>
              <w:t xml:space="preserve">Declarația privind veniturile realizate (Formularul 200 - cod </w:t>
            </w:r>
            <w:r>
              <w:rPr>
                <w:spacing w:val="-2"/>
              </w:rPr>
              <w:t>14.13.01.13);</w:t>
            </w:r>
          </w:p>
          <w:p w14:paraId="2A28C616" w14:textId="77777777" w:rsidR="005B4DD7" w:rsidRDefault="00000000">
            <w:pPr>
              <w:pStyle w:val="TableParagraph"/>
              <w:spacing w:before="7"/>
              <w:ind w:left="107"/>
            </w:pPr>
            <w:r>
              <w:rPr>
                <w:spacing w:val="-2"/>
              </w:rPr>
              <w:t>Și/sau</w:t>
            </w:r>
          </w:p>
        </w:tc>
        <w:tc>
          <w:tcPr>
            <w:tcW w:w="711" w:type="dxa"/>
          </w:tcPr>
          <w:p w14:paraId="7944042B"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4160DF15"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3C5AED0A"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07446C42"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7FD7A7D8" w14:textId="77777777">
        <w:trPr>
          <w:trHeight w:val="2313"/>
        </w:trPr>
        <w:tc>
          <w:tcPr>
            <w:tcW w:w="7057" w:type="dxa"/>
          </w:tcPr>
          <w:p w14:paraId="17886DF5" w14:textId="77777777" w:rsidR="005B4DD7" w:rsidRDefault="00000000">
            <w:pPr>
              <w:pStyle w:val="TableParagraph"/>
              <w:numPr>
                <w:ilvl w:val="0"/>
                <w:numId w:val="59"/>
              </w:numPr>
              <w:tabs>
                <w:tab w:val="left" w:pos="826"/>
              </w:tabs>
              <w:spacing w:line="237" w:lineRule="auto"/>
              <w:ind w:right="110" w:hanging="360"/>
              <w:jc w:val="both"/>
            </w:pPr>
            <w:r>
              <w:t>Declarația</w:t>
            </w:r>
            <w:r>
              <w:rPr>
                <w:spacing w:val="-8"/>
              </w:rPr>
              <w:t xml:space="preserve"> </w:t>
            </w:r>
            <w:r>
              <w:t>privind</w:t>
            </w:r>
            <w:r>
              <w:rPr>
                <w:spacing w:val="-10"/>
              </w:rPr>
              <w:t xml:space="preserve"> </w:t>
            </w:r>
            <w:r>
              <w:t>veniturile</w:t>
            </w:r>
            <w:r>
              <w:rPr>
                <w:spacing w:val="-7"/>
              </w:rPr>
              <w:t xml:space="preserve"> </w:t>
            </w:r>
            <w:r>
              <w:t>din</w:t>
            </w:r>
            <w:r>
              <w:rPr>
                <w:spacing w:val="-7"/>
              </w:rPr>
              <w:t xml:space="preserve"> </w:t>
            </w:r>
            <w:r>
              <w:t>activități</w:t>
            </w:r>
            <w:r>
              <w:rPr>
                <w:spacing w:val="-7"/>
              </w:rPr>
              <w:t xml:space="preserve"> </w:t>
            </w:r>
            <w:r>
              <w:t>agricole</w:t>
            </w:r>
            <w:r>
              <w:rPr>
                <w:spacing w:val="-5"/>
              </w:rPr>
              <w:t xml:space="preserve"> </w:t>
            </w:r>
            <w:r>
              <w:t>-</w:t>
            </w:r>
            <w:r>
              <w:rPr>
                <w:spacing w:val="-4"/>
              </w:rPr>
              <w:t xml:space="preserve"> </w:t>
            </w:r>
            <w:r>
              <w:t>impunere pe normele de venit</w:t>
            </w:r>
            <w:r>
              <w:rPr>
                <w:spacing w:val="-1"/>
              </w:rPr>
              <w:t xml:space="preserve"> </w:t>
            </w:r>
            <w:r>
              <w:t>(Formularul 221 - cod 14.13.01.13/9), în</w:t>
            </w:r>
          </w:p>
          <w:p w14:paraId="67EEFF22" w14:textId="77777777" w:rsidR="005B4DD7" w:rsidRDefault="00000000">
            <w:pPr>
              <w:pStyle w:val="TableParagraph"/>
              <w:ind w:left="827" w:right="114"/>
              <w:jc w:val="both"/>
            </w:pPr>
            <w:r>
              <w:t>cazul solicitanților care în anii “n” și “n-1” sunt autorizați conform OUG. 44/ 2008, cu modificările şi completările ulterioare, care au optat pentru calcularea venitului net pe bază de norme de venit.</w:t>
            </w:r>
          </w:p>
          <w:p w14:paraId="56BE9EDB" w14:textId="77777777" w:rsidR="005B4DD7" w:rsidRDefault="00000000">
            <w:pPr>
              <w:pStyle w:val="TableParagraph"/>
              <w:spacing w:line="254" w:lineRule="exact"/>
              <w:ind w:left="107"/>
              <w:jc w:val="both"/>
            </w:pPr>
            <w:r>
              <w:t>Persoanele</w:t>
            </w:r>
            <w:r>
              <w:rPr>
                <w:spacing w:val="72"/>
              </w:rPr>
              <w:t xml:space="preserve">  </w:t>
            </w:r>
            <w:r>
              <w:t>fizice</w:t>
            </w:r>
            <w:r>
              <w:rPr>
                <w:spacing w:val="72"/>
              </w:rPr>
              <w:t xml:space="preserve">  </w:t>
            </w:r>
            <w:r>
              <w:t>autorizate,</w:t>
            </w:r>
            <w:r>
              <w:rPr>
                <w:spacing w:val="73"/>
              </w:rPr>
              <w:t xml:space="preserve">  </w:t>
            </w:r>
            <w:r>
              <w:t>întreprinderile</w:t>
            </w:r>
            <w:r>
              <w:rPr>
                <w:spacing w:val="75"/>
              </w:rPr>
              <w:t xml:space="preserve">  </w:t>
            </w:r>
            <w:r>
              <w:t>individuale</w:t>
            </w:r>
            <w:r>
              <w:rPr>
                <w:spacing w:val="73"/>
              </w:rPr>
              <w:t xml:space="preserve">  </w:t>
            </w:r>
            <w:r>
              <w:rPr>
                <w:spacing w:val="-5"/>
              </w:rPr>
              <w:t>și</w:t>
            </w:r>
          </w:p>
          <w:p w14:paraId="69E119CA" w14:textId="77777777" w:rsidR="005B4DD7" w:rsidRDefault="00000000">
            <w:pPr>
              <w:pStyle w:val="TableParagraph"/>
              <w:spacing w:line="254" w:lineRule="exact"/>
              <w:ind w:left="107" w:right="115"/>
              <w:jc w:val="both"/>
              <w:rPr>
                <w:b/>
              </w:rPr>
            </w:pPr>
            <w:r>
              <w:t>întreprinderile familiale înființate în anul 2017 nu au obligația depunerii acestor documente</w:t>
            </w:r>
            <w:r>
              <w:rPr>
                <w:b/>
              </w:rPr>
              <w:t>.</w:t>
            </w:r>
          </w:p>
        </w:tc>
        <w:tc>
          <w:tcPr>
            <w:tcW w:w="711" w:type="dxa"/>
          </w:tcPr>
          <w:p w14:paraId="7BA7393D"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594BD7B6"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4D9F5960"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7534A62B"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0F37E263" w14:textId="77777777">
        <w:trPr>
          <w:trHeight w:val="510"/>
        </w:trPr>
        <w:tc>
          <w:tcPr>
            <w:tcW w:w="7057" w:type="dxa"/>
          </w:tcPr>
          <w:p w14:paraId="0F4EFCC9" w14:textId="77777777" w:rsidR="005B4DD7" w:rsidRDefault="00000000">
            <w:pPr>
              <w:pStyle w:val="TableParagraph"/>
              <w:spacing w:line="239" w:lineRule="exact"/>
              <w:ind w:left="107"/>
            </w:pPr>
            <w:r>
              <w:rPr>
                <w:b/>
              </w:rPr>
              <w:t>4.</w:t>
            </w:r>
            <w:r>
              <w:rPr>
                <w:b/>
                <w:spacing w:val="26"/>
              </w:rPr>
              <w:t xml:space="preserve"> </w:t>
            </w:r>
            <w:r>
              <w:t>Copia</w:t>
            </w:r>
            <w:r>
              <w:rPr>
                <w:spacing w:val="26"/>
              </w:rPr>
              <w:t xml:space="preserve"> </w:t>
            </w:r>
            <w:r>
              <w:t>actului</w:t>
            </w:r>
            <w:r>
              <w:rPr>
                <w:spacing w:val="26"/>
              </w:rPr>
              <w:t xml:space="preserve"> </w:t>
            </w:r>
            <w:r>
              <w:t>de</w:t>
            </w:r>
            <w:r>
              <w:rPr>
                <w:spacing w:val="28"/>
              </w:rPr>
              <w:t xml:space="preserve"> </w:t>
            </w:r>
            <w:r>
              <w:t>identitate</w:t>
            </w:r>
            <w:r>
              <w:rPr>
                <w:spacing w:val="30"/>
              </w:rPr>
              <w:t xml:space="preserve"> </w:t>
            </w:r>
            <w:r>
              <w:t>al</w:t>
            </w:r>
            <w:r>
              <w:rPr>
                <w:spacing w:val="28"/>
              </w:rPr>
              <w:t xml:space="preserve"> </w:t>
            </w:r>
            <w:r>
              <w:t>reprezentantului</w:t>
            </w:r>
            <w:r>
              <w:rPr>
                <w:spacing w:val="28"/>
              </w:rPr>
              <w:t xml:space="preserve"> </w:t>
            </w:r>
            <w:r>
              <w:t>legal</w:t>
            </w:r>
            <w:r>
              <w:rPr>
                <w:spacing w:val="28"/>
              </w:rPr>
              <w:t xml:space="preserve"> </w:t>
            </w:r>
            <w:r>
              <w:t>de</w:t>
            </w:r>
            <w:r>
              <w:rPr>
                <w:spacing w:val="26"/>
              </w:rPr>
              <w:t xml:space="preserve"> </w:t>
            </w:r>
            <w:r>
              <w:rPr>
                <w:spacing w:val="-2"/>
              </w:rPr>
              <w:t>proiect</w:t>
            </w:r>
          </w:p>
          <w:p w14:paraId="64447379" w14:textId="77777777" w:rsidR="005B4DD7" w:rsidRDefault="00000000">
            <w:pPr>
              <w:pStyle w:val="TableParagraph"/>
              <w:spacing w:line="252" w:lineRule="exact"/>
              <w:ind w:left="107"/>
            </w:pPr>
            <w:r>
              <w:t>(asociat</w:t>
            </w:r>
            <w:r>
              <w:rPr>
                <w:spacing w:val="-8"/>
              </w:rPr>
              <w:t xml:space="preserve"> </w:t>
            </w:r>
            <w:r>
              <w:t>unic/</w:t>
            </w:r>
            <w:r>
              <w:rPr>
                <w:spacing w:val="-6"/>
              </w:rPr>
              <w:t xml:space="preserve"> </w:t>
            </w:r>
            <w:r>
              <w:t>asociat</w:t>
            </w:r>
            <w:r>
              <w:rPr>
                <w:spacing w:val="-7"/>
              </w:rPr>
              <w:t xml:space="preserve"> </w:t>
            </w:r>
            <w:r>
              <w:t>majoritar/</w:t>
            </w:r>
            <w:r>
              <w:rPr>
                <w:spacing w:val="-9"/>
              </w:rPr>
              <w:t xml:space="preserve"> </w:t>
            </w:r>
            <w:r>
              <w:rPr>
                <w:spacing w:val="-2"/>
              </w:rPr>
              <w:t>administrator);</w:t>
            </w:r>
          </w:p>
        </w:tc>
        <w:tc>
          <w:tcPr>
            <w:tcW w:w="711" w:type="dxa"/>
          </w:tcPr>
          <w:p w14:paraId="310EDB99"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220B52FA"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277B04DB"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35761CB3"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0F3842DB" w14:textId="77777777">
        <w:trPr>
          <w:trHeight w:val="1787"/>
        </w:trPr>
        <w:tc>
          <w:tcPr>
            <w:tcW w:w="7057" w:type="dxa"/>
          </w:tcPr>
          <w:p w14:paraId="6DF49DE5" w14:textId="77777777" w:rsidR="005B4DD7" w:rsidRDefault="00000000">
            <w:pPr>
              <w:pStyle w:val="TableParagraph"/>
              <w:spacing w:line="240" w:lineRule="exact"/>
              <w:ind w:left="107"/>
            </w:pPr>
            <w:r>
              <w:rPr>
                <w:b/>
              </w:rPr>
              <w:t>5</w:t>
            </w:r>
            <w:r>
              <w:t>.</w:t>
            </w:r>
            <w:r>
              <w:rPr>
                <w:spacing w:val="72"/>
                <w:w w:val="150"/>
              </w:rPr>
              <w:t xml:space="preserve"> </w:t>
            </w:r>
            <w:r>
              <w:t>Hotărârea</w:t>
            </w:r>
            <w:r>
              <w:rPr>
                <w:spacing w:val="71"/>
                <w:w w:val="150"/>
              </w:rPr>
              <w:t xml:space="preserve"> </w:t>
            </w:r>
            <w:r>
              <w:t>Adunării</w:t>
            </w:r>
            <w:r>
              <w:rPr>
                <w:spacing w:val="69"/>
                <w:w w:val="150"/>
              </w:rPr>
              <w:t xml:space="preserve"> </w:t>
            </w:r>
            <w:r>
              <w:t>Generale</w:t>
            </w:r>
            <w:r>
              <w:rPr>
                <w:spacing w:val="71"/>
                <w:w w:val="150"/>
              </w:rPr>
              <w:t xml:space="preserve"> </w:t>
            </w:r>
            <w:r>
              <w:t>a</w:t>
            </w:r>
            <w:r>
              <w:rPr>
                <w:spacing w:val="68"/>
                <w:w w:val="150"/>
              </w:rPr>
              <w:t xml:space="preserve"> </w:t>
            </w:r>
            <w:r>
              <w:t>Asociaților</w:t>
            </w:r>
            <w:r>
              <w:rPr>
                <w:spacing w:val="73"/>
                <w:w w:val="150"/>
              </w:rPr>
              <w:t xml:space="preserve"> </w:t>
            </w:r>
            <w:r>
              <w:t>(AGA)</w:t>
            </w:r>
            <w:r>
              <w:rPr>
                <w:spacing w:val="73"/>
                <w:w w:val="150"/>
              </w:rPr>
              <w:t xml:space="preserve"> </w:t>
            </w:r>
            <w:r>
              <w:rPr>
                <w:spacing w:val="-2"/>
              </w:rPr>
              <w:t>persoanei</w:t>
            </w:r>
          </w:p>
          <w:p w14:paraId="5C5A414B" w14:textId="77777777" w:rsidR="005B4DD7" w:rsidRDefault="00000000">
            <w:pPr>
              <w:pStyle w:val="TableParagraph"/>
              <w:tabs>
                <w:tab w:val="left" w:pos="1173"/>
                <w:tab w:val="left" w:pos="1782"/>
                <w:tab w:val="left" w:pos="2431"/>
                <w:tab w:val="left" w:pos="2856"/>
                <w:tab w:val="left" w:pos="4281"/>
                <w:tab w:val="left" w:pos="5967"/>
                <w:tab w:val="left" w:pos="6663"/>
              </w:tabs>
              <w:spacing w:before="1" w:line="237" w:lineRule="auto"/>
              <w:ind w:left="107" w:right="54"/>
            </w:pPr>
            <w:r>
              <w:rPr>
                <w:spacing w:val="-2"/>
              </w:rPr>
              <w:t>juridice,</w:t>
            </w:r>
            <w:r>
              <w:tab/>
            </w:r>
            <w:r>
              <w:rPr>
                <w:spacing w:val="-4"/>
              </w:rPr>
              <w:t>prin</w:t>
            </w:r>
            <w:r>
              <w:tab/>
            </w:r>
            <w:r>
              <w:rPr>
                <w:spacing w:val="-4"/>
              </w:rPr>
              <w:t>care</w:t>
            </w:r>
            <w:r>
              <w:tab/>
            </w:r>
            <w:r>
              <w:rPr>
                <w:spacing w:val="-6"/>
              </w:rPr>
              <w:t>se</w:t>
            </w:r>
            <w:r>
              <w:tab/>
            </w:r>
            <w:r>
              <w:rPr>
                <w:spacing w:val="-2"/>
              </w:rPr>
              <w:t>desemnează</w:t>
            </w:r>
            <w:r>
              <w:tab/>
            </w:r>
            <w:r>
              <w:rPr>
                <w:spacing w:val="-2"/>
              </w:rPr>
              <w:t>reprezentantul</w:t>
            </w:r>
            <w:r>
              <w:tab/>
            </w:r>
            <w:r>
              <w:rPr>
                <w:spacing w:val="-2"/>
              </w:rPr>
              <w:t>legal</w:t>
            </w:r>
            <w:r>
              <w:tab/>
            </w:r>
            <w:r>
              <w:rPr>
                <w:spacing w:val="-4"/>
              </w:rPr>
              <w:t xml:space="preserve">sau </w:t>
            </w:r>
            <w:r>
              <w:t>administratorul</w:t>
            </w:r>
            <w:r>
              <w:rPr>
                <w:spacing w:val="80"/>
              </w:rPr>
              <w:t xml:space="preserve"> </w:t>
            </w:r>
            <w:r>
              <w:t>(actionar</w:t>
            </w:r>
            <w:r>
              <w:rPr>
                <w:spacing w:val="80"/>
              </w:rPr>
              <w:t xml:space="preserve"> </w:t>
            </w:r>
            <w:r>
              <w:t>majoritar</w:t>
            </w:r>
            <w:r>
              <w:rPr>
                <w:spacing w:val="80"/>
              </w:rPr>
              <w:t xml:space="preserve"> </w:t>
            </w:r>
            <w:r>
              <w:t>50%+1)</w:t>
            </w:r>
            <w:r>
              <w:rPr>
                <w:spacing w:val="80"/>
              </w:rPr>
              <w:t xml:space="preserve"> </w:t>
            </w:r>
            <w:r>
              <w:t>care</w:t>
            </w:r>
            <w:r>
              <w:rPr>
                <w:spacing w:val="80"/>
              </w:rPr>
              <w:t xml:space="preserve"> </w:t>
            </w:r>
            <w:r>
              <w:t>să</w:t>
            </w:r>
            <w:r>
              <w:rPr>
                <w:spacing w:val="80"/>
              </w:rPr>
              <w:t xml:space="preserve"> </w:t>
            </w:r>
            <w:r>
              <w:t>reprezinte societatea în relația cu AFIR și care exercită un control efectiv pe</w:t>
            </w:r>
            <w:r>
              <w:rPr>
                <w:spacing w:val="80"/>
              </w:rPr>
              <w:t xml:space="preserve"> </w:t>
            </w:r>
            <w:r>
              <w:t>termen lung (de cel puțin 6 ani/ 8 ani în cazul sectorului pomicol) în ceea ce priveşte deciziile referitoare la gestionare, beneficii, riscuri financiare în cadrul exploatației respective;</w:t>
            </w:r>
          </w:p>
        </w:tc>
        <w:tc>
          <w:tcPr>
            <w:tcW w:w="711" w:type="dxa"/>
          </w:tcPr>
          <w:p w14:paraId="0D87B1B1"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29B885CE"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26F1F3A6"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2B1CE98B"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74BB19F3" w14:textId="77777777">
        <w:trPr>
          <w:trHeight w:val="765"/>
        </w:trPr>
        <w:tc>
          <w:tcPr>
            <w:tcW w:w="7057" w:type="dxa"/>
          </w:tcPr>
          <w:p w14:paraId="7C69785D" w14:textId="77777777" w:rsidR="005B4DD7" w:rsidRDefault="00000000">
            <w:pPr>
              <w:pStyle w:val="TableParagraph"/>
              <w:spacing w:line="230" w:lineRule="auto"/>
              <w:ind w:left="107" w:right="117"/>
            </w:pPr>
            <w:r>
              <w:rPr>
                <w:b/>
              </w:rPr>
              <w:t>6.</w:t>
            </w:r>
            <w:r>
              <w:rPr>
                <w:b/>
                <w:spacing w:val="-4"/>
              </w:rPr>
              <w:t xml:space="preserve"> </w:t>
            </w:r>
            <w:r>
              <w:t>Documentele</w:t>
            </w:r>
            <w:r>
              <w:rPr>
                <w:spacing w:val="-9"/>
              </w:rPr>
              <w:t xml:space="preserve"> </w:t>
            </w:r>
            <w:r>
              <w:t>care</w:t>
            </w:r>
            <w:r>
              <w:rPr>
                <w:spacing w:val="-7"/>
              </w:rPr>
              <w:t xml:space="preserve"> </w:t>
            </w:r>
            <w:r>
              <w:t>demonstrează</w:t>
            </w:r>
            <w:r>
              <w:rPr>
                <w:spacing w:val="-8"/>
              </w:rPr>
              <w:t xml:space="preserve"> </w:t>
            </w:r>
            <w:r>
              <w:t>gradul</w:t>
            </w:r>
            <w:r>
              <w:rPr>
                <w:spacing w:val="-10"/>
              </w:rPr>
              <w:t xml:space="preserve"> </w:t>
            </w:r>
            <w:r>
              <w:t>de</w:t>
            </w:r>
            <w:r>
              <w:rPr>
                <w:spacing w:val="-8"/>
              </w:rPr>
              <w:t xml:space="preserve"> </w:t>
            </w:r>
            <w:r>
              <w:t>rudenie</w:t>
            </w:r>
            <w:r>
              <w:rPr>
                <w:spacing w:val="-7"/>
              </w:rPr>
              <w:t xml:space="preserve"> </w:t>
            </w:r>
            <w:r>
              <w:t>între</w:t>
            </w:r>
            <w:r>
              <w:rPr>
                <w:spacing w:val="-7"/>
              </w:rPr>
              <w:t xml:space="preserve"> </w:t>
            </w:r>
            <w:r>
              <w:t>asociați/ membrii familiei din cadrul microîntreprinderii/ întreprinderii mici</w:t>
            </w:r>
          </w:p>
          <w:p w14:paraId="753B7973" w14:textId="77777777" w:rsidR="005B4DD7" w:rsidRDefault="00000000">
            <w:pPr>
              <w:pStyle w:val="TableParagraph"/>
              <w:spacing w:before="4" w:line="251" w:lineRule="exact"/>
              <w:ind w:left="107"/>
            </w:pPr>
            <w:r>
              <w:t>(copiile</w:t>
            </w:r>
            <w:r>
              <w:rPr>
                <w:spacing w:val="-9"/>
              </w:rPr>
              <w:t xml:space="preserve"> </w:t>
            </w:r>
            <w:r>
              <w:t>actelor</w:t>
            </w:r>
            <w:r>
              <w:rPr>
                <w:spacing w:val="-6"/>
              </w:rPr>
              <w:t xml:space="preserve"> </w:t>
            </w:r>
            <w:r>
              <w:t>de</w:t>
            </w:r>
            <w:r>
              <w:rPr>
                <w:spacing w:val="-12"/>
              </w:rPr>
              <w:t xml:space="preserve"> </w:t>
            </w:r>
            <w:r>
              <w:t>identitate,</w:t>
            </w:r>
            <w:r>
              <w:rPr>
                <w:spacing w:val="-6"/>
              </w:rPr>
              <w:t xml:space="preserve"> </w:t>
            </w:r>
            <w:r>
              <w:t>alte</w:t>
            </w:r>
            <w:r>
              <w:rPr>
                <w:spacing w:val="-7"/>
              </w:rPr>
              <w:t xml:space="preserve"> </w:t>
            </w:r>
            <w:r>
              <w:t>documente</w:t>
            </w:r>
            <w:r>
              <w:rPr>
                <w:spacing w:val="-6"/>
              </w:rPr>
              <w:t xml:space="preserve"> </w:t>
            </w:r>
            <w:r>
              <w:rPr>
                <w:spacing w:val="-2"/>
              </w:rPr>
              <w:t>relevante);</w:t>
            </w:r>
          </w:p>
        </w:tc>
        <w:tc>
          <w:tcPr>
            <w:tcW w:w="711" w:type="dxa"/>
          </w:tcPr>
          <w:p w14:paraId="05AF1FC0"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2A61BCAD"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02900DF8"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6B74A3C1"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3845EA1C" w14:textId="77777777">
        <w:trPr>
          <w:trHeight w:val="2826"/>
        </w:trPr>
        <w:tc>
          <w:tcPr>
            <w:tcW w:w="7057" w:type="dxa"/>
          </w:tcPr>
          <w:p w14:paraId="48DF7357" w14:textId="77777777" w:rsidR="005B4DD7" w:rsidRDefault="00000000">
            <w:pPr>
              <w:pStyle w:val="TableParagraph"/>
              <w:numPr>
                <w:ilvl w:val="0"/>
                <w:numId w:val="58"/>
              </w:numPr>
              <w:tabs>
                <w:tab w:val="left" w:pos="389"/>
              </w:tabs>
              <w:spacing w:line="237" w:lineRule="auto"/>
              <w:ind w:right="654" w:firstLine="0"/>
            </w:pPr>
            <w:r>
              <w:t>Copia diplomei de absolvire/ certificatului de calificare profesională/ certificatului de absolvire/ certificatului de competențe</w:t>
            </w:r>
            <w:r>
              <w:rPr>
                <w:spacing w:val="-8"/>
              </w:rPr>
              <w:t xml:space="preserve"> </w:t>
            </w:r>
            <w:r>
              <w:t>profesionale/</w:t>
            </w:r>
            <w:r>
              <w:rPr>
                <w:spacing w:val="-9"/>
              </w:rPr>
              <w:t xml:space="preserve"> </w:t>
            </w:r>
            <w:r>
              <w:t>documentului</w:t>
            </w:r>
            <w:r>
              <w:rPr>
                <w:spacing w:val="-9"/>
              </w:rPr>
              <w:t xml:space="preserve"> </w:t>
            </w:r>
            <w:r>
              <w:t>emis</w:t>
            </w:r>
            <w:r>
              <w:rPr>
                <w:spacing w:val="-11"/>
              </w:rPr>
              <w:t xml:space="preserve"> </w:t>
            </w:r>
            <w:r>
              <w:t>în</w:t>
            </w:r>
            <w:r>
              <w:rPr>
                <w:spacing w:val="-9"/>
              </w:rPr>
              <w:t xml:space="preserve"> </w:t>
            </w:r>
            <w:r>
              <w:t>urma</w:t>
            </w:r>
            <w:r>
              <w:rPr>
                <w:spacing w:val="-8"/>
              </w:rPr>
              <w:t xml:space="preserve"> </w:t>
            </w:r>
            <w:r>
              <w:t>absolvirii cursurilor de instruire/ documentului care atestă absolvirea învățământului minim:</w:t>
            </w:r>
          </w:p>
          <w:p w14:paraId="3F58B862" w14:textId="77777777" w:rsidR="005B4DD7" w:rsidRDefault="00000000">
            <w:pPr>
              <w:pStyle w:val="TableParagraph"/>
              <w:spacing w:line="249" w:lineRule="exact"/>
              <w:ind w:left="107"/>
              <w:rPr>
                <w:i/>
              </w:rPr>
            </w:pPr>
            <w:r>
              <w:rPr>
                <w:i/>
              </w:rPr>
              <w:t>Pentru</w:t>
            </w:r>
            <w:r>
              <w:rPr>
                <w:i/>
                <w:spacing w:val="-6"/>
              </w:rPr>
              <w:t xml:space="preserve"> </w:t>
            </w:r>
            <w:r>
              <w:rPr>
                <w:i/>
                <w:spacing w:val="-2"/>
              </w:rPr>
              <w:t>eligibilitate:</w:t>
            </w:r>
          </w:p>
          <w:p w14:paraId="49A65108" w14:textId="77777777" w:rsidR="005B4DD7" w:rsidRDefault="00000000">
            <w:pPr>
              <w:pStyle w:val="TableParagraph"/>
              <w:numPr>
                <w:ilvl w:val="1"/>
                <w:numId w:val="58"/>
              </w:numPr>
              <w:tabs>
                <w:tab w:val="left" w:pos="828"/>
              </w:tabs>
              <w:spacing w:before="2" w:line="237" w:lineRule="auto"/>
              <w:ind w:right="53"/>
              <w:jc w:val="both"/>
            </w:pPr>
            <w:r>
              <w:t>documentul care atestă absolvirea învățământului minim de</w:t>
            </w:r>
            <w:r>
              <w:rPr>
                <w:spacing w:val="80"/>
                <w:w w:val="150"/>
              </w:rPr>
              <w:t xml:space="preserve"> </w:t>
            </w:r>
            <w:r>
              <w:t>8 clase se ataşează în cazul în care solicitantul nu are studii superioare/ postliceale/ liceale în domeniul agricol/ agro- alimentar/ veterinar/ economiei agrare;</w:t>
            </w:r>
          </w:p>
        </w:tc>
        <w:tc>
          <w:tcPr>
            <w:tcW w:w="711" w:type="dxa"/>
          </w:tcPr>
          <w:p w14:paraId="0C7F7A0C" w14:textId="77777777" w:rsidR="005B4DD7" w:rsidRDefault="00000000">
            <w:pPr>
              <w:pStyle w:val="TableParagraph"/>
              <w:spacing w:line="262" w:lineRule="exact"/>
              <w:ind w:left="3"/>
              <w:jc w:val="center"/>
              <w:rPr>
                <w:rFonts w:ascii="Wingdings" w:hAnsi="Wingdings"/>
                <w:sz w:val="24"/>
              </w:rPr>
            </w:pPr>
            <w:r>
              <w:rPr>
                <w:rFonts w:ascii="Wingdings" w:hAnsi="Wingdings"/>
                <w:sz w:val="24"/>
              </w:rPr>
              <w:t></w:t>
            </w:r>
          </w:p>
        </w:tc>
        <w:tc>
          <w:tcPr>
            <w:tcW w:w="708" w:type="dxa"/>
          </w:tcPr>
          <w:p w14:paraId="1179E58B" w14:textId="77777777" w:rsidR="005B4DD7" w:rsidRDefault="00000000">
            <w:pPr>
              <w:pStyle w:val="TableParagraph"/>
              <w:spacing w:line="262" w:lineRule="exact"/>
              <w:ind w:left="4"/>
              <w:jc w:val="center"/>
              <w:rPr>
                <w:rFonts w:ascii="Wingdings" w:hAnsi="Wingdings"/>
                <w:sz w:val="24"/>
              </w:rPr>
            </w:pPr>
            <w:r>
              <w:rPr>
                <w:rFonts w:ascii="Wingdings" w:hAnsi="Wingdings"/>
                <w:sz w:val="24"/>
              </w:rPr>
              <w:t></w:t>
            </w:r>
          </w:p>
        </w:tc>
        <w:tc>
          <w:tcPr>
            <w:tcW w:w="850" w:type="dxa"/>
          </w:tcPr>
          <w:p w14:paraId="0C67CE68" w14:textId="77777777" w:rsidR="005B4DD7" w:rsidRDefault="00000000">
            <w:pPr>
              <w:pStyle w:val="TableParagraph"/>
              <w:spacing w:line="262" w:lineRule="exact"/>
              <w:ind w:left="6"/>
              <w:jc w:val="center"/>
              <w:rPr>
                <w:rFonts w:ascii="Wingdings" w:hAnsi="Wingdings"/>
                <w:sz w:val="24"/>
              </w:rPr>
            </w:pPr>
            <w:r>
              <w:rPr>
                <w:rFonts w:ascii="Wingdings" w:hAnsi="Wingdings"/>
                <w:sz w:val="24"/>
              </w:rPr>
              <w:t></w:t>
            </w:r>
          </w:p>
        </w:tc>
        <w:tc>
          <w:tcPr>
            <w:tcW w:w="853" w:type="dxa"/>
          </w:tcPr>
          <w:p w14:paraId="05661525" w14:textId="77777777" w:rsidR="005B4DD7" w:rsidRDefault="00000000">
            <w:pPr>
              <w:pStyle w:val="TableParagraph"/>
              <w:spacing w:line="243" w:lineRule="exact"/>
              <w:ind w:left="323"/>
              <w:rPr>
                <w:rFonts w:ascii="Wingdings" w:hAnsi="Wingdings"/>
              </w:rPr>
            </w:pPr>
            <w:r>
              <w:rPr>
                <w:rFonts w:ascii="Wingdings" w:hAnsi="Wingdings"/>
              </w:rPr>
              <w:t></w:t>
            </w:r>
          </w:p>
        </w:tc>
      </w:tr>
      <w:tr w:rsidR="005B4DD7" w14:paraId="0F65731B" w14:textId="77777777">
        <w:trPr>
          <w:trHeight w:val="3876"/>
        </w:trPr>
        <w:tc>
          <w:tcPr>
            <w:tcW w:w="7057" w:type="dxa"/>
          </w:tcPr>
          <w:p w14:paraId="6D32FA74" w14:textId="77777777" w:rsidR="005B4DD7" w:rsidRDefault="00000000">
            <w:pPr>
              <w:pStyle w:val="TableParagraph"/>
              <w:spacing w:line="239" w:lineRule="exact"/>
              <w:ind w:left="107"/>
              <w:jc w:val="both"/>
              <w:rPr>
                <w:i/>
              </w:rPr>
            </w:pPr>
            <w:r>
              <w:rPr>
                <w:i/>
              </w:rPr>
              <w:t>Pentru</w:t>
            </w:r>
            <w:r>
              <w:rPr>
                <w:i/>
                <w:spacing w:val="-10"/>
              </w:rPr>
              <w:t xml:space="preserve"> </w:t>
            </w:r>
            <w:r>
              <w:rPr>
                <w:i/>
              </w:rPr>
              <w:t>acordarea</w:t>
            </w:r>
            <w:r>
              <w:rPr>
                <w:i/>
                <w:spacing w:val="-9"/>
              </w:rPr>
              <w:t xml:space="preserve"> </w:t>
            </w:r>
            <w:r>
              <w:rPr>
                <w:i/>
              </w:rPr>
              <w:t>punctajului</w:t>
            </w:r>
            <w:r>
              <w:rPr>
                <w:i/>
                <w:spacing w:val="-9"/>
              </w:rPr>
              <w:t xml:space="preserve"> </w:t>
            </w:r>
            <w:r>
              <w:rPr>
                <w:i/>
              </w:rPr>
              <w:t>în</w:t>
            </w:r>
            <w:r>
              <w:rPr>
                <w:i/>
                <w:spacing w:val="-8"/>
              </w:rPr>
              <w:t xml:space="preserve"> </w:t>
            </w:r>
            <w:r>
              <w:rPr>
                <w:i/>
              </w:rPr>
              <w:t>cadrul</w:t>
            </w:r>
            <w:r>
              <w:rPr>
                <w:i/>
                <w:spacing w:val="-9"/>
              </w:rPr>
              <w:t xml:space="preserve"> </w:t>
            </w:r>
            <w:r>
              <w:rPr>
                <w:i/>
              </w:rPr>
              <w:t>criteriilor</w:t>
            </w:r>
            <w:r>
              <w:rPr>
                <w:i/>
                <w:spacing w:val="-8"/>
              </w:rPr>
              <w:t xml:space="preserve"> </w:t>
            </w:r>
            <w:r>
              <w:rPr>
                <w:i/>
              </w:rPr>
              <w:t>de</w:t>
            </w:r>
            <w:r>
              <w:rPr>
                <w:i/>
                <w:spacing w:val="-8"/>
              </w:rPr>
              <w:t xml:space="preserve"> </w:t>
            </w:r>
            <w:r>
              <w:rPr>
                <w:i/>
                <w:spacing w:val="-2"/>
              </w:rPr>
              <w:t>selecție:</w:t>
            </w:r>
          </w:p>
          <w:p w14:paraId="57BF1C84" w14:textId="77777777" w:rsidR="005B4DD7" w:rsidRDefault="00000000">
            <w:pPr>
              <w:pStyle w:val="TableParagraph"/>
              <w:numPr>
                <w:ilvl w:val="0"/>
                <w:numId w:val="57"/>
              </w:numPr>
              <w:tabs>
                <w:tab w:val="left" w:pos="828"/>
              </w:tabs>
              <w:ind w:right="113"/>
              <w:jc w:val="both"/>
            </w:pPr>
            <w:r>
              <w:t>diploma</w:t>
            </w:r>
            <w:r>
              <w:rPr>
                <w:spacing w:val="-3"/>
              </w:rPr>
              <w:t xml:space="preserve"> </w:t>
            </w:r>
            <w:r>
              <w:t>de absolvire se ataşează</w:t>
            </w:r>
            <w:r>
              <w:rPr>
                <w:spacing w:val="-1"/>
              </w:rPr>
              <w:t xml:space="preserve"> </w:t>
            </w:r>
            <w:r>
              <w:t>în</w:t>
            </w:r>
            <w:r>
              <w:rPr>
                <w:spacing w:val="-3"/>
              </w:rPr>
              <w:t xml:space="preserve"> </w:t>
            </w:r>
            <w:r>
              <w:t>cazul</w:t>
            </w:r>
            <w:r>
              <w:rPr>
                <w:spacing w:val="-2"/>
              </w:rPr>
              <w:t xml:space="preserve"> </w:t>
            </w:r>
            <w:r>
              <w:t xml:space="preserve">studiilor superioare (diploma de doctor, diploma de disertație, diploma de </w:t>
            </w:r>
            <w:r>
              <w:rPr>
                <w:spacing w:val="-2"/>
              </w:rPr>
              <w:t>licență)</w:t>
            </w:r>
          </w:p>
          <w:p w14:paraId="59B5CED7" w14:textId="77777777" w:rsidR="005B4DD7" w:rsidRDefault="00000000">
            <w:pPr>
              <w:pStyle w:val="TableParagraph"/>
              <w:numPr>
                <w:ilvl w:val="0"/>
                <w:numId w:val="57"/>
              </w:numPr>
              <w:tabs>
                <w:tab w:val="left" w:pos="826"/>
              </w:tabs>
              <w:spacing w:line="237" w:lineRule="auto"/>
              <w:ind w:right="54"/>
              <w:jc w:val="both"/>
            </w:pPr>
            <w:r>
              <w:t>diploma de absolvire a studiilor postliceale (diploma/ certificatul de absolvire)/ liceale (diploma de bacalaureat) în domeniul agricol/ agro-alimentar/ veterinar/economiei</w:t>
            </w:r>
            <w:r>
              <w:rPr>
                <w:spacing w:val="80"/>
              </w:rPr>
              <w:t xml:space="preserve"> </w:t>
            </w:r>
            <w:r>
              <w:rPr>
                <w:spacing w:val="-2"/>
              </w:rPr>
              <w:t>agrar;</w:t>
            </w:r>
          </w:p>
          <w:p w14:paraId="2ECCF49C" w14:textId="77777777" w:rsidR="005B4DD7" w:rsidRDefault="00000000">
            <w:pPr>
              <w:pStyle w:val="TableParagraph"/>
              <w:numPr>
                <w:ilvl w:val="0"/>
                <w:numId w:val="57"/>
              </w:numPr>
              <w:tabs>
                <w:tab w:val="left" w:pos="827"/>
                <w:tab w:val="left" w:pos="828"/>
                <w:tab w:val="left" w:pos="2609"/>
                <w:tab w:val="left" w:pos="4836"/>
                <w:tab w:val="left" w:pos="5671"/>
                <w:tab w:val="left" w:pos="6749"/>
              </w:tabs>
              <w:spacing w:before="3"/>
              <w:ind w:right="52"/>
            </w:pPr>
            <w:r>
              <w:t>certificatul</w:t>
            </w:r>
            <w:r>
              <w:rPr>
                <w:spacing w:val="40"/>
              </w:rPr>
              <w:t xml:space="preserve"> </w:t>
            </w:r>
            <w:r>
              <w:t>de</w:t>
            </w:r>
            <w:r>
              <w:rPr>
                <w:spacing w:val="40"/>
              </w:rPr>
              <w:t xml:space="preserve"> </w:t>
            </w:r>
            <w:r>
              <w:t>calificare</w:t>
            </w:r>
            <w:r>
              <w:rPr>
                <w:spacing w:val="40"/>
              </w:rPr>
              <w:t xml:space="preserve"> </w:t>
            </w:r>
            <w:r>
              <w:t>profesională</w:t>
            </w:r>
            <w:r>
              <w:rPr>
                <w:spacing w:val="40"/>
              </w:rPr>
              <w:t xml:space="preserve"> </w:t>
            </w:r>
            <w:r>
              <w:t>se</w:t>
            </w:r>
            <w:r>
              <w:rPr>
                <w:spacing w:val="40"/>
              </w:rPr>
              <w:t xml:space="preserve"> </w:t>
            </w:r>
            <w:r>
              <w:t>ataşează</w:t>
            </w:r>
            <w:r>
              <w:rPr>
                <w:spacing w:val="40"/>
              </w:rPr>
              <w:t xml:space="preserve"> </w:t>
            </w:r>
            <w:r>
              <w:t>în</w:t>
            </w:r>
            <w:r>
              <w:rPr>
                <w:spacing w:val="40"/>
              </w:rPr>
              <w:t xml:space="preserve"> </w:t>
            </w:r>
            <w:r>
              <w:t>cazul cursurilor</w:t>
            </w:r>
            <w:r>
              <w:rPr>
                <w:spacing w:val="40"/>
              </w:rPr>
              <w:t xml:space="preserve"> </w:t>
            </w:r>
            <w:r>
              <w:t>de</w:t>
            </w:r>
            <w:r>
              <w:rPr>
                <w:spacing w:val="40"/>
              </w:rPr>
              <w:t xml:space="preserve"> </w:t>
            </w:r>
            <w:r>
              <w:t>calificare/</w:t>
            </w:r>
            <w:r>
              <w:rPr>
                <w:spacing w:val="40"/>
              </w:rPr>
              <w:t xml:space="preserve"> </w:t>
            </w:r>
            <w:r>
              <w:t>recalificare</w:t>
            </w:r>
            <w:r>
              <w:rPr>
                <w:spacing w:val="40"/>
              </w:rPr>
              <w:t xml:space="preserve"> </w:t>
            </w:r>
            <w:r>
              <w:t>în</w:t>
            </w:r>
            <w:r>
              <w:rPr>
                <w:spacing w:val="40"/>
              </w:rPr>
              <w:t xml:space="preserve"> </w:t>
            </w:r>
            <w:r>
              <w:t>domeniul</w:t>
            </w:r>
            <w:r>
              <w:rPr>
                <w:spacing w:val="40"/>
              </w:rPr>
              <w:t xml:space="preserve"> </w:t>
            </w:r>
            <w:r>
              <w:t>agricol/</w:t>
            </w:r>
            <w:r>
              <w:rPr>
                <w:spacing w:val="80"/>
              </w:rPr>
              <w:t xml:space="preserve"> </w:t>
            </w:r>
            <w:r>
              <w:rPr>
                <w:spacing w:val="-2"/>
              </w:rPr>
              <w:t>agro-alimentar/</w:t>
            </w:r>
            <w:r>
              <w:tab/>
            </w:r>
            <w:r>
              <w:rPr>
                <w:spacing w:val="-2"/>
              </w:rPr>
              <w:t>veterinar/economiei</w:t>
            </w:r>
            <w:r>
              <w:tab/>
            </w:r>
            <w:r>
              <w:rPr>
                <w:spacing w:val="-2"/>
              </w:rPr>
              <w:t>agrare</w:t>
            </w:r>
            <w:r>
              <w:tab/>
            </w:r>
            <w:r>
              <w:rPr>
                <w:spacing w:val="-2"/>
              </w:rPr>
              <w:t>realizate</w:t>
            </w:r>
            <w:r>
              <w:tab/>
            </w:r>
            <w:r>
              <w:rPr>
                <w:spacing w:val="-6"/>
              </w:rPr>
              <w:t xml:space="preserve">de </w:t>
            </w:r>
            <w:r>
              <w:t>către furnizori de formare profesională a adulților autorizați pentru</w:t>
            </w:r>
            <w:r>
              <w:rPr>
                <w:spacing w:val="38"/>
              </w:rPr>
              <w:t xml:space="preserve"> </w:t>
            </w:r>
            <w:r>
              <w:t>respectivul</w:t>
            </w:r>
            <w:r>
              <w:rPr>
                <w:spacing w:val="38"/>
              </w:rPr>
              <w:t xml:space="preserve"> </w:t>
            </w:r>
            <w:r>
              <w:t>program</w:t>
            </w:r>
            <w:r>
              <w:rPr>
                <w:spacing w:val="38"/>
              </w:rPr>
              <w:t xml:space="preserve"> </w:t>
            </w:r>
            <w:r>
              <w:t>de</w:t>
            </w:r>
            <w:r>
              <w:rPr>
                <w:spacing w:val="38"/>
              </w:rPr>
              <w:t xml:space="preserve"> </w:t>
            </w:r>
            <w:r>
              <w:t>formare</w:t>
            </w:r>
            <w:r>
              <w:rPr>
                <w:spacing w:val="39"/>
              </w:rPr>
              <w:t xml:space="preserve"> </w:t>
            </w:r>
            <w:r>
              <w:t>profesională</w:t>
            </w:r>
            <w:r>
              <w:rPr>
                <w:spacing w:val="37"/>
              </w:rPr>
              <w:t xml:space="preserve"> </w:t>
            </w:r>
            <w:r>
              <w:t>(minim Nivelul</w:t>
            </w:r>
            <w:r>
              <w:rPr>
                <w:spacing w:val="40"/>
              </w:rPr>
              <w:t xml:space="preserve"> </w:t>
            </w:r>
            <w:r>
              <w:t>I).</w:t>
            </w:r>
            <w:r>
              <w:rPr>
                <w:spacing w:val="40"/>
              </w:rPr>
              <w:t xml:space="preserve"> </w:t>
            </w:r>
            <w:r>
              <w:t>De</w:t>
            </w:r>
            <w:r>
              <w:rPr>
                <w:spacing w:val="40"/>
              </w:rPr>
              <w:t xml:space="preserve"> </w:t>
            </w:r>
            <w:r>
              <w:t>asemenea</w:t>
            </w:r>
            <w:r>
              <w:rPr>
                <w:spacing w:val="40"/>
              </w:rPr>
              <w:t xml:space="preserve"> </w:t>
            </w:r>
            <w:r>
              <w:t>sunt</w:t>
            </w:r>
            <w:r>
              <w:rPr>
                <w:spacing w:val="40"/>
              </w:rPr>
              <w:t xml:space="preserve"> </w:t>
            </w:r>
            <w:r>
              <w:t>acceptate</w:t>
            </w:r>
            <w:r>
              <w:rPr>
                <w:spacing w:val="40"/>
              </w:rPr>
              <w:t xml:space="preserve"> </w:t>
            </w:r>
            <w:r>
              <w:t>și</w:t>
            </w:r>
            <w:r>
              <w:rPr>
                <w:spacing w:val="40"/>
              </w:rPr>
              <w:t xml:space="preserve"> </w:t>
            </w:r>
            <w:r>
              <w:t>certificatele</w:t>
            </w:r>
            <w:r>
              <w:rPr>
                <w:spacing w:val="40"/>
              </w:rPr>
              <w:t xml:space="preserve"> </w:t>
            </w:r>
            <w:r>
              <w:t>de absolvire</w:t>
            </w:r>
            <w:r>
              <w:rPr>
                <w:spacing w:val="80"/>
                <w:w w:val="150"/>
              </w:rPr>
              <w:t xml:space="preserve"> </w:t>
            </w:r>
            <w:r>
              <w:t>a</w:t>
            </w:r>
            <w:r>
              <w:rPr>
                <w:spacing w:val="80"/>
                <w:w w:val="150"/>
              </w:rPr>
              <w:t xml:space="preserve"> </w:t>
            </w:r>
            <w:r>
              <w:t>cursurilor</w:t>
            </w:r>
            <w:r>
              <w:rPr>
                <w:spacing w:val="80"/>
                <w:w w:val="150"/>
              </w:rPr>
              <w:t xml:space="preserve"> </w:t>
            </w:r>
            <w:r>
              <w:t>de</w:t>
            </w:r>
            <w:r>
              <w:rPr>
                <w:spacing w:val="80"/>
                <w:w w:val="150"/>
              </w:rPr>
              <w:t xml:space="preserve"> </w:t>
            </w:r>
            <w:r>
              <w:t>calificare</w:t>
            </w:r>
            <w:r>
              <w:rPr>
                <w:spacing w:val="80"/>
                <w:w w:val="150"/>
              </w:rPr>
              <w:t xml:space="preserve"> </w:t>
            </w:r>
            <w:r>
              <w:t>emise</w:t>
            </w:r>
            <w:r>
              <w:rPr>
                <w:spacing w:val="80"/>
                <w:w w:val="150"/>
              </w:rPr>
              <w:t xml:space="preserve"> </w:t>
            </w:r>
            <w:r>
              <w:t>de</w:t>
            </w:r>
            <w:r>
              <w:rPr>
                <w:spacing w:val="80"/>
                <w:w w:val="150"/>
              </w:rPr>
              <w:t xml:space="preserve"> </w:t>
            </w:r>
            <w:r>
              <w:t>ANCA</w:t>
            </w:r>
            <w:r>
              <w:rPr>
                <w:spacing w:val="80"/>
                <w:w w:val="150"/>
              </w:rPr>
              <w:t xml:space="preserve"> </w:t>
            </w:r>
            <w:r>
              <w:t>în</w:t>
            </w:r>
          </w:p>
        </w:tc>
        <w:tc>
          <w:tcPr>
            <w:tcW w:w="711" w:type="dxa"/>
          </w:tcPr>
          <w:p w14:paraId="07D0CABC"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6FFE3B67"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0739C599"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4E5E36B4" w14:textId="77777777" w:rsidR="005B4DD7" w:rsidRDefault="00000000">
            <w:pPr>
              <w:pStyle w:val="TableParagraph"/>
              <w:spacing w:line="238" w:lineRule="exact"/>
              <w:ind w:left="323"/>
              <w:rPr>
                <w:rFonts w:ascii="Wingdings" w:hAnsi="Wingdings"/>
              </w:rPr>
            </w:pPr>
            <w:r>
              <w:rPr>
                <w:rFonts w:ascii="Wingdings" w:hAnsi="Wingdings"/>
              </w:rPr>
              <w:t></w:t>
            </w:r>
          </w:p>
        </w:tc>
      </w:tr>
    </w:tbl>
    <w:p w14:paraId="41FD92DF" w14:textId="77777777" w:rsidR="005B4DD7" w:rsidRDefault="005B4DD7">
      <w:pPr>
        <w:spacing w:line="238" w:lineRule="exact"/>
        <w:rPr>
          <w:rFonts w:ascii="Wingdings" w:hAnsi="Wingdings"/>
        </w:rPr>
        <w:sectPr w:rsidR="005B4DD7">
          <w:pgSz w:w="11930" w:h="16850"/>
          <w:pgMar w:top="1680" w:right="320" w:bottom="660" w:left="840" w:header="732" w:footer="465" w:gutter="0"/>
          <w:cols w:space="720"/>
        </w:sectPr>
      </w:pPr>
    </w:p>
    <w:p w14:paraId="37F85A77" w14:textId="77777777" w:rsidR="005B4DD7" w:rsidRDefault="005B4DD7">
      <w:pPr>
        <w:pStyle w:val="BodyText"/>
        <w:spacing w:before="5" w:after="1"/>
        <w:rPr>
          <w:i/>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7"/>
        <w:gridCol w:w="711"/>
        <w:gridCol w:w="708"/>
        <w:gridCol w:w="850"/>
        <w:gridCol w:w="853"/>
      </w:tblGrid>
      <w:tr w:rsidR="005B4DD7" w14:paraId="3E995AC0" w14:textId="77777777">
        <w:trPr>
          <w:trHeight w:val="11525"/>
        </w:trPr>
        <w:tc>
          <w:tcPr>
            <w:tcW w:w="7057" w:type="dxa"/>
          </w:tcPr>
          <w:p w14:paraId="4DB35ED2" w14:textId="77777777" w:rsidR="005B4DD7" w:rsidRDefault="00000000">
            <w:pPr>
              <w:pStyle w:val="TableParagraph"/>
              <w:spacing w:line="230" w:lineRule="auto"/>
              <w:ind w:left="827" w:right="120"/>
              <w:jc w:val="both"/>
            </w:pPr>
            <w:r>
              <w:t xml:space="preserve">domeniul agricol, agro-alimentar, veterinar sau economie </w:t>
            </w:r>
            <w:r>
              <w:rPr>
                <w:spacing w:val="-2"/>
              </w:rPr>
              <w:t>agrară</w:t>
            </w:r>
          </w:p>
          <w:p w14:paraId="75498516" w14:textId="77777777" w:rsidR="005B4DD7" w:rsidRDefault="00000000">
            <w:pPr>
              <w:pStyle w:val="TableParagraph"/>
              <w:numPr>
                <w:ilvl w:val="0"/>
                <w:numId w:val="56"/>
              </w:numPr>
              <w:tabs>
                <w:tab w:val="left" w:pos="826"/>
              </w:tabs>
              <w:spacing w:before="5" w:line="237" w:lineRule="auto"/>
              <w:ind w:right="115" w:hanging="360"/>
              <w:jc w:val="both"/>
            </w:pPr>
            <w:r>
              <w:t xml:space="preserve">document de recunoaștere a competențelor profesionale obținute pe alte căi decât cele formale, care trebuie de asemenea să fie autorizat de Autoritatea Națională pentru </w:t>
            </w:r>
            <w:r>
              <w:rPr>
                <w:spacing w:val="-2"/>
              </w:rPr>
              <w:t>Calificări</w:t>
            </w:r>
          </w:p>
          <w:p w14:paraId="2083A54A" w14:textId="77777777" w:rsidR="005B4DD7" w:rsidRDefault="00000000">
            <w:pPr>
              <w:pStyle w:val="TableParagraph"/>
              <w:numPr>
                <w:ilvl w:val="0"/>
                <w:numId w:val="56"/>
              </w:numPr>
              <w:tabs>
                <w:tab w:val="left" w:pos="826"/>
              </w:tabs>
              <w:spacing w:before="11" w:line="237" w:lineRule="auto"/>
              <w:ind w:right="114" w:hanging="360"/>
              <w:jc w:val="both"/>
            </w:pPr>
            <w:r>
              <w:t>certificatul de absolvire se ataşează în cazul cursurilor de perfecționare/ specializare/ inițiere în domeniul agricol/ agro-alimentar/ veterinar/economiei agrare realizate de către furnizori de formare profesională a adulților autorizați pentru respectivul program de formare profesională sau documentul</w:t>
            </w:r>
            <w:r>
              <w:rPr>
                <w:spacing w:val="-1"/>
              </w:rPr>
              <w:t xml:space="preserve"> </w:t>
            </w:r>
            <w:r>
              <w:t>echivalent</w:t>
            </w:r>
            <w:r>
              <w:rPr>
                <w:spacing w:val="-2"/>
              </w:rPr>
              <w:t xml:space="preserve"> </w:t>
            </w:r>
            <w:r>
              <w:t>acestuia;</w:t>
            </w:r>
            <w:r>
              <w:rPr>
                <w:spacing w:val="-3"/>
              </w:rPr>
              <w:t xml:space="preserve"> </w:t>
            </w:r>
            <w:r>
              <w:t>(sub</w:t>
            </w:r>
            <w:r>
              <w:rPr>
                <w:spacing w:val="-2"/>
              </w:rPr>
              <w:t xml:space="preserve"> </w:t>
            </w:r>
            <w:r>
              <w:t>numărul</w:t>
            </w:r>
            <w:r>
              <w:rPr>
                <w:spacing w:val="-1"/>
              </w:rPr>
              <w:t xml:space="preserve"> </w:t>
            </w:r>
            <w:r>
              <w:t>de</w:t>
            </w:r>
            <w:r>
              <w:rPr>
                <w:spacing w:val="-1"/>
              </w:rPr>
              <w:t xml:space="preserve"> </w:t>
            </w:r>
            <w:r>
              <w:t>ore</w:t>
            </w:r>
            <w:r>
              <w:rPr>
                <w:spacing w:val="-1"/>
              </w:rPr>
              <w:t xml:space="preserve"> </w:t>
            </w:r>
            <w:r>
              <w:t>aferent Nivelului I de calificare profesională).</w:t>
            </w:r>
          </w:p>
          <w:p w14:paraId="7568CAF1" w14:textId="77777777" w:rsidR="005B4DD7" w:rsidRDefault="005B4DD7">
            <w:pPr>
              <w:pStyle w:val="TableParagraph"/>
              <w:spacing w:before="3"/>
              <w:rPr>
                <w:i/>
              </w:rPr>
            </w:pPr>
          </w:p>
          <w:p w14:paraId="503E6F31" w14:textId="77777777" w:rsidR="005B4DD7" w:rsidRDefault="00000000">
            <w:pPr>
              <w:pStyle w:val="TableParagraph"/>
              <w:tabs>
                <w:tab w:val="left" w:pos="1854"/>
                <w:tab w:val="left" w:pos="3636"/>
                <w:tab w:val="left" w:pos="5299"/>
                <w:tab w:val="left" w:pos="6341"/>
              </w:tabs>
              <w:ind w:left="107" w:right="52"/>
              <w:jc w:val="both"/>
            </w:pPr>
            <w:r>
              <w:t>Furnizorii de formare profesională a adulților autorizați se regăsesc</w:t>
            </w:r>
            <w:r>
              <w:rPr>
                <w:spacing w:val="40"/>
              </w:rPr>
              <w:t xml:space="preserve"> </w:t>
            </w:r>
            <w:r>
              <w:t xml:space="preserve">în </w:t>
            </w:r>
            <w:r>
              <w:rPr>
                <w:i/>
              </w:rPr>
              <w:t xml:space="preserve">Registrul Național al Furnizorilor de Formare Profesională a </w:t>
            </w:r>
            <w:r>
              <w:rPr>
                <w:i/>
                <w:spacing w:val="-2"/>
              </w:rPr>
              <w:t>Adulților</w:t>
            </w:r>
            <w:r>
              <w:rPr>
                <w:i/>
              </w:rPr>
              <w:tab/>
            </w:r>
            <w:r>
              <w:rPr>
                <w:i/>
                <w:spacing w:val="-2"/>
              </w:rPr>
              <w:t>(RNFFPA)</w:t>
            </w:r>
            <w:r>
              <w:rPr>
                <w:i/>
              </w:rPr>
              <w:tab/>
            </w:r>
            <w:r>
              <w:rPr>
                <w:spacing w:val="-2"/>
              </w:rPr>
              <w:t>publicat</w:t>
            </w:r>
            <w:r>
              <w:tab/>
            </w:r>
            <w:r>
              <w:rPr>
                <w:spacing w:val="-6"/>
              </w:rPr>
              <w:t>la</w:t>
            </w:r>
            <w:r>
              <w:tab/>
            </w:r>
            <w:r>
              <w:rPr>
                <w:spacing w:val="-2"/>
              </w:rPr>
              <w:t xml:space="preserve">adresa </w:t>
            </w:r>
            <w:hyperlink r:id="rId13">
              <w:r>
                <w:rPr>
                  <w:color w:val="0000FF"/>
                  <w:spacing w:val="-2"/>
                  <w:u w:val="single" w:color="0000FF"/>
                </w:rPr>
                <w:t>http://www.anc.edu.ro/?page_id=34</w:t>
              </w:r>
              <w:r>
                <w:rPr>
                  <w:spacing w:val="-2"/>
                </w:rPr>
                <w:t>.</w:t>
              </w:r>
            </w:hyperlink>
          </w:p>
          <w:p w14:paraId="063C9D85" w14:textId="77777777" w:rsidR="005B4DD7" w:rsidRDefault="005B4DD7">
            <w:pPr>
              <w:pStyle w:val="TableParagraph"/>
              <w:spacing w:before="6"/>
              <w:rPr>
                <w:i/>
                <w:sz w:val="21"/>
              </w:rPr>
            </w:pPr>
          </w:p>
          <w:p w14:paraId="5E73AE50" w14:textId="77777777" w:rsidR="005B4DD7" w:rsidRDefault="00000000">
            <w:pPr>
              <w:pStyle w:val="TableParagraph"/>
              <w:spacing w:before="1"/>
              <w:ind w:left="107" w:right="55"/>
              <w:jc w:val="both"/>
            </w:pPr>
            <w:r>
              <w:t>Nivelul I de calificare profesională are o durată de minim 360 ore pentru certificatele eliberate până la 1 ianuarie 2016, și 80 ore pentru cele eliberate ulterior, conform prevederilor legale în</w:t>
            </w:r>
            <w:r>
              <w:rPr>
                <w:spacing w:val="40"/>
              </w:rPr>
              <w:t xml:space="preserve"> </w:t>
            </w:r>
            <w:r>
              <w:rPr>
                <w:spacing w:val="-2"/>
              </w:rPr>
              <w:t>vigoare.</w:t>
            </w:r>
          </w:p>
          <w:p w14:paraId="16F31958" w14:textId="77777777" w:rsidR="005B4DD7" w:rsidRDefault="005B4DD7">
            <w:pPr>
              <w:pStyle w:val="TableParagraph"/>
              <w:spacing w:before="11"/>
              <w:rPr>
                <w:i/>
                <w:sz w:val="21"/>
              </w:rPr>
            </w:pPr>
          </w:p>
          <w:p w14:paraId="071FF620" w14:textId="77777777" w:rsidR="005B4DD7" w:rsidRDefault="00000000">
            <w:pPr>
              <w:pStyle w:val="TableParagraph"/>
              <w:ind w:left="107" w:right="54"/>
              <w:jc w:val="both"/>
            </w:pPr>
            <w:r>
              <w:t xml:space="preserve">Centrele de evaluare şi certificare a competențelor profesionale obținute pe alte căi decât cele formale autorizate se regăsesc în </w:t>
            </w:r>
            <w:r>
              <w:rPr>
                <w:i/>
              </w:rPr>
              <w:t xml:space="preserve">Registrul naţional al centrelor de evaluare şi certificare a competenţelor profesionale obţinute pe alte căi decât cele formale </w:t>
            </w:r>
            <w:r>
              <w:t xml:space="preserve">publicat la adresa </w:t>
            </w:r>
            <w:hyperlink r:id="rId14">
              <w:r>
                <w:rPr>
                  <w:color w:val="0000FF"/>
                  <w:u w:val="single" w:color="0000FF"/>
                </w:rPr>
                <w:t>http://www.anc.edu.ro/?page_id=222</w:t>
              </w:r>
              <w:r>
                <w:t>.</w:t>
              </w:r>
            </w:hyperlink>
          </w:p>
          <w:p w14:paraId="7031E318" w14:textId="77777777" w:rsidR="005B4DD7" w:rsidRDefault="005B4DD7">
            <w:pPr>
              <w:pStyle w:val="TableParagraph"/>
              <w:spacing w:before="10"/>
              <w:rPr>
                <w:i/>
                <w:sz w:val="21"/>
              </w:rPr>
            </w:pPr>
          </w:p>
          <w:p w14:paraId="44E1F5C5" w14:textId="77777777" w:rsidR="005B4DD7" w:rsidRDefault="00000000">
            <w:pPr>
              <w:pStyle w:val="TableParagraph"/>
              <w:ind w:left="107" w:right="54"/>
              <w:jc w:val="both"/>
            </w:pPr>
            <w:r>
              <w:t>În</w:t>
            </w:r>
            <w:r>
              <w:rPr>
                <w:spacing w:val="21"/>
              </w:rPr>
              <w:t xml:space="preserve"> </w:t>
            </w:r>
            <w:r>
              <w:t>cazul</w:t>
            </w:r>
            <w:r>
              <w:rPr>
                <w:spacing w:val="21"/>
              </w:rPr>
              <w:t xml:space="preserve"> </w:t>
            </w:r>
            <w:r>
              <w:t>în care</w:t>
            </w:r>
            <w:r>
              <w:rPr>
                <w:spacing w:val="21"/>
              </w:rPr>
              <w:t xml:space="preserve"> </w:t>
            </w:r>
            <w:r>
              <w:t>solicitantul</w:t>
            </w:r>
            <w:r>
              <w:rPr>
                <w:spacing w:val="21"/>
              </w:rPr>
              <w:t xml:space="preserve"> </w:t>
            </w:r>
            <w:r>
              <w:t>care</w:t>
            </w:r>
            <w:r>
              <w:rPr>
                <w:spacing w:val="21"/>
              </w:rPr>
              <w:t xml:space="preserve"> </w:t>
            </w:r>
            <w:r>
              <w:t>a</w:t>
            </w:r>
            <w:r>
              <w:rPr>
                <w:spacing w:val="21"/>
              </w:rPr>
              <w:t xml:space="preserve"> </w:t>
            </w:r>
            <w:r>
              <w:t>absolvit în ultimele</w:t>
            </w:r>
            <w:r>
              <w:rPr>
                <w:spacing w:val="21"/>
              </w:rPr>
              <w:t xml:space="preserve"> </w:t>
            </w:r>
            <w:r>
              <w:t>12</w:t>
            </w:r>
            <w:r>
              <w:rPr>
                <w:spacing w:val="21"/>
              </w:rPr>
              <w:t xml:space="preserve"> </w:t>
            </w:r>
            <w:r>
              <w:t>luni</w:t>
            </w:r>
            <w:r>
              <w:rPr>
                <w:spacing w:val="21"/>
              </w:rPr>
              <w:t xml:space="preserve"> </w:t>
            </w:r>
            <w:r>
              <w:t>până la data depunerii Cererii de finanțare, nu poate prezenta la Cererea de finanțare copia diplomei de studii superioare (diploma de doctor, diploma de disertație, diploma de licență)/ postliceale (diploma/ certificatul de absolvire)/ liceale (diploma de bacalaureat) sau a certificatului de absolvire a cursului/ documentului echivalent în domeniul agricol/ agro-alimentar/ veterinar/ economiei agrare, acesta poate atașa copia adeverinței de absolvire a studiilor respective, însoțită de situația școlară (sau după caz foaia matricolă), emise de catre institutia de învățământ absolvită, cu condiția prezentării diplomei de studii/ certificatului de absolvire</w:t>
            </w:r>
            <w:r>
              <w:rPr>
                <w:spacing w:val="40"/>
              </w:rPr>
              <w:t xml:space="preserve"> </w:t>
            </w:r>
            <w:r>
              <w:t>sau documentului echivalent în original în vederea acordării celei</w:t>
            </w:r>
            <w:r>
              <w:rPr>
                <w:spacing w:val="80"/>
              </w:rPr>
              <w:t xml:space="preserve"> </w:t>
            </w:r>
            <w:r>
              <w:t>de-a doua tranşe de sprijin</w:t>
            </w:r>
            <w:r>
              <w:rPr>
                <w:b/>
              </w:rPr>
              <w:t xml:space="preserve">; </w:t>
            </w:r>
            <w:r>
              <w:t>în caz contrar acesta, va fi declarat neeligibil, si se vor recupera sumele plătite în prima tranșă.</w:t>
            </w:r>
          </w:p>
        </w:tc>
        <w:tc>
          <w:tcPr>
            <w:tcW w:w="711" w:type="dxa"/>
          </w:tcPr>
          <w:p w14:paraId="2B9E6FB1" w14:textId="77777777" w:rsidR="005B4DD7" w:rsidRDefault="005B4DD7">
            <w:pPr>
              <w:pStyle w:val="TableParagraph"/>
              <w:rPr>
                <w:rFonts w:ascii="Times New Roman"/>
                <w:sz w:val="20"/>
              </w:rPr>
            </w:pPr>
          </w:p>
        </w:tc>
        <w:tc>
          <w:tcPr>
            <w:tcW w:w="708" w:type="dxa"/>
          </w:tcPr>
          <w:p w14:paraId="782FAD11" w14:textId="77777777" w:rsidR="005B4DD7" w:rsidRDefault="005B4DD7">
            <w:pPr>
              <w:pStyle w:val="TableParagraph"/>
              <w:rPr>
                <w:rFonts w:ascii="Times New Roman"/>
                <w:sz w:val="20"/>
              </w:rPr>
            </w:pPr>
          </w:p>
        </w:tc>
        <w:tc>
          <w:tcPr>
            <w:tcW w:w="850" w:type="dxa"/>
          </w:tcPr>
          <w:p w14:paraId="580F6839" w14:textId="77777777" w:rsidR="005B4DD7" w:rsidRDefault="005B4DD7">
            <w:pPr>
              <w:pStyle w:val="TableParagraph"/>
              <w:rPr>
                <w:rFonts w:ascii="Times New Roman"/>
                <w:sz w:val="20"/>
              </w:rPr>
            </w:pPr>
          </w:p>
        </w:tc>
        <w:tc>
          <w:tcPr>
            <w:tcW w:w="853" w:type="dxa"/>
          </w:tcPr>
          <w:p w14:paraId="621E4712" w14:textId="77777777" w:rsidR="005B4DD7" w:rsidRDefault="005B4DD7">
            <w:pPr>
              <w:pStyle w:val="TableParagraph"/>
              <w:rPr>
                <w:rFonts w:ascii="Times New Roman"/>
                <w:sz w:val="20"/>
              </w:rPr>
            </w:pPr>
          </w:p>
        </w:tc>
      </w:tr>
      <w:tr w:rsidR="005B4DD7" w14:paraId="74097774" w14:textId="77777777">
        <w:trPr>
          <w:trHeight w:val="2329"/>
        </w:trPr>
        <w:tc>
          <w:tcPr>
            <w:tcW w:w="7057" w:type="dxa"/>
          </w:tcPr>
          <w:p w14:paraId="1C3B5018" w14:textId="77777777" w:rsidR="005B4DD7" w:rsidRDefault="00000000">
            <w:pPr>
              <w:pStyle w:val="TableParagraph"/>
              <w:numPr>
                <w:ilvl w:val="0"/>
                <w:numId w:val="55"/>
              </w:numPr>
              <w:tabs>
                <w:tab w:val="left" w:pos="521"/>
              </w:tabs>
              <w:spacing w:line="230" w:lineRule="auto"/>
              <w:ind w:right="114" w:firstLine="0"/>
              <w:jc w:val="both"/>
            </w:pPr>
            <w:r>
              <w:t>Copia/ copiile documentului/ documentelor care certifică utilizarea resurselor genetice autohtone</w:t>
            </w:r>
          </w:p>
          <w:p w14:paraId="2A7C621E" w14:textId="77777777" w:rsidR="005B4DD7" w:rsidRDefault="00000000">
            <w:pPr>
              <w:pStyle w:val="TableParagraph"/>
              <w:spacing w:before="9" w:line="232" w:lineRule="auto"/>
              <w:ind w:left="827" w:right="120"/>
              <w:jc w:val="both"/>
            </w:pPr>
            <w:r>
              <w:t xml:space="preserve">În cazul soiurilor de plante de cultură autohtone se vor ataşa </w:t>
            </w:r>
            <w:r>
              <w:rPr>
                <w:spacing w:val="-2"/>
              </w:rPr>
              <w:t>copiile:</w:t>
            </w:r>
          </w:p>
          <w:p w14:paraId="00CCD1A0" w14:textId="77777777" w:rsidR="005B4DD7" w:rsidRDefault="00000000">
            <w:pPr>
              <w:pStyle w:val="TableParagraph"/>
              <w:numPr>
                <w:ilvl w:val="1"/>
                <w:numId w:val="55"/>
              </w:numPr>
              <w:tabs>
                <w:tab w:val="left" w:pos="828"/>
              </w:tabs>
              <w:spacing w:before="10" w:line="266" w:lineRule="exact"/>
              <w:ind w:hanging="361"/>
              <w:jc w:val="both"/>
            </w:pPr>
            <w:r>
              <w:t>facturii</w:t>
            </w:r>
            <w:r>
              <w:rPr>
                <w:spacing w:val="-7"/>
              </w:rPr>
              <w:t xml:space="preserve"> </w:t>
            </w:r>
            <w:r>
              <w:t>fiscale</w:t>
            </w:r>
            <w:r>
              <w:rPr>
                <w:spacing w:val="-6"/>
              </w:rPr>
              <w:t xml:space="preserve"> </w:t>
            </w:r>
            <w:r>
              <w:t>de</w:t>
            </w:r>
            <w:r>
              <w:rPr>
                <w:spacing w:val="-10"/>
              </w:rPr>
              <w:t xml:space="preserve"> </w:t>
            </w:r>
            <w:r>
              <w:t>achiziție</w:t>
            </w:r>
            <w:r>
              <w:rPr>
                <w:spacing w:val="-7"/>
              </w:rPr>
              <w:t xml:space="preserve"> </w:t>
            </w:r>
            <w:r>
              <w:t>a</w:t>
            </w:r>
            <w:r>
              <w:rPr>
                <w:spacing w:val="-6"/>
              </w:rPr>
              <w:t xml:space="preserve"> </w:t>
            </w:r>
            <w:r>
              <w:t>seminței</w:t>
            </w:r>
            <w:r>
              <w:rPr>
                <w:spacing w:val="-7"/>
              </w:rPr>
              <w:t xml:space="preserve"> </w:t>
            </w:r>
            <w:r>
              <w:rPr>
                <w:spacing w:val="-2"/>
              </w:rPr>
              <w:t>certificate</w:t>
            </w:r>
          </w:p>
          <w:p w14:paraId="4C92877E" w14:textId="77777777" w:rsidR="005B4DD7" w:rsidRDefault="00000000">
            <w:pPr>
              <w:pStyle w:val="TableParagraph"/>
              <w:numPr>
                <w:ilvl w:val="1"/>
                <w:numId w:val="55"/>
              </w:numPr>
              <w:tabs>
                <w:tab w:val="left" w:pos="826"/>
              </w:tabs>
              <w:spacing w:line="237" w:lineRule="auto"/>
              <w:ind w:right="56"/>
              <w:jc w:val="both"/>
            </w:pPr>
            <w:r>
              <w:t>documentului oficial de certificare a lotului de sămânță cu mențiunea "sămânță admisă pentru însămânțare"/ buletinului de analiză oficial cu mențiunea "sămânță admisă pentru însămânțare"/</w:t>
            </w:r>
            <w:r>
              <w:rPr>
                <w:spacing w:val="40"/>
              </w:rPr>
              <w:t xml:space="preserve"> </w:t>
            </w:r>
            <w:r>
              <w:t>buletinului</w:t>
            </w:r>
            <w:r>
              <w:rPr>
                <w:spacing w:val="40"/>
              </w:rPr>
              <w:t xml:space="preserve"> </w:t>
            </w:r>
            <w:r>
              <w:t>de</w:t>
            </w:r>
            <w:r>
              <w:rPr>
                <w:spacing w:val="40"/>
              </w:rPr>
              <w:t xml:space="preserve"> </w:t>
            </w:r>
            <w:r>
              <w:t>analiză</w:t>
            </w:r>
            <w:r>
              <w:rPr>
                <w:spacing w:val="40"/>
              </w:rPr>
              <w:t xml:space="preserve"> </w:t>
            </w:r>
            <w:r>
              <w:t>oficial</w:t>
            </w:r>
            <w:r>
              <w:rPr>
                <w:spacing w:val="40"/>
              </w:rPr>
              <w:t xml:space="preserve"> </w:t>
            </w:r>
            <w:r>
              <w:t>cu</w:t>
            </w:r>
            <w:r>
              <w:rPr>
                <w:spacing w:val="40"/>
              </w:rPr>
              <w:t xml:space="preserve"> </w:t>
            </w:r>
            <w:r>
              <w:t>mențiunea</w:t>
            </w:r>
          </w:p>
        </w:tc>
        <w:tc>
          <w:tcPr>
            <w:tcW w:w="711" w:type="dxa"/>
          </w:tcPr>
          <w:p w14:paraId="2C64D899"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33D63322"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3B74791E"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7E573E99" w14:textId="77777777" w:rsidR="005B4DD7" w:rsidRDefault="00000000">
            <w:pPr>
              <w:pStyle w:val="TableParagraph"/>
              <w:spacing w:line="238" w:lineRule="exact"/>
              <w:jc w:val="center"/>
              <w:rPr>
                <w:rFonts w:ascii="Wingdings" w:hAnsi="Wingdings"/>
              </w:rPr>
            </w:pPr>
            <w:r>
              <w:rPr>
                <w:rFonts w:ascii="Wingdings" w:hAnsi="Wingdings"/>
              </w:rPr>
              <w:t></w:t>
            </w:r>
          </w:p>
        </w:tc>
      </w:tr>
    </w:tbl>
    <w:p w14:paraId="2A38915B" w14:textId="77777777" w:rsidR="005B4DD7" w:rsidRDefault="005B4DD7">
      <w:pPr>
        <w:spacing w:line="238" w:lineRule="exact"/>
        <w:jc w:val="center"/>
        <w:rPr>
          <w:rFonts w:ascii="Wingdings" w:hAnsi="Wingdings"/>
        </w:rPr>
        <w:sectPr w:rsidR="005B4DD7">
          <w:pgSz w:w="11930" w:h="16850"/>
          <w:pgMar w:top="1680" w:right="320" w:bottom="660" w:left="840" w:header="732" w:footer="465" w:gutter="0"/>
          <w:cols w:space="720"/>
        </w:sectPr>
      </w:pPr>
    </w:p>
    <w:p w14:paraId="572D1F68" w14:textId="77777777" w:rsidR="005B4DD7" w:rsidRDefault="005B4DD7">
      <w:pPr>
        <w:pStyle w:val="BodyText"/>
        <w:spacing w:before="5" w:after="1"/>
        <w:rPr>
          <w:i/>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57"/>
        <w:gridCol w:w="711"/>
        <w:gridCol w:w="708"/>
        <w:gridCol w:w="850"/>
        <w:gridCol w:w="853"/>
      </w:tblGrid>
      <w:tr w:rsidR="005B4DD7" w14:paraId="3D608506" w14:textId="77777777">
        <w:trPr>
          <w:trHeight w:val="2570"/>
        </w:trPr>
        <w:tc>
          <w:tcPr>
            <w:tcW w:w="7057" w:type="dxa"/>
          </w:tcPr>
          <w:p w14:paraId="791AC054" w14:textId="77777777" w:rsidR="005B4DD7" w:rsidRDefault="00000000">
            <w:pPr>
              <w:pStyle w:val="TableParagraph"/>
              <w:tabs>
                <w:tab w:val="left" w:pos="2092"/>
                <w:tab w:val="left" w:pos="3288"/>
                <w:tab w:val="left" w:pos="3854"/>
                <w:tab w:val="left" w:pos="5182"/>
              </w:tabs>
              <w:spacing w:line="237" w:lineRule="auto"/>
              <w:ind w:left="827" w:right="54"/>
            </w:pPr>
            <w:r>
              <w:rPr>
                <w:spacing w:val="-2"/>
              </w:rPr>
              <w:t>"Necesar</w:t>
            </w:r>
            <w:r>
              <w:tab/>
            </w:r>
            <w:r>
              <w:rPr>
                <w:spacing w:val="-2"/>
              </w:rPr>
              <w:t>propriu"</w:t>
            </w:r>
            <w:r>
              <w:tab/>
            </w:r>
            <w:r>
              <w:rPr>
                <w:spacing w:val="-6"/>
              </w:rPr>
              <w:t>şi</w:t>
            </w:r>
            <w:r>
              <w:tab/>
            </w:r>
            <w:r>
              <w:rPr>
                <w:spacing w:val="-2"/>
              </w:rPr>
              <w:t>"Interzisă</w:t>
            </w:r>
            <w:r>
              <w:tab/>
            </w:r>
            <w:r>
              <w:rPr>
                <w:spacing w:val="-2"/>
              </w:rPr>
              <w:t xml:space="preserve">comercializarea"/ </w:t>
            </w:r>
            <w:r>
              <w:t>documentului</w:t>
            </w:r>
            <w:r>
              <w:rPr>
                <w:spacing w:val="40"/>
              </w:rPr>
              <w:t xml:space="preserve"> </w:t>
            </w:r>
            <w:r>
              <w:t>de</w:t>
            </w:r>
            <w:r>
              <w:rPr>
                <w:spacing w:val="40"/>
              </w:rPr>
              <w:t xml:space="preserve"> </w:t>
            </w:r>
            <w:r>
              <w:t>calitate</w:t>
            </w:r>
            <w:r>
              <w:rPr>
                <w:spacing w:val="40"/>
              </w:rPr>
              <w:t xml:space="preserve"> </w:t>
            </w:r>
            <w:r>
              <w:t>şi</w:t>
            </w:r>
            <w:r>
              <w:rPr>
                <w:spacing w:val="40"/>
              </w:rPr>
              <w:t xml:space="preserve"> </w:t>
            </w:r>
            <w:r>
              <w:t>conformitate</w:t>
            </w:r>
            <w:r>
              <w:rPr>
                <w:spacing w:val="40"/>
              </w:rPr>
              <w:t xml:space="preserve"> </w:t>
            </w:r>
            <w:r>
              <w:t>al</w:t>
            </w:r>
            <w:r>
              <w:rPr>
                <w:spacing w:val="40"/>
              </w:rPr>
              <w:t xml:space="preserve"> </w:t>
            </w:r>
            <w:r>
              <w:t>furnizorului/</w:t>
            </w:r>
            <w:r>
              <w:rPr>
                <w:spacing w:val="80"/>
              </w:rPr>
              <w:t xml:space="preserve"> </w:t>
            </w:r>
            <w:r>
              <w:t>oricărui</w:t>
            </w:r>
            <w:r>
              <w:rPr>
                <w:spacing w:val="40"/>
              </w:rPr>
              <w:t xml:space="preserve"> </w:t>
            </w:r>
            <w:r>
              <w:t>alt</w:t>
            </w:r>
            <w:r>
              <w:rPr>
                <w:spacing w:val="40"/>
              </w:rPr>
              <w:t xml:space="preserve"> </w:t>
            </w:r>
            <w:r>
              <w:t>document</w:t>
            </w:r>
            <w:r>
              <w:rPr>
                <w:spacing w:val="40"/>
              </w:rPr>
              <w:t xml:space="preserve"> </w:t>
            </w:r>
            <w:r>
              <w:t>echivalent</w:t>
            </w:r>
            <w:r>
              <w:rPr>
                <w:spacing w:val="40"/>
              </w:rPr>
              <w:t xml:space="preserve"> </w:t>
            </w:r>
            <w:r>
              <w:t>documentelor</w:t>
            </w:r>
            <w:r>
              <w:rPr>
                <w:spacing w:val="40"/>
              </w:rPr>
              <w:t xml:space="preserve"> </w:t>
            </w:r>
            <w:r>
              <w:t>menționate emis într-un stat membru al Uniunii Europene sau într-o țară terță care are echivalență conform Deciziei Consiliului 2003/ 17/ CE/ etichetei oficiale</w:t>
            </w:r>
          </w:p>
          <w:p w14:paraId="125157C5" w14:textId="77777777" w:rsidR="005B4DD7" w:rsidRDefault="00000000">
            <w:pPr>
              <w:pStyle w:val="TableParagraph"/>
              <w:numPr>
                <w:ilvl w:val="0"/>
                <w:numId w:val="54"/>
              </w:numPr>
              <w:tabs>
                <w:tab w:val="left" w:pos="826"/>
              </w:tabs>
              <w:ind w:right="54" w:hanging="360"/>
              <w:jc w:val="both"/>
            </w:pPr>
            <w:r>
              <w:t>Declarația pe proprie răspundere privind menținerea criteriului de selecție privind soiurile autohtone, (conform Secțiunii F din Cererea de finanțare)</w:t>
            </w:r>
          </w:p>
          <w:p w14:paraId="55A0E0C7" w14:textId="77777777" w:rsidR="005B4DD7" w:rsidRDefault="00000000">
            <w:pPr>
              <w:pStyle w:val="TableParagraph"/>
              <w:ind w:left="107"/>
            </w:pPr>
            <w:r>
              <w:rPr>
                <w:spacing w:val="-5"/>
              </w:rPr>
              <w:t>sau</w:t>
            </w:r>
          </w:p>
        </w:tc>
        <w:tc>
          <w:tcPr>
            <w:tcW w:w="711" w:type="dxa"/>
          </w:tcPr>
          <w:p w14:paraId="17DC25AF" w14:textId="77777777" w:rsidR="005B4DD7" w:rsidRDefault="005B4DD7">
            <w:pPr>
              <w:pStyle w:val="TableParagraph"/>
              <w:rPr>
                <w:rFonts w:ascii="Times New Roman"/>
                <w:sz w:val="20"/>
              </w:rPr>
            </w:pPr>
          </w:p>
        </w:tc>
        <w:tc>
          <w:tcPr>
            <w:tcW w:w="708" w:type="dxa"/>
          </w:tcPr>
          <w:p w14:paraId="739E79EC" w14:textId="77777777" w:rsidR="005B4DD7" w:rsidRDefault="005B4DD7">
            <w:pPr>
              <w:pStyle w:val="TableParagraph"/>
              <w:rPr>
                <w:rFonts w:ascii="Times New Roman"/>
                <w:sz w:val="20"/>
              </w:rPr>
            </w:pPr>
          </w:p>
        </w:tc>
        <w:tc>
          <w:tcPr>
            <w:tcW w:w="850" w:type="dxa"/>
          </w:tcPr>
          <w:p w14:paraId="21B83A4A" w14:textId="77777777" w:rsidR="005B4DD7" w:rsidRDefault="005B4DD7">
            <w:pPr>
              <w:pStyle w:val="TableParagraph"/>
              <w:rPr>
                <w:rFonts w:ascii="Times New Roman"/>
                <w:sz w:val="20"/>
              </w:rPr>
            </w:pPr>
          </w:p>
        </w:tc>
        <w:tc>
          <w:tcPr>
            <w:tcW w:w="853" w:type="dxa"/>
          </w:tcPr>
          <w:p w14:paraId="33A0DD8F" w14:textId="77777777" w:rsidR="005B4DD7" w:rsidRDefault="005B4DD7">
            <w:pPr>
              <w:pStyle w:val="TableParagraph"/>
              <w:rPr>
                <w:rFonts w:ascii="Times New Roman"/>
                <w:sz w:val="20"/>
              </w:rPr>
            </w:pPr>
          </w:p>
        </w:tc>
      </w:tr>
      <w:tr w:rsidR="005B4DD7" w14:paraId="4B77BF18" w14:textId="77777777">
        <w:trPr>
          <w:trHeight w:val="1291"/>
        </w:trPr>
        <w:tc>
          <w:tcPr>
            <w:tcW w:w="7057" w:type="dxa"/>
          </w:tcPr>
          <w:p w14:paraId="3ADC1B5C" w14:textId="77777777" w:rsidR="005B4DD7" w:rsidRDefault="00000000">
            <w:pPr>
              <w:pStyle w:val="TableParagraph"/>
              <w:numPr>
                <w:ilvl w:val="0"/>
                <w:numId w:val="53"/>
              </w:numPr>
              <w:tabs>
                <w:tab w:val="left" w:pos="826"/>
              </w:tabs>
              <w:spacing w:line="255" w:lineRule="exact"/>
              <w:ind w:left="827" w:hanging="360"/>
              <w:jc w:val="both"/>
            </w:pPr>
            <w:r>
              <w:t>Declarația</w:t>
            </w:r>
            <w:r>
              <w:rPr>
                <w:spacing w:val="46"/>
              </w:rPr>
              <w:t xml:space="preserve">  </w:t>
            </w:r>
            <w:r>
              <w:t>pe</w:t>
            </w:r>
            <w:r>
              <w:rPr>
                <w:spacing w:val="49"/>
              </w:rPr>
              <w:t xml:space="preserve">  </w:t>
            </w:r>
            <w:r>
              <w:t>proprie</w:t>
            </w:r>
            <w:r>
              <w:rPr>
                <w:spacing w:val="46"/>
              </w:rPr>
              <w:t xml:space="preserve">  </w:t>
            </w:r>
            <w:r>
              <w:t>răspundere</w:t>
            </w:r>
            <w:r>
              <w:rPr>
                <w:spacing w:val="48"/>
              </w:rPr>
              <w:t xml:space="preserve">  </w:t>
            </w:r>
            <w:r>
              <w:t>privind</w:t>
            </w:r>
            <w:r>
              <w:rPr>
                <w:spacing w:val="46"/>
              </w:rPr>
              <w:t xml:space="preserve">  </w:t>
            </w:r>
            <w:r>
              <w:rPr>
                <w:spacing w:val="-2"/>
              </w:rPr>
              <w:t>îndeplinirea</w:t>
            </w:r>
          </w:p>
          <w:p w14:paraId="29126CA5" w14:textId="77777777" w:rsidR="005B4DD7" w:rsidRDefault="00000000">
            <w:pPr>
              <w:pStyle w:val="TableParagraph"/>
              <w:spacing w:before="1"/>
              <w:ind w:left="827" w:right="109"/>
              <w:jc w:val="both"/>
            </w:pPr>
            <w:r>
              <w:t>criteriului de selecție privind soiurile autohtone până la momentul acordării celei de-a doua tranşe de sprijin, pentru dezvoltarea</w:t>
            </w:r>
            <w:r>
              <w:rPr>
                <w:spacing w:val="38"/>
              </w:rPr>
              <w:t xml:space="preserve">  </w:t>
            </w:r>
            <w:r>
              <w:t>exploatației</w:t>
            </w:r>
            <w:r>
              <w:rPr>
                <w:spacing w:val="40"/>
              </w:rPr>
              <w:t xml:space="preserve">  </w:t>
            </w:r>
            <w:r>
              <w:t>cu</w:t>
            </w:r>
            <w:r>
              <w:rPr>
                <w:spacing w:val="38"/>
              </w:rPr>
              <w:t xml:space="preserve">  </w:t>
            </w:r>
            <w:r>
              <w:t>astfel</w:t>
            </w:r>
            <w:r>
              <w:rPr>
                <w:spacing w:val="40"/>
              </w:rPr>
              <w:t xml:space="preserve">  </w:t>
            </w:r>
            <w:r>
              <w:t>de</w:t>
            </w:r>
            <w:r>
              <w:rPr>
                <w:spacing w:val="38"/>
              </w:rPr>
              <w:t xml:space="preserve">  </w:t>
            </w:r>
            <w:r>
              <w:t>soiuri</w:t>
            </w:r>
            <w:r>
              <w:rPr>
                <w:spacing w:val="39"/>
              </w:rPr>
              <w:t xml:space="preserve">  </w:t>
            </w:r>
            <w:r>
              <w:rPr>
                <w:spacing w:val="-2"/>
              </w:rPr>
              <w:t>(conform</w:t>
            </w:r>
          </w:p>
          <w:p w14:paraId="42DEAFB6" w14:textId="77777777" w:rsidR="005B4DD7" w:rsidRDefault="00000000">
            <w:pPr>
              <w:pStyle w:val="TableParagraph"/>
              <w:spacing w:line="249" w:lineRule="exact"/>
              <w:ind w:left="827"/>
              <w:jc w:val="both"/>
            </w:pPr>
            <w:r>
              <w:t>Secțiunii</w:t>
            </w:r>
            <w:r>
              <w:rPr>
                <w:spacing w:val="-5"/>
              </w:rPr>
              <w:t xml:space="preserve"> </w:t>
            </w:r>
            <w:r>
              <w:t>F</w:t>
            </w:r>
            <w:r>
              <w:rPr>
                <w:spacing w:val="-5"/>
              </w:rPr>
              <w:t xml:space="preserve"> </w:t>
            </w:r>
            <w:r>
              <w:t>din</w:t>
            </w:r>
            <w:r>
              <w:rPr>
                <w:spacing w:val="-4"/>
              </w:rPr>
              <w:t xml:space="preserve"> </w:t>
            </w:r>
            <w:r>
              <w:t>Cererea</w:t>
            </w:r>
            <w:r>
              <w:rPr>
                <w:spacing w:val="-5"/>
              </w:rPr>
              <w:t xml:space="preserve"> </w:t>
            </w:r>
            <w:r>
              <w:t>de</w:t>
            </w:r>
            <w:r>
              <w:rPr>
                <w:spacing w:val="-4"/>
              </w:rPr>
              <w:t xml:space="preserve"> </w:t>
            </w:r>
            <w:r>
              <w:rPr>
                <w:spacing w:val="-2"/>
              </w:rPr>
              <w:t>finanțare)</w:t>
            </w:r>
          </w:p>
        </w:tc>
        <w:tc>
          <w:tcPr>
            <w:tcW w:w="711" w:type="dxa"/>
          </w:tcPr>
          <w:p w14:paraId="7407B4AD"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66AB4FB3"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551D73CC"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65F036EB"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495B6E67" w14:textId="77777777">
        <w:trPr>
          <w:trHeight w:val="2584"/>
        </w:trPr>
        <w:tc>
          <w:tcPr>
            <w:tcW w:w="7057" w:type="dxa"/>
          </w:tcPr>
          <w:p w14:paraId="4BEAE0DF" w14:textId="77777777" w:rsidR="005B4DD7" w:rsidRDefault="00000000">
            <w:pPr>
              <w:pStyle w:val="TableParagraph"/>
              <w:spacing w:line="235" w:lineRule="exact"/>
              <w:ind w:left="827"/>
              <w:jc w:val="both"/>
            </w:pPr>
            <w:r>
              <w:t>În</w:t>
            </w:r>
            <w:r>
              <w:rPr>
                <w:spacing w:val="-7"/>
              </w:rPr>
              <w:t xml:space="preserve"> </w:t>
            </w:r>
            <w:r>
              <w:t>cazul</w:t>
            </w:r>
            <w:r>
              <w:rPr>
                <w:spacing w:val="-5"/>
              </w:rPr>
              <w:t xml:space="preserve"> </w:t>
            </w:r>
            <w:r>
              <w:t>speciilor</w:t>
            </w:r>
            <w:r>
              <w:rPr>
                <w:spacing w:val="-6"/>
              </w:rPr>
              <w:t xml:space="preserve"> </w:t>
            </w:r>
            <w:r>
              <w:t>autohtone</w:t>
            </w:r>
            <w:r>
              <w:rPr>
                <w:spacing w:val="-5"/>
              </w:rPr>
              <w:t xml:space="preserve"> </w:t>
            </w:r>
            <w:r>
              <w:t>de</w:t>
            </w:r>
            <w:r>
              <w:rPr>
                <w:spacing w:val="-4"/>
              </w:rPr>
              <w:t xml:space="preserve"> </w:t>
            </w:r>
            <w:r>
              <w:t>animale</w:t>
            </w:r>
            <w:r>
              <w:rPr>
                <w:spacing w:val="-6"/>
              </w:rPr>
              <w:t xml:space="preserve"> </w:t>
            </w:r>
            <w:r>
              <w:t>se</w:t>
            </w:r>
            <w:r>
              <w:rPr>
                <w:spacing w:val="-7"/>
              </w:rPr>
              <w:t xml:space="preserve"> </w:t>
            </w:r>
            <w:r>
              <w:t>va</w:t>
            </w:r>
            <w:r>
              <w:rPr>
                <w:spacing w:val="-4"/>
              </w:rPr>
              <w:t xml:space="preserve"> </w:t>
            </w:r>
            <w:r>
              <w:rPr>
                <w:spacing w:val="-2"/>
              </w:rPr>
              <w:t>ataşa:</w:t>
            </w:r>
          </w:p>
          <w:p w14:paraId="0CC1AD19" w14:textId="77777777" w:rsidR="005B4DD7" w:rsidRDefault="00000000">
            <w:pPr>
              <w:pStyle w:val="TableParagraph"/>
              <w:numPr>
                <w:ilvl w:val="0"/>
                <w:numId w:val="52"/>
              </w:numPr>
              <w:tabs>
                <w:tab w:val="left" w:pos="826"/>
              </w:tabs>
              <w:ind w:right="56" w:hanging="360"/>
              <w:jc w:val="both"/>
            </w:pPr>
            <w:r>
              <w:t>Certificatul de origine pentru animalele deținute de</w:t>
            </w:r>
            <w:r>
              <w:rPr>
                <w:spacing w:val="80"/>
              </w:rPr>
              <w:t xml:space="preserve"> </w:t>
            </w:r>
            <w:r>
              <w:t>solicitant emis de către Asociațiile/ Organizațiile</w:t>
            </w:r>
            <w:r>
              <w:rPr>
                <w:spacing w:val="40"/>
              </w:rPr>
              <w:t xml:space="preserve"> </w:t>
            </w:r>
            <w:r>
              <w:t>crescătorilor de animale, acreditate pentru întocmirea şi menținerea registrului genealogic din specia prevăzută în proiect, autorizată de ANZ</w:t>
            </w:r>
          </w:p>
          <w:p w14:paraId="7D1A42A3" w14:textId="77777777" w:rsidR="005B4DD7" w:rsidRDefault="00000000">
            <w:pPr>
              <w:pStyle w:val="TableParagraph"/>
              <w:numPr>
                <w:ilvl w:val="0"/>
                <w:numId w:val="52"/>
              </w:numPr>
              <w:tabs>
                <w:tab w:val="left" w:pos="826"/>
              </w:tabs>
              <w:spacing w:before="3"/>
              <w:ind w:right="52" w:hanging="360"/>
              <w:jc w:val="both"/>
            </w:pPr>
            <w:r>
              <w:t>Declarația pe proprie răspundere privind menținerea criteriului de selecție privind rasele autohtone, (conform Secțiunii F din Cererea de finanțare)</w:t>
            </w:r>
          </w:p>
          <w:p w14:paraId="737B6E02" w14:textId="77777777" w:rsidR="005B4DD7" w:rsidRDefault="00000000">
            <w:pPr>
              <w:pStyle w:val="TableParagraph"/>
              <w:spacing w:line="253" w:lineRule="exact"/>
              <w:ind w:left="107"/>
            </w:pPr>
            <w:r>
              <w:rPr>
                <w:spacing w:val="-5"/>
              </w:rPr>
              <w:t>sau</w:t>
            </w:r>
          </w:p>
        </w:tc>
        <w:tc>
          <w:tcPr>
            <w:tcW w:w="711" w:type="dxa"/>
          </w:tcPr>
          <w:p w14:paraId="61383A3C"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451F0536"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5217B44B"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726C8C9E"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25AECA1B" w14:textId="77777777">
        <w:trPr>
          <w:trHeight w:val="1291"/>
        </w:trPr>
        <w:tc>
          <w:tcPr>
            <w:tcW w:w="7057" w:type="dxa"/>
          </w:tcPr>
          <w:p w14:paraId="53A73990" w14:textId="77777777" w:rsidR="005B4DD7" w:rsidRDefault="00000000">
            <w:pPr>
              <w:pStyle w:val="TableParagraph"/>
              <w:numPr>
                <w:ilvl w:val="0"/>
                <w:numId w:val="51"/>
              </w:numPr>
              <w:tabs>
                <w:tab w:val="left" w:pos="826"/>
              </w:tabs>
              <w:spacing w:line="255" w:lineRule="exact"/>
              <w:ind w:left="827" w:hanging="360"/>
              <w:jc w:val="both"/>
            </w:pPr>
            <w:r>
              <w:t>Declarația</w:t>
            </w:r>
            <w:r>
              <w:rPr>
                <w:spacing w:val="46"/>
              </w:rPr>
              <w:t xml:space="preserve">  </w:t>
            </w:r>
            <w:r>
              <w:t>pe</w:t>
            </w:r>
            <w:r>
              <w:rPr>
                <w:spacing w:val="49"/>
              </w:rPr>
              <w:t xml:space="preserve">  </w:t>
            </w:r>
            <w:r>
              <w:t>proprie</w:t>
            </w:r>
            <w:r>
              <w:rPr>
                <w:spacing w:val="46"/>
              </w:rPr>
              <w:t xml:space="preserve">  </w:t>
            </w:r>
            <w:r>
              <w:t>răspundere</w:t>
            </w:r>
            <w:r>
              <w:rPr>
                <w:spacing w:val="48"/>
              </w:rPr>
              <w:t xml:space="preserve">  </w:t>
            </w:r>
            <w:r>
              <w:t>privind</w:t>
            </w:r>
            <w:r>
              <w:rPr>
                <w:spacing w:val="46"/>
              </w:rPr>
              <w:t xml:space="preserve">  </w:t>
            </w:r>
            <w:r>
              <w:rPr>
                <w:spacing w:val="-2"/>
              </w:rPr>
              <w:t>îndeplinirea</w:t>
            </w:r>
          </w:p>
          <w:p w14:paraId="5158227A" w14:textId="77777777" w:rsidR="005B4DD7" w:rsidRDefault="00000000">
            <w:pPr>
              <w:pStyle w:val="TableParagraph"/>
              <w:spacing w:before="6" w:line="235" w:lineRule="auto"/>
              <w:ind w:left="827" w:right="109"/>
              <w:jc w:val="both"/>
            </w:pPr>
            <w:r>
              <w:t>criteriului de selecție privind rasele autohtone până la momentul acordării celei de-a doua tranşe de sprijin, pentru dezvoltarea exploatației cu astfel de specii (conform Secțiunii F din Cererea de finanțare)</w:t>
            </w:r>
          </w:p>
        </w:tc>
        <w:tc>
          <w:tcPr>
            <w:tcW w:w="711" w:type="dxa"/>
          </w:tcPr>
          <w:p w14:paraId="3D2F8201"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629B387A"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77D29189"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64262037"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71EFE0DE" w14:textId="77777777">
        <w:trPr>
          <w:trHeight w:val="767"/>
        </w:trPr>
        <w:tc>
          <w:tcPr>
            <w:tcW w:w="7057" w:type="dxa"/>
          </w:tcPr>
          <w:p w14:paraId="3D8C2568" w14:textId="77777777" w:rsidR="005B4DD7" w:rsidRDefault="00000000">
            <w:pPr>
              <w:pStyle w:val="TableParagraph"/>
              <w:spacing w:line="230" w:lineRule="auto"/>
              <w:ind w:left="107" w:right="117"/>
            </w:pPr>
            <w:r>
              <w:rPr>
                <w:b/>
              </w:rPr>
              <w:t>9</w:t>
            </w:r>
            <w:r>
              <w:t>.</w:t>
            </w:r>
            <w:r>
              <w:rPr>
                <w:spacing w:val="40"/>
              </w:rPr>
              <w:t xml:space="preserve"> </w:t>
            </w:r>
            <w:r>
              <w:t>Copia</w:t>
            </w:r>
            <w:r>
              <w:rPr>
                <w:spacing w:val="40"/>
              </w:rPr>
              <w:t xml:space="preserve"> </w:t>
            </w:r>
            <w:r>
              <w:t>Contractului</w:t>
            </w:r>
            <w:r>
              <w:rPr>
                <w:spacing w:val="40"/>
              </w:rPr>
              <w:t xml:space="preserve"> </w:t>
            </w:r>
            <w:r>
              <w:t>de</w:t>
            </w:r>
            <w:r>
              <w:rPr>
                <w:spacing w:val="40"/>
              </w:rPr>
              <w:t xml:space="preserve"> </w:t>
            </w:r>
            <w:r>
              <w:t>colectare</w:t>
            </w:r>
            <w:r>
              <w:rPr>
                <w:spacing w:val="40"/>
              </w:rPr>
              <w:t xml:space="preserve"> </w:t>
            </w:r>
            <w:r>
              <w:t>a</w:t>
            </w:r>
            <w:r>
              <w:rPr>
                <w:spacing w:val="40"/>
              </w:rPr>
              <w:t xml:space="preserve"> </w:t>
            </w:r>
            <w:r>
              <w:t>gunoiului</w:t>
            </w:r>
            <w:r>
              <w:rPr>
                <w:spacing w:val="40"/>
              </w:rPr>
              <w:t xml:space="preserve"> </w:t>
            </w:r>
            <w:r>
              <w:t>de</w:t>
            </w:r>
            <w:r>
              <w:rPr>
                <w:spacing w:val="40"/>
              </w:rPr>
              <w:t xml:space="preserve"> </w:t>
            </w:r>
            <w:r>
              <w:t>grajd</w:t>
            </w:r>
            <w:r>
              <w:rPr>
                <w:spacing w:val="40"/>
              </w:rPr>
              <w:t xml:space="preserve"> </w:t>
            </w:r>
            <w:r>
              <w:t>încheiat între solicitant și deținătorul platformei</w:t>
            </w:r>
          </w:p>
          <w:p w14:paraId="4483D814" w14:textId="77777777" w:rsidR="005B4DD7" w:rsidRDefault="00000000">
            <w:pPr>
              <w:pStyle w:val="TableParagraph"/>
              <w:spacing w:before="3" w:line="254" w:lineRule="exact"/>
              <w:ind w:left="107"/>
            </w:pPr>
            <w:r>
              <w:rPr>
                <w:spacing w:val="-5"/>
              </w:rPr>
              <w:t>sau</w:t>
            </w:r>
          </w:p>
        </w:tc>
        <w:tc>
          <w:tcPr>
            <w:tcW w:w="711" w:type="dxa"/>
          </w:tcPr>
          <w:p w14:paraId="1105542E"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147B252E"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534E1F97"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771EC170"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26B04889" w14:textId="77777777">
        <w:trPr>
          <w:trHeight w:val="765"/>
        </w:trPr>
        <w:tc>
          <w:tcPr>
            <w:tcW w:w="7057" w:type="dxa"/>
          </w:tcPr>
          <w:p w14:paraId="1A92962B" w14:textId="77777777" w:rsidR="005B4DD7" w:rsidRDefault="00000000">
            <w:pPr>
              <w:pStyle w:val="TableParagraph"/>
              <w:spacing w:line="235" w:lineRule="auto"/>
              <w:ind w:left="107" w:right="115"/>
              <w:jc w:val="both"/>
            </w:pPr>
            <w:r>
              <w:t>Copia Adeverinței emisă de Primăria comunei pe teritoriul căreia se regăsește platforma comunală, din care să rezulte faptul că aceasta va prelua gunoiul de grajd din exploatația solicitantului</w:t>
            </w:r>
          </w:p>
        </w:tc>
        <w:tc>
          <w:tcPr>
            <w:tcW w:w="711" w:type="dxa"/>
          </w:tcPr>
          <w:p w14:paraId="0497AA4B"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496CBB57"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6B5BC601" w14:textId="77777777" w:rsidR="005B4DD7" w:rsidRDefault="005B4DD7">
            <w:pPr>
              <w:pStyle w:val="TableParagraph"/>
              <w:rPr>
                <w:rFonts w:ascii="Times New Roman"/>
                <w:sz w:val="20"/>
              </w:rPr>
            </w:pPr>
          </w:p>
        </w:tc>
        <w:tc>
          <w:tcPr>
            <w:tcW w:w="853" w:type="dxa"/>
          </w:tcPr>
          <w:p w14:paraId="3AC8068E"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17BF4BAF" w14:textId="77777777">
        <w:trPr>
          <w:trHeight w:val="510"/>
        </w:trPr>
        <w:tc>
          <w:tcPr>
            <w:tcW w:w="7057" w:type="dxa"/>
          </w:tcPr>
          <w:p w14:paraId="53DB662B" w14:textId="77777777" w:rsidR="005B4DD7" w:rsidRDefault="00000000">
            <w:pPr>
              <w:pStyle w:val="TableParagraph"/>
              <w:spacing w:line="228" w:lineRule="auto"/>
              <w:ind w:left="107" w:right="117"/>
            </w:pPr>
            <w:r>
              <w:rPr>
                <w:b/>
              </w:rPr>
              <w:t>10</w:t>
            </w:r>
            <w:r>
              <w:t>. Copiile</w:t>
            </w:r>
            <w:r>
              <w:rPr>
                <w:spacing w:val="29"/>
              </w:rPr>
              <w:t xml:space="preserve"> </w:t>
            </w:r>
            <w:r>
              <w:t>documentelor</w:t>
            </w:r>
            <w:r>
              <w:rPr>
                <w:spacing w:val="30"/>
              </w:rPr>
              <w:t xml:space="preserve"> </w:t>
            </w:r>
            <w:r>
              <w:t>emise</w:t>
            </w:r>
            <w:r>
              <w:rPr>
                <w:spacing w:val="29"/>
              </w:rPr>
              <w:t xml:space="preserve"> </w:t>
            </w:r>
            <w:r>
              <w:t>de autoritățile de</w:t>
            </w:r>
            <w:r>
              <w:rPr>
                <w:spacing w:val="29"/>
              </w:rPr>
              <w:t xml:space="preserve"> </w:t>
            </w:r>
            <w:r>
              <w:t>mediu,</w:t>
            </w:r>
            <w:r>
              <w:rPr>
                <w:spacing w:val="30"/>
              </w:rPr>
              <w:t xml:space="preserve"> </w:t>
            </w:r>
            <w:r>
              <w:t>sanitar, sanitar-veterinar, dacă este cazul.</w:t>
            </w:r>
          </w:p>
        </w:tc>
        <w:tc>
          <w:tcPr>
            <w:tcW w:w="711" w:type="dxa"/>
          </w:tcPr>
          <w:p w14:paraId="22EB5484"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39161E13"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208C9BBE"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4D3F7D86" w14:textId="77777777" w:rsidR="005B4DD7" w:rsidRDefault="00000000">
            <w:pPr>
              <w:pStyle w:val="TableParagraph"/>
              <w:spacing w:line="241" w:lineRule="exact"/>
              <w:ind w:left="323"/>
              <w:rPr>
                <w:rFonts w:ascii="Wingdings" w:hAnsi="Wingdings"/>
              </w:rPr>
            </w:pPr>
            <w:r>
              <w:rPr>
                <w:rFonts w:ascii="Wingdings" w:hAnsi="Wingdings"/>
              </w:rPr>
              <w:t></w:t>
            </w:r>
          </w:p>
        </w:tc>
      </w:tr>
      <w:tr w:rsidR="005B4DD7" w14:paraId="71E90BD4" w14:textId="77777777">
        <w:trPr>
          <w:trHeight w:val="294"/>
        </w:trPr>
        <w:tc>
          <w:tcPr>
            <w:tcW w:w="7057" w:type="dxa"/>
          </w:tcPr>
          <w:p w14:paraId="20C72F6D" w14:textId="77777777" w:rsidR="005B4DD7" w:rsidRDefault="00000000">
            <w:pPr>
              <w:pStyle w:val="TableParagraph"/>
              <w:spacing w:line="241" w:lineRule="exact"/>
              <w:ind w:left="107"/>
            </w:pPr>
            <w:r>
              <w:rPr>
                <w:b/>
              </w:rPr>
              <w:t>11.</w:t>
            </w:r>
            <w:r>
              <w:rPr>
                <w:b/>
                <w:spacing w:val="-6"/>
              </w:rPr>
              <w:t xml:space="preserve"> </w:t>
            </w:r>
            <w:r>
              <w:t>Cod</w:t>
            </w:r>
            <w:r>
              <w:rPr>
                <w:spacing w:val="-7"/>
              </w:rPr>
              <w:t xml:space="preserve"> </w:t>
            </w:r>
            <w:r>
              <w:t>unic</w:t>
            </w:r>
            <w:r>
              <w:rPr>
                <w:spacing w:val="-3"/>
              </w:rPr>
              <w:t xml:space="preserve"> </w:t>
            </w:r>
            <w:r>
              <w:t>de</w:t>
            </w:r>
            <w:r>
              <w:rPr>
                <w:spacing w:val="-6"/>
              </w:rPr>
              <w:t xml:space="preserve"> </w:t>
            </w:r>
            <w:r>
              <w:t>înregistrare</w:t>
            </w:r>
            <w:r>
              <w:rPr>
                <w:spacing w:val="-4"/>
              </w:rPr>
              <w:t xml:space="preserve"> </w:t>
            </w:r>
            <w:r>
              <w:t>a</w:t>
            </w:r>
            <w:r>
              <w:rPr>
                <w:spacing w:val="-5"/>
              </w:rPr>
              <w:t xml:space="preserve"> </w:t>
            </w:r>
            <w:r>
              <w:t>beneficiarului</w:t>
            </w:r>
            <w:r>
              <w:rPr>
                <w:spacing w:val="-7"/>
              </w:rPr>
              <w:t xml:space="preserve"> </w:t>
            </w:r>
            <w:r>
              <w:t>la</w:t>
            </w:r>
            <w:r>
              <w:rPr>
                <w:spacing w:val="-5"/>
              </w:rPr>
              <w:t xml:space="preserve"> </w:t>
            </w:r>
            <w:r>
              <w:t>APIA</w:t>
            </w:r>
            <w:r>
              <w:rPr>
                <w:spacing w:val="-2"/>
              </w:rPr>
              <w:t xml:space="preserve"> </w:t>
            </w:r>
            <w:r>
              <w:rPr>
                <w:spacing w:val="-10"/>
              </w:rPr>
              <w:t>;</w:t>
            </w:r>
          </w:p>
        </w:tc>
        <w:tc>
          <w:tcPr>
            <w:tcW w:w="711" w:type="dxa"/>
          </w:tcPr>
          <w:p w14:paraId="14731A94"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1ECF592A"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139C58FB" w14:textId="77777777" w:rsidR="005B4DD7" w:rsidRDefault="005B4DD7">
            <w:pPr>
              <w:pStyle w:val="TableParagraph"/>
              <w:rPr>
                <w:rFonts w:ascii="Times New Roman"/>
                <w:sz w:val="20"/>
              </w:rPr>
            </w:pPr>
          </w:p>
        </w:tc>
        <w:tc>
          <w:tcPr>
            <w:tcW w:w="853" w:type="dxa"/>
          </w:tcPr>
          <w:p w14:paraId="700E5BEA" w14:textId="77777777" w:rsidR="005B4DD7" w:rsidRDefault="00000000">
            <w:pPr>
              <w:pStyle w:val="TableParagraph"/>
              <w:spacing w:line="238" w:lineRule="exact"/>
              <w:ind w:left="323"/>
              <w:rPr>
                <w:rFonts w:ascii="Wingdings" w:hAnsi="Wingdings"/>
              </w:rPr>
            </w:pPr>
            <w:r>
              <w:rPr>
                <w:rFonts w:ascii="Wingdings" w:hAnsi="Wingdings"/>
              </w:rPr>
              <w:t></w:t>
            </w:r>
          </w:p>
        </w:tc>
      </w:tr>
      <w:tr w:rsidR="005B4DD7" w14:paraId="02CBFDC9" w14:textId="77777777">
        <w:trPr>
          <w:trHeight w:val="513"/>
        </w:trPr>
        <w:tc>
          <w:tcPr>
            <w:tcW w:w="7057" w:type="dxa"/>
          </w:tcPr>
          <w:p w14:paraId="1477AC8B" w14:textId="77777777" w:rsidR="005B4DD7" w:rsidRDefault="00000000">
            <w:pPr>
              <w:pStyle w:val="TableParagraph"/>
              <w:spacing w:line="237" w:lineRule="auto"/>
              <w:ind w:left="107" w:right="117"/>
            </w:pPr>
            <w:r>
              <w:rPr>
                <w:b/>
              </w:rPr>
              <w:t>12</w:t>
            </w:r>
            <w:r>
              <w:t>.</w:t>
            </w:r>
            <w:r>
              <w:rPr>
                <w:spacing w:val="40"/>
              </w:rPr>
              <w:t xml:space="preserve"> </w:t>
            </w:r>
            <w:r>
              <w:t>Alte</w:t>
            </w:r>
            <w:r>
              <w:rPr>
                <w:spacing w:val="39"/>
              </w:rPr>
              <w:t xml:space="preserve"> </w:t>
            </w:r>
            <w:r>
              <w:t>documente</w:t>
            </w:r>
            <w:r>
              <w:rPr>
                <w:spacing w:val="39"/>
              </w:rPr>
              <w:t xml:space="preserve"> </w:t>
            </w:r>
            <w:r>
              <w:t>justificative</w:t>
            </w:r>
            <w:r>
              <w:rPr>
                <w:spacing w:val="39"/>
              </w:rPr>
              <w:t xml:space="preserve"> </w:t>
            </w:r>
            <w:r>
              <w:t>pe</w:t>
            </w:r>
            <w:r>
              <w:rPr>
                <w:spacing w:val="39"/>
              </w:rPr>
              <w:t xml:space="preserve"> </w:t>
            </w:r>
            <w:r>
              <w:t>care</w:t>
            </w:r>
            <w:r>
              <w:rPr>
                <w:spacing w:val="39"/>
              </w:rPr>
              <w:t xml:space="preserve"> </w:t>
            </w:r>
            <w:r>
              <w:t>solicitantul</w:t>
            </w:r>
            <w:r>
              <w:rPr>
                <w:spacing w:val="40"/>
              </w:rPr>
              <w:t xml:space="preserve"> </w:t>
            </w:r>
            <w:r>
              <w:t>le</w:t>
            </w:r>
            <w:r>
              <w:rPr>
                <w:spacing w:val="39"/>
              </w:rPr>
              <w:t xml:space="preserve"> </w:t>
            </w:r>
            <w:r>
              <w:t>consideră relevante pentru proiect (dacă este cazul).</w:t>
            </w:r>
          </w:p>
        </w:tc>
        <w:tc>
          <w:tcPr>
            <w:tcW w:w="711" w:type="dxa"/>
          </w:tcPr>
          <w:p w14:paraId="4E2312F5" w14:textId="77777777" w:rsidR="005B4DD7" w:rsidRDefault="00000000">
            <w:pPr>
              <w:pStyle w:val="TableParagraph"/>
              <w:spacing w:line="259" w:lineRule="exact"/>
              <w:ind w:left="3"/>
              <w:jc w:val="center"/>
              <w:rPr>
                <w:rFonts w:ascii="Wingdings" w:hAnsi="Wingdings"/>
                <w:sz w:val="24"/>
              </w:rPr>
            </w:pPr>
            <w:r>
              <w:rPr>
                <w:rFonts w:ascii="Wingdings" w:hAnsi="Wingdings"/>
                <w:sz w:val="24"/>
              </w:rPr>
              <w:t></w:t>
            </w:r>
          </w:p>
        </w:tc>
        <w:tc>
          <w:tcPr>
            <w:tcW w:w="708" w:type="dxa"/>
          </w:tcPr>
          <w:p w14:paraId="329B1F44" w14:textId="77777777" w:rsidR="005B4DD7" w:rsidRDefault="00000000">
            <w:pPr>
              <w:pStyle w:val="TableParagraph"/>
              <w:spacing w:line="259" w:lineRule="exact"/>
              <w:ind w:left="4"/>
              <w:jc w:val="center"/>
              <w:rPr>
                <w:rFonts w:ascii="Wingdings" w:hAnsi="Wingdings"/>
                <w:sz w:val="24"/>
              </w:rPr>
            </w:pPr>
            <w:r>
              <w:rPr>
                <w:rFonts w:ascii="Wingdings" w:hAnsi="Wingdings"/>
                <w:sz w:val="24"/>
              </w:rPr>
              <w:t></w:t>
            </w:r>
          </w:p>
        </w:tc>
        <w:tc>
          <w:tcPr>
            <w:tcW w:w="850" w:type="dxa"/>
          </w:tcPr>
          <w:p w14:paraId="040B3A84" w14:textId="77777777" w:rsidR="005B4DD7" w:rsidRDefault="00000000">
            <w:pPr>
              <w:pStyle w:val="TableParagraph"/>
              <w:spacing w:line="259" w:lineRule="exact"/>
              <w:ind w:left="6"/>
              <w:jc w:val="center"/>
              <w:rPr>
                <w:rFonts w:ascii="Wingdings" w:hAnsi="Wingdings"/>
                <w:sz w:val="24"/>
              </w:rPr>
            </w:pPr>
            <w:r>
              <w:rPr>
                <w:rFonts w:ascii="Wingdings" w:hAnsi="Wingdings"/>
                <w:sz w:val="24"/>
              </w:rPr>
              <w:t></w:t>
            </w:r>
          </w:p>
        </w:tc>
        <w:tc>
          <w:tcPr>
            <w:tcW w:w="853" w:type="dxa"/>
          </w:tcPr>
          <w:p w14:paraId="3DD08004" w14:textId="77777777" w:rsidR="005B4DD7" w:rsidRDefault="00000000">
            <w:pPr>
              <w:pStyle w:val="TableParagraph"/>
              <w:spacing w:line="238" w:lineRule="exact"/>
              <w:ind w:left="323"/>
              <w:rPr>
                <w:rFonts w:ascii="Wingdings" w:hAnsi="Wingdings"/>
              </w:rPr>
            </w:pPr>
            <w:r>
              <w:rPr>
                <w:rFonts w:ascii="Wingdings" w:hAnsi="Wingdings"/>
              </w:rPr>
              <w:t></w:t>
            </w:r>
          </w:p>
        </w:tc>
      </w:tr>
    </w:tbl>
    <w:p w14:paraId="66D3C3CF" w14:textId="77777777" w:rsidR="005B4DD7" w:rsidRDefault="005B4DD7">
      <w:pPr>
        <w:pStyle w:val="BodyText"/>
        <w:rPr>
          <w:i/>
        </w:rPr>
      </w:pPr>
    </w:p>
    <w:p w14:paraId="650BDA74" w14:textId="77777777" w:rsidR="005B4DD7" w:rsidRDefault="005B4DD7">
      <w:pPr>
        <w:pStyle w:val="BodyText"/>
        <w:spacing w:before="7"/>
        <w:rPr>
          <w:i/>
          <w:sz w:val="21"/>
        </w:rPr>
      </w:pPr>
    </w:p>
    <w:p w14:paraId="12C88775" w14:textId="77777777" w:rsidR="005B4DD7" w:rsidRDefault="00000000">
      <w:pPr>
        <w:tabs>
          <w:tab w:val="left" w:pos="10169"/>
        </w:tabs>
        <w:ind w:left="550"/>
        <w:rPr>
          <w:b/>
        </w:rPr>
      </w:pPr>
      <w:r>
        <w:rPr>
          <w:b/>
          <w:color w:val="000000"/>
          <w:spacing w:val="-38"/>
          <w:shd w:val="clear" w:color="auto" w:fill="92D050"/>
        </w:rPr>
        <w:t xml:space="preserve"> </w:t>
      </w:r>
      <w:r>
        <w:rPr>
          <w:b/>
          <w:color w:val="000000"/>
          <w:shd w:val="clear" w:color="auto" w:fill="92D050"/>
        </w:rPr>
        <w:t>Concluzia</w:t>
      </w:r>
      <w:r>
        <w:rPr>
          <w:b/>
          <w:color w:val="000000"/>
          <w:spacing w:val="-17"/>
          <w:shd w:val="clear" w:color="auto" w:fill="92D050"/>
        </w:rPr>
        <w:t xml:space="preserve"> </w:t>
      </w:r>
      <w:r>
        <w:rPr>
          <w:b/>
          <w:color w:val="000000"/>
          <w:shd w:val="clear" w:color="auto" w:fill="92D050"/>
        </w:rPr>
        <w:t>verificării</w:t>
      </w:r>
      <w:r>
        <w:rPr>
          <w:b/>
          <w:color w:val="000000"/>
          <w:spacing w:val="-12"/>
          <w:shd w:val="clear" w:color="auto" w:fill="92D050"/>
        </w:rPr>
        <w:t xml:space="preserve"> </w:t>
      </w:r>
      <w:r>
        <w:rPr>
          <w:b/>
          <w:color w:val="000000"/>
          <w:shd w:val="clear" w:color="auto" w:fill="92D050"/>
        </w:rPr>
        <w:t>conformității</w:t>
      </w:r>
      <w:r>
        <w:rPr>
          <w:b/>
          <w:color w:val="000000"/>
          <w:spacing w:val="-11"/>
          <w:shd w:val="clear" w:color="auto" w:fill="92D050"/>
        </w:rPr>
        <w:t xml:space="preserve"> </w:t>
      </w:r>
      <w:r>
        <w:rPr>
          <w:b/>
          <w:color w:val="000000"/>
          <w:shd w:val="clear" w:color="auto" w:fill="92D050"/>
        </w:rPr>
        <w:t>Cererii</w:t>
      </w:r>
      <w:r>
        <w:rPr>
          <w:b/>
          <w:color w:val="000000"/>
          <w:spacing w:val="-11"/>
          <w:shd w:val="clear" w:color="auto" w:fill="92D050"/>
        </w:rPr>
        <w:t xml:space="preserve"> </w:t>
      </w:r>
      <w:r>
        <w:rPr>
          <w:b/>
          <w:color w:val="000000"/>
          <w:shd w:val="clear" w:color="auto" w:fill="92D050"/>
        </w:rPr>
        <w:t>de</w:t>
      </w:r>
      <w:r>
        <w:rPr>
          <w:b/>
          <w:color w:val="000000"/>
          <w:spacing w:val="-10"/>
          <w:shd w:val="clear" w:color="auto" w:fill="92D050"/>
        </w:rPr>
        <w:t xml:space="preserve"> </w:t>
      </w:r>
      <w:r>
        <w:rPr>
          <w:b/>
          <w:color w:val="000000"/>
          <w:shd w:val="clear" w:color="auto" w:fill="92D050"/>
        </w:rPr>
        <w:t>Finanțare</w:t>
      </w:r>
      <w:r>
        <w:rPr>
          <w:b/>
          <w:color w:val="000000"/>
          <w:spacing w:val="-9"/>
          <w:shd w:val="clear" w:color="auto" w:fill="92D050"/>
        </w:rPr>
        <w:t xml:space="preserve"> </w:t>
      </w:r>
      <w:r>
        <w:rPr>
          <w:b/>
          <w:color w:val="000000"/>
          <w:spacing w:val="-2"/>
          <w:shd w:val="clear" w:color="auto" w:fill="92D050"/>
        </w:rPr>
        <w:t>este:</w:t>
      </w:r>
      <w:r>
        <w:rPr>
          <w:b/>
          <w:color w:val="000000"/>
          <w:shd w:val="clear" w:color="auto" w:fill="92D050"/>
        </w:rPr>
        <w:tab/>
      </w:r>
    </w:p>
    <w:p w14:paraId="32015BE3" w14:textId="77777777" w:rsidR="005B4DD7" w:rsidRDefault="005B4DD7">
      <w:pPr>
        <w:pStyle w:val="BodyText"/>
        <w:spacing w:before="7"/>
        <w:rPr>
          <w:b/>
          <w:sz w:val="22"/>
        </w:rPr>
      </w:pPr>
    </w:p>
    <w:p w14:paraId="792ED8C5" w14:textId="77777777" w:rsidR="005B4DD7" w:rsidRDefault="00000000">
      <w:pPr>
        <w:pStyle w:val="Heading1"/>
        <w:tabs>
          <w:tab w:val="left" w:pos="4457"/>
        </w:tabs>
        <w:spacing w:before="1"/>
        <w:ind w:left="581"/>
        <w:rPr>
          <w:rFonts w:ascii="Trebuchet MS" w:hAnsi="Trebuchet MS"/>
        </w:rPr>
      </w:pPr>
      <w:r>
        <w:rPr>
          <w:rFonts w:ascii="Symbol" w:hAnsi="Symbol"/>
          <w:b w:val="0"/>
        </w:rPr>
        <w:t></w:t>
      </w:r>
      <w:r>
        <w:rPr>
          <w:rFonts w:ascii="Times New Roman" w:hAnsi="Times New Roman"/>
          <w:b w:val="0"/>
          <w:spacing w:val="12"/>
        </w:rPr>
        <w:t xml:space="preserve"> </w:t>
      </w:r>
      <w:r>
        <w:rPr>
          <w:rFonts w:ascii="Trebuchet MS" w:hAnsi="Trebuchet MS"/>
          <w:spacing w:val="-2"/>
        </w:rPr>
        <w:t>CONFORMĂ</w:t>
      </w:r>
      <w:r>
        <w:rPr>
          <w:rFonts w:ascii="Trebuchet MS" w:hAnsi="Trebuchet MS"/>
        </w:rPr>
        <w:tab/>
      </w:r>
      <w:r>
        <w:rPr>
          <w:rFonts w:ascii="Symbol" w:hAnsi="Symbol"/>
          <w:b w:val="0"/>
        </w:rPr>
        <w:t></w:t>
      </w:r>
      <w:r>
        <w:rPr>
          <w:rFonts w:ascii="Times New Roman" w:hAnsi="Times New Roman"/>
          <w:b w:val="0"/>
          <w:spacing w:val="11"/>
        </w:rPr>
        <w:t xml:space="preserve"> </w:t>
      </w:r>
      <w:r>
        <w:rPr>
          <w:rFonts w:ascii="Trebuchet MS" w:hAnsi="Trebuchet MS"/>
          <w:spacing w:val="-2"/>
        </w:rPr>
        <w:t>NECONFORMĂ</w:t>
      </w:r>
    </w:p>
    <w:p w14:paraId="153EFE72" w14:textId="77777777" w:rsidR="005B4DD7" w:rsidRDefault="005B4DD7">
      <w:pPr>
        <w:pStyle w:val="BodyText"/>
        <w:rPr>
          <w:b/>
        </w:rPr>
      </w:pPr>
    </w:p>
    <w:p w14:paraId="2CB41F13" w14:textId="77777777" w:rsidR="005B4DD7" w:rsidRDefault="005B4DD7">
      <w:pPr>
        <w:pStyle w:val="BodyText"/>
        <w:rPr>
          <w:b/>
        </w:rPr>
      </w:pPr>
    </w:p>
    <w:p w14:paraId="1518F692" w14:textId="77777777" w:rsidR="005B4DD7" w:rsidRDefault="005B4DD7">
      <w:pPr>
        <w:sectPr w:rsidR="005B4DD7">
          <w:pgSz w:w="11930" w:h="16850"/>
          <w:pgMar w:top="1680" w:right="320" w:bottom="660" w:left="840" w:header="732" w:footer="465" w:gutter="0"/>
          <w:cols w:space="720"/>
        </w:sectPr>
      </w:pPr>
    </w:p>
    <w:p w14:paraId="79B7EA45" w14:textId="77777777" w:rsidR="005B4DD7" w:rsidRDefault="005B4DD7">
      <w:pPr>
        <w:pStyle w:val="BodyText"/>
        <w:spacing w:before="6"/>
        <w:rPr>
          <w:b/>
          <w:sz w:val="23"/>
        </w:rPr>
      </w:pPr>
    </w:p>
    <w:p w14:paraId="1FA351DA" w14:textId="77777777" w:rsidR="005B4DD7" w:rsidRDefault="00000000">
      <w:pPr>
        <w:ind w:left="581"/>
      </w:pPr>
      <w:r>
        <w:rPr>
          <w:spacing w:val="-2"/>
        </w:rPr>
        <w:t>Verificat,</w:t>
      </w:r>
    </w:p>
    <w:p w14:paraId="5787EA8A" w14:textId="77777777" w:rsidR="005B4DD7" w:rsidRDefault="005B4DD7">
      <w:pPr>
        <w:pStyle w:val="BodyText"/>
        <w:spacing w:before="9"/>
      </w:pPr>
    </w:p>
    <w:p w14:paraId="143DA1E1" w14:textId="77777777" w:rsidR="005B4DD7" w:rsidRDefault="00000000">
      <w:pPr>
        <w:ind w:left="581"/>
      </w:pPr>
      <w:r>
        <w:t>Expert</w:t>
      </w:r>
      <w:r>
        <w:rPr>
          <w:spacing w:val="-6"/>
        </w:rPr>
        <w:t xml:space="preserve"> </w:t>
      </w:r>
      <w:r>
        <w:t>2</w:t>
      </w:r>
      <w:r>
        <w:rPr>
          <w:spacing w:val="-4"/>
        </w:rPr>
        <w:t xml:space="preserve"> </w:t>
      </w:r>
      <w:r>
        <w:t>GAL</w:t>
      </w:r>
      <w:r>
        <w:rPr>
          <w:spacing w:val="-4"/>
        </w:rPr>
        <w:t xml:space="preserve"> </w:t>
      </w:r>
      <w:r>
        <w:t>DELTA</w:t>
      </w:r>
      <w:r>
        <w:rPr>
          <w:spacing w:val="-4"/>
        </w:rPr>
        <w:t xml:space="preserve"> </w:t>
      </w:r>
      <w:r>
        <w:rPr>
          <w:spacing w:val="-2"/>
        </w:rPr>
        <w:t>DUNĂRII</w:t>
      </w:r>
    </w:p>
    <w:p w14:paraId="1B77DDE0" w14:textId="77777777" w:rsidR="005B4DD7" w:rsidRDefault="00000000">
      <w:pPr>
        <w:spacing w:before="6"/>
        <w:rPr>
          <w:sz w:val="23"/>
        </w:rPr>
      </w:pPr>
      <w:r>
        <w:br w:type="column"/>
      </w:r>
    </w:p>
    <w:p w14:paraId="6087A97F" w14:textId="77777777" w:rsidR="005B4DD7" w:rsidRDefault="00000000">
      <w:pPr>
        <w:ind w:left="581"/>
      </w:pPr>
      <w:r>
        <w:rPr>
          <w:spacing w:val="-2"/>
        </w:rPr>
        <w:t>Intocmit,</w:t>
      </w:r>
    </w:p>
    <w:p w14:paraId="4F7E6625" w14:textId="77777777" w:rsidR="005B4DD7" w:rsidRDefault="005B4DD7">
      <w:pPr>
        <w:pStyle w:val="BodyText"/>
        <w:spacing w:before="9"/>
      </w:pPr>
    </w:p>
    <w:p w14:paraId="3F2180B1" w14:textId="77777777" w:rsidR="005B4DD7" w:rsidRDefault="00000000">
      <w:pPr>
        <w:ind w:left="581"/>
      </w:pPr>
      <w:r>
        <w:t>Expert</w:t>
      </w:r>
      <w:r>
        <w:rPr>
          <w:spacing w:val="-4"/>
        </w:rPr>
        <w:t xml:space="preserve"> </w:t>
      </w:r>
      <w:r>
        <w:t>1</w:t>
      </w:r>
      <w:r>
        <w:rPr>
          <w:spacing w:val="60"/>
        </w:rPr>
        <w:t xml:space="preserve"> </w:t>
      </w:r>
      <w:r>
        <w:t>GAL</w:t>
      </w:r>
      <w:r>
        <w:rPr>
          <w:spacing w:val="-3"/>
        </w:rPr>
        <w:t xml:space="preserve"> </w:t>
      </w:r>
      <w:r>
        <w:t>DELTA</w:t>
      </w:r>
      <w:r>
        <w:rPr>
          <w:spacing w:val="-3"/>
        </w:rPr>
        <w:t xml:space="preserve"> </w:t>
      </w:r>
      <w:r>
        <w:rPr>
          <w:spacing w:val="-2"/>
        </w:rPr>
        <w:t>DUNĂRII</w:t>
      </w:r>
    </w:p>
    <w:p w14:paraId="0352EBAF" w14:textId="77777777" w:rsidR="005B4DD7" w:rsidRDefault="005B4DD7">
      <w:pPr>
        <w:sectPr w:rsidR="005B4DD7">
          <w:type w:val="continuous"/>
          <w:pgSz w:w="11930" w:h="16850"/>
          <w:pgMar w:top="1820" w:right="320" w:bottom="660" w:left="840" w:header="732" w:footer="465" w:gutter="0"/>
          <w:cols w:num="2" w:space="720" w:equalWidth="0">
            <w:col w:w="3446" w:space="1458"/>
            <w:col w:w="5866"/>
          </w:cols>
        </w:sectPr>
      </w:pPr>
    </w:p>
    <w:p w14:paraId="1F2842D6" w14:textId="77777777" w:rsidR="005B4DD7" w:rsidRDefault="00000000">
      <w:pPr>
        <w:spacing w:before="131"/>
        <w:ind w:left="578"/>
      </w:pPr>
      <w:r>
        <w:lastRenderedPageBreak/>
        <w:t>Nume</w:t>
      </w:r>
      <w:r>
        <w:rPr>
          <w:spacing w:val="-2"/>
        </w:rPr>
        <w:t xml:space="preserve"> </w:t>
      </w:r>
      <w:r>
        <w:rPr>
          <w:spacing w:val="-5"/>
        </w:rPr>
        <w:t>si</w:t>
      </w:r>
    </w:p>
    <w:p w14:paraId="6698D04D" w14:textId="77777777" w:rsidR="005B4DD7" w:rsidRDefault="00000000">
      <w:pPr>
        <w:tabs>
          <w:tab w:val="left" w:pos="4842"/>
        </w:tabs>
        <w:spacing w:before="54"/>
        <w:ind w:left="578"/>
      </w:pPr>
      <w:r>
        <w:rPr>
          <w:spacing w:val="-2"/>
        </w:rPr>
        <w:t>prenume_</w:t>
      </w:r>
      <w:r>
        <w:rPr>
          <w:u w:val="single"/>
        </w:rPr>
        <w:tab/>
      </w:r>
    </w:p>
    <w:p w14:paraId="0F7C1289" w14:textId="77777777" w:rsidR="005B4DD7" w:rsidRDefault="00000000">
      <w:pPr>
        <w:spacing w:before="131"/>
        <w:ind w:left="578"/>
      </w:pPr>
      <w:r>
        <w:br w:type="column"/>
      </w:r>
      <w:r>
        <w:t>Nume</w:t>
      </w:r>
      <w:r>
        <w:rPr>
          <w:spacing w:val="-2"/>
        </w:rPr>
        <w:t xml:space="preserve"> </w:t>
      </w:r>
      <w:r>
        <w:rPr>
          <w:spacing w:val="-5"/>
        </w:rPr>
        <w:t>si</w:t>
      </w:r>
    </w:p>
    <w:p w14:paraId="25DFCF36" w14:textId="77777777" w:rsidR="005B4DD7" w:rsidRDefault="00000000">
      <w:pPr>
        <w:tabs>
          <w:tab w:val="left" w:pos="4719"/>
        </w:tabs>
        <w:spacing w:before="54"/>
        <w:ind w:left="578"/>
      </w:pPr>
      <w:r>
        <w:rPr>
          <w:spacing w:val="-2"/>
        </w:rPr>
        <w:t>prenume_</w:t>
      </w:r>
      <w:r>
        <w:rPr>
          <w:u w:val="single"/>
        </w:rPr>
        <w:tab/>
      </w:r>
    </w:p>
    <w:p w14:paraId="161D225C" w14:textId="77777777" w:rsidR="005B4DD7" w:rsidRDefault="005B4DD7">
      <w:pPr>
        <w:sectPr w:rsidR="005B4DD7">
          <w:headerReference w:type="default" r:id="rId15"/>
          <w:footerReference w:type="default" r:id="rId16"/>
          <w:pgSz w:w="11930" w:h="16850"/>
          <w:pgMar w:top="1820" w:right="320" w:bottom="660" w:left="840" w:header="732" w:footer="465" w:gutter="0"/>
          <w:cols w:num="2" w:space="720" w:equalWidth="0">
            <w:col w:w="4843" w:space="64"/>
            <w:col w:w="5863"/>
          </w:cols>
        </w:sectPr>
      </w:pPr>
    </w:p>
    <w:p w14:paraId="76BBF1CB" w14:textId="77777777" w:rsidR="005B4DD7" w:rsidRDefault="005B4DD7">
      <w:pPr>
        <w:pStyle w:val="BodyText"/>
        <w:spacing w:before="10"/>
        <w:rPr>
          <w:sz w:val="11"/>
        </w:rPr>
      </w:pPr>
    </w:p>
    <w:p w14:paraId="2337F8CD" w14:textId="77777777" w:rsidR="005B4DD7" w:rsidRDefault="00000000">
      <w:pPr>
        <w:tabs>
          <w:tab w:val="left" w:pos="3642"/>
          <w:tab w:val="left" w:pos="5485"/>
          <w:tab w:val="left" w:pos="8546"/>
        </w:tabs>
        <w:spacing w:before="101"/>
        <w:ind w:left="578"/>
      </w:pPr>
      <w:r>
        <w:rPr>
          <w:spacing w:val="-2"/>
        </w:rPr>
        <w:t>Semnătura</w:t>
      </w:r>
      <w:r>
        <w:rPr>
          <w:u w:val="single"/>
        </w:rPr>
        <w:tab/>
      </w:r>
      <w:r>
        <w:tab/>
      </w:r>
      <w:r>
        <w:rPr>
          <w:spacing w:val="-2"/>
        </w:rPr>
        <w:t>Semnătura</w:t>
      </w:r>
      <w:r>
        <w:rPr>
          <w:u w:val="single"/>
        </w:rPr>
        <w:tab/>
      </w:r>
    </w:p>
    <w:p w14:paraId="35509449" w14:textId="77777777" w:rsidR="005B4DD7" w:rsidRDefault="005B4DD7">
      <w:pPr>
        <w:pStyle w:val="BodyText"/>
        <w:spacing w:before="7"/>
      </w:pPr>
    </w:p>
    <w:p w14:paraId="6F5576C1" w14:textId="77777777" w:rsidR="005B4DD7" w:rsidRDefault="00000000">
      <w:pPr>
        <w:tabs>
          <w:tab w:val="left" w:pos="1627"/>
          <w:tab w:val="left" w:pos="2321"/>
          <w:tab w:val="left" w:pos="3402"/>
          <w:tab w:val="left" w:pos="5485"/>
          <w:tab w:val="left" w:pos="6536"/>
          <w:tab w:val="left" w:pos="7246"/>
          <w:tab w:val="left" w:pos="8208"/>
        </w:tabs>
        <w:ind w:left="578"/>
      </w:pPr>
      <w:r>
        <w:t xml:space="preserve">DATA </w:t>
      </w:r>
      <w:r>
        <w:rPr>
          <w:u w:val="single"/>
        </w:rPr>
        <w:tab/>
      </w:r>
      <w:r>
        <w:rPr>
          <w:spacing w:val="-5"/>
        </w:rPr>
        <w:t>/_</w:t>
      </w:r>
      <w:r>
        <w:rPr>
          <w:u w:val="single"/>
        </w:rPr>
        <w:tab/>
      </w:r>
      <w:r>
        <w:rPr>
          <w:spacing w:val="-5"/>
        </w:rPr>
        <w:t>/_</w:t>
      </w:r>
      <w:r>
        <w:rPr>
          <w:u w:val="single"/>
        </w:rPr>
        <w:tab/>
      </w:r>
      <w:r>
        <w:tab/>
        <w:t xml:space="preserve">DATA </w:t>
      </w:r>
      <w:r>
        <w:rPr>
          <w:u w:val="single"/>
        </w:rPr>
        <w:tab/>
      </w:r>
      <w:r>
        <w:rPr>
          <w:spacing w:val="-10"/>
        </w:rPr>
        <w:t>/</w:t>
      </w:r>
      <w:r>
        <w:rPr>
          <w:u w:val="single"/>
        </w:rPr>
        <w:tab/>
      </w:r>
      <w:r>
        <w:rPr>
          <w:spacing w:val="-10"/>
        </w:rPr>
        <w:t>/</w:t>
      </w:r>
      <w:r>
        <w:rPr>
          <w:u w:val="single"/>
        </w:rPr>
        <w:tab/>
      </w:r>
    </w:p>
    <w:p w14:paraId="3CB9B9D5" w14:textId="77777777" w:rsidR="005B4DD7" w:rsidRDefault="005B4DD7">
      <w:pPr>
        <w:pStyle w:val="BodyText"/>
        <w:rPr>
          <w:sz w:val="26"/>
        </w:rPr>
      </w:pPr>
    </w:p>
    <w:p w14:paraId="3C1AF3A0" w14:textId="77777777" w:rsidR="005B4DD7" w:rsidRDefault="005B4DD7">
      <w:pPr>
        <w:pStyle w:val="BodyText"/>
        <w:spacing w:before="5"/>
        <w:rPr>
          <w:sz w:val="35"/>
        </w:rPr>
      </w:pPr>
    </w:p>
    <w:p w14:paraId="71011365" w14:textId="77777777" w:rsidR="005B4DD7" w:rsidRDefault="00000000">
      <w:pPr>
        <w:pStyle w:val="Heading2"/>
        <w:tabs>
          <w:tab w:val="left" w:pos="10169"/>
        </w:tabs>
        <w:spacing w:before="1"/>
        <w:ind w:left="578"/>
      </w:pPr>
      <w:r>
        <w:rPr>
          <w:color w:val="000000"/>
          <w:shd w:val="clear" w:color="auto" w:fill="92D050"/>
        </w:rPr>
        <w:t>Partea</w:t>
      </w:r>
      <w:r>
        <w:rPr>
          <w:color w:val="000000"/>
          <w:spacing w:val="-7"/>
          <w:shd w:val="clear" w:color="auto" w:fill="92D050"/>
        </w:rPr>
        <w:t xml:space="preserve"> </w:t>
      </w:r>
      <w:r>
        <w:rPr>
          <w:color w:val="000000"/>
          <w:shd w:val="clear" w:color="auto" w:fill="92D050"/>
        </w:rPr>
        <w:t>a-II-a</w:t>
      </w:r>
      <w:r>
        <w:rPr>
          <w:color w:val="000000"/>
          <w:spacing w:val="-7"/>
          <w:shd w:val="clear" w:color="auto" w:fill="92D050"/>
        </w:rPr>
        <w:t xml:space="preserve"> </w:t>
      </w:r>
      <w:r>
        <w:rPr>
          <w:color w:val="000000"/>
          <w:shd w:val="clear" w:color="auto" w:fill="92D050"/>
        </w:rPr>
        <w:t>–</w:t>
      </w:r>
      <w:r>
        <w:rPr>
          <w:color w:val="000000"/>
          <w:spacing w:val="-8"/>
          <w:shd w:val="clear" w:color="auto" w:fill="92D050"/>
        </w:rPr>
        <w:t xml:space="preserve"> </w:t>
      </w:r>
      <w:r>
        <w:rPr>
          <w:color w:val="000000"/>
          <w:shd w:val="clear" w:color="auto" w:fill="92D050"/>
        </w:rPr>
        <w:t>VERIFICAREA</w:t>
      </w:r>
      <w:r>
        <w:rPr>
          <w:color w:val="000000"/>
          <w:spacing w:val="-6"/>
          <w:shd w:val="clear" w:color="auto" w:fill="92D050"/>
        </w:rPr>
        <w:t xml:space="preserve"> </w:t>
      </w:r>
      <w:r>
        <w:rPr>
          <w:color w:val="000000"/>
          <w:spacing w:val="-2"/>
          <w:shd w:val="clear" w:color="auto" w:fill="92D050"/>
        </w:rPr>
        <w:t>ELIGIBILITATII</w:t>
      </w:r>
      <w:r>
        <w:rPr>
          <w:color w:val="000000"/>
          <w:shd w:val="clear" w:color="auto" w:fill="92D050"/>
        </w:rPr>
        <w:tab/>
      </w:r>
    </w:p>
    <w:p w14:paraId="5151F477" w14:textId="77777777" w:rsidR="005B4DD7" w:rsidRDefault="005B4DD7">
      <w:pPr>
        <w:pStyle w:val="BodyText"/>
        <w:spacing w:before="8"/>
        <w:rPr>
          <w:b/>
          <w:sz w:val="23"/>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69"/>
        <w:gridCol w:w="1025"/>
        <w:gridCol w:w="1080"/>
        <w:gridCol w:w="1049"/>
      </w:tblGrid>
      <w:tr w:rsidR="005B4DD7" w14:paraId="68BFF5D0" w14:textId="77777777">
        <w:trPr>
          <w:trHeight w:val="378"/>
        </w:trPr>
        <w:tc>
          <w:tcPr>
            <w:tcW w:w="9923" w:type="dxa"/>
            <w:gridSpan w:val="4"/>
          </w:tcPr>
          <w:p w14:paraId="501C4CED" w14:textId="77777777" w:rsidR="005B4DD7" w:rsidRDefault="00000000">
            <w:pPr>
              <w:pStyle w:val="TableParagraph"/>
              <w:spacing w:line="243" w:lineRule="exact"/>
              <w:ind w:left="107"/>
              <w:rPr>
                <w:b/>
              </w:rPr>
            </w:pPr>
            <w:r>
              <w:rPr>
                <w:b/>
              </w:rPr>
              <w:t>A.VERIFICAREA</w:t>
            </w:r>
            <w:r>
              <w:rPr>
                <w:b/>
                <w:spacing w:val="-13"/>
              </w:rPr>
              <w:t xml:space="preserve"> </w:t>
            </w:r>
            <w:r>
              <w:rPr>
                <w:b/>
              </w:rPr>
              <w:t>CRITERIILOR</w:t>
            </w:r>
            <w:r>
              <w:rPr>
                <w:b/>
                <w:spacing w:val="-11"/>
              </w:rPr>
              <w:t xml:space="preserve"> </w:t>
            </w:r>
            <w:r>
              <w:rPr>
                <w:b/>
              </w:rPr>
              <w:t>DE</w:t>
            </w:r>
            <w:r>
              <w:rPr>
                <w:b/>
                <w:spacing w:val="-14"/>
              </w:rPr>
              <w:t xml:space="preserve"> </w:t>
            </w:r>
            <w:r>
              <w:rPr>
                <w:b/>
              </w:rPr>
              <w:t>ELIGIBILITATE</w:t>
            </w:r>
            <w:r>
              <w:rPr>
                <w:b/>
                <w:spacing w:val="-11"/>
              </w:rPr>
              <w:t xml:space="preserve"> </w:t>
            </w:r>
            <w:r>
              <w:rPr>
                <w:b/>
              </w:rPr>
              <w:t>ALE</w:t>
            </w:r>
            <w:r>
              <w:rPr>
                <w:b/>
                <w:spacing w:val="-10"/>
              </w:rPr>
              <w:t xml:space="preserve"> </w:t>
            </w:r>
            <w:r>
              <w:rPr>
                <w:b/>
                <w:spacing w:val="-2"/>
              </w:rPr>
              <w:t>PROIECTULUI</w:t>
            </w:r>
          </w:p>
        </w:tc>
      </w:tr>
      <w:tr w:rsidR="005B4DD7" w14:paraId="49053A53" w14:textId="77777777">
        <w:trPr>
          <w:trHeight w:val="374"/>
        </w:trPr>
        <w:tc>
          <w:tcPr>
            <w:tcW w:w="9923" w:type="dxa"/>
            <w:gridSpan w:val="4"/>
          </w:tcPr>
          <w:p w14:paraId="274624F9" w14:textId="77777777" w:rsidR="005B4DD7" w:rsidRDefault="00000000">
            <w:pPr>
              <w:pStyle w:val="TableParagraph"/>
              <w:spacing w:line="241" w:lineRule="exact"/>
              <w:ind w:left="107"/>
              <w:rPr>
                <w:b/>
              </w:rPr>
            </w:pPr>
            <w:r>
              <w:rPr>
                <w:b/>
              </w:rPr>
              <w:t>1.</w:t>
            </w:r>
            <w:r>
              <w:rPr>
                <w:b/>
                <w:spacing w:val="-11"/>
              </w:rPr>
              <w:t xml:space="preserve"> </w:t>
            </w:r>
            <w:r>
              <w:rPr>
                <w:b/>
              </w:rPr>
              <w:t>Verificarea</w:t>
            </w:r>
            <w:r>
              <w:rPr>
                <w:b/>
                <w:spacing w:val="-14"/>
              </w:rPr>
              <w:t xml:space="preserve"> </w:t>
            </w:r>
            <w:r>
              <w:rPr>
                <w:b/>
              </w:rPr>
              <w:t>eligibilităţii</w:t>
            </w:r>
            <w:r>
              <w:rPr>
                <w:b/>
                <w:spacing w:val="-11"/>
              </w:rPr>
              <w:t xml:space="preserve"> </w:t>
            </w:r>
            <w:r>
              <w:rPr>
                <w:b/>
                <w:spacing w:val="-2"/>
              </w:rPr>
              <w:t>solicitantului</w:t>
            </w:r>
          </w:p>
        </w:tc>
      </w:tr>
      <w:tr w:rsidR="005B4DD7" w14:paraId="15CA3857" w14:textId="77777777">
        <w:trPr>
          <w:trHeight w:val="373"/>
        </w:trPr>
        <w:tc>
          <w:tcPr>
            <w:tcW w:w="6769" w:type="dxa"/>
          </w:tcPr>
          <w:p w14:paraId="689B6222" w14:textId="77777777" w:rsidR="005B4DD7" w:rsidRDefault="005B4DD7">
            <w:pPr>
              <w:pStyle w:val="TableParagraph"/>
              <w:rPr>
                <w:rFonts w:ascii="Times New Roman"/>
                <w:sz w:val="20"/>
              </w:rPr>
            </w:pPr>
          </w:p>
        </w:tc>
        <w:tc>
          <w:tcPr>
            <w:tcW w:w="3154" w:type="dxa"/>
            <w:gridSpan w:val="3"/>
          </w:tcPr>
          <w:p w14:paraId="2C10A658" w14:textId="77777777" w:rsidR="005B4DD7" w:rsidRDefault="00000000">
            <w:pPr>
              <w:pStyle w:val="TableParagraph"/>
              <w:spacing w:line="243" w:lineRule="exact"/>
              <w:ind w:left="107"/>
              <w:rPr>
                <w:b/>
              </w:rPr>
            </w:pPr>
            <w:r>
              <w:rPr>
                <w:b/>
              </w:rPr>
              <w:t>Documente</w:t>
            </w:r>
            <w:r>
              <w:rPr>
                <w:b/>
                <w:spacing w:val="-11"/>
              </w:rPr>
              <w:t xml:space="preserve"> </w:t>
            </w:r>
            <w:r>
              <w:rPr>
                <w:b/>
                <w:spacing w:val="-2"/>
              </w:rPr>
              <w:t>verificate</w:t>
            </w:r>
          </w:p>
        </w:tc>
      </w:tr>
      <w:tr w:rsidR="005B4DD7" w14:paraId="18177EF1" w14:textId="77777777">
        <w:trPr>
          <w:trHeight w:val="630"/>
        </w:trPr>
        <w:tc>
          <w:tcPr>
            <w:tcW w:w="6769" w:type="dxa"/>
          </w:tcPr>
          <w:p w14:paraId="09E02831" w14:textId="77777777" w:rsidR="005B4DD7" w:rsidRDefault="005B4DD7">
            <w:pPr>
              <w:pStyle w:val="TableParagraph"/>
              <w:rPr>
                <w:rFonts w:ascii="Times New Roman"/>
                <w:sz w:val="20"/>
              </w:rPr>
            </w:pPr>
          </w:p>
        </w:tc>
        <w:tc>
          <w:tcPr>
            <w:tcW w:w="1025" w:type="dxa"/>
          </w:tcPr>
          <w:p w14:paraId="77729752" w14:textId="77777777" w:rsidR="005B4DD7" w:rsidRDefault="00000000">
            <w:pPr>
              <w:pStyle w:val="TableParagraph"/>
              <w:spacing w:line="243" w:lineRule="exact"/>
              <w:ind w:left="107"/>
            </w:pPr>
            <w:r>
              <w:rPr>
                <w:spacing w:val="-5"/>
              </w:rPr>
              <w:t>DA</w:t>
            </w:r>
          </w:p>
        </w:tc>
        <w:tc>
          <w:tcPr>
            <w:tcW w:w="1080" w:type="dxa"/>
          </w:tcPr>
          <w:p w14:paraId="0224157C" w14:textId="77777777" w:rsidR="005B4DD7" w:rsidRDefault="00000000">
            <w:pPr>
              <w:pStyle w:val="TableParagraph"/>
              <w:spacing w:line="243" w:lineRule="exact"/>
              <w:ind w:left="105"/>
            </w:pPr>
            <w:r>
              <w:rPr>
                <w:spacing w:val="-5"/>
              </w:rPr>
              <w:t>NU</w:t>
            </w:r>
          </w:p>
        </w:tc>
        <w:tc>
          <w:tcPr>
            <w:tcW w:w="1049" w:type="dxa"/>
          </w:tcPr>
          <w:p w14:paraId="3D58F0B7" w14:textId="77777777" w:rsidR="005B4DD7" w:rsidRDefault="00000000">
            <w:pPr>
              <w:pStyle w:val="TableParagraph"/>
              <w:spacing w:line="228" w:lineRule="auto"/>
              <w:ind w:left="105"/>
            </w:pPr>
            <w:r>
              <w:t>Nu</w:t>
            </w:r>
            <w:r>
              <w:rPr>
                <w:spacing w:val="40"/>
              </w:rPr>
              <w:t xml:space="preserve"> </w:t>
            </w:r>
            <w:r>
              <w:t xml:space="preserve">este </w:t>
            </w:r>
            <w:r>
              <w:rPr>
                <w:spacing w:val="-4"/>
              </w:rPr>
              <w:t>cazul</w:t>
            </w:r>
          </w:p>
        </w:tc>
      </w:tr>
      <w:tr w:rsidR="005B4DD7" w14:paraId="1C8716E8" w14:textId="77777777">
        <w:trPr>
          <w:trHeight w:val="741"/>
        </w:trPr>
        <w:tc>
          <w:tcPr>
            <w:tcW w:w="6769" w:type="dxa"/>
          </w:tcPr>
          <w:p w14:paraId="586DA197" w14:textId="77777777" w:rsidR="005B4DD7" w:rsidRDefault="00000000">
            <w:pPr>
              <w:pStyle w:val="TableParagraph"/>
              <w:spacing w:line="228" w:lineRule="auto"/>
              <w:ind w:left="107"/>
            </w:pPr>
            <w:r>
              <w:rPr>
                <w:b/>
              </w:rPr>
              <w:t>1.1</w:t>
            </w:r>
            <w:r>
              <w:rPr>
                <w:b/>
                <w:spacing w:val="40"/>
              </w:rPr>
              <w:t xml:space="preserve"> </w:t>
            </w:r>
            <w:r>
              <w:t>Proiectul</w:t>
            </w:r>
            <w:r>
              <w:rPr>
                <w:spacing w:val="-5"/>
              </w:rPr>
              <w:t xml:space="preserve"> </w:t>
            </w:r>
            <w:r>
              <w:t>se</w:t>
            </w:r>
            <w:r>
              <w:rPr>
                <w:spacing w:val="-4"/>
              </w:rPr>
              <w:t xml:space="preserve"> </w:t>
            </w:r>
            <w:r>
              <w:t>află</w:t>
            </w:r>
            <w:r>
              <w:rPr>
                <w:spacing w:val="-7"/>
              </w:rPr>
              <w:t xml:space="preserve"> </w:t>
            </w:r>
            <w:r>
              <w:t>în</w:t>
            </w:r>
            <w:r>
              <w:rPr>
                <w:spacing w:val="-8"/>
              </w:rPr>
              <w:t xml:space="preserve"> </w:t>
            </w:r>
            <w:r>
              <w:t>sistem</w:t>
            </w:r>
            <w:r>
              <w:rPr>
                <w:spacing w:val="-5"/>
              </w:rPr>
              <w:t xml:space="preserve"> </w:t>
            </w:r>
            <w:r>
              <w:t>(solicitantul</w:t>
            </w:r>
            <w:r>
              <w:rPr>
                <w:spacing w:val="-5"/>
              </w:rPr>
              <w:t xml:space="preserve"> </w:t>
            </w:r>
            <w:r>
              <w:t>a</w:t>
            </w:r>
            <w:r>
              <w:rPr>
                <w:spacing w:val="-4"/>
              </w:rPr>
              <w:t xml:space="preserve"> </w:t>
            </w:r>
            <w:r>
              <w:t>mai</w:t>
            </w:r>
            <w:r>
              <w:rPr>
                <w:spacing w:val="-4"/>
              </w:rPr>
              <w:t xml:space="preserve"> </w:t>
            </w:r>
            <w:r>
              <w:t>depus</w:t>
            </w:r>
            <w:r>
              <w:rPr>
                <w:spacing w:val="-4"/>
              </w:rPr>
              <w:t xml:space="preserve"> </w:t>
            </w:r>
            <w:r>
              <w:t>acelaşi proiect în cadrul altei măsuri din PNDR)?</w:t>
            </w:r>
          </w:p>
        </w:tc>
        <w:tc>
          <w:tcPr>
            <w:tcW w:w="1025" w:type="dxa"/>
          </w:tcPr>
          <w:p w14:paraId="00DD06FC" w14:textId="77777777" w:rsidR="005B4DD7" w:rsidRDefault="00000000">
            <w:pPr>
              <w:pStyle w:val="TableParagraph"/>
              <w:spacing w:line="241" w:lineRule="exact"/>
              <w:ind w:left="107"/>
              <w:rPr>
                <w:rFonts w:ascii="Wingdings" w:hAnsi="Wingdings"/>
              </w:rPr>
            </w:pPr>
            <w:r>
              <w:rPr>
                <w:rFonts w:ascii="Wingdings" w:hAnsi="Wingdings"/>
              </w:rPr>
              <w:t></w:t>
            </w:r>
          </w:p>
        </w:tc>
        <w:tc>
          <w:tcPr>
            <w:tcW w:w="1080" w:type="dxa"/>
          </w:tcPr>
          <w:p w14:paraId="3A619EF4" w14:textId="77777777" w:rsidR="005B4DD7" w:rsidRDefault="00000000">
            <w:pPr>
              <w:pStyle w:val="TableParagraph"/>
              <w:spacing w:line="241" w:lineRule="exact"/>
              <w:ind w:left="105"/>
              <w:rPr>
                <w:rFonts w:ascii="Wingdings" w:hAnsi="Wingdings"/>
              </w:rPr>
            </w:pPr>
            <w:r>
              <w:rPr>
                <w:rFonts w:ascii="Wingdings" w:hAnsi="Wingdings"/>
              </w:rPr>
              <w:t></w:t>
            </w:r>
          </w:p>
        </w:tc>
        <w:tc>
          <w:tcPr>
            <w:tcW w:w="1049" w:type="dxa"/>
          </w:tcPr>
          <w:p w14:paraId="4E1BD354" w14:textId="77777777" w:rsidR="005B4DD7" w:rsidRDefault="005B4DD7">
            <w:pPr>
              <w:pStyle w:val="TableParagraph"/>
              <w:rPr>
                <w:rFonts w:ascii="Times New Roman"/>
                <w:sz w:val="20"/>
              </w:rPr>
            </w:pPr>
          </w:p>
        </w:tc>
      </w:tr>
      <w:tr w:rsidR="005B4DD7" w14:paraId="4407D6D0" w14:textId="77777777">
        <w:trPr>
          <w:trHeight w:val="630"/>
        </w:trPr>
        <w:tc>
          <w:tcPr>
            <w:tcW w:w="6769" w:type="dxa"/>
          </w:tcPr>
          <w:p w14:paraId="05869083" w14:textId="77777777" w:rsidR="005B4DD7" w:rsidRDefault="00000000">
            <w:pPr>
              <w:pStyle w:val="TableParagraph"/>
              <w:spacing w:line="235" w:lineRule="auto"/>
              <w:ind w:left="107"/>
            </w:pPr>
            <w:r>
              <w:t>1.2 Solicitantul este înregistrat în Registrul debitorilor AFIR, atât pentru Programul SAPARD cât și pentru FEADR?</w:t>
            </w:r>
          </w:p>
        </w:tc>
        <w:tc>
          <w:tcPr>
            <w:tcW w:w="1025" w:type="dxa"/>
          </w:tcPr>
          <w:p w14:paraId="166296FB" w14:textId="77777777" w:rsidR="005B4DD7" w:rsidRDefault="00000000">
            <w:pPr>
              <w:pStyle w:val="TableParagraph"/>
              <w:spacing w:line="243" w:lineRule="exact"/>
              <w:ind w:left="107"/>
              <w:rPr>
                <w:rFonts w:ascii="Wingdings" w:hAnsi="Wingdings"/>
              </w:rPr>
            </w:pPr>
            <w:r>
              <w:rPr>
                <w:rFonts w:ascii="Wingdings" w:hAnsi="Wingdings"/>
              </w:rPr>
              <w:t></w:t>
            </w:r>
          </w:p>
        </w:tc>
        <w:tc>
          <w:tcPr>
            <w:tcW w:w="1080" w:type="dxa"/>
          </w:tcPr>
          <w:p w14:paraId="5F46E729" w14:textId="77777777" w:rsidR="005B4DD7" w:rsidRDefault="00000000">
            <w:pPr>
              <w:pStyle w:val="TableParagraph"/>
              <w:spacing w:line="243" w:lineRule="exact"/>
              <w:ind w:left="105"/>
              <w:rPr>
                <w:rFonts w:ascii="Wingdings" w:hAnsi="Wingdings"/>
              </w:rPr>
            </w:pPr>
            <w:r>
              <w:rPr>
                <w:rFonts w:ascii="Wingdings" w:hAnsi="Wingdings"/>
              </w:rPr>
              <w:t></w:t>
            </w:r>
          </w:p>
        </w:tc>
        <w:tc>
          <w:tcPr>
            <w:tcW w:w="1049" w:type="dxa"/>
          </w:tcPr>
          <w:p w14:paraId="3E1EF0C7" w14:textId="77777777" w:rsidR="005B4DD7" w:rsidRDefault="005B4DD7">
            <w:pPr>
              <w:pStyle w:val="TableParagraph"/>
              <w:rPr>
                <w:rFonts w:ascii="Times New Roman"/>
                <w:sz w:val="20"/>
              </w:rPr>
            </w:pPr>
          </w:p>
        </w:tc>
      </w:tr>
      <w:tr w:rsidR="005B4DD7" w14:paraId="2797FE0F" w14:textId="77777777">
        <w:trPr>
          <w:trHeight w:val="374"/>
        </w:trPr>
        <w:tc>
          <w:tcPr>
            <w:tcW w:w="6769" w:type="dxa"/>
          </w:tcPr>
          <w:p w14:paraId="7BC8BF34" w14:textId="77777777" w:rsidR="005B4DD7" w:rsidRDefault="00000000">
            <w:pPr>
              <w:pStyle w:val="TableParagraph"/>
              <w:spacing w:line="243" w:lineRule="exact"/>
              <w:ind w:left="107"/>
            </w:pPr>
            <w:r>
              <w:t>1.3</w:t>
            </w:r>
            <w:r>
              <w:rPr>
                <w:spacing w:val="-4"/>
              </w:rPr>
              <w:t xml:space="preserve"> </w:t>
            </w:r>
            <w:r>
              <w:t>Solicitantul</w:t>
            </w:r>
            <w:r>
              <w:rPr>
                <w:spacing w:val="-5"/>
              </w:rPr>
              <w:t xml:space="preserve"> </w:t>
            </w:r>
            <w:r>
              <w:t>se</w:t>
            </w:r>
            <w:r>
              <w:rPr>
                <w:spacing w:val="-4"/>
              </w:rPr>
              <w:t xml:space="preserve"> </w:t>
            </w:r>
            <w:r>
              <w:t>afla</w:t>
            </w:r>
            <w:r>
              <w:rPr>
                <w:spacing w:val="-5"/>
              </w:rPr>
              <w:t xml:space="preserve"> </w:t>
            </w:r>
            <w:r>
              <w:t>în</w:t>
            </w:r>
            <w:r>
              <w:rPr>
                <w:spacing w:val="-3"/>
              </w:rPr>
              <w:t xml:space="preserve"> </w:t>
            </w:r>
            <w:r>
              <w:t>Bazele</w:t>
            </w:r>
            <w:r>
              <w:rPr>
                <w:spacing w:val="-4"/>
              </w:rPr>
              <w:t xml:space="preserve"> </w:t>
            </w:r>
            <w:r>
              <w:t>de</w:t>
            </w:r>
            <w:r>
              <w:rPr>
                <w:spacing w:val="-4"/>
              </w:rPr>
              <w:t xml:space="preserve"> </w:t>
            </w:r>
            <w:r>
              <w:t>date</w:t>
            </w:r>
            <w:r>
              <w:rPr>
                <w:spacing w:val="-6"/>
              </w:rPr>
              <w:t xml:space="preserve"> </w:t>
            </w:r>
            <w:r>
              <w:rPr>
                <w:spacing w:val="-4"/>
              </w:rPr>
              <w:t>AFIR?</w:t>
            </w:r>
          </w:p>
        </w:tc>
        <w:tc>
          <w:tcPr>
            <w:tcW w:w="1025" w:type="dxa"/>
          </w:tcPr>
          <w:p w14:paraId="5F5C1F55" w14:textId="77777777" w:rsidR="005B4DD7" w:rsidRDefault="00000000">
            <w:pPr>
              <w:pStyle w:val="TableParagraph"/>
              <w:spacing w:line="241" w:lineRule="exact"/>
              <w:ind w:left="107"/>
              <w:rPr>
                <w:rFonts w:ascii="Wingdings" w:hAnsi="Wingdings"/>
              </w:rPr>
            </w:pPr>
            <w:r>
              <w:rPr>
                <w:rFonts w:ascii="Wingdings" w:hAnsi="Wingdings"/>
              </w:rPr>
              <w:t></w:t>
            </w:r>
          </w:p>
        </w:tc>
        <w:tc>
          <w:tcPr>
            <w:tcW w:w="1080" w:type="dxa"/>
          </w:tcPr>
          <w:p w14:paraId="6C2ADA04" w14:textId="77777777" w:rsidR="005B4DD7" w:rsidRDefault="00000000">
            <w:pPr>
              <w:pStyle w:val="TableParagraph"/>
              <w:spacing w:line="241" w:lineRule="exact"/>
              <w:ind w:left="105"/>
              <w:rPr>
                <w:rFonts w:ascii="Wingdings" w:hAnsi="Wingdings"/>
              </w:rPr>
            </w:pPr>
            <w:r>
              <w:rPr>
                <w:rFonts w:ascii="Wingdings" w:hAnsi="Wingdings"/>
              </w:rPr>
              <w:t></w:t>
            </w:r>
          </w:p>
        </w:tc>
        <w:tc>
          <w:tcPr>
            <w:tcW w:w="1049" w:type="dxa"/>
          </w:tcPr>
          <w:p w14:paraId="42FAB900" w14:textId="77777777" w:rsidR="005B4DD7" w:rsidRDefault="005B4DD7">
            <w:pPr>
              <w:pStyle w:val="TableParagraph"/>
              <w:rPr>
                <w:rFonts w:ascii="Times New Roman"/>
                <w:sz w:val="20"/>
              </w:rPr>
            </w:pPr>
          </w:p>
        </w:tc>
      </w:tr>
      <w:tr w:rsidR="005B4DD7" w14:paraId="383D288D" w14:textId="77777777">
        <w:trPr>
          <w:trHeight w:val="7498"/>
        </w:trPr>
        <w:tc>
          <w:tcPr>
            <w:tcW w:w="6769" w:type="dxa"/>
          </w:tcPr>
          <w:p w14:paraId="0CFA3CC0" w14:textId="77777777" w:rsidR="005B4DD7" w:rsidRDefault="00000000">
            <w:pPr>
              <w:pStyle w:val="TableParagraph"/>
              <w:spacing w:line="243" w:lineRule="exact"/>
              <w:ind w:left="107"/>
              <w:rPr>
                <w:b/>
              </w:rPr>
            </w:pPr>
            <w:r>
              <w:rPr>
                <w:b/>
                <w:spacing w:val="-4"/>
              </w:rPr>
              <w:t>1.3.1</w:t>
            </w:r>
          </w:p>
          <w:p w14:paraId="76F9472C" w14:textId="77777777" w:rsidR="005B4DD7" w:rsidRDefault="00000000">
            <w:pPr>
              <w:pStyle w:val="TableParagraph"/>
              <w:numPr>
                <w:ilvl w:val="0"/>
                <w:numId w:val="50"/>
              </w:numPr>
              <w:tabs>
                <w:tab w:val="left" w:pos="396"/>
              </w:tabs>
              <w:spacing w:before="25" w:line="273" w:lineRule="auto"/>
              <w:ind w:right="52" w:firstLine="0"/>
              <w:jc w:val="both"/>
            </w:pPr>
            <w:r>
              <w:t>Solicitantul are contract de finanțare aflat în implementare și finanțat pentru măsura 112 „Instalarea tinerilor</w:t>
            </w:r>
            <w:r>
              <w:rPr>
                <w:spacing w:val="80"/>
              </w:rPr>
              <w:t xml:space="preserve"> </w:t>
            </w:r>
            <w:r>
              <w:t xml:space="preserve">fermieri”/411.112 “Instalarea tinerilor fermieri” din LEADER, din PNDR 2007-2013 şi/sau pentru submăsura 6.1 „Sprijin pentru instalarea tinerilor fermieri” sau proiecte similare finantate prin sub-măsura 19.2 </w:t>
            </w:r>
            <w:r>
              <w:rPr>
                <w:i/>
              </w:rPr>
              <w:t xml:space="preserve">”Sprijin pentru implementarea acțiunilor în cadrul Strategiei de Dezvoltare Locală” </w:t>
            </w:r>
            <w:r>
              <w:t>din PNDR 2014-2020?</w:t>
            </w:r>
          </w:p>
          <w:p w14:paraId="542C5061" w14:textId="77777777" w:rsidR="005B4DD7" w:rsidRDefault="00000000">
            <w:pPr>
              <w:pStyle w:val="TableParagraph"/>
              <w:numPr>
                <w:ilvl w:val="0"/>
                <w:numId w:val="50"/>
              </w:numPr>
              <w:tabs>
                <w:tab w:val="left" w:pos="435"/>
              </w:tabs>
              <w:spacing w:before="12" w:line="276" w:lineRule="auto"/>
              <w:ind w:right="54" w:firstLine="0"/>
              <w:jc w:val="both"/>
            </w:pPr>
            <w:r>
              <w:t>Exploatația/parte din exploatația care solicită sprijin a mai beneficiat de sprijin prin intermediul măsurii 112 „Instalarea tinerilor fermieri”/ 411.112 “Instalarea tinerilor fermieri” din LEADER,</w:t>
            </w:r>
            <w:r>
              <w:rPr>
                <w:spacing w:val="35"/>
              </w:rPr>
              <w:t xml:space="preserve"> </w:t>
            </w:r>
            <w:r>
              <w:t>din</w:t>
            </w:r>
            <w:r>
              <w:rPr>
                <w:spacing w:val="37"/>
              </w:rPr>
              <w:t xml:space="preserve"> </w:t>
            </w:r>
            <w:r>
              <w:t>PNDR</w:t>
            </w:r>
            <w:r>
              <w:rPr>
                <w:spacing w:val="38"/>
              </w:rPr>
              <w:t xml:space="preserve"> </w:t>
            </w:r>
            <w:r>
              <w:t>2007-2013</w:t>
            </w:r>
            <w:r>
              <w:rPr>
                <w:spacing w:val="37"/>
              </w:rPr>
              <w:t xml:space="preserve"> </w:t>
            </w:r>
            <w:r>
              <w:t>şi/sau prin intermediul</w:t>
            </w:r>
            <w:r>
              <w:rPr>
                <w:spacing w:val="37"/>
              </w:rPr>
              <w:t xml:space="preserve"> </w:t>
            </w:r>
            <w:r>
              <w:t>submăsurii</w:t>
            </w:r>
          </w:p>
          <w:p w14:paraId="43147A92" w14:textId="77777777" w:rsidR="005B4DD7" w:rsidRDefault="00000000">
            <w:pPr>
              <w:pStyle w:val="TableParagraph"/>
              <w:tabs>
                <w:tab w:val="left" w:pos="1144"/>
                <w:tab w:val="left" w:pos="2306"/>
                <w:tab w:val="left" w:pos="2954"/>
                <w:tab w:val="left" w:pos="4332"/>
                <w:tab w:val="left" w:pos="5014"/>
                <w:tab w:val="left" w:pos="6039"/>
              </w:tabs>
              <w:spacing w:before="8" w:line="271" w:lineRule="auto"/>
              <w:ind w:left="107" w:right="52"/>
            </w:pPr>
            <w:r>
              <w:t>6.1</w:t>
            </w:r>
            <w:r>
              <w:rPr>
                <w:spacing w:val="40"/>
              </w:rPr>
              <w:t xml:space="preserve"> </w:t>
            </w:r>
            <w:r>
              <w:t>„Sprijin</w:t>
            </w:r>
            <w:r>
              <w:rPr>
                <w:spacing w:val="40"/>
              </w:rPr>
              <w:t xml:space="preserve"> </w:t>
            </w:r>
            <w:r>
              <w:t>pentru</w:t>
            </w:r>
            <w:r>
              <w:rPr>
                <w:spacing w:val="40"/>
              </w:rPr>
              <w:t xml:space="preserve"> </w:t>
            </w:r>
            <w:r>
              <w:t>instalarea</w:t>
            </w:r>
            <w:r>
              <w:rPr>
                <w:spacing w:val="40"/>
              </w:rPr>
              <w:t xml:space="preserve"> </w:t>
            </w:r>
            <w:r>
              <w:t>tinerilor</w:t>
            </w:r>
            <w:r>
              <w:rPr>
                <w:spacing w:val="40"/>
              </w:rPr>
              <w:t xml:space="preserve"> </w:t>
            </w:r>
            <w:r>
              <w:t>fermieri”</w:t>
            </w:r>
            <w:r>
              <w:rPr>
                <w:spacing w:val="40"/>
              </w:rPr>
              <w:t xml:space="preserve"> </w:t>
            </w:r>
            <w:r>
              <w:t>sau</w:t>
            </w:r>
            <w:r>
              <w:rPr>
                <w:spacing w:val="40"/>
              </w:rPr>
              <w:t xml:space="preserve"> </w:t>
            </w:r>
            <w:r>
              <w:t xml:space="preserve">proiecte </w:t>
            </w:r>
            <w:r>
              <w:rPr>
                <w:spacing w:val="-2"/>
              </w:rPr>
              <w:t>similare</w:t>
            </w:r>
            <w:r>
              <w:tab/>
            </w:r>
            <w:r>
              <w:rPr>
                <w:spacing w:val="-2"/>
              </w:rPr>
              <w:t>finantate</w:t>
            </w:r>
            <w:r>
              <w:tab/>
            </w:r>
            <w:r>
              <w:rPr>
                <w:spacing w:val="-4"/>
              </w:rPr>
              <w:t>prin</w:t>
            </w:r>
            <w:r>
              <w:tab/>
            </w:r>
            <w:r>
              <w:rPr>
                <w:spacing w:val="-2"/>
              </w:rPr>
              <w:t>sub-măsura</w:t>
            </w:r>
            <w:r>
              <w:tab/>
            </w:r>
            <w:r>
              <w:rPr>
                <w:spacing w:val="-4"/>
              </w:rPr>
              <w:t>19.2</w:t>
            </w:r>
            <w:r>
              <w:tab/>
            </w:r>
            <w:r>
              <w:rPr>
                <w:i/>
                <w:spacing w:val="-2"/>
              </w:rPr>
              <w:t>”Sprijin</w:t>
            </w:r>
            <w:r>
              <w:rPr>
                <w:i/>
              </w:rPr>
              <w:tab/>
            </w:r>
            <w:r>
              <w:rPr>
                <w:i/>
                <w:spacing w:val="-2"/>
              </w:rPr>
              <w:t xml:space="preserve">pentru </w:t>
            </w:r>
            <w:r>
              <w:rPr>
                <w:i/>
              </w:rPr>
              <w:t>implementarea</w:t>
            </w:r>
            <w:r>
              <w:rPr>
                <w:i/>
                <w:spacing w:val="80"/>
              </w:rPr>
              <w:t xml:space="preserve"> </w:t>
            </w:r>
            <w:r>
              <w:rPr>
                <w:i/>
              </w:rPr>
              <w:t>acțiunilor</w:t>
            </w:r>
            <w:r>
              <w:rPr>
                <w:i/>
                <w:spacing w:val="80"/>
              </w:rPr>
              <w:t xml:space="preserve"> </w:t>
            </w:r>
            <w:r>
              <w:rPr>
                <w:i/>
              </w:rPr>
              <w:t>în</w:t>
            </w:r>
            <w:r>
              <w:rPr>
                <w:i/>
                <w:spacing w:val="80"/>
              </w:rPr>
              <w:t xml:space="preserve"> </w:t>
            </w:r>
            <w:r>
              <w:rPr>
                <w:i/>
              </w:rPr>
              <w:t>cadrul</w:t>
            </w:r>
            <w:r>
              <w:rPr>
                <w:i/>
                <w:spacing w:val="80"/>
              </w:rPr>
              <w:t xml:space="preserve"> </w:t>
            </w:r>
            <w:r>
              <w:rPr>
                <w:i/>
              </w:rPr>
              <w:t>Strategiei</w:t>
            </w:r>
            <w:r>
              <w:rPr>
                <w:i/>
                <w:spacing w:val="80"/>
              </w:rPr>
              <w:t xml:space="preserve"> </w:t>
            </w:r>
            <w:r>
              <w:rPr>
                <w:i/>
              </w:rPr>
              <w:t>de</w:t>
            </w:r>
            <w:r>
              <w:rPr>
                <w:i/>
                <w:spacing w:val="80"/>
              </w:rPr>
              <w:t xml:space="preserve"> </w:t>
            </w:r>
            <w:r>
              <w:rPr>
                <w:i/>
              </w:rPr>
              <w:t xml:space="preserve">Dezvoltare Locală” </w:t>
            </w:r>
            <w:r>
              <w:t>din PNDR 2014-2020?</w:t>
            </w:r>
          </w:p>
          <w:p w14:paraId="03AF0B02" w14:textId="77777777" w:rsidR="005B4DD7" w:rsidRDefault="00000000">
            <w:pPr>
              <w:pStyle w:val="TableParagraph"/>
              <w:numPr>
                <w:ilvl w:val="0"/>
                <w:numId w:val="49"/>
              </w:numPr>
              <w:tabs>
                <w:tab w:val="left" w:pos="408"/>
                <w:tab w:val="left" w:pos="1953"/>
                <w:tab w:val="left" w:pos="2337"/>
                <w:tab w:val="left" w:pos="3355"/>
                <w:tab w:val="left" w:pos="3977"/>
                <w:tab w:val="left" w:pos="5355"/>
                <w:tab w:val="left" w:pos="5955"/>
                <w:tab w:val="left" w:pos="6303"/>
              </w:tabs>
              <w:spacing w:before="10" w:line="276" w:lineRule="auto"/>
              <w:ind w:right="55" w:firstLine="0"/>
            </w:pPr>
            <w:r>
              <w:t>Solicitantul</w:t>
            </w:r>
            <w:r>
              <w:rPr>
                <w:spacing w:val="40"/>
              </w:rPr>
              <w:t xml:space="preserve"> </w:t>
            </w:r>
            <w:r>
              <w:t>are</w:t>
            </w:r>
            <w:r>
              <w:rPr>
                <w:spacing w:val="40"/>
              </w:rPr>
              <w:t xml:space="preserve"> </w:t>
            </w:r>
            <w:r>
              <w:t>decizie</w:t>
            </w:r>
            <w:r>
              <w:rPr>
                <w:spacing w:val="40"/>
              </w:rPr>
              <w:t xml:space="preserve"> </w:t>
            </w:r>
            <w:r>
              <w:t>de</w:t>
            </w:r>
            <w:r>
              <w:rPr>
                <w:spacing w:val="40"/>
              </w:rPr>
              <w:t xml:space="preserve"> </w:t>
            </w:r>
            <w:r>
              <w:t>finanțare</w:t>
            </w:r>
            <w:r>
              <w:rPr>
                <w:spacing w:val="40"/>
              </w:rPr>
              <w:t xml:space="preserve"> </w:t>
            </w:r>
            <w:r>
              <w:t>pentru</w:t>
            </w:r>
            <w:r>
              <w:rPr>
                <w:spacing w:val="40"/>
              </w:rPr>
              <w:t xml:space="preserve"> </w:t>
            </w:r>
            <w:r>
              <w:t>proiect</w:t>
            </w:r>
            <w:r>
              <w:tab/>
              <w:t>aflat</w:t>
            </w:r>
            <w:r>
              <w:rPr>
                <w:spacing w:val="2"/>
              </w:rPr>
              <w:t xml:space="preserve"> </w:t>
            </w:r>
            <w:r>
              <w:t xml:space="preserve">în </w:t>
            </w:r>
            <w:r>
              <w:rPr>
                <w:spacing w:val="-2"/>
              </w:rPr>
              <w:t>implementare</w:t>
            </w:r>
            <w:r>
              <w:tab/>
            </w:r>
            <w:r>
              <w:rPr>
                <w:spacing w:val="-6"/>
              </w:rPr>
              <w:t>și</w:t>
            </w:r>
            <w:r>
              <w:tab/>
            </w:r>
            <w:r>
              <w:rPr>
                <w:spacing w:val="-2"/>
              </w:rPr>
              <w:t>finanțat</w:t>
            </w:r>
            <w:r>
              <w:tab/>
            </w:r>
            <w:r>
              <w:rPr>
                <w:spacing w:val="-4"/>
              </w:rPr>
              <w:t>prin</w:t>
            </w:r>
            <w:r>
              <w:tab/>
            </w:r>
            <w:r>
              <w:rPr>
                <w:spacing w:val="-2"/>
              </w:rPr>
              <w:t>intermediul</w:t>
            </w:r>
            <w:r>
              <w:tab/>
            </w:r>
            <w:r>
              <w:rPr>
                <w:spacing w:val="-2"/>
              </w:rPr>
              <w:t>măsurii</w:t>
            </w:r>
            <w:r>
              <w:tab/>
            </w:r>
            <w:r>
              <w:rPr>
                <w:spacing w:val="-4"/>
              </w:rPr>
              <w:t>141</w:t>
            </w:r>
          </w:p>
          <w:p w14:paraId="6D4608A4" w14:textId="77777777" w:rsidR="005B4DD7" w:rsidRDefault="00000000">
            <w:pPr>
              <w:pStyle w:val="TableParagraph"/>
              <w:spacing w:before="3" w:line="276" w:lineRule="auto"/>
              <w:ind w:left="107" w:right="54"/>
              <w:jc w:val="both"/>
            </w:pPr>
            <w:r>
              <w:t>„Sprijinirea fermelor agricole de semisubzistenta”/411.141 Sprijinirea fermelor agricole de semisubzistenta” din LEADER, din PNDR 2007-2013, și/sau prin intermediul submăsurii 6.3 „Sprijin pentru dezvoltarea fermelor mici” sau proiecte similare finantate prin sub-măsura 19.2 ”Sprijin pentru implementarea acțiunilor în cadrul Strategiei de Dezvoltare Locală” din PNDR 2014-2020?</w:t>
            </w:r>
          </w:p>
          <w:p w14:paraId="32C66F45" w14:textId="77777777" w:rsidR="005B4DD7" w:rsidRDefault="00000000">
            <w:pPr>
              <w:pStyle w:val="TableParagraph"/>
              <w:numPr>
                <w:ilvl w:val="0"/>
                <w:numId w:val="49"/>
              </w:numPr>
              <w:tabs>
                <w:tab w:val="left" w:pos="454"/>
              </w:tabs>
              <w:spacing w:before="6"/>
              <w:ind w:left="453" w:hanging="347"/>
              <w:jc w:val="both"/>
            </w:pPr>
            <w:r>
              <w:t>Exploatația/parte</w:t>
            </w:r>
            <w:r>
              <w:rPr>
                <w:spacing w:val="63"/>
              </w:rPr>
              <w:t xml:space="preserve"> </w:t>
            </w:r>
            <w:r>
              <w:t>din</w:t>
            </w:r>
            <w:r>
              <w:rPr>
                <w:spacing w:val="67"/>
              </w:rPr>
              <w:t xml:space="preserve"> </w:t>
            </w:r>
            <w:r>
              <w:t>exploatația</w:t>
            </w:r>
            <w:r>
              <w:rPr>
                <w:spacing w:val="67"/>
              </w:rPr>
              <w:t xml:space="preserve"> </w:t>
            </w:r>
            <w:r>
              <w:t>pentru</w:t>
            </w:r>
            <w:r>
              <w:rPr>
                <w:spacing w:val="69"/>
              </w:rPr>
              <w:t xml:space="preserve"> </w:t>
            </w:r>
            <w:r>
              <w:t>care</w:t>
            </w:r>
            <w:r>
              <w:rPr>
                <w:spacing w:val="68"/>
              </w:rPr>
              <w:t xml:space="preserve"> </w:t>
            </w:r>
            <w:r>
              <w:t>s-a</w:t>
            </w:r>
            <w:r>
              <w:rPr>
                <w:spacing w:val="67"/>
              </w:rPr>
              <w:t xml:space="preserve"> </w:t>
            </w:r>
            <w:r>
              <w:rPr>
                <w:spacing w:val="-2"/>
              </w:rPr>
              <w:t>solicitat</w:t>
            </w:r>
          </w:p>
        </w:tc>
        <w:tc>
          <w:tcPr>
            <w:tcW w:w="1025" w:type="dxa"/>
          </w:tcPr>
          <w:p w14:paraId="01A76EEE" w14:textId="77777777" w:rsidR="005B4DD7" w:rsidRDefault="005B4DD7">
            <w:pPr>
              <w:pStyle w:val="TableParagraph"/>
              <w:rPr>
                <w:b/>
                <w:sz w:val="24"/>
              </w:rPr>
            </w:pPr>
          </w:p>
          <w:p w14:paraId="0F57512B" w14:textId="77777777" w:rsidR="005B4DD7" w:rsidRDefault="005B4DD7">
            <w:pPr>
              <w:pStyle w:val="TableParagraph"/>
              <w:spacing w:before="11"/>
              <w:rPr>
                <w:b/>
                <w:sz w:val="19"/>
              </w:rPr>
            </w:pPr>
          </w:p>
          <w:p w14:paraId="23D194A6" w14:textId="77777777" w:rsidR="005B4DD7" w:rsidRDefault="00000000">
            <w:pPr>
              <w:pStyle w:val="TableParagraph"/>
              <w:ind w:left="107"/>
              <w:rPr>
                <w:rFonts w:ascii="Wingdings" w:hAnsi="Wingdings"/>
              </w:rPr>
            </w:pPr>
            <w:r>
              <w:rPr>
                <w:rFonts w:ascii="Wingdings" w:hAnsi="Wingdings"/>
              </w:rPr>
              <w:t></w:t>
            </w:r>
          </w:p>
          <w:p w14:paraId="3A4061DC" w14:textId="77777777" w:rsidR="005B4DD7" w:rsidRDefault="005B4DD7">
            <w:pPr>
              <w:pStyle w:val="TableParagraph"/>
              <w:rPr>
                <w:b/>
                <w:sz w:val="24"/>
              </w:rPr>
            </w:pPr>
          </w:p>
          <w:p w14:paraId="52F703EF" w14:textId="77777777" w:rsidR="005B4DD7" w:rsidRDefault="005B4DD7">
            <w:pPr>
              <w:pStyle w:val="TableParagraph"/>
              <w:rPr>
                <w:b/>
                <w:sz w:val="24"/>
              </w:rPr>
            </w:pPr>
          </w:p>
          <w:p w14:paraId="695EC33C" w14:textId="77777777" w:rsidR="005B4DD7" w:rsidRDefault="005B4DD7">
            <w:pPr>
              <w:pStyle w:val="TableParagraph"/>
              <w:rPr>
                <w:b/>
                <w:sz w:val="24"/>
              </w:rPr>
            </w:pPr>
          </w:p>
          <w:p w14:paraId="7374C5B6" w14:textId="77777777" w:rsidR="005B4DD7" w:rsidRDefault="005B4DD7">
            <w:pPr>
              <w:pStyle w:val="TableParagraph"/>
              <w:rPr>
                <w:b/>
                <w:sz w:val="24"/>
              </w:rPr>
            </w:pPr>
          </w:p>
          <w:p w14:paraId="61D1CD0D" w14:textId="77777777" w:rsidR="005B4DD7" w:rsidRDefault="005B4DD7">
            <w:pPr>
              <w:pStyle w:val="TableParagraph"/>
              <w:rPr>
                <w:b/>
                <w:sz w:val="24"/>
              </w:rPr>
            </w:pPr>
          </w:p>
          <w:p w14:paraId="48B46854" w14:textId="77777777" w:rsidR="005B4DD7" w:rsidRDefault="005B4DD7">
            <w:pPr>
              <w:pStyle w:val="TableParagraph"/>
              <w:rPr>
                <w:b/>
                <w:sz w:val="24"/>
              </w:rPr>
            </w:pPr>
          </w:p>
          <w:p w14:paraId="4C133AFA" w14:textId="77777777" w:rsidR="005B4DD7" w:rsidRDefault="005B4DD7">
            <w:pPr>
              <w:pStyle w:val="TableParagraph"/>
              <w:rPr>
                <w:b/>
                <w:sz w:val="24"/>
              </w:rPr>
            </w:pPr>
          </w:p>
          <w:p w14:paraId="18CA6835" w14:textId="77777777" w:rsidR="005B4DD7" w:rsidRDefault="005B4DD7">
            <w:pPr>
              <w:pStyle w:val="TableParagraph"/>
              <w:rPr>
                <w:b/>
                <w:sz w:val="30"/>
              </w:rPr>
            </w:pPr>
          </w:p>
          <w:p w14:paraId="280C757F" w14:textId="77777777" w:rsidR="005B4DD7" w:rsidRDefault="00000000">
            <w:pPr>
              <w:pStyle w:val="TableParagraph"/>
              <w:spacing w:before="1"/>
              <w:ind w:left="107"/>
              <w:rPr>
                <w:rFonts w:ascii="Wingdings" w:hAnsi="Wingdings"/>
              </w:rPr>
            </w:pPr>
            <w:r>
              <w:rPr>
                <w:rFonts w:ascii="Wingdings" w:hAnsi="Wingdings"/>
              </w:rPr>
              <w:t></w:t>
            </w:r>
          </w:p>
          <w:p w14:paraId="0104647A" w14:textId="77777777" w:rsidR="005B4DD7" w:rsidRDefault="005B4DD7">
            <w:pPr>
              <w:pStyle w:val="TableParagraph"/>
              <w:rPr>
                <w:b/>
                <w:sz w:val="24"/>
              </w:rPr>
            </w:pPr>
          </w:p>
          <w:p w14:paraId="208F5FE8" w14:textId="77777777" w:rsidR="005B4DD7" w:rsidRDefault="005B4DD7">
            <w:pPr>
              <w:pStyle w:val="TableParagraph"/>
              <w:rPr>
                <w:b/>
                <w:sz w:val="24"/>
              </w:rPr>
            </w:pPr>
          </w:p>
          <w:p w14:paraId="375F1AFA" w14:textId="77777777" w:rsidR="005B4DD7" w:rsidRDefault="005B4DD7">
            <w:pPr>
              <w:pStyle w:val="TableParagraph"/>
              <w:rPr>
                <w:b/>
                <w:sz w:val="24"/>
              </w:rPr>
            </w:pPr>
          </w:p>
          <w:p w14:paraId="569ACA0A" w14:textId="77777777" w:rsidR="005B4DD7" w:rsidRDefault="005B4DD7">
            <w:pPr>
              <w:pStyle w:val="TableParagraph"/>
              <w:rPr>
                <w:b/>
                <w:sz w:val="24"/>
              </w:rPr>
            </w:pPr>
          </w:p>
          <w:p w14:paraId="0B45C24B" w14:textId="77777777" w:rsidR="005B4DD7" w:rsidRDefault="005B4DD7">
            <w:pPr>
              <w:pStyle w:val="TableParagraph"/>
              <w:rPr>
                <w:b/>
                <w:sz w:val="24"/>
              </w:rPr>
            </w:pPr>
          </w:p>
          <w:p w14:paraId="0E3B76DD" w14:textId="77777777" w:rsidR="005B4DD7" w:rsidRDefault="005B4DD7">
            <w:pPr>
              <w:pStyle w:val="TableParagraph"/>
              <w:rPr>
                <w:b/>
                <w:sz w:val="24"/>
              </w:rPr>
            </w:pPr>
          </w:p>
          <w:p w14:paraId="1A4BB7EE" w14:textId="77777777" w:rsidR="005B4DD7" w:rsidRDefault="005B4DD7">
            <w:pPr>
              <w:pStyle w:val="TableParagraph"/>
              <w:rPr>
                <w:b/>
                <w:sz w:val="24"/>
              </w:rPr>
            </w:pPr>
          </w:p>
          <w:p w14:paraId="65DBEF6A" w14:textId="77777777" w:rsidR="005B4DD7" w:rsidRDefault="00000000">
            <w:pPr>
              <w:pStyle w:val="TableParagraph"/>
              <w:spacing w:before="213"/>
              <w:ind w:left="107"/>
              <w:rPr>
                <w:rFonts w:ascii="Wingdings" w:hAnsi="Wingdings"/>
              </w:rPr>
            </w:pPr>
            <w:r>
              <w:rPr>
                <w:rFonts w:ascii="Wingdings" w:hAnsi="Wingdings"/>
              </w:rPr>
              <w:t></w:t>
            </w:r>
          </w:p>
        </w:tc>
        <w:tc>
          <w:tcPr>
            <w:tcW w:w="1080" w:type="dxa"/>
          </w:tcPr>
          <w:p w14:paraId="417C9A10" w14:textId="77777777" w:rsidR="005B4DD7" w:rsidRDefault="005B4DD7">
            <w:pPr>
              <w:pStyle w:val="TableParagraph"/>
              <w:rPr>
                <w:b/>
                <w:sz w:val="24"/>
              </w:rPr>
            </w:pPr>
          </w:p>
          <w:p w14:paraId="642F2882" w14:textId="77777777" w:rsidR="005B4DD7" w:rsidRDefault="005B4DD7">
            <w:pPr>
              <w:pStyle w:val="TableParagraph"/>
              <w:spacing w:before="8"/>
              <w:rPr>
                <w:b/>
                <w:sz w:val="18"/>
              </w:rPr>
            </w:pPr>
          </w:p>
          <w:p w14:paraId="0031F51F" w14:textId="77777777" w:rsidR="005B4DD7" w:rsidRDefault="00000000">
            <w:pPr>
              <w:pStyle w:val="TableParagraph"/>
              <w:ind w:left="105"/>
              <w:rPr>
                <w:rFonts w:ascii="Wingdings" w:hAnsi="Wingdings"/>
              </w:rPr>
            </w:pPr>
            <w:r>
              <w:rPr>
                <w:rFonts w:ascii="Wingdings" w:hAnsi="Wingdings"/>
              </w:rPr>
              <w:t></w:t>
            </w:r>
          </w:p>
          <w:p w14:paraId="17955D56" w14:textId="77777777" w:rsidR="005B4DD7" w:rsidRDefault="005B4DD7">
            <w:pPr>
              <w:pStyle w:val="TableParagraph"/>
              <w:rPr>
                <w:b/>
                <w:sz w:val="24"/>
              </w:rPr>
            </w:pPr>
          </w:p>
          <w:p w14:paraId="582A7320" w14:textId="77777777" w:rsidR="005B4DD7" w:rsidRDefault="005B4DD7">
            <w:pPr>
              <w:pStyle w:val="TableParagraph"/>
              <w:rPr>
                <w:b/>
                <w:sz w:val="24"/>
              </w:rPr>
            </w:pPr>
          </w:p>
          <w:p w14:paraId="6F8F7463" w14:textId="77777777" w:rsidR="005B4DD7" w:rsidRDefault="005B4DD7">
            <w:pPr>
              <w:pStyle w:val="TableParagraph"/>
              <w:rPr>
                <w:b/>
                <w:sz w:val="24"/>
              </w:rPr>
            </w:pPr>
          </w:p>
          <w:p w14:paraId="6D70DD3E" w14:textId="77777777" w:rsidR="005B4DD7" w:rsidRDefault="005B4DD7">
            <w:pPr>
              <w:pStyle w:val="TableParagraph"/>
              <w:rPr>
                <w:b/>
                <w:sz w:val="24"/>
              </w:rPr>
            </w:pPr>
          </w:p>
          <w:p w14:paraId="1DE4874A" w14:textId="77777777" w:rsidR="005B4DD7" w:rsidRDefault="005B4DD7">
            <w:pPr>
              <w:pStyle w:val="TableParagraph"/>
              <w:rPr>
                <w:b/>
                <w:sz w:val="24"/>
              </w:rPr>
            </w:pPr>
          </w:p>
          <w:p w14:paraId="6326EDC9" w14:textId="77777777" w:rsidR="005B4DD7" w:rsidRDefault="005B4DD7">
            <w:pPr>
              <w:pStyle w:val="TableParagraph"/>
              <w:rPr>
                <w:b/>
                <w:sz w:val="24"/>
              </w:rPr>
            </w:pPr>
          </w:p>
          <w:p w14:paraId="677D11EE" w14:textId="77777777" w:rsidR="005B4DD7" w:rsidRDefault="005B4DD7">
            <w:pPr>
              <w:pStyle w:val="TableParagraph"/>
              <w:rPr>
                <w:b/>
                <w:sz w:val="24"/>
              </w:rPr>
            </w:pPr>
          </w:p>
          <w:p w14:paraId="4425D677" w14:textId="77777777" w:rsidR="005B4DD7" w:rsidRDefault="005B4DD7">
            <w:pPr>
              <w:pStyle w:val="TableParagraph"/>
              <w:spacing w:before="2"/>
              <w:rPr>
                <w:b/>
              </w:rPr>
            </w:pPr>
          </w:p>
          <w:p w14:paraId="7AA1687F" w14:textId="77777777" w:rsidR="005B4DD7" w:rsidRDefault="00000000">
            <w:pPr>
              <w:pStyle w:val="TableParagraph"/>
              <w:spacing w:before="1"/>
              <w:ind w:left="105"/>
              <w:rPr>
                <w:rFonts w:ascii="Wingdings" w:hAnsi="Wingdings"/>
              </w:rPr>
            </w:pPr>
            <w:r>
              <w:rPr>
                <w:rFonts w:ascii="Wingdings" w:hAnsi="Wingdings"/>
              </w:rPr>
              <w:t></w:t>
            </w:r>
          </w:p>
          <w:p w14:paraId="1D32C51A" w14:textId="77777777" w:rsidR="005B4DD7" w:rsidRDefault="005B4DD7">
            <w:pPr>
              <w:pStyle w:val="TableParagraph"/>
              <w:rPr>
                <w:b/>
                <w:sz w:val="24"/>
              </w:rPr>
            </w:pPr>
          </w:p>
          <w:p w14:paraId="3FC03EC0" w14:textId="77777777" w:rsidR="005B4DD7" w:rsidRDefault="005B4DD7">
            <w:pPr>
              <w:pStyle w:val="TableParagraph"/>
              <w:rPr>
                <w:b/>
                <w:sz w:val="24"/>
              </w:rPr>
            </w:pPr>
          </w:p>
          <w:p w14:paraId="4D343074" w14:textId="77777777" w:rsidR="005B4DD7" w:rsidRDefault="005B4DD7">
            <w:pPr>
              <w:pStyle w:val="TableParagraph"/>
              <w:rPr>
                <w:b/>
                <w:sz w:val="24"/>
              </w:rPr>
            </w:pPr>
          </w:p>
          <w:p w14:paraId="6633B0C6" w14:textId="77777777" w:rsidR="005B4DD7" w:rsidRDefault="005B4DD7">
            <w:pPr>
              <w:pStyle w:val="TableParagraph"/>
              <w:rPr>
                <w:b/>
                <w:sz w:val="24"/>
              </w:rPr>
            </w:pPr>
          </w:p>
          <w:p w14:paraId="68118594" w14:textId="77777777" w:rsidR="005B4DD7" w:rsidRDefault="005B4DD7">
            <w:pPr>
              <w:pStyle w:val="TableParagraph"/>
              <w:rPr>
                <w:b/>
                <w:sz w:val="24"/>
              </w:rPr>
            </w:pPr>
          </w:p>
          <w:p w14:paraId="033E5CF4" w14:textId="77777777" w:rsidR="005B4DD7" w:rsidRDefault="005B4DD7">
            <w:pPr>
              <w:pStyle w:val="TableParagraph"/>
              <w:rPr>
                <w:b/>
                <w:sz w:val="24"/>
              </w:rPr>
            </w:pPr>
          </w:p>
          <w:p w14:paraId="0A80BC7C" w14:textId="77777777" w:rsidR="005B4DD7" w:rsidRDefault="005B4DD7">
            <w:pPr>
              <w:pStyle w:val="TableParagraph"/>
              <w:rPr>
                <w:b/>
                <w:sz w:val="24"/>
              </w:rPr>
            </w:pPr>
          </w:p>
          <w:p w14:paraId="07CB8B3D" w14:textId="77777777" w:rsidR="005B4DD7" w:rsidRDefault="005B4DD7">
            <w:pPr>
              <w:pStyle w:val="TableParagraph"/>
              <w:rPr>
                <w:b/>
                <w:sz w:val="24"/>
              </w:rPr>
            </w:pPr>
          </w:p>
          <w:p w14:paraId="26A95162" w14:textId="77777777" w:rsidR="005B4DD7" w:rsidRDefault="005B4DD7">
            <w:pPr>
              <w:pStyle w:val="TableParagraph"/>
              <w:spacing w:before="9"/>
              <w:rPr>
                <w:b/>
                <w:sz w:val="20"/>
              </w:rPr>
            </w:pPr>
          </w:p>
          <w:p w14:paraId="48A3E9F5" w14:textId="77777777" w:rsidR="005B4DD7" w:rsidRDefault="00000000">
            <w:pPr>
              <w:pStyle w:val="TableParagraph"/>
              <w:ind w:left="105"/>
              <w:rPr>
                <w:rFonts w:ascii="Wingdings" w:hAnsi="Wingdings"/>
              </w:rPr>
            </w:pPr>
            <w:r>
              <w:rPr>
                <w:rFonts w:ascii="Wingdings" w:hAnsi="Wingdings"/>
              </w:rPr>
              <w:t></w:t>
            </w:r>
          </w:p>
        </w:tc>
        <w:tc>
          <w:tcPr>
            <w:tcW w:w="1049" w:type="dxa"/>
          </w:tcPr>
          <w:p w14:paraId="53532848" w14:textId="77777777" w:rsidR="005B4DD7" w:rsidRDefault="00000000">
            <w:pPr>
              <w:pStyle w:val="TableParagraph"/>
              <w:spacing w:line="241" w:lineRule="exact"/>
              <w:ind w:left="105"/>
              <w:rPr>
                <w:rFonts w:ascii="Wingdings" w:hAnsi="Wingdings"/>
              </w:rPr>
            </w:pPr>
            <w:r>
              <w:rPr>
                <w:rFonts w:ascii="Wingdings" w:hAnsi="Wingdings"/>
              </w:rPr>
              <w:t></w:t>
            </w:r>
          </w:p>
        </w:tc>
      </w:tr>
    </w:tbl>
    <w:p w14:paraId="1D496D43" w14:textId="77777777" w:rsidR="005B4DD7" w:rsidRDefault="005B4DD7">
      <w:pPr>
        <w:spacing w:line="241" w:lineRule="exact"/>
        <w:rPr>
          <w:rFonts w:ascii="Wingdings" w:hAnsi="Wingdings"/>
        </w:rPr>
        <w:sectPr w:rsidR="005B4DD7">
          <w:type w:val="continuous"/>
          <w:pgSz w:w="11930" w:h="16850"/>
          <w:pgMar w:top="1820" w:right="320" w:bottom="660" w:left="840" w:header="732" w:footer="465" w:gutter="0"/>
          <w:cols w:space="720"/>
        </w:sectPr>
      </w:pPr>
    </w:p>
    <w:p w14:paraId="24F1541F" w14:textId="77777777" w:rsidR="005B4DD7" w:rsidRDefault="005B4DD7">
      <w:pPr>
        <w:pStyle w:val="BodyText"/>
        <w:spacing w:before="11"/>
        <w:rPr>
          <w:b/>
          <w:sz w:val="12"/>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69"/>
        <w:gridCol w:w="1025"/>
        <w:gridCol w:w="184"/>
        <w:gridCol w:w="894"/>
        <w:gridCol w:w="92"/>
        <w:gridCol w:w="954"/>
      </w:tblGrid>
      <w:tr w:rsidR="005B4DD7" w14:paraId="48ADF37F" w14:textId="77777777">
        <w:trPr>
          <w:trHeight w:val="4406"/>
        </w:trPr>
        <w:tc>
          <w:tcPr>
            <w:tcW w:w="6769" w:type="dxa"/>
          </w:tcPr>
          <w:p w14:paraId="5934E641" w14:textId="77777777" w:rsidR="005B4DD7" w:rsidRDefault="00000000">
            <w:pPr>
              <w:pStyle w:val="TableParagraph"/>
              <w:tabs>
                <w:tab w:val="left" w:pos="3235"/>
              </w:tabs>
              <w:spacing w:line="241" w:lineRule="exact"/>
              <w:ind w:left="107"/>
            </w:pPr>
            <w:r>
              <w:t>sprijin</w:t>
            </w:r>
            <w:r>
              <w:rPr>
                <w:spacing w:val="36"/>
              </w:rPr>
              <w:t xml:space="preserve"> </w:t>
            </w:r>
            <w:r>
              <w:t>aparține</w:t>
            </w:r>
            <w:r>
              <w:rPr>
                <w:spacing w:val="38"/>
              </w:rPr>
              <w:t xml:space="preserve"> </w:t>
            </w:r>
            <w:r>
              <w:t>unui</w:t>
            </w:r>
            <w:r>
              <w:rPr>
                <w:spacing w:val="36"/>
              </w:rPr>
              <w:t xml:space="preserve"> </w:t>
            </w:r>
            <w:r>
              <w:rPr>
                <w:spacing w:val="-2"/>
              </w:rPr>
              <w:t>proiect</w:t>
            </w:r>
            <w:r>
              <w:tab/>
              <w:t>aflat</w:t>
            </w:r>
            <w:r>
              <w:rPr>
                <w:spacing w:val="34"/>
              </w:rPr>
              <w:t xml:space="preserve"> </w:t>
            </w:r>
            <w:r>
              <w:t>în</w:t>
            </w:r>
            <w:r>
              <w:rPr>
                <w:spacing w:val="38"/>
              </w:rPr>
              <w:t xml:space="preserve"> </w:t>
            </w:r>
            <w:r>
              <w:t>implementare</w:t>
            </w:r>
            <w:r>
              <w:rPr>
                <w:spacing w:val="38"/>
              </w:rPr>
              <w:t xml:space="preserve"> </w:t>
            </w:r>
            <w:r>
              <w:t>și</w:t>
            </w:r>
            <w:r>
              <w:rPr>
                <w:spacing w:val="38"/>
              </w:rPr>
              <w:t xml:space="preserve"> </w:t>
            </w:r>
            <w:r>
              <w:rPr>
                <w:spacing w:val="-2"/>
              </w:rPr>
              <w:t>finanțat</w:t>
            </w:r>
          </w:p>
          <w:p w14:paraId="5D721FE8" w14:textId="77777777" w:rsidR="005B4DD7" w:rsidRDefault="00000000">
            <w:pPr>
              <w:pStyle w:val="TableParagraph"/>
              <w:tabs>
                <w:tab w:val="left" w:pos="1900"/>
                <w:tab w:val="left" w:pos="3127"/>
                <w:tab w:val="left" w:pos="4375"/>
                <w:tab w:val="left" w:pos="5453"/>
                <w:tab w:val="left" w:pos="6463"/>
              </w:tabs>
              <w:spacing w:before="27" w:line="273" w:lineRule="auto"/>
              <w:ind w:left="107" w:right="51"/>
            </w:pPr>
            <w:r>
              <w:t>prin</w:t>
            </w:r>
            <w:r>
              <w:rPr>
                <w:spacing w:val="40"/>
              </w:rPr>
              <w:t xml:space="preserve"> </w:t>
            </w:r>
            <w:r>
              <w:t>intermediul</w:t>
            </w:r>
            <w:r>
              <w:rPr>
                <w:spacing w:val="40"/>
              </w:rPr>
              <w:t xml:space="preserve"> </w:t>
            </w:r>
            <w:r>
              <w:t>măsurii</w:t>
            </w:r>
            <w:r>
              <w:rPr>
                <w:spacing w:val="40"/>
              </w:rPr>
              <w:t xml:space="preserve"> </w:t>
            </w:r>
            <w:r>
              <w:t>141</w:t>
            </w:r>
            <w:r>
              <w:rPr>
                <w:spacing w:val="40"/>
              </w:rPr>
              <w:t xml:space="preserve"> </w:t>
            </w:r>
            <w:r>
              <w:t>„Sprijinirea</w:t>
            </w:r>
            <w:r>
              <w:rPr>
                <w:spacing w:val="40"/>
              </w:rPr>
              <w:t xml:space="preserve"> </w:t>
            </w:r>
            <w:r>
              <w:t>fermelor</w:t>
            </w:r>
            <w:r>
              <w:rPr>
                <w:spacing w:val="40"/>
              </w:rPr>
              <w:t xml:space="preserve"> </w:t>
            </w:r>
            <w:r>
              <w:t>agricole</w:t>
            </w:r>
            <w:r>
              <w:rPr>
                <w:spacing w:val="40"/>
              </w:rPr>
              <w:t xml:space="preserve"> </w:t>
            </w:r>
            <w:r>
              <w:t xml:space="preserve">de </w:t>
            </w:r>
            <w:r>
              <w:rPr>
                <w:spacing w:val="-2"/>
              </w:rPr>
              <w:t>semisubzistenta</w:t>
            </w:r>
            <w:r>
              <w:tab/>
            </w:r>
            <w:r>
              <w:rPr>
                <w:spacing w:val="-2"/>
              </w:rPr>
              <w:t>”/411.141</w:t>
            </w:r>
            <w:r>
              <w:tab/>
            </w:r>
            <w:r>
              <w:rPr>
                <w:spacing w:val="-2"/>
              </w:rPr>
              <w:t>Sprijinirea</w:t>
            </w:r>
            <w:r>
              <w:tab/>
            </w:r>
            <w:r>
              <w:rPr>
                <w:spacing w:val="-2"/>
              </w:rPr>
              <w:t>fermelor</w:t>
            </w:r>
            <w:r>
              <w:tab/>
            </w:r>
            <w:r>
              <w:rPr>
                <w:spacing w:val="-2"/>
              </w:rPr>
              <w:t>agricole</w:t>
            </w:r>
            <w:r>
              <w:tab/>
            </w:r>
            <w:r>
              <w:rPr>
                <w:spacing w:val="-6"/>
              </w:rPr>
              <w:t xml:space="preserve">de </w:t>
            </w:r>
            <w:r>
              <w:t>semisubzistenta”</w:t>
            </w:r>
            <w:r>
              <w:rPr>
                <w:spacing w:val="40"/>
              </w:rPr>
              <w:t xml:space="preserve"> </w:t>
            </w:r>
            <w:r>
              <w:t>din</w:t>
            </w:r>
            <w:r>
              <w:rPr>
                <w:spacing w:val="40"/>
              </w:rPr>
              <w:t xml:space="preserve"> </w:t>
            </w:r>
            <w:r>
              <w:t>LEADER,</w:t>
            </w:r>
            <w:r>
              <w:rPr>
                <w:spacing w:val="40"/>
              </w:rPr>
              <w:t xml:space="preserve"> </w:t>
            </w:r>
            <w:r>
              <w:t>din</w:t>
            </w:r>
            <w:r>
              <w:rPr>
                <w:spacing w:val="40"/>
              </w:rPr>
              <w:t xml:space="preserve"> </w:t>
            </w:r>
            <w:r>
              <w:t>PNDR</w:t>
            </w:r>
            <w:r>
              <w:rPr>
                <w:spacing w:val="40"/>
              </w:rPr>
              <w:t xml:space="preserve"> </w:t>
            </w:r>
            <w:r>
              <w:t>2007-2013,</w:t>
            </w:r>
            <w:r>
              <w:rPr>
                <w:spacing w:val="40"/>
              </w:rPr>
              <w:t xml:space="preserve"> </w:t>
            </w:r>
            <w:r>
              <w:t>și/sau</w:t>
            </w:r>
            <w:r>
              <w:rPr>
                <w:spacing w:val="40"/>
              </w:rPr>
              <w:t xml:space="preserve"> </w:t>
            </w:r>
            <w:r>
              <w:t>prin intermediul</w:t>
            </w:r>
            <w:r>
              <w:rPr>
                <w:spacing w:val="36"/>
              </w:rPr>
              <w:t xml:space="preserve"> </w:t>
            </w:r>
            <w:r>
              <w:t>submăsurii</w:t>
            </w:r>
            <w:r>
              <w:rPr>
                <w:spacing w:val="36"/>
              </w:rPr>
              <w:t xml:space="preserve"> </w:t>
            </w:r>
            <w:r>
              <w:t>6.3</w:t>
            </w:r>
            <w:r>
              <w:rPr>
                <w:spacing w:val="36"/>
              </w:rPr>
              <w:t xml:space="preserve"> </w:t>
            </w:r>
            <w:r>
              <w:t>„Sprijin</w:t>
            </w:r>
            <w:r>
              <w:rPr>
                <w:spacing w:val="37"/>
              </w:rPr>
              <w:t xml:space="preserve"> </w:t>
            </w:r>
            <w:r>
              <w:t>pentru</w:t>
            </w:r>
            <w:r>
              <w:rPr>
                <w:spacing w:val="36"/>
              </w:rPr>
              <w:t xml:space="preserve"> </w:t>
            </w:r>
            <w:r>
              <w:t>dezvoltarea</w:t>
            </w:r>
            <w:r>
              <w:rPr>
                <w:spacing w:val="36"/>
              </w:rPr>
              <w:t xml:space="preserve"> </w:t>
            </w:r>
            <w:r>
              <w:t>fermelor mici”</w:t>
            </w:r>
            <w:r>
              <w:rPr>
                <w:spacing w:val="40"/>
              </w:rPr>
              <w:t xml:space="preserve"> </w:t>
            </w:r>
            <w:r>
              <w:t>sau</w:t>
            </w:r>
            <w:r>
              <w:rPr>
                <w:spacing w:val="40"/>
              </w:rPr>
              <w:t xml:space="preserve"> </w:t>
            </w:r>
            <w:r>
              <w:t>proiecte</w:t>
            </w:r>
            <w:r>
              <w:rPr>
                <w:spacing w:val="40"/>
              </w:rPr>
              <w:t xml:space="preserve"> </w:t>
            </w:r>
            <w:r>
              <w:t>similare</w:t>
            </w:r>
            <w:r>
              <w:rPr>
                <w:spacing w:val="40"/>
              </w:rPr>
              <w:t xml:space="preserve"> </w:t>
            </w:r>
            <w:r>
              <w:t>finantate</w:t>
            </w:r>
            <w:r>
              <w:rPr>
                <w:spacing w:val="40"/>
              </w:rPr>
              <w:t xml:space="preserve"> </w:t>
            </w:r>
            <w:r>
              <w:t>prin</w:t>
            </w:r>
            <w:r>
              <w:rPr>
                <w:spacing w:val="40"/>
              </w:rPr>
              <w:t xml:space="preserve"> </w:t>
            </w:r>
            <w:r>
              <w:t>sub-măsura</w:t>
            </w:r>
            <w:r>
              <w:rPr>
                <w:spacing w:val="40"/>
              </w:rPr>
              <w:t xml:space="preserve"> </w:t>
            </w:r>
            <w:r>
              <w:t>19.2</w:t>
            </w:r>
            <w:r>
              <w:rPr>
                <w:spacing w:val="40"/>
              </w:rPr>
              <w:t xml:space="preserve"> </w:t>
            </w:r>
            <w:r>
              <w:t>_</w:t>
            </w:r>
            <w:r>
              <w:rPr>
                <w:spacing w:val="40"/>
              </w:rPr>
              <w:t xml:space="preserve"> </w:t>
            </w:r>
            <w:r>
              <w:t>”Sprijin pentru implementarea acțiunilor în cadrul Strategiei de Dezvoltare Locală” din PNDR 2014-2020?</w:t>
            </w:r>
          </w:p>
          <w:p w14:paraId="7E3EEE61" w14:textId="77777777" w:rsidR="005B4DD7" w:rsidRDefault="00000000">
            <w:pPr>
              <w:pStyle w:val="TableParagraph"/>
              <w:spacing w:before="9" w:line="276" w:lineRule="auto"/>
              <w:ind w:left="107" w:right="52"/>
              <w:jc w:val="both"/>
            </w:pPr>
            <w:r>
              <w:t>e) Solicitantul are în derulare un proiect pe submăsura 4.1 "Investiții în exploatații agricole", 4.1a „Investiții în exploatații pomicole” 4.2 ”Investiții pentru procesarea/marketingul produselor agricole”, 4.2a ”Investiții în procesarea/marketingul produselor din sectorul pomicol” sau proiecte similare finantate prin sub-măsura 19.2 ”Sprijin pentru implementarea acțiunilor în cadrul Strategiei de Dezvoltare Locală” din PNDR 2014-2020?</w:t>
            </w:r>
          </w:p>
        </w:tc>
        <w:tc>
          <w:tcPr>
            <w:tcW w:w="1025" w:type="dxa"/>
          </w:tcPr>
          <w:p w14:paraId="4F4BFD0B" w14:textId="77777777" w:rsidR="005B4DD7" w:rsidRDefault="005B4DD7">
            <w:pPr>
              <w:pStyle w:val="TableParagraph"/>
              <w:spacing w:before="9"/>
              <w:rPr>
                <w:b/>
                <w:sz w:val="21"/>
              </w:rPr>
            </w:pPr>
          </w:p>
          <w:p w14:paraId="313767F0" w14:textId="77777777" w:rsidR="005B4DD7" w:rsidRDefault="00000000">
            <w:pPr>
              <w:pStyle w:val="TableParagraph"/>
              <w:ind w:left="107"/>
              <w:rPr>
                <w:rFonts w:ascii="Wingdings" w:hAnsi="Wingdings"/>
              </w:rPr>
            </w:pPr>
            <w:r>
              <w:rPr>
                <w:rFonts w:ascii="Wingdings" w:hAnsi="Wingdings"/>
              </w:rPr>
              <w:t></w:t>
            </w:r>
          </w:p>
          <w:p w14:paraId="359B2CF8" w14:textId="77777777" w:rsidR="005B4DD7" w:rsidRDefault="005B4DD7">
            <w:pPr>
              <w:pStyle w:val="TableParagraph"/>
              <w:rPr>
                <w:b/>
                <w:sz w:val="24"/>
              </w:rPr>
            </w:pPr>
          </w:p>
          <w:p w14:paraId="1D18E436" w14:textId="77777777" w:rsidR="005B4DD7" w:rsidRDefault="005B4DD7">
            <w:pPr>
              <w:pStyle w:val="TableParagraph"/>
              <w:rPr>
                <w:b/>
                <w:sz w:val="24"/>
              </w:rPr>
            </w:pPr>
          </w:p>
          <w:p w14:paraId="5EF7B558" w14:textId="77777777" w:rsidR="005B4DD7" w:rsidRDefault="005B4DD7">
            <w:pPr>
              <w:pStyle w:val="TableParagraph"/>
              <w:rPr>
                <w:b/>
                <w:sz w:val="24"/>
              </w:rPr>
            </w:pPr>
          </w:p>
          <w:p w14:paraId="5FF4E6FB" w14:textId="77777777" w:rsidR="005B4DD7" w:rsidRDefault="005B4DD7">
            <w:pPr>
              <w:pStyle w:val="TableParagraph"/>
              <w:rPr>
                <w:b/>
                <w:sz w:val="24"/>
              </w:rPr>
            </w:pPr>
          </w:p>
          <w:p w14:paraId="514E083E" w14:textId="77777777" w:rsidR="005B4DD7" w:rsidRDefault="005B4DD7">
            <w:pPr>
              <w:pStyle w:val="TableParagraph"/>
              <w:rPr>
                <w:b/>
                <w:sz w:val="24"/>
              </w:rPr>
            </w:pPr>
          </w:p>
          <w:p w14:paraId="399F234B" w14:textId="77777777" w:rsidR="005B4DD7" w:rsidRDefault="005B4DD7">
            <w:pPr>
              <w:pStyle w:val="TableParagraph"/>
              <w:rPr>
                <w:b/>
                <w:sz w:val="24"/>
              </w:rPr>
            </w:pPr>
          </w:p>
          <w:p w14:paraId="2919B5E3" w14:textId="77777777" w:rsidR="005B4DD7" w:rsidRDefault="005B4DD7">
            <w:pPr>
              <w:pStyle w:val="TableParagraph"/>
              <w:rPr>
                <w:b/>
                <w:sz w:val="24"/>
              </w:rPr>
            </w:pPr>
          </w:p>
          <w:p w14:paraId="5A637D6F" w14:textId="77777777" w:rsidR="005B4DD7" w:rsidRDefault="005B4DD7">
            <w:pPr>
              <w:pStyle w:val="TableParagraph"/>
              <w:rPr>
                <w:b/>
                <w:sz w:val="24"/>
              </w:rPr>
            </w:pPr>
          </w:p>
          <w:p w14:paraId="35CFFF77" w14:textId="77777777" w:rsidR="005B4DD7" w:rsidRDefault="005B4DD7">
            <w:pPr>
              <w:pStyle w:val="TableParagraph"/>
              <w:rPr>
                <w:b/>
                <w:sz w:val="28"/>
              </w:rPr>
            </w:pPr>
          </w:p>
          <w:p w14:paraId="0788408A" w14:textId="77777777" w:rsidR="005B4DD7" w:rsidRDefault="00000000">
            <w:pPr>
              <w:pStyle w:val="TableParagraph"/>
              <w:ind w:left="107"/>
              <w:rPr>
                <w:rFonts w:ascii="Wingdings" w:hAnsi="Wingdings"/>
              </w:rPr>
            </w:pPr>
            <w:r>
              <w:rPr>
                <w:rFonts w:ascii="Wingdings" w:hAnsi="Wingdings"/>
              </w:rPr>
              <w:t></w:t>
            </w:r>
          </w:p>
        </w:tc>
        <w:tc>
          <w:tcPr>
            <w:tcW w:w="1078" w:type="dxa"/>
            <w:gridSpan w:val="2"/>
          </w:tcPr>
          <w:p w14:paraId="1120AC7A" w14:textId="77777777" w:rsidR="005B4DD7" w:rsidRDefault="005B4DD7">
            <w:pPr>
              <w:pStyle w:val="TableParagraph"/>
              <w:spacing w:before="9"/>
              <w:rPr>
                <w:b/>
                <w:sz w:val="21"/>
              </w:rPr>
            </w:pPr>
          </w:p>
          <w:p w14:paraId="2D857C98" w14:textId="77777777" w:rsidR="005B4DD7" w:rsidRDefault="00000000">
            <w:pPr>
              <w:pStyle w:val="TableParagraph"/>
              <w:ind w:left="105"/>
              <w:rPr>
                <w:rFonts w:ascii="Wingdings" w:hAnsi="Wingdings"/>
              </w:rPr>
            </w:pPr>
            <w:r>
              <w:rPr>
                <w:rFonts w:ascii="Wingdings" w:hAnsi="Wingdings"/>
              </w:rPr>
              <w:t></w:t>
            </w:r>
          </w:p>
          <w:p w14:paraId="75099680" w14:textId="77777777" w:rsidR="005B4DD7" w:rsidRDefault="005B4DD7">
            <w:pPr>
              <w:pStyle w:val="TableParagraph"/>
              <w:rPr>
                <w:b/>
                <w:sz w:val="24"/>
              </w:rPr>
            </w:pPr>
          </w:p>
          <w:p w14:paraId="0BDFB10D" w14:textId="77777777" w:rsidR="005B4DD7" w:rsidRDefault="005B4DD7">
            <w:pPr>
              <w:pStyle w:val="TableParagraph"/>
              <w:rPr>
                <w:b/>
                <w:sz w:val="24"/>
              </w:rPr>
            </w:pPr>
          </w:p>
          <w:p w14:paraId="1F97FFA4" w14:textId="77777777" w:rsidR="005B4DD7" w:rsidRDefault="005B4DD7">
            <w:pPr>
              <w:pStyle w:val="TableParagraph"/>
              <w:rPr>
                <w:b/>
                <w:sz w:val="24"/>
              </w:rPr>
            </w:pPr>
          </w:p>
          <w:p w14:paraId="2536E7BC" w14:textId="77777777" w:rsidR="005B4DD7" w:rsidRDefault="005B4DD7">
            <w:pPr>
              <w:pStyle w:val="TableParagraph"/>
              <w:rPr>
                <w:b/>
                <w:sz w:val="24"/>
              </w:rPr>
            </w:pPr>
          </w:p>
          <w:p w14:paraId="4664D0C4" w14:textId="77777777" w:rsidR="005B4DD7" w:rsidRDefault="005B4DD7">
            <w:pPr>
              <w:pStyle w:val="TableParagraph"/>
              <w:rPr>
                <w:b/>
                <w:sz w:val="24"/>
              </w:rPr>
            </w:pPr>
          </w:p>
          <w:p w14:paraId="24A9D542" w14:textId="77777777" w:rsidR="005B4DD7" w:rsidRDefault="005B4DD7">
            <w:pPr>
              <w:pStyle w:val="TableParagraph"/>
              <w:rPr>
                <w:b/>
                <w:sz w:val="24"/>
              </w:rPr>
            </w:pPr>
          </w:p>
          <w:p w14:paraId="22670797" w14:textId="77777777" w:rsidR="005B4DD7" w:rsidRDefault="005B4DD7">
            <w:pPr>
              <w:pStyle w:val="TableParagraph"/>
              <w:rPr>
                <w:b/>
                <w:sz w:val="24"/>
              </w:rPr>
            </w:pPr>
          </w:p>
          <w:p w14:paraId="659AF1B0" w14:textId="77777777" w:rsidR="005B4DD7" w:rsidRDefault="005B4DD7">
            <w:pPr>
              <w:pStyle w:val="TableParagraph"/>
              <w:rPr>
                <w:b/>
                <w:sz w:val="24"/>
              </w:rPr>
            </w:pPr>
          </w:p>
          <w:p w14:paraId="0436D1DF" w14:textId="77777777" w:rsidR="005B4DD7" w:rsidRDefault="005B4DD7">
            <w:pPr>
              <w:pStyle w:val="TableParagraph"/>
              <w:spacing w:before="6"/>
              <w:rPr>
                <w:b/>
                <w:sz w:val="20"/>
              </w:rPr>
            </w:pPr>
          </w:p>
          <w:p w14:paraId="461DFED3" w14:textId="77777777" w:rsidR="005B4DD7" w:rsidRDefault="00000000">
            <w:pPr>
              <w:pStyle w:val="TableParagraph"/>
              <w:ind w:left="105"/>
              <w:rPr>
                <w:rFonts w:ascii="Wingdings" w:hAnsi="Wingdings"/>
              </w:rPr>
            </w:pPr>
            <w:r>
              <w:rPr>
                <w:rFonts w:ascii="Wingdings" w:hAnsi="Wingdings"/>
              </w:rPr>
              <w:t></w:t>
            </w:r>
          </w:p>
        </w:tc>
        <w:tc>
          <w:tcPr>
            <w:tcW w:w="1046" w:type="dxa"/>
            <w:gridSpan w:val="2"/>
          </w:tcPr>
          <w:p w14:paraId="07C5C1F1" w14:textId="77777777" w:rsidR="005B4DD7" w:rsidRDefault="005B4DD7">
            <w:pPr>
              <w:pStyle w:val="TableParagraph"/>
              <w:rPr>
                <w:rFonts w:ascii="Times New Roman"/>
                <w:sz w:val="20"/>
              </w:rPr>
            </w:pPr>
          </w:p>
        </w:tc>
      </w:tr>
      <w:tr w:rsidR="005B4DD7" w14:paraId="5B092C18" w14:textId="77777777">
        <w:trPr>
          <w:trHeight w:val="587"/>
        </w:trPr>
        <w:tc>
          <w:tcPr>
            <w:tcW w:w="6769" w:type="dxa"/>
          </w:tcPr>
          <w:p w14:paraId="54632AC6" w14:textId="77777777" w:rsidR="005B4DD7" w:rsidRDefault="00000000">
            <w:pPr>
              <w:pStyle w:val="TableParagraph"/>
              <w:spacing w:line="241" w:lineRule="exact"/>
              <w:ind w:left="107"/>
            </w:pPr>
            <w:r>
              <w:rPr>
                <w:b/>
              </w:rPr>
              <w:t>1.4</w:t>
            </w:r>
            <w:r>
              <w:rPr>
                <w:b/>
                <w:spacing w:val="28"/>
              </w:rPr>
              <w:t xml:space="preserve"> </w:t>
            </w:r>
            <w:r>
              <w:t>Solicitantul</w:t>
            </w:r>
            <w:r>
              <w:rPr>
                <w:spacing w:val="28"/>
              </w:rPr>
              <w:t xml:space="preserve"> </w:t>
            </w:r>
            <w:r>
              <w:t>şi-a</w:t>
            </w:r>
            <w:r>
              <w:rPr>
                <w:spacing w:val="28"/>
              </w:rPr>
              <w:t xml:space="preserve"> </w:t>
            </w:r>
            <w:r>
              <w:t>însuşit</w:t>
            </w:r>
            <w:r>
              <w:rPr>
                <w:spacing w:val="27"/>
              </w:rPr>
              <w:t xml:space="preserve"> </w:t>
            </w:r>
            <w:r>
              <w:t>în</w:t>
            </w:r>
            <w:r>
              <w:rPr>
                <w:spacing w:val="26"/>
              </w:rPr>
              <w:t xml:space="preserve"> </w:t>
            </w:r>
            <w:r>
              <w:t>totalitate</w:t>
            </w:r>
            <w:r>
              <w:rPr>
                <w:spacing w:val="29"/>
              </w:rPr>
              <w:t xml:space="preserve"> </w:t>
            </w:r>
            <w:r>
              <w:t>angajamentele</w:t>
            </w:r>
            <w:r>
              <w:rPr>
                <w:spacing w:val="28"/>
              </w:rPr>
              <w:t xml:space="preserve"> </w:t>
            </w:r>
            <w:r>
              <w:t>luate</w:t>
            </w:r>
            <w:r>
              <w:rPr>
                <w:spacing w:val="29"/>
              </w:rPr>
              <w:t xml:space="preserve"> </w:t>
            </w:r>
            <w:r>
              <w:rPr>
                <w:spacing w:val="-5"/>
              </w:rPr>
              <w:t>în</w:t>
            </w:r>
          </w:p>
          <w:p w14:paraId="7B6CCD63" w14:textId="77777777" w:rsidR="005B4DD7" w:rsidRDefault="00000000">
            <w:pPr>
              <w:pStyle w:val="TableParagraph"/>
              <w:spacing w:before="27"/>
              <w:ind w:left="107"/>
            </w:pPr>
            <w:r>
              <w:t>Declarația</w:t>
            </w:r>
            <w:r>
              <w:rPr>
                <w:spacing w:val="-7"/>
              </w:rPr>
              <w:t xml:space="preserve"> </w:t>
            </w:r>
            <w:r>
              <w:t>pe</w:t>
            </w:r>
            <w:r>
              <w:rPr>
                <w:spacing w:val="-9"/>
              </w:rPr>
              <w:t xml:space="preserve"> </w:t>
            </w:r>
            <w:r>
              <w:t>proprie</w:t>
            </w:r>
            <w:r>
              <w:rPr>
                <w:spacing w:val="-8"/>
              </w:rPr>
              <w:t xml:space="preserve"> </w:t>
            </w:r>
            <w:r>
              <w:t>raspundere</w:t>
            </w:r>
            <w:r>
              <w:rPr>
                <w:spacing w:val="-9"/>
              </w:rPr>
              <w:t xml:space="preserve"> </w:t>
            </w:r>
            <w:r>
              <w:t>secțiunea</w:t>
            </w:r>
            <w:r>
              <w:rPr>
                <w:spacing w:val="-7"/>
              </w:rPr>
              <w:t xml:space="preserve"> </w:t>
            </w:r>
            <w:r>
              <w:t>(F)</w:t>
            </w:r>
            <w:r>
              <w:rPr>
                <w:spacing w:val="-5"/>
              </w:rPr>
              <w:t xml:space="preserve"> </w:t>
            </w:r>
            <w:r>
              <w:t>din</w:t>
            </w:r>
            <w:r>
              <w:rPr>
                <w:spacing w:val="-5"/>
              </w:rPr>
              <w:t xml:space="preserve"> CF?</w:t>
            </w:r>
          </w:p>
        </w:tc>
        <w:tc>
          <w:tcPr>
            <w:tcW w:w="1025" w:type="dxa"/>
          </w:tcPr>
          <w:p w14:paraId="1810388B" w14:textId="77777777" w:rsidR="005B4DD7" w:rsidRDefault="00000000">
            <w:pPr>
              <w:pStyle w:val="TableParagraph"/>
              <w:spacing w:before="164"/>
              <w:ind w:right="167"/>
              <w:jc w:val="right"/>
              <w:rPr>
                <w:rFonts w:ascii="Wingdings" w:hAnsi="Wingdings"/>
              </w:rPr>
            </w:pPr>
            <w:r>
              <w:rPr>
                <w:rFonts w:ascii="Wingdings" w:hAnsi="Wingdings"/>
              </w:rPr>
              <w:t></w:t>
            </w:r>
          </w:p>
        </w:tc>
        <w:tc>
          <w:tcPr>
            <w:tcW w:w="1078" w:type="dxa"/>
            <w:gridSpan w:val="2"/>
          </w:tcPr>
          <w:p w14:paraId="4155DD6D" w14:textId="77777777" w:rsidR="005B4DD7" w:rsidRDefault="00000000">
            <w:pPr>
              <w:pStyle w:val="TableParagraph"/>
              <w:spacing w:before="164"/>
              <w:ind w:left="645"/>
              <w:rPr>
                <w:rFonts w:ascii="Wingdings" w:hAnsi="Wingdings"/>
              </w:rPr>
            </w:pPr>
            <w:r>
              <w:rPr>
                <w:rFonts w:ascii="Wingdings" w:hAnsi="Wingdings"/>
              </w:rPr>
              <w:t></w:t>
            </w:r>
          </w:p>
        </w:tc>
        <w:tc>
          <w:tcPr>
            <w:tcW w:w="1046" w:type="dxa"/>
            <w:gridSpan w:val="2"/>
          </w:tcPr>
          <w:p w14:paraId="161C6987" w14:textId="77777777" w:rsidR="005B4DD7" w:rsidRDefault="005B4DD7">
            <w:pPr>
              <w:pStyle w:val="TableParagraph"/>
              <w:rPr>
                <w:rFonts w:ascii="Times New Roman"/>
                <w:sz w:val="20"/>
              </w:rPr>
            </w:pPr>
          </w:p>
        </w:tc>
      </w:tr>
      <w:tr w:rsidR="005B4DD7" w14:paraId="727BB0C1" w14:textId="77777777">
        <w:trPr>
          <w:trHeight w:val="870"/>
        </w:trPr>
        <w:tc>
          <w:tcPr>
            <w:tcW w:w="6769" w:type="dxa"/>
          </w:tcPr>
          <w:p w14:paraId="09ED7C93" w14:textId="77777777" w:rsidR="005B4DD7" w:rsidRDefault="00000000">
            <w:pPr>
              <w:pStyle w:val="TableParagraph"/>
              <w:spacing w:line="241" w:lineRule="exact"/>
              <w:ind w:left="107"/>
            </w:pPr>
            <w:r>
              <w:rPr>
                <w:b/>
              </w:rPr>
              <w:t>1.5</w:t>
            </w:r>
            <w:r>
              <w:rPr>
                <w:b/>
                <w:spacing w:val="22"/>
              </w:rPr>
              <w:t xml:space="preserve"> </w:t>
            </w:r>
            <w:r>
              <w:t>În</w:t>
            </w:r>
            <w:r>
              <w:rPr>
                <w:spacing w:val="22"/>
              </w:rPr>
              <w:t xml:space="preserve"> </w:t>
            </w:r>
            <w:r>
              <w:t>cadrul</w:t>
            </w:r>
            <w:r>
              <w:rPr>
                <w:spacing w:val="23"/>
              </w:rPr>
              <w:t xml:space="preserve"> </w:t>
            </w:r>
            <w:r>
              <w:t>unei</w:t>
            </w:r>
            <w:r>
              <w:rPr>
                <w:spacing w:val="25"/>
              </w:rPr>
              <w:t xml:space="preserve"> </w:t>
            </w:r>
            <w:r>
              <w:t>familii</w:t>
            </w:r>
            <w:r>
              <w:rPr>
                <w:spacing w:val="24"/>
              </w:rPr>
              <w:t xml:space="preserve"> </w:t>
            </w:r>
            <w:r>
              <w:t>(soț</w:t>
            </w:r>
            <w:r>
              <w:rPr>
                <w:spacing w:val="23"/>
              </w:rPr>
              <w:t xml:space="preserve"> </w:t>
            </w:r>
            <w:r>
              <w:t>și</w:t>
            </w:r>
            <w:r>
              <w:rPr>
                <w:spacing w:val="25"/>
              </w:rPr>
              <w:t xml:space="preserve"> </w:t>
            </w:r>
            <w:r>
              <w:t>soție)</w:t>
            </w:r>
            <w:r>
              <w:rPr>
                <w:spacing w:val="25"/>
              </w:rPr>
              <w:t xml:space="preserve"> </w:t>
            </w:r>
            <w:r>
              <w:t>doar</w:t>
            </w:r>
            <w:r>
              <w:rPr>
                <w:spacing w:val="26"/>
              </w:rPr>
              <w:t xml:space="preserve"> </w:t>
            </w:r>
            <w:r>
              <w:t>unul</w:t>
            </w:r>
            <w:r>
              <w:rPr>
                <w:spacing w:val="24"/>
              </w:rPr>
              <w:t xml:space="preserve"> </w:t>
            </w:r>
            <w:r>
              <w:t>dintre</w:t>
            </w:r>
            <w:r>
              <w:rPr>
                <w:spacing w:val="27"/>
              </w:rPr>
              <w:t xml:space="preserve"> </w:t>
            </w:r>
            <w:r>
              <w:rPr>
                <w:spacing w:val="-2"/>
              </w:rPr>
              <w:t>membri</w:t>
            </w:r>
          </w:p>
          <w:p w14:paraId="76D0BD6F" w14:textId="77777777" w:rsidR="005B4DD7" w:rsidRDefault="00000000">
            <w:pPr>
              <w:pStyle w:val="TableParagraph"/>
              <w:spacing w:before="27"/>
              <w:ind w:left="107"/>
            </w:pPr>
            <w:r>
              <w:t>beneficiază</w:t>
            </w:r>
            <w:r>
              <w:rPr>
                <w:spacing w:val="-6"/>
              </w:rPr>
              <w:t xml:space="preserve"> </w:t>
            </w:r>
            <w:r>
              <w:t>de</w:t>
            </w:r>
            <w:r>
              <w:rPr>
                <w:spacing w:val="-6"/>
              </w:rPr>
              <w:t xml:space="preserve"> </w:t>
            </w:r>
            <w:r>
              <w:rPr>
                <w:spacing w:val="-2"/>
              </w:rPr>
              <w:t>sprijin?</w:t>
            </w:r>
          </w:p>
        </w:tc>
        <w:tc>
          <w:tcPr>
            <w:tcW w:w="1025" w:type="dxa"/>
          </w:tcPr>
          <w:p w14:paraId="410047B5" w14:textId="77777777" w:rsidR="005B4DD7" w:rsidRDefault="00000000">
            <w:pPr>
              <w:pStyle w:val="TableParagraph"/>
              <w:spacing w:line="238" w:lineRule="exact"/>
              <w:ind w:right="151"/>
              <w:jc w:val="right"/>
              <w:rPr>
                <w:rFonts w:ascii="Wingdings" w:hAnsi="Wingdings"/>
              </w:rPr>
            </w:pPr>
            <w:r>
              <w:rPr>
                <w:rFonts w:ascii="Wingdings" w:hAnsi="Wingdings"/>
              </w:rPr>
              <w:t></w:t>
            </w:r>
          </w:p>
        </w:tc>
        <w:tc>
          <w:tcPr>
            <w:tcW w:w="1078" w:type="dxa"/>
            <w:gridSpan w:val="2"/>
          </w:tcPr>
          <w:p w14:paraId="42CBB250" w14:textId="77777777" w:rsidR="005B4DD7" w:rsidRDefault="005B4DD7">
            <w:pPr>
              <w:pStyle w:val="TableParagraph"/>
              <w:spacing w:before="7"/>
              <w:rPr>
                <w:b/>
                <w:sz w:val="21"/>
              </w:rPr>
            </w:pPr>
          </w:p>
          <w:p w14:paraId="1B846C73" w14:textId="77777777" w:rsidR="005B4DD7" w:rsidRDefault="00000000">
            <w:pPr>
              <w:pStyle w:val="TableParagraph"/>
              <w:ind w:left="2"/>
              <w:jc w:val="center"/>
              <w:rPr>
                <w:rFonts w:ascii="Wingdings" w:hAnsi="Wingdings"/>
              </w:rPr>
            </w:pPr>
            <w:r>
              <w:rPr>
                <w:rFonts w:ascii="Wingdings" w:hAnsi="Wingdings"/>
              </w:rPr>
              <w:t></w:t>
            </w:r>
          </w:p>
        </w:tc>
        <w:tc>
          <w:tcPr>
            <w:tcW w:w="1046" w:type="dxa"/>
            <w:gridSpan w:val="2"/>
          </w:tcPr>
          <w:p w14:paraId="424132E5" w14:textId="77777777" w:rsidR="005B4DD7" w:rsidRDefault="005B4DD7">
            <w:pPr>
              <w:pStyle w:val="TableParagraph"/>
              <w:spacing w:before="7"/>
              <w:rPr>
                <w:b/>
                <w:sz w:val="21"/>
              </w:rPr>
            </w:pPr>
          </w:p>
          <w:p w14:paraId="5A4A6118" w14:textId="77777777" w:rsidR="005B4DD7" w:rsidRDefault="00000000">
            <w:pPr>
              <w:pStyle w:val="TableParagraph"/>
              <w:ind w:left="9"/>
              <w:jc w:val="center"/>
              <w:rPr>
                <w:rFonts w:ascii="Wingdings" w:hAnsi="Wingdings"/>
              </w:rPr>
            </w:pPr>
            <w:r>
              <w:rPr>
                <w:rFonts w:ascii="Wingdings" w:hAnsi="Wingdings"/>
              </w:rPr>
              <w:t></w:t>
            </w:r>
          </w:p>
        </w:tc>
      </w:tr>
      <w:tr w:rsidR="005B4DD7" w14:paraId="34A5958D" w14:textId="77777777">
        <w:trPr>
          <w:trHeight w:val="374"/>
        </w:trPr>
        <w:tc>
          <w:tcPr>
            <w:tcW w:w="9918" w:type="dxa"/>
            <w:gridSpan w:val="6"/>
          </w:tcPr>
          <w:p w14:paraId="0E38D08E" w14:textId="77777777" w:rsidR="005B4DD7" w:rsidRDefault="00000000">
            <w:pPr>
              <w:pStyle w:val="TableParagraph"/>
              <w:spacing w:line="248" w:lineRule="exact"/>
              <w:ind w:left="107"/>
              <w:rPr>
                <w:b/>
              </w:rPr>
            </w:pPr>
            <w:r>
              <w:rPr>
                <w:b/>
              </w:rPr>
              <w:t>B</w:t>
            </w:r>
            <w:r>
              <w:rPr>
                <w:b/>
                <w:spacing w:val="-6"/>
              </w:rPr>
              <w:t xml:space="preserve"> </w:t>
            </w:r>
            <w:r>
              <w:rPr>
                <w:b/>
              </w:rPr>
              <w:t>Verificarea</w:t>
            </w:r>
            <w:r>
              <w:rPr>
                <w:b/>
                <w:spacing w:val="-9"/>
              </w:rPr>
              <w:t xml:space="preserve"> </w:t>
            </w:r>
            <w:r>
              <w:rPr>
                <w:b/>
              </w:rPr>
              <w:t>conditiilor</w:t>
            </w:r>
            <w:r>
              <w:rPr>
                <w:b/>
                <w:spacing w:val="-7"/>
              </w:rPr>
              <w:t xml:space="preserve"> </w:t>
            </w:r>
            <w:r>
              <w:rPr>
                <w:b/>
              </w:rPr>
              <w:t>de</w:t>
            </w:r>
            <w:r>
              <w:rPr>
                <w:b/>
                <w:spacing w:val="-5"/>
              </w:rPr>
              <w:t xml:space="preserve"> </w:t>
            </w:r>
            <w:r>
              <w:rPr>
                <w:b/>
                <w:spacing w:val="-2"/>
              </w:rPr>
              <w:t>eligibilitate</w:t>
            </w:r>
          </w:p>
        </w:tc>
      </w:tr>
      <w:tr w:rsidR="005B4DD7" w14:paraId="598A09B8" w14:textId="77777777">
        <w:trPr>
          <w:trHeight w:val="376"/>
        </w:trPr>
        <w:tc>
          <w:tcPr>
            <w:tcW w:w="6769" w:type="dxa"/>
          </w:tcPr>
          <w:p w14:paraId="4F672461" w14:textId="77777777" w:rsidR="005B4DD7" w:rsidRDefault="00000000">
            <w:pPr>
              <w:pStyle w:val="TableParagraph"/>
              <w:spacing w:line="241" w:lineRule="exact"/>
              <w:ind w:left="107"/>
            </w:pPr>
            <w:r>
              <w:t>EG1</w:t>
            </w:r>
            <w:r>
              <w:rPr>
                <w:spacing w:val="-12"/>
              </w:rPr>
              <w:t xml:space="preserve"> </w:t>
            </w:r>
            <w:r>
              <w:t>Solicitantul</w:t>
            </w:r>
            <w:r>
              <w:rPr>
                <w:spacing w:val="-8"/>
              </w:rPr>
              <w:t xml:space="preserve"> </w:t>
            </w:r>
            <w:r>
              <w:t>aparține</w:t>
            </w:r>
            <w:r>
              <w:rPr>
                <w:spacing w:val="-10"/>
              </w:rPr>
              <w:t xml:space="preserve"> </w:t>
            </w:r>
            <w:r>
              <w:t>categoriei</w:t>
            </w:r>
            <w:r>
              <w:rPr>
                <w:spacing w:val="-9"/>
              </w:rPr>
              <w:t xml:space="preserve"> </w:t>
            </w:r>
            <w:r>
              <w:t>de</w:t>
            </w:r>
            <w:r>
              <w:rPr>
                <w:spacing w:val="-9"/>
              </w:rPr>
              <w:t xml:space="preserve"> </w:t>
            </w:r>
            <w:r>
              <w:t>solicitanți</w:t>
            </w:r>
            <w:r>
              <w:rPr>
                <w:spacing w:val="-8"/>
              </w:rPr>
              <w:t xml:space="preserve"> </w:t>
            </w:r>
            <w:r>
              <w:rPr>
                <w:spacing w:val="-2"/>
              </w:rPr>
              <w:t>eligibili?</w:t>
            </w:r>
          </w:p>
        </w:tc>
        <w:tc>
          <w:tcPr>
            <w:tcW w:w="1209" w:type="dxa"/>
            <w:gridSpan w:val="2"/>
          </w:tcPr>
          <w:p w14:paraId="42EB7521" w14:textId="77777777" w:rsidR="005B4DD7" w:rsidRDefault="00000000">
            <w:pPr>
              <w:pStyle w:val="TableParagraph"/>
              <w:spacing w:line="238" w:lineRule="exact"/>
              <w:ind w:left="107"/>
              <w:rPr>
                <w:rFonts w:ascii="Wingdings" w:hAnsi="Wingdings"/>
              </w:rPr>
            </w:pPr>
            <w:r>
              <w:rPr>
                <w:rFonts w:ascii="Wingdings" w:hAnsi="Wingdings"/>
              </w:rPr>
              <w:t></w:t>
            </w:r>
          </w:p>
        </w:tc>
        <w:tc>
          <w:tcPr>
            <w:tcW w:w="986" w:type="dxa"/>
            <w:gridSpan w:val="2"/>
          </w:tcPr>
          <w:p w14:paraId="5DF94F4C" w14:textId="77777777" w:rsidR="005B4DD7" w:rsidRDefault="00000000">
            <w:pPr>
              <w:pStyle w:val="TableParagraph"/>
              <w:spacing w:line="238" w:lineRule="exact"/>
              <w:ind w:left="108"/>
              <w:rPr>
                <w:rFonts w:ascii="Wingdings" w:hAnsi="Wingdings"/>
              </w:rPr>
            </w:pPr>
            <w:r>
              <w:rPr>
                <w:rFonts w:ascii="Wingdings" w:hAnsi="Wingdings"/>
              </w:rPr>
              <w:t></w:t>
            </w:r>
          </w:p>
        </w:tc>
        <w:tc>
          <w:tcPr>
            <w:tcW w:w="954" w:type="dxa"/>
          </w:tcPr>
          <w:p w14:paraId="40640E6C" w14:textId="77777777" w:rsidR="005B4DD7" w:rsidRDefault="005B4DD7">
            <w:pPr>
              <w:pStyle w:val="TableParagraph"/>
              <w:rPr>
                <w:rFonts w:ascii="Times New Roman"/>
                <w:sz w:val="20"/>
              </w:rPr>
            </w:pPr>
          </w:p>
        </w:tc>
      </w:tr>
      <w:tr w:rsidR="005B4DD7" w14:paraId="091E3143" w14:textId="77777777">
        <w:trPr>
          <w:trHeight w:val="751"/>
        </w:trPr>
        <w:tc>
          <w:tcPr>
            <w:tcW w:w="6769" w:type="dxa"/>
          </w:tcPr>
          <w:p w14:paraId="1FA3B26F" w14:textId="77777777" w:rsidR="005B4DD7" w:rsidRDefault="00000000">
            <w:pPr>
              <w:pStyle w:val="TableParagraph"/>
              <w:tabs>
                <w:tab w:val="left" w:pos="736"/>
                <w:tab w:val="left" w:pos="2229"/>
                <w:tab w:val="left" w:pos="3657"/>
                <w:tab w:val="left" w:pos="4689"/>
                <w:tab w:val="left" w:pos="5148"/>
                <w:tab w:val="left" w:pos="6463"/>
              </w:tabs>
              <w:spacing w:line="237" w:lineRule="auto"/>
              <w:ind w:left="107" w:right="110"/>
            </w:pPr>
            <w:r>
              <w:rPr>
                <w:spacing w:val="-4"/>
              </w:rPr>
              <w:t>EG2</w:t>
            </w:r>
            <w:r>
              <w:tab/>
            </w:r>
            <w:r>
              <w:rPr>
                <w:spacing w:val="-2"/>
              </w:rPr>
              <w:t>Dimensiunea</w:t>
            </w:r>
            <w:r>
              <w:tab/>
            </w:r>
            <w:r>
              <w:rPr>
                <w:spacing w:val="-2"/>
              </w:rPr>
              <w:t>exploatației</w:t>
            </w:r>
            <w:r>
              <w:tab/>
            </w:r>
            <w:r>
              <w:rPr>
                <w:spacing w:val="-2"/>
              </w:rPr>
              <w:t>agricole</w:t>
            </w:r>
            <w:r>
              <w:tab/>
            </w:r>
            <w:r>
              <w:rPr>
                <w:spacing w:val="-6"/>
              </w:rPr>
              <w:t>se</w:t>
            </w:r>
            <w:r>
              <w:tab/>
            </w:r>
            <w:r>
              <w:rPr>
                <w:spacing w:val="-2"/>
              </w:rPr>
              <w:t>încadrează</w:t>
            </w:r>
            <w:r>
              <w:tab/>
            </w:r>
            <w:r>
              <w:rPr>
                <w:spacing w:val="-6"/>
              </w:rPr>
              <w:t xml:space="preserve">în </w:t>
            </w:r>
            <w:r>
              <w:t>dimensiunile admise?</w:t>
            </w:r>
          </w:p>
        </w:tc>
        <w:tc>
          <w:tcPr>
            <w:tcW w:w="1209" w:type="dxa"/>
            <w:gridSpan w:val="2"/>
          </w:tcPr>
          <w:p w14:paraId="660116F3" w14:textId="77777777" w:rsidR="005B4DD7" w:rsidRDefault="00000000">
            <w:pPr>
              <w:pStyle w:val="TableParagraph"/>
              <w:spacing w:line="238" w:lineRule="exact"/>
              <w:ind w:left="107"/>
              <w:rPr>
                <w:rFonts w:ascii="Wingdings" w:hAnsi="Wingdings"/>
              </w:rPr>
            </w:pPr>
            <w:r>
              <w:rPr>
                <w:rFonts w:ascii="Wingdings" w:hAnsi="Wingdings"/>
              </w:rPr>
              <w:t></w:t>
            </w:r>
          </w:p>
        </w:tc>
        <w:tc>
          <w:tcPr>
            <w:tcW w:w="986" w:type="dxa"/>
            <w:gridSpan w:val="2"/>
          </w:tcPr>
          <w:p w14:paraId="52DA652F" w14:textId="77777777" w:rsidR="005B4DD7" w:rsidRDefault="00000000">
            <w:pPr>
              <w:pStyle w:val="TableParagraph"/>
              <w:spacing w:line="238" w:lineRule="exact"/>
              <w:ind w:left="108"/>
              <w:rPr>
                <w:rFonts w:ascii="Wingdings" w:hAnsi="Wingdings"/>
              </w:rPr>
            </w:pPr>
            <w:r>
              <w:rPr>
                <w:rFonts w:ascii="Wingdings" w:hAnsi="Wingdings"/>
              </w:rPr>
              <w:t></w:t>
            </w:r>
          </w:p>
        </w:tc>
        <w:tc>
          <w:tcPr>
            <w:tcW w:w="954" w:type="dxa"/>
          </w:tcPr>
          <w:p w14:paraId="1F688E0C" w14:textId="77777777" w:rsidR="005B4DD7" w:rsidRDefault="00000000">
            <w:pPr>
              <w:pStyle w:val="TableParagraph"/>
              <w:spacing w:line="238" w:lineRule="exact"/>
              <w:ind w:left="471"/>
              <w:rPr>
                <w:rFonts w:ascii="Wingdings" w:hAnsi="Wingdings"/>
              </w:rPr>
            </w:pPr>
            <w:r>
              <w:rPr>
                <w:rFonts w:ascii="Wingdings" w:hAnsi="Wingdings"/>
              </w:rPr>
              <w:t></w:t>
            </w:r>
          </w:p>
        </w:tc>
      </w:tr>
      <w:tr w:rsidR="005B4DD7" w14:paraId="39B6642B" w14:textId="77777777" w:rsidTr="00830AC0">
        <w:trPr>
          <w:trHeight w:val="2774"/>
        </w:trPr>
        <w:tc>
          <w:tcPr>
            <w:tcW w:w="6769" w:type="dxa"/>
          </w:tcPr>
          <w:p w14:paraId="66549514" w14:textId="77777777" w:rsidR="005B4DD7" w:rsidRDefault="00000000">
            <w:pPr>
              <w:pStyle w:val="TableParagraph"/>
              <w:spacing w:line="241" w:lineRule="exact"/>
              <w:ind w:left="107"/>
            </w:pPr>
            <w:r>
              <w:t>EG3</w:t>
            </w:r>
            <w:r>
              <w:rPr>
                <w:spacing w:val="-5"/>
              </w:rPr>
              <w:t xml:space="preserve"> </w:t>
            </w:r>
            <w:r>
              <w:t>Planul</w:t>
            </w:r>
            <w:r>
              <w:rPr>
                <w:spacing w:val="-7"/>
              </w:rPr>
              <w:t xml:space="preserve"> </w:t>
            </w:r>
            <w:r>
              <w:t>de</w:t>
            </w:r>
            <w:r>
              <w:rPr>
                <w:spacing w:val="-6"/>
              </w:rPr>
              <w:t xml:space="preserve"> </w:t>
            </w:r>
            <w:r>
              <w:t>afaceri</w:t>
            </w:r>
            <w:r>
              <w:rPr>
                <w:spacing w:val="-5"/>
              </w:rPr>
              <w:t xml:space="preserve"> </w:t>
            </w:r>
            <w:r>
              <w:t>prevăzut</w:t>
            </w:r>
            <w:r>
              <w:rPr>
                <w:spacing w:val="-6"/>
              </w:rPr>
              <w:t xml:space="preserve"> </w:t>
            </w:r>
            <w:r>
              <w:t>conține</w:t>
            </w:r>
            <w:r>
              <w:rPr>
                <w:spacing w:val="-5"/>
              </w:rPr>
              <w:t xml:space="preserve"> </w:t>
            </w:r>
            <w:r>
              <w:t>cel</w:t>
            </w:r>
            <w:r>
              <w:rPr>
                <w:spacing w:val="-5"/>
              </w:rPr>
              <w:t xml:space="preserve"> </w:t>
            </w:r>
            <w:r>
              <w:rPr>
                <w:spacing w:val="-2"/>
              </w:rPr>
              <w:t>puțin:</w:t>
            </w:r>
          </w:p>
          <w:p w14:paraId="55E813E1" w14:textId="77777777" w:rsidR="005B4DD7" w:rsidRDefault="00000000">
            <w:pPr>
              <w:pStyle w:val="TableParagraph"/>
              <w:numPr>
                <w:ilvl w:val="0"/>
                <w:numId w:val="48"/>
              </w:numPr>
              <w:tabs>
                <w:tab w:val="left" w:pos="466"/>
              </w:tabs>
              <w:spacing w:before="109"/>
              <w:ind w:hanging="294"/>
              <w:jc w:val="both"/>
            </w:pPr>
            <w:r>
              <w:t>situația</w:t>
            </w:r>
            <w:r>
              <w:rPr>
                <w:spacing w:val="-9"/>
              </w:rPr>
              <w:t xml:space="preserve"> </w:t>
            </w:r>
            <w:r>
              <w:t>inițială</w:t>
            </w:r>
            <w:r>
              <w:rPr>
                <w:spacing w:val="-9"/>
              </w:rPr>
              <w:t xml:space="preserve"> </w:t>
            </w:r>
            <w:r>
              <w:t>a</w:t>
            </w:r>
            <w:r>
              <w:rPr>
                <w:spacing w:val="-9"/>
              </w:rPr>
              <w:t xml:space="preserve"> </w:t>
            </w:r>
            <w:r>
              <w:t>exploatației</w:t>
            </w:r>
            <w:r>
              <w:rPr>
                <w:spacing w:val="-8"/>
              </w:rPr>
              <w:t xml:space="preserve"> </w:t>
            </w:r>
            <w:r>
              <w:rPr>
                <w:spacing w:val="-2"/>
              </w:rPr>
              <w:t>agricole;</w:t>
            </w:r>
          </w:p>
          <w:p w14:paraId="434F82FE" w14:textId="77777777" w:rsidR="005B4DD7" w:rsidRDefault="00000000">
            <w:pPr>
              <w:pStyle w:val="TableParagraph"/>
              <w:numPr>
                <w:ilvl w:val="0"/>
                <w:numId w:val="48"/>
              </w:numPr>
              <w:tabs>
                <w:tab w:val="left" w:pos="619"/>
              </w:tabs>
              <w:spacing w:before="131"/>
              <w:ind w:left="107" w:right="60" w:firstLine="0"/>
              <w:jc w:val="both"/>
            </w:pPr>
            <w:r>
              <w:t>etapele și obiectivele pentru dezvoltarea activităților exploatației agricole;</w:t>
            </w:r>
          </w:p>
          <w:p w14:paraId="5C612576" w14:textId="77777777" w:rsidR="005B4DD7" w:rsidRDefault="00000000">
            <w:pPr>
              <w:pStyle w:val="TableParagraph"/>
              <w:numPr>
                <w:ilvl w:val="0"/>
                <w:numId w:val="48"/>
              </w:numPr>
              <w:tabs>
                <w:tab w:val="left" w:pos="744"/>
              </w:tabs>
              <w:spacing w:before="111"/>
              <w:ind w:left="107" w:right="52" w:firstLine="0"/>
              <w:jc w:val="both"/>
            </w:pPr>
            <w:r>
              <w:t>detalii privind acțiunile, inclusiv cele legate de sustenabilitatea mediului și de utilizarea eficientă a resurselor, necesare pentru dezvoltarea activităților exploatației agricole, cum ar fi investițiile, formarea sau consilierea;</w:t>
            </w:r>
          </w:p>
          <w:p w14:paraId="15E6FBE2" w14:textId="77777777" w:rsidR="005B4DD7" w:rsidRDefault="00000000" w:rsidP="00830AC0">
            <w:pPr>
              <w:pStyle w:val="TableParagraph"/>
              <w:numPr>
                <w:ilvl w:val="0"/>
                <w:numId w:val="48"/>
              </w:numPr>
              <w:tabs>
                <w:tab w:val="left" w:pos="588"/>
              </w:tabs>
              <w:ind w:left="587" w:hanging="481"/>
              <w:jc w:val="both"/>
            </w:pPr>
            <w:r>
              <w:t>sustenabilitatea</w:t>
            </w:r>
            <w:r>
              <w:rPr>
                <w:spacing w:val="-10"/>
              </w:rPr>
              <w:t xml:space="preserve"> </w:t>
            </w:r>
            <w:r>
              <w:t>financiara</w:t>
            </w:r>
            <w:r>
              <w:rPr>
                <w:spacing w:val="-9"/>
              </w:rPr>
              <w:t xml:space="preserve"> </w:t>
            </w:r>
            <w:r>
              <w:t>a</w:t>
            </w:r>
            <w:r>
              <w:rPr>
                <w:spacing w:val="-11"/>
              </w:rPr>
              <w:t xml:space="preserve"> </w:t>
            </w:r>
            <w:r>
              <w:rPr>
                <w:spacing w:val="-2"/>
              </w:rPr>
              <w:t>proiectului</w:t>
            </w:r>
          </w:p>
        </w:tc>
        <w:tc>
          <w:tcPr>
            <w:tcW w:w="1209" w:type="dxa"/>
            <w:gridSpan w:val="2"/>
          </w:tcPr>
          <w:p w14:paraId="5959C2AD" w14:textId="77777777" w:rsidR="005B4DD7" w:rsidRDefault="00000000">
            <w:pPr>
              <w:pStyle w:val="TableParagraph"/>
              <w:spacing w:line="238" w:lineRule="exact"/>
              <w:ind w:left="107"/>
              <w:rPr>
                <w:rFonts w:ascii="Wingdings" w:hAnsi="Wingdings"/>
              </w:rPr>
            </w:pPr>
            <w:r>
              <w:rPr>
                <w:rFonts w:ascii="Wingdings" w:hAnsi="Wingdings"/>
              </w:rPr>
              <w:t></w:t>
            </w:r>
          </w:p>
        </w:tc>
        <w:tc>
          <w:tcPr>
            <w:tcW w:w="986" w:type="dxa"/>
            <w:gridSpan w:val="2"/>
          </w:tcPr>
          <w:p w14:paraId="638E3BD1" w14:textId="77777777" w:rsidR="005B4DD7" w:rsidRDefault="00000000">
            <w:pPr>
              <w:pStyle w:val="TableParagraph"/>
              <w:spacing w:line="238" w:lineRule="exact"/>
              <w:ind w:left="108"/>
              <w:rPr>
                <w:rFonts w:ascii="Wingdings" w:hAnsi="Wingdings"/>
              </w:rPr>
            </w:pPr>
            <w:r>
              <w:rPr>
                <w:rFonts w:ascii="Wingdings" w:hAnsi="Wingdings"/>
              </w:rPr>
              <w:t></w:t>
            </w:r>
          </w:p>
        </w:tc>
        <w:tc>
          <w:tcPr>
            <w:tcW w:w="954" w:type="dxa"/>
          </w:tcPr>
          <w:p w14:paraId="62999A04" w14:textId="77777777" w:rsidR="005B4DD7" w:rsidRDefault="005B4DD7">
            <w:pPr>
              <w:pStyle w:val="TableParagraph"/>
              <w:rPr>
                <w:rFonts w:ascii="Times New Roman"/>
                <w:sz w:val="20"/>
              </w:rPr>
            </w:pPr>
          </w:p>
        </w:tc>
      </w:tr>
      <w:tr w:rsidR="005B4DD7" w14:paraId="6396E3D7" w14:textId="77777777">
        <w:trPr>
          <w:trHeight w:val="630"/>
        </w:trPr>
        <w:tc>
          <w:tcPr>
            <w:tcW w:w="6769" w:type="dxa"/>
          </w:tcPr>
          <w:p w14:paraId="252DA1DC" w14:textId="77777777" w:rsidR="005B4DD7" w:rsidRDefault="00000000">
            <w:pPr>
              <w:pStyle w:val="TableParagraph"/>
              <w:spacing w:line="230" w:lineRule="auto"/>
              <w:ind w:left="107"/>
            </w:pPr>
            <w:r>
              <w:t>EG4</w:t>
            </w:r>
            <w:r>
              <w:rPr>
                <w:spacing w:val="31"/>
              </w:rPr>
              <w:t xml:space="preserve"> </w:t>
            </w:r>
            <w:r>
              <w:t>Implementarea Planului</w:t>
            </w:r>
            <w:r>
              <w:rPr>
                <w:spacing w:val="31"/>
              </w:rPr>
              <w:t xml:space="preserve"> </w:t>
            </w:r>
            <w:r>
              <w:t>de</w:t>
            </w:r>
            <w:r>
              <w:rPr>
                <w:spacing w:val="31"/>
              </w:rPr>
              <w:t xml:space="preserve"> </w:t>
            </w:r>
            <w:r>
              <w:t>afaceri va începe</w:t>
            </w:r>
            <w:r>
              <w:rPr>
                <w:spacing w:val="31"/>
              </w:rPr>
              <w:t xml:space="preserve"> </w:t>
            </w:r>
            <w:r>
              <w:t>în</w:t>
            </w:r>
            <w:r>
              <w:rPr>
                <w:spacing w:val="31"/>
              </w:rPr>
              <w:t xml:space="preserve"> </w:t>
            </w:r>
            <w:r>
              <w:t>termen</w:t>
            </w:r>
            <w:r>
              <w:rPr>
                <w:spacing w:val="31"/>
              </w:rPr>
              <w:t xml:space="preserve"> </w:t>
            </w:r>
            <w:r>
              <w:t>de cel mult 9 luni de la data deciziei de acordare a sprijinului?</w:t>
            </w:r>
          </w:p>
        </w:tc>
        <w:tc>
          <w:tcPr>
            <w:tcW w:w="1209" w:type="dxa"/>
            <w:gridSpan w:val="2"/>
          </w:tcPr>
          <w:p w14:paraId="62A73F66" w14:textId="77777777" w:rsidR="005B4DD7" w:rsidRDefault="00000000">
            <w:pPr>
              <w:pStyle w:val="TableParagraph"/>
              <w:spacing w:line="238" w:lineRule="exact"/>
              <w:ind w:left="107"/>
              <w:rPr>
                <w:rFonts w:ascii="Wingdings" w:hAnsi="Wingdings"/>
              </w:rPr>
            </w:pPr>
            <w:r>
              <w:rPr>
                <w:rFonts w:ascii="Wingdings" w:hAnsi="Wingdings"/>
              </w:rPr>
              <w:t></w:t>
            </w:r>
          </w:p>
        </w:tc>
        <w:tc>
          <w:tcPr>
            <w:tcW w:w="986" w:type="dxa"/>
            <w:gridSpan w:val="2"/>
          </w:tcPr>
          <w:p w14:paraId="45381B06" w14:textId="77777777" w:rsidR="005B4DD7" w:rsidRDefault="00000000">
            <w:pPr>
              <w:pStyle w:val="TableParagraph"/>
              <w:spacing w:line="238" w:lineRule="exact"/>
              <w:ind w:left="108"/>
              <w:rPr>
                <w:rFonts w:ascii="Wingdings" w:hAnsi="Wingdings"/>
              </w:rPr>
            </w:pPr>
            <w:r>
              <w:rPr>
                <w:rFonts w:ascii="Wingdings" w:hAnsi="Wingdings"/>
              </w:rPr>
              <w:t></w:t>
            </w:r>
          </w:p>
        </w:tc>
        <w:tc>
          <w:tcPr>
            <w:tcW w:w="954" w:type="dxa"/>
          </w:tcPr>
          <w:p w14:paraId="14718F65" w14:textId="77777777" w:rsidR="005B4DD7" w:rsidRDefault="005B4DD7">
            <w:pPr>
              <w:pStyle w:val="TableParagraph"/>
              <w:rPr>
                <w:rFonts w:ascii="Times New Roman"/>
                <w:sz w:val="20"/>
              </w:rPr>
            </w:pPr>
          </w:p>
        </w:tc>
      </w:tr>
      <w:tr w:rsidR="005B4DD7" w14:paraId="201ED095" w14:textId="77777777">
        <w:trPr>
          <w:trHeight w:val="630"/>
        </w:trPr>
        <w:tc>
          <w:tcPr>
            <w:tcW w:w="6769" w:type="dxa"/>
          </w:tcPr>
          <w:p w14:paraId="2EAF9A41" w14:textId="6F661AB4" w:rsidR="005B4DD7" w:rsidRPr="000374A3" w:rsidRDefault="00000000">
            <w:pPr>
              <w:pStyle w:val="TableParagraph"/>
              <w:spacing w:line="228" w:lineRule="auto"/>
              <w:ind w:left="107"/>
              <w:rPr>
                <w:highlight w:val="yellow"/>
              </w:rPr>
            </w:pPr>
            <w:r w:rsidRPr="00B5322B">
              <w:t>EG5</w:t>
            </w:r>
            <w:r w:rsidRPr="00B5322B">
              <w:rPr>
                <w:spacing w:val="-3"/>
              </w:rPr>
              <w:t xml:space="preserve"> </w:t>
            </w:r>
            <w:r w:rsidRPr="00B5322B">
              <w:t>Proiectul</w:t>
            </w:r>
            <w:r w:rsidRPr="00B5322B">
              <w:rPr>
                <w:spacing w:val="-5"/>
              </w:rPr>
              <w:t xml:space="preserve"> </w:t>
            </w:r>
            <w:r w:rsidRPr="00B5322B">
              <w:t>prevede</w:t>
            </w:r>
            <w:r w:rsidRPr="00B5322B">
              <w:rPr>
                <w:spacing w:val="-4"/>
              </w:rPr>
              <w:t xml:space="preserve"> </w:t>
            </w:r>
            <w:r w:rsidRPr="00B5322B">
              <w:t>acordarea</w:t>
            </w:r>
            <w:r w:rsidRPr="00B5322B">
              <w:rPr>
                <w:spacing w:val="-3"/>
              </w:rPr>
              <w:t xml:space="preserve"> </w:t>
            </w:r>
            <w:r w:rsidRPr="00B5322B">
              <w:t>sprijinului</w:t>
            </w:r>
            <w:r w:rsidRPr="00B5322B">
              <w:rPr>
                <w:spacing w:val="-3"/>
              </w:rPr>
              <w:t xml:space="preserve"> </w:t>
            </w:r>
            <w:r w:rsidRPr="00B5322B">
              <w:t>în</w:t>
            </w:r>
            <w:r w:rsidRPr="00B5322B">
              <w:rPr>
                <w:spacing w:val="-5"/>
              </w:rPr>
              <w:t xml:space="preserve"> </w:t>
            </w:r>
            <w:r w:rsidRPr="00B5322B">
              <w:t>cel</w:t>
            </w:r>
            <w:r w:rsidRPr="00B5322B">
              <w:rPr>
                <w:spacing w:val="-2"/>
              </w:rPr>
              <w:t xml:space="preserve"> </w:t>
            </w:r>
            <w:r w:rsidRPr="00B5322B">
              <w:t>puțin</w:t>
            </w:r>
            <w:r w:rsidRPr="00B5322B">
              <w:rPr>
                <w:spacing w:val="-3"/>
              </w:rPr>
              <w:t xml:space="preserve"> </w:t>
            </w:r>
            <w:r w:rsidRPr="00B5322B">
              <w:t>două</w:t>
            </w:r>
            <w:r w:rsidRPr="00B5322B">
              <w:rPr>
                <w:spacing w:val="-3"/>
              </w:rPr>
              <w:t xml:space="preserve"> </w:t>
            </w:r>
            <w:r w:rsidRPr="00B5322B">
              <w:t xml:space="preserve">rate pe o perioadă de maximum </w:t>
            </w:r>
            <w:r w:rsidR="00B5322B">
              <w:t xml:space="preserve">de maxim </w:t>
            </w:r>
            <w:r w:rsidR="00830AC0">
              <w:t>3 ani</w:t>
            </w:r>
            <w:r w:rsidR="00B5322B">
              <w:t>, dar nu mai mult de 30.09.2</w:t>
            </w:r>
            <w:r w:rsidR="00B5322B" w:rsidRPr="00B5322B">
              <w:t>025</w:t>
            </w:r>
            <w:r w:rsidRPr="00B5322B">
              <w:t>.</w:t>
            </w:r>
          </w:p>
        </w:tc>
        <w:tc>
          <w:tcPr>
            <w:tcW w:w="1209" w:type="dxa"/>
            <w:gridSpan w:val="2"/>
          </w:tcPr>
          <w:p w14:paraId="21BD7FB7" w14:textId="77777777" w:rsidR="005B4DD7" w:rsidRDefault="00000000">
            <w:pPr>
              <w:pStyle w:val="TableParagraph"/>
              <w:spacing w:line="241" w:lineRule="exact"/>
              <w:ind w:left="107"/>
              <w:rPr>
                <w:rFonts w:ascii="Wingdings" w:hAnsi="Wingdings"/>
              </w:rPr>
            </w:pPr>
            <w:r>
              <w:rPr>
                <w:rFonts w:ascii="Wingdings" w:hAnsi="Wingdings"/>
              </w:rPr>
              <w:t></w:t>
            </w:r>
          </w:p>
        </w:tc>
        <w:tc>
          <w:tcPr>
            <w:tcW w:w="986" w:type="dxa"/>
            <w:gridSpan w:val="2"/>
          </w:tcPr>
          <w:p w14:paraId="7DD9499F" w14:textId="77777777" w:rsidR="005B4DD7" w:rsidRDefault="00000000">
            <w:pPr>
              <w:pStyle w:val="TableParagraph"/>
              <w:spacing w:line="241" w:lineRule="exact"/>
              <w:ind w:left="108"/>
              <w:rPr>
                <w:rFonts w:ascii="Wingdings" w:hAnsi="Wingdings"/>
              </w:rPr>
            </w:pPr>
            <w:r>
              <w:rPr>
                <w:rFonts w:ascii="Wingdings" w:hAnsi="Wingdings"/>
              </w:rPr>
              <w:t></w:t>
            </w:r>
          </w:p>
        </w:tc>
        <w:tc>
          <w:tcPr>
            <w:tcW w:w="954" w:type="dxa"/>
          </w:tcPr>
          <w:p w14:paraId="13EA572B" w14:textId="77777777" w:rsidR="005B4DD7" w:rsidRDefault="005B4DD7">
            <w:pPr>
              <w:pStyle w:val="TableParagraph"/>
              <w:rPr>
                <w:rFonts w:ascii="Times New Roman"/>
                <w:sz w:val="20"/>
              </w:rPr>
            </w:pPr>
          </w:p>
        </w:tc>
      </w:tr>
      <w:tr w:rsidR="005B4DD7" w14:paraId="57904D71" w14:textId="77777777">
        <w:trPr>
          <w:trHeight w:val="1761"/>
        </w:trPr>
        <w:tc>
          <w:tcPr>
            <w:tcW w:w="6769" w:type="dxa"/>
          </w:tcPr>
          <w:p w14:paraId="5934B44D" w14:textId="77777777" w:rsidR="005B4DD7" w:rsidRDefault="00000000">
            <w:pPr>
              <w:pStyle w:val="TableParagraph"/>
              <w:spacing w:line="243" w:lineRule="exact"/>
              <w:ind w:left="107"/>
              <w:rPr>
                <w:b/>
              </w:rPr>
            </w:pPr>
            <w:r>
              <w:rPr>
                <w:b/>
              </w:rPr>
              <w:t>2.</w:t>
            </w:r>
            <w:r>
              <w:rPr>
                <w:b/>
                <w:spacing w:val="-7"/>
              </w:rPr>
              <w:t xml:space="preserve"> </w:t>
            </w:r>
            <w:r>
              <w:rPr>
                <w:b/>
              </w:rPr>
              <w:t>Valoarea</w:t>
            </w:r>
            <w:r>
              <w:rPr>
                <w:b/>
                <w:spacing w:val="-9"/>
              </w:rPr>
              <w:t xml:space="preserve"> </w:t>
            </w:r>
            <w:r>
              <w:rPr>
                <w:b/>
              </w:rPr>
              <w:t>sprijinului</w:t>
            </w:r>
            <w:r>
              <w:rPr>
                <w:b/>
                <w:spacing w:val="-9"/>
              </w:rPr>
              <w:t xml:space="preserve"> </w:t>
            </w:r>
            <w:r>
              <w:rPr>
                <w:b/>
              </w:rPr>
              <w:t>financiar</w:t>
            </w:r>
            <w:r>
              <w:rPr>
                <w:b/>
                <w:spacing w:val="-12"/>
              </w:rPr>
              <w:t xml:space="preserve"> </w:t>
            </w:r>
            <w:r>
              <w:rPr>
                <w:b/>
              </w:rPr>
              <w:t>este</w:t>
            </w:r>
            <w:r>
              <w:rPr>
                <w:b/>
                <w:spacing w:val="-8"/>
              </w:rPr>
              <w:t xml:space="preserve"> </w:t>
            </w:r>
            <w:r>
              <w:rPr>
                <w:b/>
              </w:rPr>
              <w:t>stabilită</w:t>
            </w:r>
            <w:r>
              <w:rPr>
                <w:b/>
                <w:spacing w:val="-8"/>
              </w:rPr>
              <w:t xml:space="preserve"> </w:t>
            </w:r>
            <w:r>
              <w:rPr>
                <w:b/>
                <w:spacing w:val="-2"/>
              </w:rPr>
              <w:t>corect:</w:t>
            </w:r>
          </w:p>
          <w:p w14:paraId="55F5D573" w14:textId="77777777" w:rsidR="005B4DD7" w:rsidRDefault="00000000">
            <w:pPr>
              <w:pStyle w:val="TableParagraph"/>
              <w:spacing w:before="109"/>
              <w:ind w:left="107"/>
            </w:pPr>
            <w:r>
              <w:t>(a)</w:t>
            </w:r>
            <w:r>
              <w:rPr>
                <w:spacing w:val="-4"/>
              </w:rPr>
              <w:t xml:space="preserve"> </w:t>
            </w:r>
            <w:r>
              <w:t>în</w:t>
            </w:r>
            <w:r>
              <w:rPr>
                <w:spacing w:val="-7"/>
              </w:rPr>
              <w:t xml:space="preserve"> </w:t>
            </w:r>
            <w:r>
              <w:t>cazul</w:t>
            </w:r>
            <w:r>
              <w:rPr>
                <w:spacing w:val="-5"/>
              </w:rPr>
              <w:t xml:space="preserve"> </w:t>
            </w:r>
            <w:r>
              <w:t>tinerilor</w:t>
            </w:r>
            <w:r>
              <w:rPr>
                <w:spacing w:val="-5"/>
              </w:rPr>
              <w:t xml:space="preserve"> </w:t>
            </w:r>
            <w:r>
              <w:rPr>
                <w:spacing w:val="-2"/>
              </w:rPr>
              <w:t>fermieri:</w:t>
            </w:r>
          </w:p>
          <w:p w14:paraId="530A70B2" w14:textId="77777777" w:rsidR="005B4DD7" w:rsidRDefault="00000000">
            <w:pPr>
              <w:pStyle w:val="TableParagraph"/>
              <w:numPr>
                <w:ilvl w:val="0"/>
                <w:numId w:val="1"/>
              </w:numPr>
              <w:tabs>
                <w:tab w:val="left" w:pos="830"/>
                <w:tab w:val="left" w:pos="831"/>
              </w:tabs>
              <w:spacing w:before="119" w:line="244" w:lineRule="auto"/>
              <w:ind w:right="112" w:firstLine="0"/>
            </w:pPr>
            <w:r>
              <w:t>Maximum</w:t>
            </w:r>
            <w:r>
              <w:rPr>
                <w:spacing w:val="-6"/>
              </w:rPr>
              <w:t xml:space="preserve"> </w:t>
            </w:r>
            <w:r>
              <w:t>prevăzut</w:t>
            </w:r>
            <w:r>
              <w:rPr>
                <w:spacing w:val="-6"/>
              </w:rPr>
              <w:t xml:space="preserve"> </w:t>
            </w:r>
            <w:r>
              <w:t>în</w:t>
            </w:r>
            <w:r>
              <w:rPr>
                <w:spacing w:val="-6"/>
              </w:rPr>
              <w:t xml:space="preserve"> </w:t>
            </w:r>
            <w:r>
              <w:t>fișa</w:t>
            </w:r>
            <w:r>
              <w:rPr>
                <w:spacing w:val="-5"/>
              </w:rPr>
              <w:t xml:space="preserve"> </w:t>
            </w:r>
            <w:r>
              <w:t>măsurii</w:t>
            </w:r>
            <w:r>
              <w:rPr>
                <w:spacing w:val="-5"/>
              </w:rPr>
              <w:t xml:space="preserve"> </w:t>
            </w:r>
            <w:r>
              <w:t>din</w:t>
            </w:r>
            <w:r>
              <w:rPr>
                <w:spacing w:val="-8"/>
              </w:rPr>
              <w:t xml:space="preserve"> </w:t>
            </w:r>
            <w:r>
              <w:t>SDL,</w:t>
            </w:r>
            <w:r>
              <w:rPr>
                <w:spacing w:val="-4"/>
              </w:rPr>
              <w:t xml:space="preserve"> </w:t>
            </w:r>
            <w:r>
              <w:t>dar</w:t>
            </w:r>
            <w:r>
              <w:rPr>
                <w:spacing w:val="-4"/>
              </w:rPr>
              <w:t xml:space="preserve"> </w:t>
            </w:r>
            <w:r>
              <w:t>nu</w:t>
            </w:r>
            <w:r>
              <w:rPr>
                <w:spacing w:val="-5"/>
              </w:rPr>
              <w:t xml:space="preserve"> </w:t>
            </w:r>
            <w:r>
              <w:t>mai</w:t>
            </w:r>
            <w:r>
              <w:rPr>
                <w:spacing w:val="-5"/>
              </w:rPr>
              <w:t xml:space="preserve"> </w:t>
            </w:r>
            <w:r>
              <w:t>mult de 50.000 de euro.</w:t>
            </w:r>
          </w:p>
          <w:p w14:paraId="52924749" w14:textId="77777777" w:rsidR="005B4DD7" w:rsidRDefault="00000000">
            <w:pPr>
              <w:pStyle w:val="TableParagraph"/>
              <w:spacing w:before="110"/>
              <w:ind w:left="107"/>
            </w:pPr>
            <w:r>
              <w:t>(b)</w:t>
            </w:r>
            <w:r>
              <w:rPr>
                <w:spacing w:val="-4"/>
              </w:rPr>
              <w:t xml:space="preserve"> </w:t>
            </w:r>
            <w:r>
              <w:t>în</w:t>
            </w:r>
            <w:r>
              <w:rPr>
                <w:spacing w:val="-7"/>
              </w:rPr>
              <w:t xml:space="preserve"> </w:t>
            </w:r>
            <w:r>
              <w:t>cazul</w:t>
            </w:r>
            <w:r>
              <w:rPr>
                <w:spacing w:val="-4"/>
              </w:rPr>
              <w:t xml:space="preserve"> </w:t>
            </w:r>
            <w:r>
              <w:t>fermelor</w:t>
            </w:r>
            <w:r>
              <w:rPr>
                <w:spacing w:val="-5"/>
              </w:rPr>
              <w:t xml:space="preserve"> </w:t>
            </w:r>
            <w:r>
              <w:rPr>
                <w:spacing w:val="-4"/>
              </w:rPr>
              <w:t>mici:</w:t>
            </w:r>
          </w:p>
        </w:tc>
        <w:tc>
          <w:tcPr>
            <w:tcW w:w="1209" w:type="dxa"/>
            <w:gridSpan w:val="2"/>
          </w:tcPr>
          <w:p w14:paraId="50C5A791" w14:textId="77777777" w:rsidR="005B4DD7" w:rsidRDefault="005B4DD7">
            <w:pPr>
              <w:pStyle w:val="TableParagraph"/>
              <w:spacing w:before="4"/>
              <w:rPr>
                <w:b/>
                <w:sz w:val="32"/>
              </w:rPr>
            </w:pPr>
          </w:p>
          <w:p w14:paraId="49BA3CAB" w14:textId="77777777" w:rsidR="005B4DD7" w:rsidRDefault="00000000">
            <w:pPr>
              <w:pStyle w:val="TableParagraph"/>
              <w:ind w:left="107"/>
              <w:rPr>
                <w:rFonts w:ascii="Wingdings" w:hAnsi="Wingdings"/>
              </w:rPr>
            </w:pPr>
            <w:r>
              <w:rPr>
                <w:rFonts w:ascii="Wingdings" w:hAnsi="Wingdings"/>
              </w:rPr>
              <w:t></w:t>
            </w:r>
          </w:p>
        </w:tc>
        <w:tc>
          <w:tcPr>
            <w:tcW w:w="986" w:type="dxa"/>
            <w:gridSpan w:val="2"/>
          </w:tcPr>
          <w:p w14:paraId="08B6418B" w14:textId="77777777" w:rsidR="005B4DD7" w:rsidRDefault="005B4DD7">
            <w:pPr>
              <w:pStyle w:val="TableParagraph"/>
              <w:spacing w:before="4"/>
              <w:rPr>
                <w:b/>
                <w:sz w:val="32"/>
              </w:rPr>
            </w:pPr>
          </w:p>
          <w:p w14:paraId="52FD27AB" w14:textId="77777777" w:rsidR="005B4DD7" w:rsidRDefault="00000000">
            <w:pPr>
              <w:pStyle w:val="TableParagraph"/>
              <w:ind w:left="108"/>
              <w:rPr>
                <w:rFonts w:ascii="Wingdings" w:hAnsi="Wingdings"/>
              </w:rPr>
            </w:pPr>
            <w:r>
              <w:rPr>
                <w:rFonts w:ascii="Wingdings" w:hAnsi="Wingdings"/>
              </w:rPr>
              <w:t></w:t>
            </w:r>
          </w:p>
        </w:tc>
        <w:tc>
          <w:tcPr>
            <w:tcW w:w="954" w:type="dxa"/>
          </w:tcPr>
          <w:p w14:paraId="54E7B179" w14:textId="77777777" w:rsidR="005B4DD7" w:rsidRDefault="005B4DD7">
            <w:pPr>
              <w:pStyle w:val="TableParagraph"/>
              <w:rPr>
                <w:rFonts w:ascii="Times New Roman"/>
                <w:sz w:val="20"/>
              </w:rPr>
            </w:pPr>
          </w:p>
        </w:tc>
      </w:tr>
    </w:tbl>
    <w:p w14:paraId="55F7C3C3" w14:textId="77777777" w:rsidR="005B4DD7" w:rsidRDefault="005B4DD7">
      <w:pPr>
        <w:rPr>
          <w:rFonts w:ascii="Times New Roman"/>
          <w:sz w:val="20"/>
        </w:rPr>
        <w:sectPr w:rsidR="005B4DD7">
          <w:pgSz w:w="11930" w:h="16850"/>
          <w:pgMar w:top="1820" w:right="320" w:bottom="660" w:left="840" w:header="732" w:footer="465" w:gutter="0"/>
          <w:cols w:space="720"/>
        </w:sectPr>
      </w:pPr>
    </w:p>
    <w:p w14:paraId="1D1DF645" w14:textId="77777777" w:rsidR="005B4DD7" w:rsidRDefault="005B4DD7">
      <w:pPr>
        <w:pStyle w:val="BodyText"/>
        <w:spacing w:before="5" w:after="1"/>
        <w:rPr>
          <w:b/>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71"/>
        <w:gridCol w:w="1207"/>
        <w:gridCol w:w="988"/>
        <w:gridCol w:w="955"/>
      </w:tblGrid>
      <w:tr w:rsidR="005B4DD7" w14:paraId="4F08FB5F" w14:textId="77777777">
        <w:trPr>
          <w:trHeight w:val="772"/>
        </w:trPr>
        <w:tc>
          <w:tcPr>
            <w:tcW w:w="6771" w:type="dxa"/>
          </w:tcPr>
          <w:p w14:paraId="217D7429" w14:textId="77777777" w:rsidR="005B4DD7" w:rsidRDefault="00000000">
            <w:pPr>
              <w:pStyle w:val="TableParagraph"/>
              <w:numPr>
                <w:ilvl w:val="0"/>
                <w:numId w:val="47"/>
              </w:numPr>
              <w:tabs>
                <w:tab w:val="left" w:pos="830"/>
                <w:tab w:val="left" w:pos="831"/>
              </w:tabs>
              <w:spacing w:line="230" w:lineRule="auto"/>
              <w:ind w:right="111" w:firstLine="0"/>
            </w:pPr>
            <w:r>
              <w:t>Maximum</w:t>
            </w:r>
            <w:r>
              <w:rPr>
                <w:spacing w:val="-6"/>
              </w:rPr>
              <w:t xml:space="preserve"> </w:t>
            </w:r>
            <w:r>
              <w:t>prevăzut</w:t>
            </w:r>
            <w:r>
              <w:rPr>
                <w:spacing w:val="-6"/>
              </w:rPr>
              <w:t xml:space="preserve"> </w:t>
            </w:r>
            <w:r>
              <w:t>în</w:t>
            </w:r>
            <w:r>
              <w:rPr>
                <w:spacing w:val="-6"/>
              </w:rPr>
              <w:t xml:space="preserve"> </w:t>
            </w:r>
            <w:r>
              <w:t>fișa</w:t>
            </w:r>
            <w:r>
              <w:rPr>
                <w:spacing w:val="-5"/>
              </w:rPr>
              <w:t xml:space="preserve"> </w:t>
            </w:r>
            <w:r>
              <w:t>măsurii</w:t>
            </w:r>
            <w:r>
              <w:rPr>
                <w:spacing w:val="-3"/>
              </w:rPr>
              <w:t xml:space="preserve"> </w:t>
            </w:r>
            <w:r>
              <w:t>din</w:t>
            </w:r>
            <w:r>
              <w:rPr>
                <w:spacing w:val="-5"/>
              </w:rPr>
              <w:t xml:space="preserve"> </w:t>
            </w:r>
            <w:r>
              <w:t>SDL,</w:t>
            </w:r>
            <w:r>
              <w:rPr>
                <w:spacing w:val="-4"/>
              </w:rPr>
              <w:t xml:space="preserve"> </w:t>
            </w:r>
            <w:r>
              <w:t>dar</w:t>
            </w:r>
            <w:r>
              <w:rPr>
                <w:spacing w:val="-4"/>
              </w:rPr>
              <w:t xml:space="preserve"> </w:t>
            </w:r>
            <w:r>
              <w:t>nu</w:t>
            </w:r>
            <w:r>
              <w:rPr>
                <w:spacing w:val="-5"/>
              </w:rPr>
              <w:t xml:space="preserve"> </w:t>
            </w:r>
            <w:r>
              <w:t>mai</w:t>
            </w:r>
            <w:r>
              <w:rPr>
                <w:spacing w:val="-5"/>
              </w:rPr>
              <w:t xml:space="preserve"> </w:t>
            </w:r>
            <w:r>
              <w:t>mult de 15.000 euro.</w:t>
            </w:r>
          </w:p>
        </w:tc>
        <w:tc>
          <w:tcPr>
            <w:tcW w:w="1207" w:type="dxa"/>
          </w:tcPr>
          <w:p w14:paraId="64DDFA1F" w14:textId="77777777" w:rsidR="005B4DD7" w:rsidRDefault="005B4DD7">
            <w:pPr>
              <w:pStyle w:val="TableParagraph"/>
              <w:rPr>
                <w:rFonts w:ascii="Times New Roman"/>
                <w:sz w:val="20"/>
              </w:rPr>
            </w:pPr>
          </w:p>
        </w:tc>
        <w:tc>
          <w:tcPr>
            <w:tcW w:w="988" w:type="dxa"/>
          </w:tcPr>
          <w:p w14:paraId="32D15E11" w14:textId="77777777" w:rsidR="005B4DD7" w:rsidRDefault="005B4DD7">
            <w:pPr>
              <w:pStyle w:val="TableParagraph"/>
              <w:rPr>
                <w:rFonts w:ascii="Times New Roman"/>
                <w:sz w:val="20"/>
              </w:rPr>
            </w:pPr>
          </w:p>
        </w:tc>
        <w:tc>
          <w:tcPr>
            <w:tcW w:w="955" w:type="dxa"/>
          </w:tcPr>
          <w:p w14:paraId="25126DBF" w14:textId="77777777" w:rsidR="005B4DD7" w:rsidRDefault="005B4DD7">
            <w:pPr>
              <w:pStyle w:val="TableParagraph"/>
              <w:rPr>
                <w:rFonts w:ascii="Times New Roman"/>
                <w:sz w:val="20"/>
              </w:rPr>
            </w:pPr>
          </w:p>
        </w:tc>
      </w:tr>
    </w:tbl>
    <w:p w14:paraId="26A05430" w14:textId="77777777" w:rsidR="005B4DD7" w:rsidRDefault="005B4DD7">
      <w:pPr>
        <w:pStyle w:val="BodyText"/>
        <w:rPr>
          <w:b/>
        </w:rPr>
      </w:pPr>
    </w:p>
    <w:p w14:paraId="6FCA85C2" w14:textId="77777777" w:rsidR="005B4DD7" w:rsidRDefault="005B4DD7">
      <w:pPr>
        <w:pStyle w:val="BodyText"/>
        <w:rPr>
          <w:b/>
        </w:rPr>
      </w:pPr>
    </w:p>
    <w:p w14:paraId="477A58E4" w14:textId="77777777" w:rsidR="005B4DD7" w:rsidRDefault="005B4DD7">
      <w:pPr>
        <w:pStyle w:val="BodyText"/>
        <w:rPr>
          <w:b/>
        </w:rPr>
      </w:pPr>
    </w:p>
    <w:p w14:paraId="3BB0EE95" w14:textId="77777777" w:rsidR="005B4DD7" w:rsidRDefault="005B4DD7">
      <w:pPr>
        <w:pStyle w:val="BodyText"/>
        <w:spacing w:before="6" w:after="1"/>
        <w:rPr>
          <w:b/>
          <w:sz w:val="22"/>
        </w:rPr>
      </w:pPr>
    </w:p>
    <w:tbl>
      <w:tblPr>
        <w:tblW w:w="0" w:type="auto"/>
        <w:tblInd w:w="4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72"/>
        <w:gridCol w:w="1212"/>
        <w:gridCol w:w="1279"/>
      </w:tblGrid>
      <w:tr w:rsidR="005B4DD7" w14:paraId="263D39EF" w14:textId="77777777">
        <w:trPr>
          <w:trHeight w:val="376"/>
        </w:trPr>
        <w:tc>
          <w:tcPr>
            <w:tcW w:w="6272" w:type="dxa"/>
            <w:vMerge w:val="restart"/>
          </w:tcPr>
          <w:p w14:paraId="0DBD961C" w14:textId="77777777" w:rsidR="005B4DD7" w:rsidRDefault="00000000">
            <w:pPr>
              <w:pStyle w:val="TableParagraph"/>
              <w:spacing w:before="135" w:line="276" w:lineRule="auto"/>
              <w:ind w:left="107" w:right="55"/>
              <w:jc w:val="both"/>
              <w:rPr>
                <w:b/>
              </w:rPr>
            </w:pPr>
            <w:r>
              <w:rPr>
                <w:b/>
              </w:rPr>
              <w:t>3.Solicitantul a creat condiţii artificiale necesare pentru a beneficia de plăţi (sprijin) şi a obţine astfel un avantaj</w:t>
            </w:r>
            <w:r>
              <w:rPr>
                <w:b/>
                <w:spacing w:val="40"/>
              </w:rPr>
              <w:t xml:space="preserve"> </w:t>
            </w:r>
            <w:r>
              <w:rPr>
                <w:b/>
              </w:rPr>
              <w:t>care contravine obiectivelor măsurii?</w:t>
            </w:r>
          </w:p>
        </w:tc>
        <w:tc>
          <w:tcPr>
            <w:tcW w:w="1212" w:type="dxa"/>
          </w:tcPr>
          <w:p w14:paraId="3D346AB1" w14:textId="77777777" w:rsidR="005B4DD7" w:rsidRDefault="00000000">
            <w:pPr>
              <w:pStyle w:val="TableParagraph"/>
              <w:spacing w:before="3"/>
              <w:ind w:left="107"/>
            </w:pPr>
            <w:r>
              <w:rPr>
                <w:spacing w:val="-5"/>
              </w:rPr>
              <w:t>DA</w:t>
            </w:r>
          </w:p>
        </w:tc>
        <w:tc>
          <w:tcPr>
            <w:tcW w:w="1279" w:type="dxa"/>
          </w:tcPr>
          <w:p w14:paraId="1EEDDCD2" w14:textId="77777777" w:rsidR="005B4DD7" w:rsidRDefault="00000000">
            <w:pPr>
              <w:pStyle w:val="TableParagraph"/>
              <w:spacing w:before="3"/>
              <w:ind w:left="108"/>
            </w:pPr>
            <w:r>
              <w:rPr>
                <w:spacing w:val="-5"/>
              </w:rPr>
              <w:t>NU</w:t>
            </w:r>
          </w:p>
        </w:tc>
      </w:tr>
      <w:tr w:rsidR="005B4DD7" w14:paraId="50E6C0C3" w14:textId="77777777">
        <w:trPr>
          <w:trHeight w:val="784"/>
        </w:trPr>
        <w:tc>
          <w:tcPr>
            <w:tcW w:w="6272" w:type="dxa"/>
            <w:vMerge/>
            <w:tcBorders>
              <w:top w:val="nil"/>
            </w:tcBorders>
          </w:tcPr>
          <w:p w14:paraId="15E450E8" w14:textId="77777777" w:rsidR="005B4DD7" w:rsidRDefault="005B4DD7">
            <w:pPr>
              <w:rPr>
                <w:sz w:val="2"/>
                <w:szCs w:val="2"/>
              </w:rPr>
            </w:pPr>
          </w:p>
        </w:tc>
        <w:tc>
          <w:tcPr>
            <w:tcW w:w="1212" w:type="dxa"/>
          </w:tcPr>
          <w:p w14:paraId="730087E7" w14:textId="77777777" w:rsidR="005B4DD7" w:rsidRDefault="005B4DD7">
            <w:pPr>
              <w:pStyle w:val="TableParagraph"/>
              <w:spacing w:before="5"/>
              <w:rPr>
                <w:b/>
                <w:sz w:val="33"/>
              </w:rPr>
            </w:pPr>
          </w:p>
          <w:p w14:paraId="766AAEE3" w14:textId="77777777" w:rsidR="005B4DD7" w:rsidRDefault="00000000">
            <w:pPr>
              <w:pStyle w:val="TableParagraph"/>
              <w:ind w:left="107"/>
              <w:rPr>
                <w:rFonts w:ascii="Wingdings" w:hAnsi="Wingdings"/>
              </w:rPr>
            </w:pPr>
            <w:r>
              <w:rPr>
                <w:rFonts w:ascii="Wingdings" w:hAnsi="Wingdings"/>
              </w:rPr>
              <w:t></w:t>
            </w:r>
          </w:p>
        </w:tc>
        <w:tc>
          <w:tcPr>
            <w:tcW w:w="1279" w:type="dxa"/>
          </w:tcPr>
          <w:p w14:paraId="75C431F9" w14:textId="77777777" w:rsidR="005B4DD7" w:rsidRDefault="005B4DD7">
            <w:pPr>
              <w:pStyle w:val="TableParagraph"/>
              <w:spacing w:before="5"/>
              <w:rPr>
                <w:b/>
                <w:sz w:val="33"/>
              </w:rPr>
            </w:pPr>
          </w:p>
          <w:p w14:paraId="02BE12E0" w14:textId="77777777" w:rsidR="005B4DD7" w:rsidRDefault="00000000">
            <w:pPr>
              <w:pStyle w:val="TableParagraph"/>
              <w:ind w:left="108"/>
              <w:rPr>
                <w:rFonts w:ascii="Wingdings" w:hAnsi="Wingdings"/>
              </w:rPr>
            </w:pPr>
            <w:r>
              <w:rPr>
                <w:rFonts w:ascii="Wingdings" w:hAnsi="Wingdings"/>
              </w:rPr>
              <w:t></w:t>
            </w:r>
          </w:p>
        </w:tc>
      </w:tr>
    </w:tbl>
    <w:p w14:paraId="3F7DEB2F" w14:textId="77777777" w:rsidR="005B4DD7" w:rsidRDefault="00000000">
      <w:pPr>
        <w:spacing w:before="1"/>
        <w:ind w:left="581"/>
      </w:pPr>
      <w:r>
        <w:rPr>
          <w:spacing w:val="-2"/>
        </w:rPr>
        <w:t>OBSERVAȚII:</w:t>
      </w:r>
    </w:p>
    <w:p w14:paraId="5CB43B98" w14:textId="77777777" w:rsidR="005B4DD7" w:rsidRDefault="00000000">
      <w:pPr>
        <w:spacing w:before="23"/>
        <w:ind w:left="581"/>
      </w:pPr>
      <w:r>
        <w:rPr>
          <w:spacing w:val="-2"/>
        </w:rPr>
        <w:t>......................................................................................................................</w:t>
      </w:r>
    </w:p>
    <w:p w14:paraId="095F280A" w14:textId="77777777" w:rsidR="005B4DD7" w:rsidRDefault="00000000">
      <w:pPr>
        <w:spacing w:before="38"/>
        <w:ind w:left="581"/>
      </w:pPr>
      <w:r>
        <w:rPr>
          <w:spacing w:val="-2"/>
        </w:rPr>
        <w:t>......................................................................................................................</w:t>
      </w:r>
    </w:p>
    <w:p w14:paraId="228FB7BD" w14:textId="77777777" w:rsidR="005B4DD7" w:rsidRDefault="00000000">
      <w:pPr>
        <w:spacing w:before="37"/>
        <w:ind w:left="581"/>
      </w:pPr>
      <w:r>
        <w:rPr>
          <w:spacing w:val="-2"/>
        </w:rPr>
        <w:t>........................................................................</w:t>
      </w:r>
    </w:p>
    <w:p w14:paraId="7E8898A9" w14:textId="77777777" w:rsidR="005B4DD7" w:rsidRDefault="005B4DD7">
      <w:pPr>
        <w:pStyle w:val="BodyText"/>
        <w:spacing w:before="4"/>
        <w:rPr>
          <w:sz w:val="22"/>
        </w:rPr>
      </w:pPr>
    </w:p>
    <w:tbl>
      <w:tblPr>
        <w:tblW w:w="0" w:type="auto"/>
        <w:tblInd w:w="4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604"/>
        <w:gridCol w:w="69"/>
        <w:gridCol w:w="1025"/>
        <w:gridCol w:w="1024"/>
        <w:gridCol w:w="1060"/>
      </w:tblGrid>
      <w:tr w:rsidR="005B4DD7" w14:paraId="62B6C529" w14:textId="77777777">
        <w:trPr>
          <w:trHeight w:val="247"/>
        </w:trPr>
        <w:tc>
          <w:tcPr>
            <w:tcW w:w="6604" w:type="dxa"/>
            <w:vMerge w:val="restart"/>
          </w:tcPr>
          <w:p w14:paraId="595584C7" w14:textId="77777777" w:rsidR="005B4DD7" w:rsidRDefault="00000000">
            <w:pPr>
              <w:pStyle w:val="TableParagraph"/>
              <w:spacing w:line="243" w:lineRule="exact"/>
              <w:ind w:left="2105" w:right="2097"/>
              <w:jc w:val="center"/>
              <w:rPr>
                <w:b/>
              </w:rPr>
            </w:pPr>
            <w:r>
              <w:rPr>
                <w:b/>
              </w:rPr>
              <w:t>VERIFICAREA</w:t>
            </w:r>
            <w:r>
              <w:rPr>
                <w:b/>
                <w:spacing w:val="-8"/>
              </w:rPr>
              <w:t xml:space="preserve"> </w:t>
            </w:r>
            <w:r>
              <w:rPr>
                <w:b/>
              </w:rPr>
              <w:t>PE</w:t>
            </w:r>
            <w:r>
              <w:rPr>
                <w:b/>
                <w:spacing w:val="-8"/>
              </w:rPr>
              <w:t xml:space="preserve"> </w:t>
            </w:r>
            <w:r>
              <w:rPr>
                <w:b/>
                <w:spacing w:val="-2"/>
              </w:rPr>
              <w:t>TEREN</w:t>
            </w:r>
          </w:p>
        </w:tc>
        <w:tc>
          <w:tcPr>
            <w:tcW w:w="69" w:type="dxa"/>
            <w:tcBorders>
              <w:bottom w:val="nil"/>
              <w:right w:val="single" w:sz="12" w:space="0" w:color="000000"/>
            </w:tcBorders>
          </w:tcPr>
          <w:p w14:paraId="40D3AA06" w14:textId="77777777" w:rsidR="005B4DD7" w:rsidRDefault="005B4DD7">
            <w:pPr>
              <w:pStyle w:val="TableParagraph"/>
              <w:rPr>
                <w:rFonts w:ascii="Times New Roman"/>
                <w:sz w:val="18"/>
              </w:rPr>
            </w:pPr>
          </w:p>
        </w:tc>
        <w:tc>
          <w:tcPr>
            <w:tcW w:w="1025" w:type="dxa"/>
            <w:tcBorders>
              <w:left w:val="single" w:sz="12" w:space="0" w:color="000000"/>
              <w:bottom w:val="nil"/>
              <w:right w:val="thickThinMediumGap" w:sz="6" w:space="0" w:color="000000"/>
            </w:tcBorders>
          </w:tcPr>
          <w:p w14:paraId="132E78F5" w14:textId="77777777" w:rsidR="005B4DD7" w:rsidRDefault="00000000">
            <w:pPr>
              <w:pStyle w:val="TableParagraph"/>
              <w:spacing w:line="227" w:lineRule="exact"/>
              <w:ind w:left="291"/>
              <w:rPr>
                <w:b/>
              </w:rPr>
            </w:pPr>
            <w:r>
              <w:rPr>
                <w:b/>
                <w:spacing w:val="-5"/>
              </w:rPr>
              <w:t>DA</w:t>
            </w:r>
          </w:p>
        </w:tc>
        <w:tc>
          <w:tcPr>
            <w:tcW w:w="1024" w:type="dxa"/>
            <w:vMerge w:val="restart"/>
            <w:tcBorders>
              <w:left w:val="nil"/>
            </w:tcBorders>
          </w:tcPr>
          <w:p w14:paraId="78E2FB22" w14:textId="77777777" w:rsidR="005B4DD7" w:rsidRDefault="00000000">
            <w:pPr>
              <w:pStyle w:val="TableParagraph"/>
              <w:spacing w:line="243" w:lineRule="exact"/>
              <w:ind w:left="317"/>
              <w:rPr>
                <w:b/>
              </w:rPr>
            </w:pPr>
            <w:r>
              <w:rPr>
                <w:b/>
                <w:spacing w:val="-5"/>
              </w:rPr>
              <w:t>NU</w:t>
            </w:r>
          </w:p>
        </w:tc>
        <w:tc>
          <w:tcPr>
            <w:tcW w:w="1060" w:type="dxa"/>
            <w:vMerge w:val="restart"/>
          </w:tcPr>
          <w:p w14:paraId="36C94708" w14:textId="77777777" w:rsidR="005B4DD7" w:rsidRDefault="00000000">
            <w:pPr>
              <w:pStyle w:val="TableParagraph"/>
              <w:ind w:left="194" w:right="173" w:firstLine="182"/>
              <w:rPr>
                <w:b/>
              </w:rPr>
            </w:pPr>
            <w:r>
              <w:rPr>
                <w:b/>
                <w:spacing w:val="-6"/>
              </w:rPr>
              <w:t xml:space="preserve">NU </w:t>
            </w:r>
            <w:r>
              <w:rPr>
                <w:b/>
                <w:spacing w:val="-4"/>
              </w:rPr>
              <w:t xml:space="preserve">ESTE </w:t>
            </w:r>
            <w:r>
              <w:rPr>
                <w:b/>
                <w:spacing w:val="-2"/>
              </w:rPr>
              <w:t>CAZUL</w:t>
            </w:r>
          </w:p>
        </w:tc>
      </w:tr>
      <w:tr w:rsidR="005B4DD7" w14:paraId="06D32409" w14:textId="77777777">
        <w:trPr>
          <w:trHeight w:val="615"/>
        </w:trPr>
        <w:tc>
          <w:tcPr>
            <w:tcW w:w="6604" w:type="dxa"/>
            <w:vMerge/>
            <w:tcBorders>
              <w:top w:val="nil"/>
            </w:tcBorders>
          </w:tcPr>
          <w:p w14:paraId="18B6AC22" w14:textId="77777777" w:rsidR="005B4DD7" w:rsidRDefault="005B4DD7">
            <w:pPr>
              <w:rPr>
                <w:sz w:val="2"/>
                <w:szCs w:val="2"/>
              </w:rPr>
            </w:pPr>
          </w:p>
        </w:tc>
        <w:tc>
          <w:tcPr>
            <w:tcW w:w="1094" w:type="dxa"/>
            <w:gridSpan w:val="2"/>
            <w:tcBorders>
              <w:top w:val="nil"/>
            </w:tcBorders>
          </w:tcPr>
          <w:p w14:paraId="32F65FF5" w14:textId="77777777" w:rsidR="005B4DD7" w:rsidRDefault="005B4DD7">
            <w:pPr>
              <w:pStyle w:val="TableParagraph"/>
              <w:rPr>
                <w:rFonts w:ascii="Times New Roman"/>
                <w:sz w:val="20"/>
              </w:rPr>
            </w:pPr>
          </w:p>
        </w:tc>
        <w:tc>
          <w:tcPr>
            <w:tcW w:w="1024" w:type="dxa"/>
            <w:vMerge/>
            <w:tcBorders>
              <w:top w:val="nil"/>
              <w:left w:val="nil"/>
            </w:tcBorders>
          </w:tcPr>
          <w:p w14:paraId="30CBF80C" w14:textId="77777777" w:rsidR="005B4DD7" w:rsidRDefault="005B4DD7">
            <w:pPr>
              <w:rPr>
                <w:sz w:val="2"/>
                <w:szCs w:val="2"/>
              </w:rPr>
            </w:pPr>
          </w:p>
        </w:tc>
        <w:tc>
          <w:tcPr>
            <w:tcW w:w="1060" w:type="dxa"/>
            <w:vMerge/>
            <w:tcBorders>
              <w:top w:val="nil"/>
            </w:tcBorders>
          </w:tcPr>
          <w:p w14:paraId="1BF7A71F" w14:textId="77777777" w:rsidR="005B4DD7" w:rsidRDefault="005B4DD7">
            <w:pPr>
              <w:rPr>
                <w:sz w:val="2"/>
                <w:szCs w:val="2"/>
              </w:rPr>
            </w:pPr>
          </w:p>
        </w:tc>
      </w:tr>
      <w:tr w:rsidR="005B4DD7" w14:paraId="78037926" w14:textId="77777777">
        <w:trPr>
          <w:trHeight w:val="750"/>
        </w:trPr>
        <w:tc>
          <w:tcPr>
            <w:tcW w:w="6604" w:type="dxa"/>
          </w:tcPr>
          <w:p w14:paraId="6D1A2397" w14:textId="77777777" w:rsidR="005B4DD7" w:rsidRDefault="005B4DD7">
            <w:pPr>
              <w:pStyle w:val="TableParagraph"/>
              <w:rPr>
                <w:rFonts w:ascii="Times New Roman"/>
                <w:sz w:val="20"/>
              </w:rPr>
            </w:pPr>
          </w:p>
        </w:tc>
        <w:tc>
          <w:tcPr>
            <w:tcW w:w="1094" w:type="dxa"/>
            <w:gridSpan w:val="2"/>
          </w:tcPr>
          <w:p w14:paraId="1ED44C26" w14:textId="77777777" w:rsidR="005B4DD7" w:rsidRDefault="005B4DD7">
            <w:pPr>
              <w:pStyle w:val="TableParagraph"/>
            </w:pPr>
          </w:p>
          <w:p w14:paraId="5179FDAF" w14:textId="77777777" w:rsidR="005B4DD7" w:rsidRDefault="00000000">
            <w:pPr>
              <w:pStyle w:val="TableParagraph"/>
              <w:ind w:left="84"/>
              <w:jc w:val="center"/>
              <w:rPr>
                <w:rFonts w:ascii="Wingdings" w:hAnsi="Wingdings"/>
              </w:rPr>
            </w:pPr>
            <w:r>
              <w:rPr>
                <w:rFonts w:ascii="Wingdings" w:hAnsi="Wingdings"/>
              </w:rPr>
              <w:t></w:t>
            </w:r>
          </w:p>
        </w:tc>
        <w:tc>
          <w:tcPr>
            <w:tcW w:w="1024" w:type="dxa"/>
          </w:tcPr>
          <w:p w14:paraId="5005FF09" w14:textId="77777777" w:rsidR="005B4DD7" w:rsidRDefault="005B4DD7">
            <w:pPr>
              <w:pStyle w:val="TableParagraph"/>
            </w:pPr>
          </w:p>
          <w:p w14:paraId="1115DBA8" w14:textId="77777777" w:rsidR="005B4DD7" w:rsidRDefault="00000000">
            <w:pPr>
              <w:pStyle w:val="TableParagraph"/>
              <w:ind w:left="89"/>
              <w:jc w:val="center"/>
              <w:rPr>
                <w:rFonts w:ascii="Wingdings" w:hAnsi="Wingdings"/>
              </w:rPr>
            </w:pPr>
            <w:r>
              <w:rPr>
                <w:rFonts w:ascii="Wingdings" w:hAnsi="Wingdings"/>
              </w:rPr>
              <w:t></w:t>
            </w:r>
          </w:p>
        </w:tc>
        <w:tc>
          <w:tcPr>
            <w:tcW w:w="1060" w:type="dxa"/>
          </w:tcPr>
          <w:p w14:paraId="0E987847" w14:textId="77777777" w:rsidR="005B4DD7" w:rsidRDefault="005B4DD7">
            <w:pPr>
              <w:pStyle w:val="TableParagraph"/>
            </w:pPr>
          </w:p>
          <w:p w14:paraId="0A4AF0C5" w14:textId="77777777" w:rsidR="005B4DD7" w:rsidRDefault="00000000">
            <w:pPr>
              <w:pStyle w:val="TableParagraph"/>
              <w:ind w:left="45"/>
              <w:jc w:val="center"/>
              <w:rPr>
                <w:rFonts w:ascii="Wingdings" w:hAnsi="Wingdings"/>
              </w:rPr>
            </w:pPr>
            <w:r>
              <w:rPr>
                <w:rFonts w:ascii="Wingdings" w:hAnsi="Wingdings"/>
              </w:rPr>
              <w:t></w:t>
            </w:r>
          </w:p>
        </w:tc>
      </w:tr>
    </w:tbl>
    <w:p w14:paraId="384BA0DD" w14:textId="77777777" w:rsidR="005B4DD7" w:rsidRDefault="00000000">
      <w:pPr>
        <w:spacing w:before="230"/>
        <w:ind w:left="581" w:right="3482"/>
        <w:rPr>
          <w:b/>
        </w:rPr>
      </w:pPr>
      <w:r>
        <w:rPr>
          <w:b/>
        </w:rPr>
        <w:t>DECIZIA</w:t>
      </w:r>
      <w:r>
        <w:rPr>
          <w:b/>
          <w:spacing w:val="-14"/>
        </w:rPr>
        <w:t xml:space="preserve"> </w:t>
      </w:r>
      <w:r>
        <w:rPr>
          <w:b/>
        </w:rPr>
        <w:t>REFERITOARE</w:t>
      </w:r>
      <w:r>
        <w:rPr>
          <w:b/>
          <w:spacing w:val="-11"/>
        </w:rPr>
        <w:t xml:space="preserve"> </w:t>
      </w:r>
      <w:r>
        <w:rPr>
          <w:b/>
        </w:rPr>
        <w:t>LA</w:t>
      </w:r>
      <w:r>
        <w:rPr>
          <w:b/>
          <w:spacing w:val="-11"/>
        </w:rPr>
        <w:t xml:space="preserve"> </w:t>
      </w:r>
      <w:r>
        <w:rPr>
          <w:b/>
        </w:rPr>
        <w:t>ELIGIBILITATEA</w:t>
      </w:r>
      <w:r>
        <w:rPr>
          <w:b/>
          <w:spacing w:val="-11"/>
        </w:rPr>
        <w:t xml:space="preserve"> </w:t>
      </w:r>
      <w:r>
        <w:rPr>
          <w:b/>
        </w:rPr>
        <w:t>PROIECTULUI PROIECTUL ESTE:</w:t>
      </w:r>
    </w:p>
    <w:p w14:paraId="48671414" w14:textId="77777777" w:rsidR="005B4DD7" w:rsidRDefault="00000000">
      <w:pPr>
        <w:tabs>
          <w:tab w:val="left" w:pos="1301"/>
        </w:tabs>
        <w:spacing w:before="5"/>
        <w:ind w:left="941"/>
        <w:rPr>
          <w:b/>
        </w:rPr>
      </w:pPr>
      <w:r>
        <w:rPr>
          <w:rFonts w:ascii="Symbol" w:hAnsi="Symbol"/>
          <w:spacing w:val="-10"/>
        </w:rPr>
        <w:t></w:t>
      </w:r>
      <w:r>
        <w:rPr>
          <w:rFonts w:ascii="Times New Roman" w:hAnsi="Times New Roman"/>
        </w:rPr>
        <w:tab/>
      </w:r>
      <w:r>
        <w:rPr>
          <w:b/>
          <w:spacing w:val="-2"/>
        </w:rPr>
        <w:t>ELIGIBIL</w:t>
      </w:r>
    </w:p>
    <w:p w14:paraId="357A1C48" w14:textId="77777777" w:rsidR="005B4DD7" w:rsidRDefault="00000000">
      <w:pPr>
        <w:tabs>
          <w:tab w:val="left" w:pos="1301"/>
        </w:tabs>
        <w:spacing w:before="1"/>
        <w:ind w:left="941"/>
        <w:rPr>
          <w:b/>
        </w:rPr>
      </w:pPr>
      <w:r>
        <w:rPr>
          <w:rFonts w:ascii="Symbol" w:hAnsi="Symbol"/>
          <w:spacing w:val="-10"/>
        </w:rPr>
        <w:t></w:t>
      </w:r>
      <w:r>
        <w:rPr>
          <w:rFonts w:ascii="Times New Roman" w:hAnsi="Times New Roman"/>
        </w:rPr>
        <w:tab/>
      </w:r>
      <w:r>
        <w:rPr>
          <w:b/>
          <w:spacing w:val="-2"/>
        </w:rPr>
        <w:t>NEELIGIBIL</w:t>
      </w:r>
    </w:p>
    <w:p w14:paraId="289BC7E8" w14:textId="77777777" w:rsidR="005B4DD7" w:rsidRDefault="005B4DD7">
      <w:pPr>
        <w:pStyle w:val="BodyText"/>
        <w:spacing w:before="2"/>
        <w:rPr>
          <w:b/>
          <w:sz w:val="21"/>
        </w:rPr>
      </w:pPr>
    </w:p>
    <w:p w14:paraId="7B50C946" w14:textId="77777777" w:rsidR="005B4DD7" w:rsidRDefault="00000000">
      <w:pPr>
        <w:ind w:left="581"/>
        <w:jc w:val="both"/>
        <w:rPr>
          <w:i/>
          <w:sz w:val="20"/>
        </w:rPr>
      </w:pPr>
      <w:r>
        <w:rPr>
          <w:i/>
          <w:sz w:val="20"/>
        </w:rPr>
        <w:t>Dacă</w:t>
      </w:r>
      <w:r>
        <w:rPr>
          <w:i/>
          <w:spacing w:val="-15"/>
          <w:sz w:val="20"/>
        </w:rPr>
        <w:t xml:space="preserve"> </w:t>
      </w:r>
      <w:r>
        <w:rPr>
          <w:i/>
          <w:sz w:val="20"/>
        </w:rPr>
        <w:t>toate</w:t>
      </w:r>
      <w:r>
        <w:rPr>
          <w:i/>
          <w:spacing w:val="-7"/>
          <w:sz w:val="20"/>
        </w:rPr>
        <w:t xml:space="preserve"> </w:t>
      </w:r>
      <w:r>
        <w:rPr>
          <w:i/>
          <w:sz w:val="20"/>
        </w:rPr>
        <w:t>criteriile</w:t>
      </w:r>
      <w:r>
        <w:rPr>
          <w:i/>
          <w:spacing w:val="-13"/>
          <w:sz w:val="20"/>
        </w:rPr>
        <w:t xml:space="preserve"> </w:t>
      </w:r>
      <w:r>
        <w:rPr>
          <w:i/>
          <w:sz w:val="20"/>
        </w:rPr>
        <w:t>de</w:t>
      </w:r>
      <w:r>
        <w:rPr>
          <w:i/>
          <w:spacing w:val="-8"/>
          <w:sz w:val="20"/>
        </w:rPr>
        <w:t xml:space="preserve"> </w:t>
      </w:r>
      <w:r>
        <w:rPr>
          <w:i/>
          <w:sz w:val="20"/>
        </w:rPr>
        <w:t>eligibilitate</w:t>
      </w:r>
      <w:r>
        <w:rPr>
          <w:i/>
          <w:spacing w:val="-14"/>
          <w:sz w:val="20"/>
        </w:rPr>
        <w:t xml:space="preserve"> </w:t>
      </w:r>
      <w:r>
        <w:rPr>
          <w:i/>
          <w:sz w:val="20"/>
        </w:rPr>
        <w:t>aplicate</w:t>
      </w:r>
      <w:r>
        <w:rPr>
          <w:i/>
          <w:spacing w:val="-12"/>
          <w:sz w:val="20"/>
        </w:rPr>
        <w:t xml:space="preserve"> </w:t>
      </w:r>
      <w:r>
        <w:rPr>
          <w:i/>
          <w:sz w:val="20"/>
        </w:rPr>
        <w:t>proiectului</w:t>
      </w:r>
      <w:r>
        <w:rPr>
          <w:i/>
          <w:spacing w:val="-15"/>
          <w:sz w:val="20"/>
        </w:rPr>
        <w:t xml:space="preserve"> </w:t>
      </w:r>
      <w:r>
        <w:rPr>
          <w:i/>
          <w:sz w:val="20"/>
        </w:rPr>
        <w:t>au</w:t>
      </w:r>
      <w:r>
        <w:rPr>
          <w:i/>
          <w:spacing w:val="-10"/>
          <w:sz w:val="20"/>
        </w:rPr>
        <w:t xml:space="preserve"> </w:t>
      </w:r>
      <w:r>
        <w:rPr>
          <w:i/>
          <w:sz w:val="20"/>
        </w:rPr>
        <w:t>fost</w:t>
      </w:r>
      <w:r>
        <w:rPr>
          <w:i/>
          <w:spacing w:val="-6"/>
          <w:sz w:val="20"/>
        </w:rPr>
        <w:t xml:space="preserve"> </w:t>
      </w:r>
      <w:r>
        <w:rPr>
          <w:i/>
          <w:sz w:val="20"/>
        </w:rPr>
        <w:t>îndeplinite,</w:t>
      </w:r>
      <w:r>
        <w:rPr>
          <w:i/>
          <w:spacing w:val="-14"/>
          <w:sz w:val="20"/>
        </w:rPr>
        <w:t xml:space="preserve"> </w:t>
      </w:r>
      <w:r>
        <w:rPr>
          <w:i/>
          <w:sz w:val="20"/>
        </w:rPr>
        <w:t>proiectul</w:t>
      </w:r>
      <w:r>
        <w:rPr>
          <w:i/>
          <w:spacing w:val="-12"/>
          <w:sz w:val="20"/>
        </w:rPr>
        <w:t xml:space="preserve"> </w:t>
      </w:r>
      <w:r>
        <w:rPr>
          <w:i/>
          <w:sz w:val="20"/>
        </w:rPr>
        <w:t>este</w:t>
      </w:r>
      <w:r>
        <w:rPr>
          <w:i/>
          <w:spacing w:val="-8"/>
          <w:sz w:val="20"/>
        </w:rPr>
        <w:t xml:space="preserve"> </w:t>
      </w:r>
      <w:r>
        <w:rPr>
          <w:i/>
          <w:spacing w:val="-2"/>
          <w:sz w:val="20"/>
        </w:rPr>
        <w:t>eligibil.</w:t>
      </w:r>
    </w:p>
    <w:p w14:paraId="654672E5" w14:textId="77777777" w:rsidR="005B4DD7" w:rsidRDefault="00000000">
      <w:pPr>
        <w:ind w:left="581" w:right="675"/>
        <w:jc w:val="both"/>
        <w:rPr>
          <w:i/>
          <w:sz w:val="20"/>
        </w:rPr>
      </w:pPr>
      <w:r>
        <w:rPr>
          <w:i/>
          <w:sz w:val="20"/>
        </w:rPr>
        <w:t>În cazul</w:t>
      </w:r>
      <w:r>
        <w:rPr>
          <w:i/>
          <w:spacing w:val="-1"/>
          <w:sz w:val="20"/>
        </w:rPr>
        <w:t xml:space="preserve"> </w:t>
      </w:r>
      <w:r>
        <w:rPr>
          <w:i/>
          <w:sz w:val="20"/>
        </w:rPr>
        <w:t>proiectelor</w:t>
      </w:r>
      <w:r>
        <w:rPr>
          <w:i/>
          <w:spacing w:val="-8"/>
          <w:sz w:val="20"/>
        </w:rPr>
        <w:t xml:space="preserve"> </w:t>
      </w:r>
      <w:r>
        <w:rPr>
          <w:i/>
          <w:sz w:val="20"/>
        </w:rPr>
        <w:t>neeligibile</w:t>
      </w:r>
      <w:r>
        <w:rPr>
          <w:i/>
          <w:spacing w:val="-8"/>
          <w:sz w:val="20"/>
        </w:rPr>
        <w:t xml:space="preserve"> </w:t>
      </w:r>
      <w:r>
        <w:rPr>
          <w:i/>
          <w:sz w:val="20"/>
        </w:rPr>
        <w:t>se va completa</w:t>
      </w:r>
      <w:r>
        <w:rPr>
          <w:i/>
          <w:spacing w:val="-6"/>
          <w:sz w:val="20"/>
        </w:rPr>
        <w:t xml:space="preserve"> </w:t>
      </w:r>
      <w:r>
        <w:rPr>
          <w:i/>
          <w:sz w:val="20"/>
        </w:rPr>
        <w:t>rubrica</w:t>
      </w:r>
      <w:r>
        <w:rPr>
          <w:i/>
          <w:spacing w:val="-3"/>
          <w:sz w:val="20"/>
        </w:rPr>
        <w:t xml:space="preserve"> </w:t>
      </w:r>
      <w:r>
        <w:rPr>
          <w:i/>
          <w:sz w:val="20"/>
        </w:rPr>
        <w:t>Observaţii</w:t>
      </w:r>
      <w:r>
        <w:rPr>
          <w:i/>
          <w:spacing w:val="-8"/>
          <w:sz w:val="20"/>
        </w:rPr>
        <w:t xml:space="preserve"> </w:t>
      </w:r>
      <w:r>
        <w:rPr>
          <w:i/>
          <w:sz w:val="20"/>
        </w:rPr>
        <w:t>cu</w:t>
      </w:r>
      <w:r>
        <w:rPr>
          <w:i/>
          <w:spacing w:val="-2"/>
          <w:sz w:val="20"/>
        </w:rPr>
        <w:t xml:space="preserve"> </w:t>
      </w:r>
      <w:r>
        <w:rPr>
          <w:i/>
          <w:sz w:val="20"/>
        </w:rPr>
        <w:t>toate</w:t>
      </w:r>
      <w:r>
        <w:rPr>
          <w:i/>
          <w:spacing w:val="-3"/>
          <w:sz w:val="20"/>
        </w:rPr>
        <w:t xml:space="preserve"> </w:t>
      </w:r>
      <w:r>
        <w:rPr>
          <w:i/>
          <w:sz w:val="20"/>
        </w:rPr>
        <w:t>motivele</w:t>
      </w:r>
      <w:r>
        <w:rPr>
          <w:i/>
          <w:spacing w:val="-6"/>
          <w:sz w:val="20"/>
        </w:rPr>
        <w:t xml:space="preserve"> </w:t>
      </w:r>
      <w:r>
        <w:rPr>
          <w:i/>
          <w:sz w:val="20"/>
        </w:rPr>
        <w:t>de</w:t>
      </w:r>
      <w:r>
        <w:rPr>
          <w:i/>
          <w:spacing w:val="-1"/>
          <w:sz w:val="20"/>
        </w:rPr>
        <w:t xml:space="preserve"> </w:t>
      </w:r>
      <w:r>
        <w:rPr>
          <w:i/>
          <w:sz w:val="20"/>
        </w:rPr>
        <w:t>neeligibilitate</w:t>
      </w:r>
      <w:r>
        <w:rPr>
          <w:i/>
          <w:spacing w:val="-10"/>
          <w:sz w:val="20"/>
        </w:rPr>
        <w:t xml:space="preserve"> </w:t>
      </w:r>
      <w:r>
        <w:rPr>
          <w:i/>
          <w:sz w:val="20"/>
        </w:rPr>
        <w:t xml:space="preserve">ale </w:t>
      </w:r>
      <w:r>
        <w:rPr>
          <w:i/>
          <w:spacing w:val="-2"/>
          <w:sz w:val="20"/>
        </w:rPr>
        <w:t>proiectului.</w:t>
      </w:r>
    </w:p>
    <w:p w14:paraId="5AB2ADC1" w14:textId="77777777" w:rsidR="005B4DD7" w:rsidRDefault="00000000">
      <w:pPr>
        <w:spacing w:before="2"/>
        <w:ind w:left="581" w:right="566"/>
        <w:jc w:val="both"/>
        <w:rPr>
          <w:i/>
          <w:sz w:val="20"/>
        </w:rPr>
      </w:pPr>
      <w:r>
        <w:rPr>
          <w:i/>
          <w:sz w:val="20"/>
        </w:rPr>
        <w:t xml:space="preserve">Expertul GAL 1 care întocmește Fișa de verificare îşi concretizează verificarea prin înscrierea unei bife („√”) în căsuțele/câmpurile respective. Expertul GAL 2 care verifică munca expertului certifică acest lucru prin înscrierea unei linii oblice („\”) de la stânga sus spre dreapta jos, suprapusă peste bifa </w:t>
      </w:r>
      <w:r>
        <w:rPr>
          <w:i/>
          <w:spacing w:val="-2"/>
          <w:sz w:val="20"/>
        </w:rPr>
        <w:t>expertului.</w:t>
      </w:r>
    </w:p>
    <w:p w14:paraId="13C0BAE7" w14:textId="65A7E9A3" w:rsidR="005B4DD7" w:rsidRDefault="00197411">
      <w:pPr>
        <w:pStyle w:val="BodyText"/>
        <w:spacing w:before="4"/>
        <w:rPr>
          <w:i/>
          <w:sz w:val="21"/>
        </w:rPr>
      </w:pPr>
      <w:r>
        <w:rPr>
          <w:noProof/>
        </w:rPr>
        <mc:AlternateContent>
          <mc:Choice Requires="wps">
            <w:drawing>
              <wp:anchor distT="0" distB="0" distL="0" distR="0" simplePos="0" relativeHeight="487587840" behindDoc="1" locked="0" layoutInCell="1" allowOverlap="1" wp14:anchorId="5FE71EF6" wp14:editId="1D1FBD25">
                <wp:simplePos x="0" y="0"/>
                <wp:positionH relativeFrom="page">
                  <wp:posOffset>867410</wp:posOffset>
                </wp:positionH>
                <wp:positionV relativeFrom="paragraph">
                  <wp:posOffset>176530</wp:posOffset>
                </wp:positionV>
                <wp:extent cx="6177280" cy="768985"/>
                <wp:effectExtent l="0" t="0" r="0" b="0"/>
                <wp:wrapTopAndBottom/>
                <wp:docPr id="31" name="docshape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7280" cy="768985"/>
                        </a:xfrm>
                        <a:prstGeom prst="rect">
                          <a:avLst/>
                        </a:prstGeom>
                        <a:noFill/>
                        <a:ln w="736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7420EC6" w14:textId="77777777" w:rsidR="005B4DD7" w:rsidRDefault="00000000">
                            <w:pPr>
                              <w:pStyle w:val="BodyText"/>
                              <w:spacing w:line="231" w:lineRule="exact"/>
                              <w:ind w:left="49"/>
                            </w:pPr>
                            <w:r>
                              <w:rPr>
                                <w:spacing w:val="-2"/>
                                <w:u w:val="single"/>
                              </w:rPr>
                              <w:t>Observatii:</w:t>
                            </w:r>
                          </w:p>
                          <w:p w14:paraId="1C3DB6BF" w14:textId="77777777" w:rsidR="005B4DD7" w:rsidRDefault="00000000">
                            <w:pPr>
                              <w:pStyle w:val="BodyText"/>
                              <w:spacing w:before="5" w:line="228" w:lineRule="exact"/>
                              <w:ind w:left="49"/>
                            </w:pPr>
                            <w:r>
                              <w:t>Se</w:t>
                            </w:r>
                            <w:r>
                              <w:rPr>
                                <w:spacing w:val="-4"/>
                              </w:rPr>
                              <w:t xml:space="preserve"> </w:t>
                            </w:r>
                            <w:r>
                              <w:rPr>
                                <w:spacing w:val="-2"/>
                              </w:rPr>
                              <w:t>detaliază:</w:t>
                            </w:r>
                          </w:p>
                          <w:p w14:paraId="069877AF" w14:textId="77777777" w:rsidR="005B4DD7" w:rsidRDefault="00000000">
                            <w:pPr>
                              <w:pStyle w:val="BodyText"/>
                              <w:numPr>
                                <w:ilvl w:val="0"/>
                                <w:numId w:val="46"/>
                              </w:numPr>
                              <w:tabs>
                                <w:tab w:val="left" w:pos="180"/>
                              </w:tabs>
                              <w:spacing w:line="228" w:lineRule="exact"/>
                              <w:ind w:hanging="131"/>
                            </w:pPr>
                            <w:r>
                              <w:t>pentru</w:t>
                            </w:r>
                            <w:r>
                              <w:rPr>
                                <w:spacing w:val="-16"/>
                              </w:rPr>
                              <w:t xml:space="preserve"> </w:t>
                            </w:r>
                            <w:r>
                              <w:t>fiecare</w:t>
                            </w:r>
                            <w:r>
                              <w:rPr>
                                <w:spacing w:val="-11"/>
                              </w:rPr>
                              <w:t xml:space="preserve"> </w:t>
                            </w:r>
                            <w:r>
                              <w:t>criteriu</w:t>
                            </w:r>
                            <w:r>
                              <w:rPr>
                                <w:spacing w:val="-13"/>
                              </w:rPr>
                              <w:t xml:space="preserve"> </w:t>
                            </w:r>
                            <w:r>
                              <w:t>de</w:t>
                            </w:r>
                            <w:r>
                              <w:rPr>
                                <w:spacing w:val="-4"/>
                              </w:rPr>
                              <w:t xml:space="preserve"> </w:t>
                            </w:r>
                            <w:r>
                              <w:t>eligibilitate</w:t>
                            </w:r>
                            <w:r>
                              <w:rPr>
                                <w:spacing w:val="-14"/>
                              </w:rPr>
                              <w:t xml:space="preserve"> </w:t>
                            </w:r>
                            <w:r>
                              <w:t>care</w:t>
                            </w:r>
                            <w:r>
                              <w:rPr>
                                <w:spacing w:val="-6"/>
                              </w:rPr>
                              <w:t xml:space="preserve"> </w:t>
                            </w:r>
                            <w:r>
                              <w:t>nu</w:t>
                            </w:r>
                            <w:r>
                              <w:rPr>
                                <w:spacing w:val="-8"/>
                              </w:rPr>
                              <w:t xml:space="preserve"> </w:t>
                            </w:r>
                            <w:r>
                              <w:t>a</w:t>
                            </w:r>
                            <w:r>
                              <w:rPr>
                                <w:spacing w:val="-5"/>
                              </w:rPr>
                              <w:t xml:space="preserve"> </w:t>
                            </w:r>
                            <w:r>
                              <w:t>fost</w:t>
                            </w:r>
                            <w:r>
                              <w:rPr>
                                <w:spacing w:val="-6"/>
                              </w:rPr>
                              <w:t xml:space="preserve"> </w:t>
                            </w:r>
                            <w:r>
                              <w:t>îndeplinit,</w:t>
                            </w:r>
                            <w:r>
                              <w:rPr>
                                <w:spacing w:val="-15"/>
                              </w:rPr>
                              <w:t xml:space="preserve"> </w:t>
                            </w:r>
                            <w:r>
                              <w:t>motivul</w:t>
                            </w:r>
                            <w:r>
                              <w:rPr>
                                <w:spacing w:val="-12"/>
                              </w:rPr>
                              <w:t xml:space="preserve"> </w:t>
                            </w:r>
                            <w:r>
                              <w:t>neeligibilității,</w:t>
                            </w:r>
                            <w:r>
                              <w:rPr>
                                <w:spacing w:val="-15"/>
                              </w:rPr>
                              <w:t xml:space="preserve"> </w:t>
                            </w:r>
                            <w:r>
                              <w:t>dacă</w:t>
                            </w:r>
                            <w:r>
                              <w:rPr>
                                <w:spacing w:val="-7"/>
                              </w:rPr>
                              <w:t xml:space="preserve"> </w:t>
                            </w:r>
                            <w:r>
                              <w:t>este</w:t>
                            </w:r>
                            <w:r>
                              <w:rPr>
                                <w:spacing w:val="-10"/>
                              </w:rPr>
                              <w:t xml:space="preserve"> </w:t>
                            </w:r>
                            <w:r>
                              <w:rPr>
                                <w:spacing w:val="-2"/>
                              </w:rPr>
                              <w:t>cazul,</w:t>
                            </w:r>
                          </w:p>
                          <w:p w14:paraId="22343431" w14:textId="77777777" w:rsidR="005B4DD7" w:rsidRDefault="00000000">
                            <w:pPr>
                              <w:pStyle w:val="BodyText"/>
                              <w:numPr>
                                <w:ilvl w:val="0"/>
                                <w:numId w:val="46"/>
                              </w:numPr>
                              <w:tabs>
                                <w:tab w:val="left" w:pos="180"/>
                              </w:tabs>
                              <w:spacing w:before="1"/>
                              <w:ind w:hanging="131"/>
                            </w:pPr>
                            <w:r>
                              <w:t>motivul</w:t>
                            </w:r>
                            <w:r>
                              <w:rPr>
                                <w:spacing w:val="-12"/>
                              </w:rPr>
                              <w:t xml:space="preserve"> </w:t>
                            </w:r>
                            <w:r>
                              <w:t>reducerii</w:t>
                            </w:r>
                            <w:r>
                              <w:rPr>
                                <w:spacing w:val="-12"/>
                              </w:rPr>
                              <w:t xml:space="preserve"> </w:t>
                            </w:r>
                            <w:r>
                              <w:t>valorii</w:t>
                            </w:r>
                            <w:r>
                              <w:rPr>
                                <w:spacing w:val="-4"/>
                              </w:rPr>
                              <w:t xml:space="preserve"> </w:t>
                            </w:r>
                            <w:r>
                              <w:t>eligibile,</w:t>
                            </w:r>
                            <w:r>
                              <w:rPr>
                                <w:spacing w:val="-15"/>
                              </w:rPr>
                              <w:t xml:space="preserve"> </w:t>
                            </w:r>
                            <w:r>
                              <w:t>a</w:t>
                            </w:r>
                            <w:r>
                              <w:rPr>
                                <w:spacing w:val="-5"/>
                              </w:rPr>
                              <w:t xml:space="preserve"> </w:t>
                            </w:r>
                            <w:r>
                              <w:t>valorii</w:t>
                            </w:r>
                            <w:r>
                              <w:rPr>
                                <w:spacing w:val="-10"/>
                              </w:rPr>
                              <w:t xml:space="preserve"> </w:t>
                            </w:r>
                            <w:r>
                              <w:t>publice</w:t>
                            </w:r>
                            <w:r>
                              <w:rPr>
                                <w:spacing w:val="-11"/>
                              </w:rPr>
                              <w:t xml:space="preserve"> </w:t>
                            </w:r>
                            <w:r>
                              <w:t>sau</w:t>
                            </w:r>
                            <w:r>
                              <w:rPr>
                                <w:spacing w:val="-11"/>
                              </w:rPr>
                              <w:t xml:space="preserve"> </w:t>
                            </w:r>
                            <w:r>
                              <w:t>a</w:t>
                            </w:r>
                            <w:r>
                              <w:rPr>
                                <w:spacing w:val="-5"/>
                              </w:rPr>
                              <w:t xml:space="preserve"> </w:t>
                            </w:r>
                            <w:r>
                              <w:t>intensității</w:t>
                            </w:r>
                            <w:r>
                              <w:rPr>
                                <w:spacing w:val="-14"/>
                              </w:rPr>
                              <w:t xml:space="preserve"> </w:t>
                            </w:r>
                            <w:r>
                              <w:t>sprijinului,</w:t>
                            </w:r>
                            <w:r>
                              <w:rPr>
                                <w:spacing w:val="-11"/>
                              </w:rPr>
                              <w:t xml:space="preserve"> </w:t>
                            </w:r>
                            <w:r>
                              <w:t>dacă</w:t>
                            </w:r>
                            <w:r>
                              <w:rPr>
                                <w:spacing w:val="-7"/>
                              </w:rPr>
                              <w:t xml:space="preserve"> </w:t>
                            </w:r>
                            <w:r>
                              <w:t>este</w:t>
                            </w:r>
                            <w:r>
                              <w:rPr>
                                <w:spacing w:val="-9"/>
                              </w:rPr>
                              <w:t xml:space="preserve"> </w:t>
                            </w:r>
                            <w:r>
                              <w:rPr>
                                <w:spacing w:val="-2"/>
                              </w:rPr>
                              <w:t>cazul,</w:t>
                            </w:r>
                          </w:p>
                          <w:p w14:paraId="47C2F772" w14:textId="77777777" w:rsidR="005B4DD7" w:rsidRDefault="00000000">
                            <w:pPr>
                              <w:pStyle w:val="BodyText"/>
                              <w:numPr>
                                <w:ilvl w:val="0"/>
                                <w:numId w:val="46"/>
                              </w:numPr>
                              <w:tabs>
                                <w:tab w:val="left" w:pos="180"/>
                              </w:tabs>
                              <w:spacing w:before="20"/>
                              <w:ind w:hanging="131"/>
                            </w:pPr>
                            <w:r>
                              <w:t>motivul</w:t>
                            </w:r>
                            <w:r>
                              <w:rPr>
                                <w:spacing w:val="-12"/>
                              </w:rPr>
                              <w:t xml:space="preserve"> </w:t>
                            </w:r>
                            <w:r>
                              <w:t>neeligibilității</w:t>
                            </w:r>
                            <w:r>
                              <w:rPr>
                                <w:spacing w:val="-15"/>
                              </w:rPr>
                              <w:t xml:space="preserve"> </w:t>
                            </w:r>
                            <w:r>
                              <w:t>din</w:t>
                            </w:r>
                            <w:r>
                              <w:rPr>
                                <w:spacing w:val="-8"/>
                              </w:rPr>
                              <w:t xml:space="preserve"> </w:t>
                            </w:r>
                            <w:r>
                              <w:t>punct</w:t>
                            </w:r>
                            <w:r>
                              <w:rPr>
                                <w:spacing w:val="-7"/>
                              </w:rPr>
                              <w:t xml:space="preserve"> </w:t>
                            </w:r>
                            <w:r>
                              <w:t>de</w:t>
                            </w:r>
                            <w:r>
                              <w:rPr>
                                <w:spacing w:val="-6"/>
                              </w:rPr>
                              <w:t xml:space="preserve"> </w:t>
                            </w:r>
                            <w:r>
                              <w:t>vedere</w:t>
                            </w:r>
                            <w:r>
                              <w:rPr>
                                <w:spacing w:val="-10"/>
                              </w:rPr>
                              <w:t xml:space="preserve"> </w:t>
                            </w:r>
                            <w:r>
                              <w:t>al</w:t>
                            </w:r>
                            <w:r>
                              <w:rPr>
                                <w:spacing w:val="-6"/>
                              </w:rPr>
                              <w:t xml:space="preserve"> </w:t>
                            </w:r>
                            <w:r>
                              <w:t>verificării</w:t>
                            </w:r>
                            <w:r>
                              <w:rPr>
                                <w:spacing w:val="-14"/>
                              </w:rPr>
                              <w:t xml:space="preserve"> </w:t>
                            </w:r>
                            <w:r>
                              <w:t>pe</w:t>
                            </w:r>
                            <w:r>
                              <w:rPr>
                                <w:spacing w:val="-8"/>
                              </w:rPr>
                              <w:t xml:space="preserve"> </w:t>
                            </w:r>
                            <w:r>
                              <w:t>teren,</w:t>
                            </w:r>
                            <w:r>
                              <w:rPr>
                                <w:spacing w:val="-11"/>
                              </w:rPr>
                              <w:t xml:space="preserve"> </w:t>
                            </w:r>
                            <w:r>
                              <w:t>dacă</w:t>
                            </w:r>
                            <w:r>
                              <w:rPr>
                                <w:spacing w:val="-7"/>
                              </w:rPr>
                              <w:t xml:space="preserve"> </w:t>
                            </w:r>
                            <w:r>
                              <w:t>este</w:t>
                            </w:r>
                            <w:r>
                              <w:rPr>
                                <w:spacing w:val="-8"/>
                              </w:rPr>
                              <w:t xml:space="preserve"> </w:t>
                            </w:r>
                            <w:r>
                              <w:rPr>
                                <w:spacing w:val="-2"/>
                              </w:rPr>
                              <w:t>cazul.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E71EF6" id="_x0000_t202" coordsize="21600,21600" o:spt="202" path="m,l,21600r21600,l21600,xe">
                <v:stroke joinstyle="miter"/>
                <v:path gradientshapeok="t" o:connecttype="rect"/>
              </v:shapetype>
              <v:shape id="docshape13" o:spid="_x0000_s1026" type="#_x0000_t202" style="position:absolute;margin-left:68.3pt;margin-top:13.9pt;width:486.4pt;height:60.5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" filled="f" strokeweight=".20458mm">
                <v:textbox inset="0,0,0,0">
                  <w:txbxContent>
                    <w:p w14:paraId="57420EC6" w14:textId="77777777" w:rsidR="005B4DD7" w:rsidRDefault="00000000">
                      <w:pPr>
                        <w:pStyle w:val="BodyText"/>
                        <w:spacing w:line="231" w:lineRule="exact"/>
                        <w:ind w:left="49"/>
                      </w:pPr>
                      <w:r>
                        <w:rPr>
                          <w:spacing w:val="-2"/>
                          <w:u w:val="single"/>
                        </w:rPr>
                        <w:t>Observatii:</w:t>
                      </w:r>
                    </w:p>
                    <w:p w14:paraId="1C3DB6BF" w14:textId="77777777" w:rsidR="005B4DD7" w:rsidRDefault="00000000">
                      <w:pPr>
                        <w:pStyle w:val="BodyText"/>
                        <w:spacing w:before="5" w:line="228" w:lineRule="exact"/>
                        <w:ind w:left="49"/>
                      </w:pPr>
                      <w:r>
                        <w:t>Se</w:t>
                      </w:r>
                      <w:r>
                        <w:rPr>
                          <w:spacing w:val="-4"/>
                        </w:rPr>
                        <w:t xml:space="preserve"> </w:t>
                      </w:r>
                      <w:r>
                        <w:rPr>
                          <w:spacing w:val="-2"/>
                        </w:rPr>
                        <w:t>detaliază:</w:t>
                      </w:r>
                    </w:p>
                    <w:p w14:paraId="069877AF" w14:textId="77777777" w:rsidR="005B4DD7" w:rsidRDefault="00000000">
                      <w:pPr>
                        <w:pStyle w:val="BodyText"/>
                        <w:numPr>
                          <w:ilvl w:val="0"/>
                          <w:numId w:val="46"/>
                        </w:numPr>
                        <w:tabs>
                          <w:tab w:val="left" w:pos="180"/>
                        </w:tabs>
                        <w:spacing w:line="228" w:lineRule="exact"/>
                        <w:ind w:hanging="131"/>
                      </w:pPr>
                      <w:r>
                        <w:t>pentru</w:t>
                      </w:r>
                      <w:r>
                        <w:rPr>
                          <w:spacing w:val="-16"/>
                        </w:rPr>
                        <w:t xml:space="preserve"> </w:t>
                      </w:r>
                      <w:r>
                        <w:t>fiecare</w:t>
                      </w:r>
                      <w:r>
                        <w:rPr>
                          <w:spacing w:val="-11"/>
                        </w:rPr>
                        <w:t xml:space="preserve"> </w:t>
                      </w:r>
                      <w:r>
                        <w:t>criteriu</w:t>
                      </w:r>
                      <w:r>
                        <w:rPr>
                          <w:spacing w:val="-13"/>
                        </w:rPr>
                        <w:t xml:space="preserve"> </w:t>
                      </w:r>
                      <w:r>
                        <w:t>de</w:t>
                      </w:r>
                      <w:r>
                        <w:rPr>
                          <w:spacing w:val="-4"/>
                        </w:rPr>
                        <w:t xml:space="preserve"> </w:t>
                      </w:r>
                      <w:r>
                        <w:t>eligibilitate</w:t>
                      </w:r>
                      <w:r>
                        <w:rPr>
                          <w:spacing w:val="-14"/>
                        </w:rPr>
                        <w:t xml:space="preserve"> </w:t>
                      </w:r>
                      <w:r>
                        <w:t>care</w:t>
                      </w:r>
                      <w:r>
                        <w:rPr>
                          <w:spacing w:val="-6"/>
                        </w:rPr>
                        <w:t xml:space="preserve"> </w:t>
                      </w:r>
                      <w:r>
                        <w:t>nu</w:t>
                      </w:r>
                      <w:r>
                        <w:rPr>
                          <w:spacing w:val="-8"/>
                        </w:rPr>
                        <w:t xml:space="preserve"> </w:t>
                      </w:r>
                      <w:r>
                        <w:t>a</w:t>
                      </w:r>
                      <w:r>
                        <w:rPr>
                          <w:spacing w:val="-5"/>
                        </w:rPr>
                        <w:t xml:space="preserve"> </w:t>
                      </w:r>
                      <w:r>
                        <w:t>fost</w:t>
                      </w:r>
                      <w:r>
                        <w:rPr>
                          <w:spacing w:val="-6"/>
                        </w:rPr>
                        <w:t xml:space="preserve"> </w:t>
                      </w:r>
                      <w:r>
                        <w:t>îndeplinit,</w:t>
                      </w:r>
                      <w:r>
                        <w:rPr>
                          <w:spacing w:val="-15"/>
                        </w:rPr>
                        <w:t xml:space="preserve"> </w:t>
                      </w:r>
                      <w:r>
                        <w:t>motivul</w:t>
                      </w:r>
                      <w:r>
                        <w:rPr>
                          <w:spacing w:val="-12"/>
                        </w:rPr>
                        <w:t xml:space="preserve"> </w:t>
                      </w:r>
                      <w:r>
                        <w:t>neeligibilității,</w:t>
                      </w:r>
                      <w:r>
                        <w:rPr>
                          <w:spacing w:val="-15"/>
                        </w:rPr>
                        <w:t xml:space="preserve"> </w:t>
                      </w:r>
                      <w:r>
                        <w:t>dacă</w:t>
                      </w:r>
                      <w:r>
                        <w:rPr>
                          <w:spacing w:val="-7"/>
                        </w:rPr>
                        <w:t xml:space="preserve"> </w:t>
                      </w:r>
                      <w:r>
                        <w:t>este</w:t>
                      </w:r>
                      <w:r>
                        <w:rPr>
                          <w:spacing w:val="-10"/>
                        </w:rPr>
                        <w:t xml:space="preserve"> </w:t>
                      </w:r>
                      <w:r>
                        <w:rPr>
                          <w:spacing w:val="-2"/>
                        </w:rPr>
                        <w:t>cazul,</w:t>
                      </w:r>
                    </w:p>
                    <w:p w14:paraId="22343431" w14:textId="77777777" w:rsidR="005B4DD7" w:rsidRDefault="00000000">
                      <w:pPr>
                        <w:pStyle w:val="BodyText"/>
                        <w:numPr>
                          <w:ilvl w:val="0"/>
                          <w:numId w:val="46"/>
                        </w:numPr>
                        <w:tabs>
                          <w:tab w:val="left" w:pos="180"/>
                        </w:tabs>
                        <w:spacing w:before="1"/>
                        <w:ind w:hanging="131"/>
                      </w:pPr>
                      <w:r>
                        <w:t>motivul</w:t>
                      </w:r>
                      <w:r>
                        <w:rPr>
                          <w:spacing w:val="-12"/>
                        </w:rPr>
                        <w:t xml:space="preserve"> </w:t>
                      </w:r>
                      <w:r>
                        <w:t>reducerii</w:t>
                      </w:r>
                      <w:r>
                        <w:rPr>
                          <w:spacing w:val="-12"/>
                        </w:rPr>
                        <w:t xml:space="preserve"> </w:t>
                      </w:r>
                      <w:r>
                        <w:t>valorii</w:t>
                      </w:r>
                      <w:r>
                        <w:rPr>
                          <w:spacing w:val="-4"/>
                        </w:rPr>
                        <w:t xml:space="preserve"> </w:t>
                      </w:r>
                      <w:r>
                        <w:t>eligibile,</w:t>
                      </w:r>
                      <w:r>
                        <w:rPr>
                          <w:spacing w:val="-15"/>
                        </w:rPr>
                        <w:t xml:space="preserve"> </w:t>
                      </w:r>
                      <w:r>
                        <w:t>a</w:t>
                      </w:r>
                      <w:r>
                        <w:rPr>
                          <w:spacing w:val="-5"/>
                        </w:rPr>
                        <w:t xml:space="preserve"> </w:t>
                      </w:r>
                      <w:r>
                        <w:t>valorii</w:t>
                      </w:r>
                      <w:r>
                        <w:rPr>
                          <w:spacing w:val="-10"/>
                        </w:rPr>
                        <w:t xml:space="preserve"> </w:t>
                      </w:r>
                      <w:r>
                        <w:t>publice</w:t>
                      </w:r>
                      <w:r>
                        <w:rPr>
                          <w:spacing w:val="-11"/>
                        </w:rPr>
                        <w:t xml:space="preserve"> </w:t>
                      </w:r>
                      <w:r>
                        <w:t>sau</w:t>
                      </w:r>
                      <w:r>
                        <w:rPr>
                          <w:spacing w:val="-11"/>
                        </w:rPr>
                        <w:t xml:space="preserve"> </w:t>
                      </w:r>
                      <w:r>
                        <w:t>a</w:t>
                      </w:r>
                      <w:r>
                        <w:rPr>
                          <w:spacing w:val="-5"/>
                        </w:rPr>
                        <w:t xml:space="preserve"> </w:t>
                      </w:r>
                      <w:r>
                        <w:t>intensității</w:t>
                      </w:r>
                      <w:r>
                        <w:rPr>
                          <w:spacing w:val="-14"/>
                        </w:rPr>
                        <w:t xml:space="preserve"> </w:t>
                      </w:r>
                      <w:r>
                        <w:t>sprijinului,</w:t>
                      </w:r>
                      <w:r>
                        <w:rPr>
                          <w:spacing w:val="-11"/>
                        </w:rPr>
                        <w:t xml:space="preserve"> </w:t>
                      </w:r>
                      <w:r>
                        <w:t>dacă</w:t>
                      </w:r>
                      <w:r>
                        <w:rPr>
                          <w:spacing w:val="-7"/>
                        </w:rPr>
                        <w:t xml:space="preserve"> </w:t>
                      </w:r>
                      <w:r>
                        <w:t>este</w:t>
                      </w:r>
                      <w:r>
                        <w:rPr>
                          <w:spacing w:val="-9"/>
                        </w:rPr>
                        <w:t xml:space="preserve"> </w:t>
                      </w:r>
                      <w:r>
                        <w:rPr>
                          <w:spacing w:val="-2"/>
                        </w:rPr>
                        <w:t>cazul,</w:t>
                      </w:r>
                    </w:p>
                    <w:p w14:paraId="47C2F772" w14:textId="77777777" w:rsidR="005B4DD7" w:rsidRDefault="00000000">
                      <w:pPr>
                        <w:pStyle w:val="BodyText"/>
                        <w:numPr>
                          <w:ilvl w:val="0"/>
                          <w:numId w:val="46"/>
                        </w:numPr>
                        <w:tabs>
                          <w:tab w:val="left" w:pos="180"/>
                        </w:tabs>
                        <w:spacing w:before="20"/>
                        <w:ind w:hanging="131"/>
                      </w:pPr>
                      <w:r>
                        <w:t>motivul</w:t>
                      </w:r>
                      <w:r>
                        <w:rPr>
                          <w:spacing w:val="-12"/>
                        </w:rPr>
                        <w:t xml:space="preserve"> </w:t>
                      </w:r>
                      <w:r>
                        <w:t>neeligibilității</w:t>
                      </w:r>
                      <w:r>
                        <w:rPr>
                          <w:spacing w:val="-15"/>
                        </w:rPr>
                        <w:t xml:space="preserve"> </w:t>
                      </w:r>
                      <w:r>
                        <w:t>din</w:t>
                      </w:r>
                      <w:r>
                        <w:rPr>
                          <w:spacing w:val="-8"/>
                        </w:rPr>
                        <w:t xml:space="preserve"> </w:t>
                      </w:r>
                      <w:r>
                        <w:t>punct</w:t>
                      </w:r>
                      <w:r>
                        <w:rPr>
                          <w:spacing w:val="-7"/>
                        </w:rPr>
                        <w:t xml:space="preserve"> </w:t>
                      </w:r>
                      <w:r>
                        <w:t>de</w:t>
                      </w:r>
                      <w:r>
                        <w:rPr>
                          <w:spacing w:val="-6"/>
                        </w:rPr>
                        <w:t xml:space="preserve"> </w:t>
                      </w:r>
                      <w:r>
                        <w:t>vedere</w:t>
                      </w:r>
                      <w:r>
                        <w:rPr>
                          <w:spacing w:val="-10"/>
                        </w:rPr>
                        <w:t xml:space="preserve"> </w:t>
                      </w:r>
                      <w:r>
                        <w:t>al</w:t>
                      </w:r>
                      <w:r>
                        <w:rPr>
                          <w:spacing w:val="-6"/>
                        </w:rPr>
                        <w:t xml:space="preserve"> </w:t>
                      </w:r>
                      <w:r>
                        <w:t>verificării</w:t>
                      </w:r>
                      <w:r>
                        <w:rPr>
                          <w:spacing w:val="-14"/>
                        </w:rPr>
                        <w:t xml:space="preserve"> </w:t>
                      </w:r>
                      <w:r>
                        <w:t>pe</w:t>
                      </w:r>
                      <w:r>
                        <w:rPr>
                          <w:spacing w:val="-8"/>
                        </w:rPr>
                        <w:t xml:space="preserve"> </w:t>
                      </w:r>
                      <w:r>
                        <w:t>teren,</w:t>
                      </w:r>
                      <w:r>
                        <w:rPr>
                          <w:spacing w:val="-11"/>
                        </w:rPr>
                        <w:t xml:space="preserve"> </w:t>
                      </w:r>
                      <w:r>
                        <w:t>dacă</w:t>
                      </w:r>
                      <w:r>
                        <w:rPr>
                          <w:spacing w:val="-7"/>
                        </w:rPr>
                        <w:t xml:space="preserve"> </w:t>
                      </w:r>
                      <w:r>
                        <w:t>este</w:t>
                      </w:r>
                      <w:r>
                        <w:rPr>
                          <w:spacing w:val="-8"/>
                        </w:rPr>
                        <w:t xml:space="preserve"> </w:t>
                      </w:r>
                      <w:r>
                        <w:rPr>
                          <w:spacing w:val="-2"/>
                        </w:rPr>
                        <w:t>cazul.</w:t>
                      </w:r>
                    </w:p>
                  </w:txbxContent>
                </v:textbox>
                <w10:wrap type="topAndBottom" anchorx="page"/>
              </v:shape>
            </w:pict>
          </mc:Fallback>
        </mc:AlternateContent>
      </w:r>
    </w:p>
    <w:p w14:paraId="63CEF812" w14:textId="77777777" w:rsidR="005B4DD7" w:rsidRDefault="005B4DD7">
      <w:pPr>
        <w:pStyle w:val="BodyText"/>
        <w:rPr>
          <w:i/>
        </w:rPr>
      </w:pPr>
    </w:p>
    <w:p w14:paraId="160FC7AC" w14:textId="77777777" w:rsidR="005B4DD7" w:rsidRDefault="005B4DD7">
      <w:pPr>
        <w:pStyle w:val="BodyText"/>
        <w:rPr>
          <w:i/>
        </w:rPr>
      </w:pPr>
    </w:p>
    <w:p w14:paraId="766BD1FF" w14:textId="77777777" w:rsidR="005B4DD7" w:rsidRDefault="005B4DD7">
      <w:pPr>
        <w:sectPr w:rsidR="005B4DD7">
          <w:headerReference w:type="default" r:id="rId17"/>
          <w:footerReference w:type="default" r:id="rId18"/>
          <w:pgSz w:w="11930" w:h="16850"/>
          <w:pgMar w:top="1680" w:right="320" w:bottom="660" w:left="840" w:header="732" w:footer="465" w:gutter="0"/>
          <w:cols w:space="720"/>
        </w:sectPr>
      </w:pPr>
    </w:p>
    <w:p w14:paraId="21640C8A" w14:textId="77777777" w:rsidR="005B4DD7" w:rsidRDefault="005B4DD7">
      <w:pPr>
        <w:pStyle w:val="BodyText"/>
        <w:spacing w:before="2"/>
        <w:rPr>
          <w:i/>
          <w:sz w:val="23"/>
        </w:rPr>
      </w:pPr>
    </w:p>
    <w:p w14:paraId="1641C900" w14:textId="77777777" w:rsidR="005B4DD7" w:rsidRDefault="00000000">
      <w:pPr>
        <w:ind w:left="581"/>
      </w:pPr>
      <w:r>
        <w:t>Verificat:</w:t>
      </w:r>
      <w:r>
        <w:rPr>
          <w:spacing w:val="-4"/>
        </w:rPr>
        <w:t xml:space="preserve"> </w:t>
      </w:r>
      <w:r>
        <w:t>Expert</w:t>
      </w:r>
      <w:r>
        <w:rPr>
          <w:spacing w:val="-5"/>
        </w:rPr>
        <w:t xml:space="preserve"> </w:t>
      </w:r>
      <w:r>
        <w:t>2</w:t>
      </w:r>
      <w:r>
        <w:rPr>
          <w:spacing w:val="-8"/>
        </w:rPr>
        <w:t xml:space="preserve"> </w:t>
      </w:r>
      <w:r>
        <w:t>GAL</w:t>
      </w:r>
      <w:r>
        <w:rPr>
          <w:spacing w:val="-8"/>
        </w:rPr>
        <w:t xml:space="preserve"> </w:t>
      </w:r>
      <w:r>
        <w:t>DELTA</w:t>
      </w:r>
      <w:r>
        <w:rPr>
          <w:spacing w:val="-4"/>
        </w:rPr>
        <w:t xml:space="preserve"> </w:t>
      </w:r>
      <w:r>
        <w:rPr>
          <w:spacing w:val="-2"/>
        </w:rPr>
        <w:t>DUNARII</w:t>
      </w:r>
    </w:p>
    <w:p w14:paraId="74C8C7AF" w14:textId="77777777" w:rsidR="005B4DD7" w:rsidRDefault="005B4DD7">
      <w:pPr>
        <w:pStyle w:val="BodyText"/>
        <w:spacing w:before="4"/>
      </w:pPr>
    </w:p>
    <w:p w14:paraId="55A177BD" w14:textId="77777777" w:rsidR="005B4DD7" w:rsidRDefault="00000000">
      <w:pPr>
        <w:spacing w:line="465" w:lineRule="auto"/>
        <w:ind w:left="581"/>
        <w:rPr>
          <w:i/>
        </w:rPr>
      </w:pPr>
      <w:r>
        <w:rPr>
          <w:i/>
        </w:rPr>
        <w:t xml:space="preserve">Nume/Prenume ……………………...... </w:t>
      </w:r>
      <w:r>
        <w:rPr>
          <w:i/>
          <w:spacing w:val="-2"/>
        </w:rPr>
        <w:t>Semnătura....................................</w:t>
      </w:r>
    </w:p>
    <w:p w14:paraId="2E7B6E8B" w14:textId="77777777" w:rsidR="005B4DD7" w:rsidRDefault="005B4DD7">
      <w:pPr>
        <w:pStyle w:val="BodyText"/>
        <w:rPr>
          <w:i/>
          <w:sz w:val="25"/>
        </w:rPr>
      </w:pPr>
    </w:p>
    <w:p w14:paraId="504C9F04" w14:textId="77777777" w:rsidR="005B4DD7" w:rsidRDefault="00000000">
      <w:pPr>
        <w:ind w:left="581"/>
        <w:rPr>
          <w:i/>
        </w:rPr>
      </w:pPr>
      <w:r>
        <w:rPr>
          <w:i/>
          <w:spacing w:val="-2"/>
        </w:rPr>
        <w:t>Data……........................................</w:t>
      </w:r>
    </w:p>
    <w:p w14:paraId="267D3219" w14:textId="77777777" w:rsidR="005B4DD7" w:rsidRDefault="00000000">
      <w:pPr>
        <w:spacing w:before="2"/>
        <w:rPr>
          <w:i/>
          <w:sz w:val="23"/>
        </w:rPr>
      </w:pPr>
      <w:r>
        <w:br w:type="column"/>
      </w:r>
    </w:p>
    <w:p w14:paraId="2BF7B429" w14:textId="77777777" w:rsidR="005B4DD7" w:rsidRDefault="00000000">
      <w:pPr>
        <w:ind w:left="581"/>
      </w:pPr>
      <w:r>
        <w:t>Întocmit:</w:t>
      </w:r>
      <w:r>
        <w:rPr>
          <w:spacing w:val="-3"/>
        </w:rPr>
        <w:t xml:space="preserve"> </w:t>
      </w:r>
      <w:r>
        <w:t>Expert</w:t>
      </w:r>
      <w:r>
        <w:rPr>
          <w:spacing w:val="59"/>
        </w:rPr>
        <w:t xml:space="preserve"> </w:t>
      </w:r>
      <w:r>
        <w:t>1</w:t>
      </w:r>
      <w:r>
        <w:rPr>
          <w:spacing w:val="-7"/>
        </w:rPr>
        <w:t xml:space="preserve"> </w:t>
      </w:r>
      <w:r>
        <w:t>GAL</w:t>
      </w:r>
      <w:r>
        <w:rPr>
          <w:spacing w:val="-7"/>
        </w:rPr>
        <w:t xml:space="preserve"> </w:t>
      </w:r>
      <w:r>
        <w:t>DELTA</w:t>
      </w:r>
      <w:r>
        <w:rPr>
          <w:spacing w:val="-3"/>
        </w:rPr>
        <w:t xml:space="preserve"> </w:t>
      </w:r>
      <w:r>
        <w:rPr>
          <w:spacing w:val="-2"/>
        </w:rPr>
        <w:t>DUNARII</w:t>
      </w:r>
    </w:p>
    <w:p w14:paraId="58C762E2" w14:textId="77777777" w:rsidR="005B4DD7" w:rsidRDefault="005B4DD7">
      <w:pPr>
        <w:pStyle w:val="BodyText"/>
        <w:spacing w:before="4"/>
      </w:pPr>
    </w:p>
    <w:p w14:paraId="742957B5" w14:textId="77777777" w:rsidR="005B4DD7" w:rsidRDefault="00000000">
      <w:pPr>
        <w:spacing w:line="465" w:lineRule="auto"/>
        <w:ind w:left="581"/>
        <w:rPr>
          <w:i/>
        </w:rPr>
      </w:pPr>
      <w:r>
        <w:rPr>
          <w:i/>
        </w:rPr>
        <w:t xml:space="preserve">Nume/Prenume ……………………...... </w:t>
      </w:r>
      <w:r>
        <w:rPr>
          <w:i/>
          <w:spacing w:val="-2"/>
        </w:rPr>
        <w:t>Semnătura....................................</w:t>
      </w:r>
    </w:p>
    <w:p w14:paraId="7116B243" w14:textId="77777777" w:rsidR="005B4DD7" w:rsidRDefault="005B4DD7">
      <w:pPr>
        <w:pStyle w:val="BodyText"/>
        <w:rPr>
          <w:i/>
          <w:sz w:val="25"/>
        </w:rPr>
      </w:pPr>
    </w:p>
    <w:p w14:paraId="369A1CDE" w14:textId="07F5F85A" w:rsidR="005B4DD7" w:rsidRPr="0052476E" w:rsidRDefault="00000000" w:rsidP="0052476E">
      <w:pPr>
        <w:ind w:left="581"/>
        <w:rPr>
          <w:i/>
        </w:rPr>
        <w:sectPr w:rsidR="005B4DD7" w:rsidRPr="0052476E">
          <w:type w:val="continuous"/>
          <w:pgSz w:w="11930" w:h="16850"/>
          <w:pgMar w:top="1820" w:right="320" w:bottom="660" w:left="840" w:header="732" w:footer="465" w:gutter="0"/>
          <w:cols w:num="2" w:space="720" w:equalWidth="0">
            <w:col w:w="4623" w:space="474"/>
            <w:col w:w="5673"/>
          </w:cols>
        </w:sectPr>
      </w:pPr>
      <w:r>
        <w:rPr>
          <w:i/>
          <w:spacing w:val="-2"/>
        </w:rPr>
        <w:t>Data……......................................</w:t>
      </w:r>
    </w:p>
    <w:p w14:paraId="5AECA702" w14:textId="77777777" w:rsidR="005B4DD7" w:rsidRDefault="005B4DD7">
      <w:pPr>
        <w:pStyle w:val="BodyText"/>
        <w:rPr>
          <w:i/>
        </w:rPr>
      </w:pPr>
    </w:p>
    <w:p w14:paraId="43CFCC3F" w14:textId="77777777" w:rsidR="005B4DD7" w:rsidRDefault="005B4DD7">
      <w:pPr>
        <w:pStyle w:val="BodyText"/>
        <w:spacing w:before="5"/>
        <w:rPr>
          <w:i/>
          <w:sz w:val="28"/>
        </w:rPr>
      </w:pPr>
    </w:p>
    <w:p w14:paraId="214E5D0A" w14:textId="1EEEFDEC" w:rsidR="005B4DD7" w:rsidRPr="0052476E" w:rsidRDefault="00197411" w:rsidP="0052476E">
      <w:pPr>
        <w:pStyle w:val="BodyText"/>
        <w:ind w:left="550"/>
      </w:pPr>
      <w:r>
        <w:rPr>
          <w:noProof/>
        </w:rPr>
        <mc:AlternateContent>
          <mc:Choice Requires="wps">
            <w:drawing>
              <wp:inline distT="0" distB="0" distL="0" distR="0" wp14:anchorId="314339E1" wp14:editId="126E3A5F">
                <wp:extent cx="6108700" cy="323850"/>
                <wp:effectExtent l="0" t="0" r="0" b="0"/>
                <wp:docPr id="30" name="docshape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700" cy="323850"/>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7DECB3" w14:textId="77777777" w:rsidR="005B4DD7" w:rsidRDefault="00000000">
                            <w:pPr>
                              <w:spacing w:line="232" w:lineRule="exact"/>
                              <w:ind w:left="1439" w:right="1423"/>
                              <w:jc w:val="center"/>
                              <w:rPr>
                                <w:b/>
                                <w:color w:val="000000"/>
                              </w:rPr>
                            </w:pPr>
                            <w:r>
                              <w:rPr>
                                <w:b/>
                                <w:color w:val="000000"/>
                              </w:rPr>
                              <w:t>Metodologia</w:t>
                            </w:r>
                            <w:r>
                              <w:rPr>
                                <w:b/>
                                <w:color w:val="000000"/>
                                <w:spacing w:val="-10"/>
                              </w:rPr>
                              <w:t xml:space="preserve"> </w:t>
                            </w:r>
                            <w:r>
                              <w:rPr>
                                <w:b/>
                                <w:color w:val="000000"/>
                              </w:rPr>
                              <w:t>de</w:t>
                            </w:r>
                            <w:r>
                              <w:rPr>
                                <w:b/>
                                <w:color w:val="000000"/>
                                <w:spacing w:val="-11"/>
                              </w:rPr>
                              <w:t xml:space="preserve"> </w:t>
                            </w:r>
                            <w:r>
                              <w:rPr>
                                <w:b/>
                                <w:color w:val="000000"/>
                              </w:rPr>
                              <w:t>verificare</w:t>
                            </w:r>
                            <w:r>
                              <w:rPr>
                                <w:b/>
                                <w:color w:val="000000"/>
                                <w:spacing w:val="-8"/>
                              </w:rPr>
                              <w:t xml:space="preserve"> </w:t>
                            </w:r>
                            <w:r>
                              <w:rPr>
                                <w:b/>
                                <w:color w:val="000000"/>
                              </w:rPr>
                              <w:t>specifică</w:t>
                            </w:r>
                            <w:r>
                              <w:rPr>
                                <w:b/>
                                <w:color w:val="000000"/>
                                <w:spacing w:val="-11"/>
                              </w:rPr>
                              <w:t xml:space="preserve"> </w:t>
                            </w:r>
                            <w:r>
                              <w:rPr>
                                <w:b/>
                                <w:color w:val="000000"/>
                                <w:spacing w:val="-2"/>
                              </w:rPr>
                              <w:t>pentru</w:t>
                            </w:r>
                          </w:p>
                          <w:p w14:paraId="7AEE8616" w14:textId="77777777" w:rsidR="005B4DD7" w:rsidRDefault="00000000">
                            <w:pPr>
                              <w:spacing w:before="6"/>
                              <w:ind w:left="1445" w:right="1423"/>
                              <w:jc w:val="center"/>
                              <w:rPr>
                                <w:b/>
                                <w:color w:val="000000"/>
                              </w:rPr>
                            </w:pPr>
                            <w:r>
                              <w:rPr>
                                <w:b/>
                                <w:color w:val="000000"/>
                              </w:rPr>
                              <w:t>Masura</w:t>
                            </w:r>
                            <w:r>
                              <w:rPr>
                                <w:b/>
                                <w:color w:val="000000"/>
                                <w:spacing w:val="-9"/>
                              </w:rPr>
                              <w:t xml:space="preserve"> </w:t>
                            </w:r>
                            <w:r>
                              <w:rPr>
                                <w:b/>
                                <w:color w:val="000000"/>
                              </w:rPr>
                              <w:t>M1/2B</w:t>
                            </w:r>
                            <w:r>
                              <w:rPr>
                                <w:b/>
                                <w:color w:val="000000"/>
                                <w:spacing w:val="-4"/>
                              </w:rPr>
                              <w:t xml:space="preserve"> </w:t>
                            </w:r>
                            <w:r>
                              <w:rPr>
                                <w:color w:val="000000"/>
                              </w:rPr>
                              <w:t>-</w:t>
                            </w:r>
                            <w:r>
                              <w:rPr>
                                <w:color w:val="000000"/>
                                <w:spacing w:val="-5"/>
                              </w:rPr>
                              <w:t xml:space="preserve"> </w:t>
                            </w:r>
                            <w:r>
                              <w:rPr>
                                <w:b/>
                                <w:color w:val="000000"/>
                              </w:rPr>
                              <w:t>“Incurajarea</w:t>
                            </w:r>
                            <w:r>
                              <w:rPr>
                                <w:b/>
                                <w:color w:val="000000"/>
                                <w:spacing w:val="-5"/>
                              </w:rPr>
                              <w:t xml:space="preserve"> </w:t>
                            </w:r>
                            <w:r>
                              <w:rPr>
                                <w:b/>
                                <w:color w:val="000000"/>
                              </w:rPr>
                              <w:t>tinerilor</w:t>
                            </w:r>
                            <w:r>
                              <w:rPr>
                                <w:b/>
                                <w:color w:val="000000"/>
                                <w:spacing w:val="-6"/>
                              </w:rPr>
                              <w:t xml:space="preserve"> </w:t>
                            </w:r>
                            <w:r>
                              <w:rPr>
                                <w:b/>
                                <w:color w:val="000000"/>
                              </w:rPr>
                              <w:t>fermieri</w:t>
                            </w:r>
                            <w:r>
                              <w:rPr>
                                <w:b/>
                                <w:color w:val="000000"/>
                                <w:spacing w:val="-10"/>
                              </w:rPr>
                              <w:t xml:space="preserve"> </w:t>
                            </w:r>
                            <w:r>
                              <w:rPr>
                                <w:b/>
                                <w:color w:val="000000"/>
                              </w:rPr>
                              <w:t>si</w:t>
                            </w:r>
                            <w:r>
                              <w:rPr>
                                <w:b/>
                                <w:color w:val="000000"/>
                                <w:spacing w:val="-5"/>
                              </w:rPr>
                              <w:t xml:space="preserve"> </w:t>
                            </w:r>
                            <w:r>
                              <w:rPr>
                                <w:b/>
                                <w:color w:val="000000"/>
                              </w:rPr>
                              <w:t>a</w:t>
                            </w:r>
                            <w:r>
                              <w:rPr>
                                <w:b/>
                                <w:color w:val="000000"/>
                                <w:spacing w:val="-5"/>
                              </w:rPr>
                              <w:t xml:space="preserve"> </w:t>
                            </w:r>
                            <w:r>
                              <w:rPr>
                                <w:b/>
                                <w:color w:val="000000"/>
                              </w:rPr>
                              <w:t>fermelor</w:t>
                            </w:r>
                            <w:r>
                              <w:rPr>
                                <w:b/>
                                <w:color w:val="000000"/>
                                <w:spacing w:val="-7"/>
                              </w:rPr>
                              <w:t xml:space="preserve"> </w:t>
                            </w:r>
                            <w:r>
                              <w:rPr>
                                <w:b/>
                                <w:color w:val="000000"/>
                                <w:spacing w:val="-2"/>
                              </w:rPr>
                              <w:t>mici”</w:t>
                            </w:r>
                          </w:p>
                        </w:txbxContent>
                      </wps:txbx>
                      <wps:bodyPr rot="0" vert="horz" wrap="square" lIns="0" tIns="0" rIns="0" bIns="0" anchor="t" anchorCtr="0" upright="1">
                        <a:noAutofit/>
                      </wps:bodyPr>
                    </wps:wsp>
                  </a:graphicData>
                </a:graphic>
              </wp:inline>
            </w:drawing>
          </mc:Choice>
          <mc:Fallback>
            <w:pict>
              <v:shape w14:anchorId="314339E1" id="docshape14" o:spid="_x0000_s1027" type="#_x0000_t202" style="width:481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" fillcolor="#92d050" stroked="f">
                <v:textbox inset="0,0,0,0">
                  <w:txbxContent>
                    <w:p w14:paraId="757DECB3" w14:textId="77777777" w:rsidR="005B4DD7" w:rsidRDefault="00000000">
                      <w:pPr>
                        <w:spacing w:line="232" w:lineRule="exact"/>
                        <w:ind w:left="1439" w:right="1423"/>
                        <w:jc w:val="center"/>
                        <w:rPr>
                          <w:b/>
                          <w:color w:val="000000"/>
                        </w:rPr>
                      </w:pPr>
                      <w:r>
                        <w:rPr>
                          <w:b/>
                          <w:color w:val="000000"/>
                        </w:rPr>
                        <w:t>Metodologia</w:t>
                      </w:r>
                      <w:r>
                        <w:rPr>
                          <w:b/>
                          <w:color w:val="000000"/>
                          <w:spacing w:val="-10"/>
                        </w:rPr>
                        <w:t xml:space="preserve"> </w:t>
                      </w:r>
                      <w:r>
                        <w:rPr>
                          <w:b/>
                          <w:color w:val="000000"/>
                        </w:rPr>
                        <w:t>de</w:t>
                      </w:r>
                      <w:r>
                        <w:rPr>
                          <w:b/>
                          <w:color w:val="000000"/>
                          <w:spacing w:val="-11"/>
                        </w:rPr>
                        <w:t xml:space="preserve"> </w:t>
                      </w:r>
                      <w:r>
                        <w:rPr>
                          <w:b/>
                          <w:color w:val="000000"/>
                        </w:rPr>
                        <w:t>verificare</w:t>
                      </w:r>
                      <w:r>
                        <w:rPr>
                          <w:b/>
                          <w:color w:val="000000"/>
                          <w:spacing w:val="-8"/>
                        </w:rPr>
                        <w:t xml:space="preserve"> </w:t>
                      </w:r>
                      <w:r>
                        <w:rPr>
                          <w:b/>
                          <w:color w:val="000000"/>
                        </w:rPr>
                        <w:t>specifică</w:t>
                      </w:r>
                      <w:r>
                        <w:rPr>
                          <w:b/>
                          <w:color w:val="000000"/>
                          <w:spacing w:val="-11"/>
                        </w:rPr>
                        <w:t xml:space="preserve"> </w:t>
                      </w:r>
                      <w:r>
                        <w:rPr>
                          <w:b/>
                          <w:color w:val="000000"/>
                          <w:spacing w:val="-2"/>
                        </w:rPr>
                        <w:t>pentru</w:t>
                      </w:r>
                    </w:p>
                    <w:p w14:paraId="7AEE8616" w14:textId="77777777" w:rsidR="005B4DD7" w:rsidRDefault="00000000">
                      <w:pPr>
                        <w:spacing w:before="6"/>
                        <w:ind w:left="1445" w:right="1423"/>
                        <w:jc w:val="center"/>
                        <w:rPr>
                          <w:b/>
                          <w:color w:val="000000"/>
                        </w:rPr>
                      </w:pPr>
                      <w:r>
                        <w:rPr>
                          <w:b/>
                          <w:color w:val="000000"/>
                        </w:rPr>
                        <w:t>Masura</w:t>
                      </w:r>
                      <w:r>
                        <w:rPr>
                          <w:b/>
                          <w:color w:val="000000"/>
                          <w:spacing w:val="-9"/>
                        </w:rPr>
                        <w:t xml:space="preserve"> </w:t>
                      </w:r>
                      <w:r>
                        <w:rPr>
                          <w:b/>
                          <w:color w:val="000000"/>
                        </w:rPr>
                        <w:t>M1/2B</w:t>
                      </w:r>
                      <w:r>
                        <w:rPr>
                          <w:b/>
                          <w:color w:val="000000"/>
                          <w:spacing w:val="-4"/>
                        </w:rPr>
                        <w:t xml:space="preserve"> </w:t>
                      </w:r>
                      <w:r>
                        <w:rPr>
                          <w:color w:val="000000"/>
                        </w:rPr>
                        <w:t>-</w:t>
                      </w:r>
                      <w:r>
                        <w:rPr>
                          <w:color w:val="000000"/>
                          <w:spacing w:val="-5"/>
                        </w:rPr>
                        <w:t xml:space="preserve"> </w:t>
                      </w:r>
                      <w:r>
                        <w:rPr>
                          <w:b/>
                          <w:color w:val="000000"/>
                        </w:rPr>
                        <w:t>“Incurajarea</w:t>
                      </w:r>
                      <w:r>
                        <w:rPr>
                          <w:b/>
                          <w:color w:val="000000"/>
                          <w:spacing w:val="-5"/>
                        </w:rPr>
                        <w:t xml:space="preserve"> </w:t>
                      </w:r>
                      <w:r>
                        <w:rPr>
                          <w:b/>
                          <w:color w:val="000000"/>
                        </w:rPr>
                        <w:t>tinerilor</w:t>
                      </w:r>
                      <w:r>
                        <w:rPr>
                          <w:b/>
                          <w:color w:val="000000"/>
                          <w:spacing w:val="-6"/>
                        </w:rPr>
                        <w:t xml:space="preserve"> </w:t>
                      </w:r>
                      <w:r>
                        <w:rPr>
                          <w:b/>
                          <w:color w:val="000000"/>
                        </w:rPr>
                        <w:t>fermieri</w:t>
                      </w:r>
                      <w:r>
                        <w:rPr>
                          <w:b/>
                          <w:color w:val="000000"/>
                          <w:spacing w:val="-10"/>
                        </w:rPr>
                        <w:t xml:space="preserve"> </w:t>
                      </w:r>
                      <w:r>
                        <w:rPr>
                          <w:b/>
                          <w:color w:val="000000"/>
                        </w:rPr>
                        <w:t>si</w:t>
                      </w:r>
                      <w:r>
                        <w:rPr>
                          <w:b/>
                          <w:color w:val="000000"/>
                          <w:spacing w:val="-5"/>
                        </w:rPr>
                        <w:t xml:space="preserve"> </w:t>
                      </w:r>
                      <w:r>
                        <w:rPr>
                          <w:b/>
                          <w:color w:val="000000"/>
                        </w:rPr>
                        <w:t>a</w:t>
                      </w:r>
                      <w:r>
                        <w:rPr>
                          <w:b/>
                          <w:color w:val="000000"/>
                          <w:spacing w:val="-5"/>
                        </w:rPr>
                        <w:t xml:space="preserve"> </w:t>
                      </w:r>
                      <w:r>
                        <w:rPr>
                          <w:b/>
                          <w:color w:val="000000"/>
                        </w:rPr>
                        <w:t>fermelor</w:t>
                      </w:r>
                      <w:r>
                        <w:rPr>
                          <w:b/>
                          <w:color w:val="000000"/>
                          <w:spacing w:val="-7"/>
                        </w:rPr>
                        <w:t xml:space="preserve"> </w:t>
                      </w:r>
                      <w:r>
                        <w:rPr>
                          <w:b/>
                          <w:color w:val="000000"/>
                          <w:spacing w:val="-2"/>
                        </w:rPr>
                        <w:t>mici”</w:t>
                      </w:r>
                    </w:p>
                  </w:txbxContent>
                </v:textbox>
                <w10:anchorlock/>
              </v:shape>
            </w:pict>
          </mc:Fallback>
        </mc:AlternateContent>
      </w:r>
    </w:p>
    <w:p w14:paraId="6FD8E5E2" w14:textId="35DA9E13" w:rsidR="005B4DD7" w:rsidRPr="0052476E" w:rsidRDefault="00000000" w:rsidP="0052476E">
      <w:pPr>
        <w:pStyle w:val="Heading3"/>
      </w:pPr>
      <w:r>
        <w:t>A.</w:t>
      </w:r>
      <w:r>
        <w:rPr>
          <w:spacing w:val="-10"/>
        </w:rPr>
        <w:t xml:space="preserve"> </w:t>
      </w:r>
      <w:r>
        <w:t>Metodologie</w:t>
      </w:r>
      <w:r>
        <w:rPr>
          <w:spacing w:val="-9"/>
        </w:rPr>
        <w:t xml:space="preserve"> </w:t>
      </w:r>
      <w:r>
        <w:t>de</w:t>
      </w:r>
      <w:r>
        <w:rPr>
          <w:spacing w:val="-8"/>
        </w:rPr>
        <w:t xml:space="preserve"> </w:t>
      </w:r>
      <w:r>
        <w:t>aplicat</w:t>
      </w:r>
      <w:r>
        <w:rPr>
          <w:spacing w:val="-9"/>
        </w:rPr>
        <w:t xml:space="preserve"> </w:t>
      </w:r>
      <w:r>
        <w:t>pentru</w:t>
      </w:r>
      <w:r>
        <w:rPr>
          <w:spacing w:val="-8"/>
        </w:rPr>
        <w:t xml:space="preserve"> </w:t>
      </w:r>
      <w:r>
        <w:t>verificarea</w:t>
      </w:r>
      <w:r>
        <w:rPr>
          <w:spacing w:val="-7"/>
        </w:rPr>
        <w:t xml:space="preserve"> </w:t>
      </w:r>
      <w:r>
        <w:t>condiţiilor</w:t>
      </w:r>
      <w:r>
        <w:rPr>
          <w:spacing w:val="-9"/>
        </w:rPr>
        <w:t xml:space="preserve"> </w:t>
      </w:r>
      <w:r>
        <w:t>de</w:t>
      </w:r>
      <w:r>
        <w:rPr>
          <w:spacing w:val="-7"/>
        </w:rPr>
        <w:t xml:space="preserve"> </w:t>
      </w:r>
      <w:r>
        <w:rPr>
          <w:spacing w:val="-2"/>
        </w:rPr>
        <w:t>eligibilitate</w:t>
      </w:r>
    </w:p>
    <w:tbl>
      <w:tblPr>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7"/>
        <w:gridCol w:w="6947"/>
      </w:tblGrid>
      <w:tr w:rsidR="005B4DD7" w14:paraId="153AECCA" w14:textId="77777777">
        <w:trPr>
          <w:trHeight w:val="139"/>
        </w:trPr>
        <w:tc>
          <w:tcPr>
            <w:tcW w:w="3407" w:type="dxa"/>
            <w:tcBorders>
              <w:bottom w:val="nil"/>
            </w:tcBorders>
            <w:shd w:val="clear" w:color="auto" w:fill="DAECF3"/>
          </w:tcPr>
          <w:p w14:paraId="6EF80470" w14:textId="77777777" w:rsidR="005B4DD7" w:rsidRDefault="005B4DD7">
            <w:pPr>
              <w:pStyle w:val="TableParagraph"/>
              <w:rPr>
                <w:rFonts w:ascii="Times New Roman"/>
                <w:sz w:val="8"/>
              </w:rPr>
            </w:pPr>
          </w:p>
        </w:tc>
        <w:tc>
          <w:tcPr>
            <w:tcW w:w="6947" w:type="dxa"/>
            <w:tcBorders>
              <w:bottom w:val="nil"/>
            </w:tcBorders>
            <w:shd w:val="clear" w:color="auto" w:fill="DAECF3"/>
          </w:tcPr>
          <w:p w14:paraId="3BCF27E9" w14:textId="77777777" w:rsidR="005B4DD7" w:rsidRDefault="005B4DD7">
            <w:pPr>
              <w:pStyle w:val="TableParagraph"/>
              <w:rPr>
                <w:rFonts w:ascii="Times New Roman"/>
                <w:sz w:val="8"/>
              </w:rPr>
            </w:pPr>
          </w:p>
        </w:tc>
      </w:tr>
      <w:tr w:rsidR="005B4DD7" w14:paraId="07E581BA" w14:textId="77777777">
        <w:trPr>
          <w:trHeight w:val="211"/>
        </w:trPr>
        <w:tc>
          <w:tcPr>
            <w:tcW w:w="3407" w:type="dxa"/>
            <w:tcBorders>
              <w:top w:val="nil"/>
              <w:left w:val="nil"/>
              <w:bottom w:val="nil"/>
              <w:right w:val="nil"/>
            </w:tcBorders>
            <w:shd w:val="clear" w:color="auto" w:fill="DAECF3"/>
          </w:tcPr>
          <w:p w14:paraId="109ABE61" w14:textId="77777777" w:rsidR="005B4DD7" w:rsidRDefault="00000000">
            <w:pPr>
              <w:pStyle w:val="TableParagraph"/>
              <w:spacing w:line="191" w:lineRule="exact"/>
              <w:ind w:left="422"/>
              <w:rPr>
                <w:b/>
                <w:sz w:val="18"/>
              </w:rPr>
            </w:pPr>
            <w:r>
              <w:rPr>
                <w:b/>
                <w:sz w:val="18"/>
              </w:rPr>
              <w:t>DOCUMENTE</w:t>
            </w:r>
            <w:r>
              <w:rPr>
                <w:b/>
                <w:spacing w:val="26"/>
                <w:sz w:val="18"/>
              </w:rPr>
              <w:t xml:space="preserve">  </w:t>
            </w:r>
            <w:r>
              <w:rPr>
                <w:b/>
                <w:sz w:val="18"/>
              </w:rPr>
              <w:t>DE</w:t>
            </w:r>
            <w:r>
              <w:rPr>
                <w:b/>
                <w:spacing w:val="27"/>
                <w:sz w:val="18"/>
              </w:rPr>
              <w:t xml:space="preserve">  </w:t>
            </w:r>
            <w:r>
              <w:rPr>
                <w:b/>
                <w:spacing w:val="-2"/>
                <w:sz w:val="18"/>
              </w:rPr>
              <w:t>PREZENTAT</w:t>
            </w:r>
          </w:p>
        </w:tc>
        <w:tc>
          <w:tcPr>
            <w:tcW w:w="6947" w:type="dxa"/>
            <w:tcBorders>
              <w:top w:val="nil"/>
              <w:left w:val="nil"/>
              <w:bottom w:val="nil"/>
              <w:right w:val="nil"/>
            </w:tcBorders>
            <w:shd w:val="clear" w:color="auto" w:fill="DAECF3"/>
          </w:tcPr>
          <w:p w14:paraId="1B863D2C" w14:textId="77777777" w:rsidR="005B4DD7" w:rsidRDefault="00000000">
            <w:pPr>
              <w:pStyle w:val="TableParagraph"/>
              <w:spacing w:line="191" w:lineRule="exact"/>
              <w:ind w:left="1951"/>
              <w:rPr>
                <w:sz w:val="18"/>
              </w:rPr>
            </w:pPr>
            <w:r>
              <w:rPr>
                <w:sz w:val="18"/>
              </w:rPr>
              <w:t>PUNCTE</w:t>
            </w:r>
            <w:r>
              <w:rPr>
                <w:spacing w:val="-3"/>
                <w:sz w:val="18"/>
              </w:rPr>
              <w:t xml:space="preserve"> </w:t>
            </w:r>
            <w:r>
              <w:rPr>
                <w:sz w:val="18"/>
              </w:rPr>
              <w:t>DE</w:t>
            </w:r>
            <w:r>
              <w:rPr>
                <w:spacing w:val="-4"/>
                <w:sz w:val="18"/>
              </w:rPr>
              <w:t xml:space="preserve"> </w:t>
            </w:r>
            <w:r>
              <w:rPr>
                <w:sz w:val="18"/>
              </w:rPr>
              <w:t>VERIFICAT</w:t>
            </w:r>
            <w:r>
              <w:rPr>
                <w:spacing w:val="-1"/>
                <w:sz w:val="18"/>
              </w:rPr>
              <w:t xml:space="preserve"> </w:t>
            </w:r>
            <w:r>
              <w:rPr>
                <w:sz w:val="18"/>
              </w:rPr>
              <w:t>IN</w:t>
            </w:r>
            <w:r>
              <w:rPr>
                <w:spacing w:val="-1"/>
                <w:sz w:val="18"/>
              </w:rPr>
              <w:t xml:space="preserve"> </w:t>
            </w:r>
            <w:r>
              <w:rPr>
                <w:spacing w:val="-2"/>
                <w:sz w:val="18"/>
              </w:rPr>
              <w:t>DOCUMENTE</w:t>
            </w:r>
          </w:p>
        </w:tc>
      </w:tr>
      <w:tr w:rsidR="005B4DD7" w14:paraId="0DAA25CC" w14:textId="77777777">
        <w:trPr>
          <w:trHeight w:val="148"/>
        </w:trPr>
        <w:tc>
          <w:tcPr>
            <w:tcW w:w="3407" w:type="dxa"/>
            <w:tcBorders>
              <w:top w:val="nil"/>
            </w:tcBorders>
            <w:shd w:val="clear" w:color="auto" w:fill="DAECF3"/>
          </w:tcPr>
          <w:p w14:paraId="0AAE6DA7" w14:textId="77777777" w:rsidR="005B4DD7" w:rsidRDefault="005B4DD7">
            <w:pPr>
              <w:pStyle w:val="TableParagraph"/>
              <w:rPr>
                <w:rFonts w:ascii="Times New Roman"/>
                <w:sz w:val="8"/>
              </w:rPr>
            </w:pPr>
          </w:p>
        </w:tc>
        <w:tc>
          <w:tcPr>
            <w:tcW w:w="6947" w:type="dxa"/>
            <w:tcBorders>
              <w:top w:val="nil"/>
            </w:tcBorders>
            <w:shd w:val="clear" w:color="auto" w:fill="DAECF3"/>
          </w:tcPr>
          <w:p w14:paraId="60B1522B" w14:textId="77777777" w:rsidR="005B4DD7" w:rsidRDefault="005B4DD7">
            <w:pPr>
              <w:pStyle w:val="TableParagraph"/>
              <w:rPr>
                <w:rFonts w:ascii="Times New Roman"/>
                <w:sz w:val="8"/>
              </w:rPr>
            </w:pPr>
          </w:p>
        </w:tc>
      </w:tr>
      <w:tr w:rsidR="005B4DD7" w14:paraId="1F2B2D2F" w14:textId="77777777">
        <w:trPr>
          <w:trHeight w:val="2925"/>
        </w:trPr>
        <w:tc>
          <w:tcPr>
            <w:tcW w:w="3407" w:type="dxa"/>
          </w:tcPr>
          <w:p w14:paraId="5378C558" w14:textId="77777777" w:rsidR="005B4DD7" w:rsidRDefault="00000000">
            <w:pPr>
              <w:pStyle w:val="TableParagraph"/>
              <w:ind w:left="26" w:right="17"/>
              <w:rPr>
                <w:sz w:val="18"/>
              </w:rPr>
            </w:pPr>
            <w:r>
              <w:rPr>
                <w:sz w:val="18"/>
              </w:rPr>
              <w:t>1.1</w:t>
            </w:r>
            <w:r>
              <w:rPr>
                <w:spacing w:val="-6"/>
                <w:sz w:val="18"/>
              </w:rPr>
              <w:t xml:space="preserve"> </w:t>
            </w:r>
            <w:r>
              <w:rPr>
                <w:sz w:val="18"/>
              </w:rPr>
              <w:t>Proiectul</w:t>
            </w:r>
            <w:r>
              <w:rPr>
                <w:spacing w:val="-6"/>
                <w:sz w:val="18"/>
              </w:rPr>
              <w:t xml:space="preserve"> </w:t>
            </w:r>
            <w:r>
              <w:rPr>
                <w:sz w:val="18"/>
              </w:rPr>
              <w:t>se</w:t>
            </w:r>
            <w:r>
              <w:rPr>
                <w:spacing w:val="-5"/>
                <w:sz w:val="18"/>
              </w:rPr>
              <w:t xml:space="preserve"> </w:t>
            </w:r>
            <w:r>
              <w:rPr>
                <w:sz w:val="18"/>
              </w:rPr>
              <w:t>afla</w:t>
            </w:r>
            <w:r>
              <w:rPr>
                <w:spacing w:val="-7"/>
                <w:sz w:val="18"/>
              </w:rPr>
              <w:t xml:space="preserve"> </w:t>
            </w:r>
            <w:r>
              <w:rPr>
                <w:sz w:val="18"/>
              </w:rPr>
              <w:t>în</w:t>
            </w:r>
            <w:r>
              <w:rPr>
                <w:spacing w:val="-5"/>
                <w:sz w:val="18"/>
              </w:rPr>
              <w:t xml:space="preserve"> </w:t>
            </w:r>
            <w:r>
              <w:rPr>
                <w:sz w:val="18"/>
              </w:rPr>
              <w:t>sistem</w:t>
            </w:r>
            <w:r>
              <w:rPr>
                <w:spacing w:val="-4"/>
                <w:sz w:val="18"/>
              </w:rPr>
              <w:t xml:space="preserve"> </w:t>
            </w:r>
            <w:r>
              <w:rPr>
                <w:sz w:val="18"/>
              </w:rPr>
              <w:t>(a</w:t>
            </w:r>
            <w:r>
              <w:rPr>
                <w:spacing w:val="-6"/>
                <w:sz w:val="18"/>
              </w:rPr>
              <w:t xml:space="preserve"> </w:t>
            </w:r>
            <w:r>
              <w:rPr>
                <w:sz w:val="18"/>
              </w:rPr>
              <w:t>mai depus același proiect în cadrul altei măsuri din PNDR)?</w:t>
            </w:r>
          </w:p>
        </w:tc>
        <w:tc>
          <w:tcPr>
            <w:tcW w:w="6947" w:type="dxa"/>
          </w:tcPr>
          <w:p w14:paraId="5B37B0AF" w14:textId="77777777" w:rsidR="005B4DD7" w:rsidRDefault="00000000">
            <w:pPr>
              <w:pStyle w:val="TableParagraph"/>
              <w:spacing w:line="197" w:lineRule="exact"/>
              <w:ind w:left="25"/>
              <w:rPr>
                <w:sz w:val="18"/>
              </w:rPr>
            </w:pPr>
            <w:r>
              <w:rPr>
                <w:sz w:val="18"/>
              </w:rPr>
              <w:t>Verificarea</w:t>
            </w:r>
            <w:r>
              <w:rPr>
                <w:spacing w:val="-3"/>
                <w:sz w:val="18"/>
              </w:rPr>
              <w:t xml:space="preserve"> </w:t>
            </w:r>
            <w:r>
              <w:rPr>
                <w:sz w:val="18"/>
              </w:rPr>
              <w:t>se</w:t>
            </w:r>
            <w:r>
              <w:rPr>
                <w:spacing w:val="-2"/>
                <w:sz w:val="18"/>
              </w:rPr>
              <w:t xml:space="preserve"> </w:t>
            </w:r>
            <w:r>
              <w:rPr>
                <w:sz w:val="18"/>
              </w:rPr>
              <w:t>face</w:t>
            </w:r>
            <w:r>
              <w:rPr>
                <w:spacing w:val="-3"/>
                <w:sz w:val="18"/>
              </w:rPr>
              <w:t xml:space="preserve"> </w:t>
            </w:r>
            <w:r>
              <w:rPr>
                <w:sz w:val="18"/>
              </w:rPr>
              <w:t>în</w:t>
            </w:r>
            <w:r>
              <w:rPr>
                <w:spacing w:val="-2"/>
                <w:sz w:val="18"/>
              </w:rPr>
              <w:t xml:space="preserve"> </w:t>
            </w:r>
            <w:r>
              <w:rPr>
                <w:sz w:val="18"/>
              </w:rPr>
              <w:t>Registrul</w:t>
            </w:r>
            <w:r>
              <w:rPr>
                <w:spacing w:val="-2"/>
                <w:sz w:val="18"/>
              </w:rPr>
              <w:t xml:space="preserve"> </w:t>
            </w:r>
            <w:r>
              <w:rPr>
                <w:sz w:val="18"/>
              </w:rPr>
              <w:t>electronic</w:t>
            </w:r>
            <w:r>
              <w:rPr>
                <w:spacing w:val="-3"/>
                <w:sz w:val="18"/>
              </w:rPr>
              <w:t xml:space="preserve"> </w:t>
            </w:r>
            <w:r>
              <w:rPr>
                <w:sz w:val="18"/>
              </w:rPr>
              <w:t>al</w:t>
            </w:r>
            <w:r>
              <w:rPr>
                <w:spacing w:val="-3"/>
                <w:sz w:val="18"/>
              </w:rPr>
              <w:t xml:space="preserve"> </w:t>
            </w:r>
            <w:r>
              <w:rPr>
                <w:sz w:val="18"/>
              </w:rPr>
              <w:t>cererilor</w:t>
            </w:r>
            <w:r>
              <w:rPr>
                <w:spacing w:val="-3"/>
                <w:sz w:val="18"/>
              </w:rPr>
              <w:t xml:space="preserve"> </w:t>
            </w:r>
            <w:r>
              <w:rPr>
                <w:sz w:val="18"/>
              </w:rPr>
              <w:t>de</w:t>
            </w:r>
            <w:r>
              <w:rPr>
                <w:spacing w:val="-4"/>
                <w:sz w:val="18"/>
              </w:rPr>
              <w:t xml:space="preserve"> </w:t>
            </w:r>
            <w:r>
              <w:rPr>
                <w:sz w:val="18"/>
              </w:rPr>
              <w:t>finanțare,</w:t>
            </w:r>
            <w:r>
              <w:rPr>
                <w:spacing w:val="1"/>
                <w:sz w:val="18"/>
              </w:rPr>
              <w:t xml:space="preserve"> </w:t>
            </w:r>
            <w:r>
              <w:rPr>
                <w:sz w:val="18"/>
              </w:rPr>
              <w:t>pe</w:t>
            </w:r>
            <w:r>
              <w:rPr>
                <w:spacing w:val="-3"/>
                <w:sz w:val="18"/>
              </w:rPr>
              <w:t xml:space="preserve"> </w:t>
            </w:r>
            <w:r>
              <w:rPr>
                <w:sz w:val="18"/>
              </w:rPr>
              <w:t>câmpul</w:t>
            </w:r>
            <w:r>
              <w:rPr>
                <w:spacing w:val="-2"/>
                <w:sz w:val="18"/>
              </w:rPr>
              <w:t xml:space="preserve"> </w:t>
            </w:r>
            <w:r>
              <w:rPr>
                <w:spacing w:val="-4"/>
                <w:sz w:val="18"/>
              </w:rPr>
              <w:t>CUI.</w:t>
            </w:r>
          </w:p>
          <w:p w14:paraId="0282231D" w14:textId="77777777" w:rsidR="005B4DD7" w:rsidRDefault="00000000">
            <w:pPr>
              <w:pStyle w:val="TableParagraph"/>
              <w:numPr>
                <w:ilvl w:val="0"/>
                <w:numId w:val="44"/>
              </w:numPr>
              <w:tabs>
                <w:tab w:val="left" w:pos="748"/>
                <w:tab w:val="left" w:pos="749"/>
              </w:tabs>
              <w:spacing w:line="242" w:lineRule="auto"/>
              <w:ind w:right="361" w:firstLine="0"/>
              <w:rPr>
                <w:sz w:val="18"/>
              </w:rPr>
            </w:pPr>
            <w:r>
              <w:rPr>
                <w:sz w:val="18"/>
              </w:rPr>
              <w:t>se</w:t>
            </w:r>
            <w:r>
              <w:rPr>
                <w:spacing w:val="-3"/>
                <w:sz w:val="18"/>
              </w:rPr>
              <w:t xml:space="preserve"> </w:t>
            </w:r>
            <w:r>
              <w:rPr>
                <w:sz w:val="18"/>
              </w:rPr>
              <w:t>va</w:t>
            </w:r>
            <w:r>
              <w:rPr>
                <w:spacing w:val="-5"/>
                <w:sz w:val="18"/>
              </w:rPr>
              <w:t xml:space="preserve"> </w:t>
            </w:r>
            <w:r>
              <w:rPr>
                <w:sz w:val="18"/>
              </w:rPr>
              <w:t>bifa</w:t>
            </w:r>
            <w:r>
              <w:rPr>
                <w:spacing w:val="-4"/>
                <w:sz w:val="18"/>
              </w:rPr>
              <w:t xml:space="preserve"> </w:t>
            </w:r>
            <w:r>
              <w:rPr>
                <w:sz w:val="18"/>
              </w:rPr>
              <w:t>„NU”</w:t>
            </w:r>
            <w:r>
              <w:rPr>
                <w:spacing w:val="-2"/>
                <w:sz w:val="18"/>
              </w:rPr>
              <w:t xml:space="preserve"> </w:t>
            </w:r>
            <w:r>
              <w:rPr>
                <w:sz w:val="18"/>
              </w:rPr>
              <w:t>-</w:t>
            </w:r>
            <w:r>
              <w:rPr>
                <w:spacing w:val="-5"/>
                <w:sz w:val="18"/>
              </w:rPr>
              <w:t xml:space="preserve"> </w:t>
            </w:r>
            <w:r>
              <w:rPr>
                <w:sz w:val="18"/>
              </w:rPr>
              <w:t>pentru</w:t>
            </w:r>
            <w:r>
              <w:rPr>
                <w:spacing w:val="-4"/>
                <w:sz w:val="18"/>
              </w:rPr>
              <w:t xml:space="preserve"> </w:t>
            </w:r>
            <w:r>
              <w:rPr>
                <w:sz w:val="18"/>
              </w:rPr>
              <w:t>cerere</w:t>
            </w:r>
            <w:r>
              <w:rPr>
                <w:spacing w:val="-3"/>
                <w:sz w:val="18"/>
              </w:rPr>
              <w:t xml:space="preserve"> </w:t>
            </w:r>
            <w:r>
              <w:rPr>
                <w:sz w:val="18"/>
              </w:rPr>
              <w:t>de</w:t>
            </w:r>
            <w:r>
              <w:rPr>
                <w:spacing w:val="-3"/>
                <w:sz w:val="18"/>
              </w:rPr>
              <w:t xml:space="preserve"> </w:t>
            </w:r>
            <w:r>
              <w:rPr>
                <w:sz w:val="18"/>
              </w:rPr>
              <w:t>finanțare</w:t>
            </w:r>
            <w:r>
              <w:rPr>
                <w:spacing w:val="-3"/>
                <w:sz w:val="18"/>
              </w:rPr>
              <w:t xml:space="preserve"> </w:t>
            </w:r>
            <w:r>
              <w:rPr>
                <w:sz w:val="18"/>
              </w:rPr>
              <w:t>care</w:t>
            </w:r>
            <w:r>
              <w:rPr>
                <w:spacing w:val="-3"/>
                <w:sz w:val="18"/>
              </w:rPr>
              <w:t xml:space="preserve"> </w:t>
            </w:r>
            <w:r>
              <w:rPr>
                <w:sz w:val="18"/>
              </w:rPr>
              <w:t>nu</w:t>
            </w:r>
            <w:r>
              <w:rPr>
                <w:spacing w:val="-3"/>
                <w:sz w:val="18"/>
              </w:rPr>
              <w:t xml:space="preserve"> </w:t>
            </w:r>
            <w:r>
              <w:rPr>
                <w:sz w:val="18"/>
              </w:rPr>
              <w:t>figurează</w:t>
            </w:r>
            <w:r>
              <w:rPr>
                <w:spacing w:val="-5"/>
                <w:sz w:val="18"/>
              </w:rPr>
              <w:t xml:space="preserve"> </w:t>
            </w:r>
            <w:r>
              <w:rPr>
                <w:sz w:val="18"/>
              </w:rPr>
              <w:t>cu</w:t>
            </w:r>
            <w:r>
              <w:rPr>
                <w:spacing w:val="-4"/>
                <w:sz w:val="18"/>
              </w:rPr>
              <w:t xml:space="preserve"> </w:t>
            </w:r>
            <w:r>
              <w:rPr>
                <w:sz w:val="18"/>
              </w:rPr>
              <w:t>statut completat în Registrul electronic</w:t>
            </w:r>
          </w:p>
          <w:p w14:paraId="5589B479" w14:textId="77777777" w:rsidR="005B4DD7" w:rsidRDefault="00000000">
            <w:pPr>
              <w:pStyle w:val="TableParagraph"/>
              <w:numPr>
                <w:ilvl w:val="0"/>
                <w:numId w:val="44"/>
              </w:numPr>
              <w:tabs>
                <w:tab w:val="left" w:pos="748"/>
                <w:tab w:val="left" w:pos="749"/>
              </w:tabs>
              <w:ind w:right="101" w:firstLine="0"/>
              <w:rPr>
                <w:sz w:val="18"/>
              </w:rPr>
            </w:pPr>
            <w:r>
              <w:rPr>
                <w:sz w:val="18"/>
              </w:rPr>
              <w:t>se va bifa „DA” – cererea a mai fost depusă, dacă</w:t>
            </w:r>
            <w:r>
              <w:rPr>
                <w:spacing w:val="-1"/>
                <w:sz w:val="18"/>
              </w:rPr>
              <w:t xml:space="preserve"> </w:t>
            </w:r>
            <w:r>
              <w:rPr>
                <w:sz w:val="18"/>
              </w:rPr>
              <w:t>solicitantul figurează cu cod CF/ status proiect. Dacă în registru același proiect este înregistrat în cadrul altei</w:t>
            </w:r>
            <w:r>
              <w:rPr>
                <w:spacing w:val="-4"/>
                <w:sz w:val="18"/>
              </w:rPr>
              <w:t xml:space="preserve"> </w:t>
            </w:r>
            <w:r>
              <w:rPr>
                <w:sz w:val="18"/>
              </w:rPr>
              <w:t>măsuri</w:t>
            </w:r>
            <w:r>
              <w:rPr>
                <w:spacing w:val="-5"/>
                <w:sz w:val="18"/>
              </w:rPr>
              <w:t xml:space="preserve"> </w:t>
            </w:r>
            <w:r>
              <w:rPr>
                <w:sz w:val="18"/>
              </w:rPr>
              <w:t>din</w:t>
            </w:r>
            <w:r>
              <w:rPr>
                <w:spacing w:val="-3"/>
                <w:sz w:val="18"/>
              </w:rPr>
              <w:t xml:space="preserve"> </w:t>
            </w:r>
            <w:r>
              <w:rPr>
                <w:sz w:val="18"/>
              </w:rPr>
              <w:t>PNDR,</w:t>
            </w:r>
            <w:r>
              <w:rPr>
                <w:spacing w:val="-2"/>
                <w:sz w:val="18"/>
              </w:rPr>
              <w:t xml:space="preserve"> </w:t>
            </w:r>
            <w:r>
              <w:rPr>
                <w:sz w:val="18"/>
              </w:rPr>
              <w:t>dar</w:t>
            </w:r>
            <w:r>
              <w:rPr>
                <w:spacing w:val="-6"/>
                <w:sz w:val="18"/>
              </w:rPr>
              <w:t xml:space="preserve"> </w:t>
            </w:r>
            <w:r>
              <w:rPr>
                <w:sz w:val="18"/>
              </w:rPr>
              <w:t>statutul</w:t>
            </w:r>
            <w:r>
              <w:rPr>
                <w:spacing w:val="-4"/>
                <w:sz w:val="18"/>
              </w:rPr>
              <w:t xml:space="preserve"> </w:t>
            </w:r>
            <w:r>
              <w:rPr>
                <w:sz w:val="18"/>
              </w:rPr>
              <w:t>este</w:t>
            </w:r>
            <w:r>
              <w:rPr>
                <w:spacing w:val="-3"/>
                <w:sz w:val="18"/>
              </w:rPr>
              <w:t xml:space="preserve"> </w:t>
            </w:r>
            <w:r>
              <w:rPr>
                <w:sz w:val="18"/>
              </w:rPr>
              <w:t>retras/</w:t>
            </w:r>
            <w:r>
              <w:rPr>
                <w:spacing w:val="-4"/>
                <w:sz w:val="18"/>
              </w:rPr>
              <w:t xml:space="preserve"> </w:t>
            </w:r>
            <w:r>
              <w:rPr>
                <w:sz w:val="18"/>
              </w:rPr>
              <w:t>neconform/</w:t>
            </w:r>
            <w:r>
              <w:rPr>
                <w:spacing w:val="-2"/>
                <w:sz w:val="18"/>
              </w:rPr>
              <w:t xml:space="preserve"> </w:t>
            </w:r>
            <w:r>
              <w:rPr>
                <w:sz w:val="18"/>
              </w:rPr>
              <w:t>neeligibil,</w:t>
            </w:r>
            <w:r>
              <w:rPr>
                <w:spacing w:val="-1"/>
                <w:sz w:val="18"/>
              </w:rPr>
              <w:t xml:space="preserve"> </w:t>
            </w:r>
            <w:r>
              <w:rPr>
                <w:sz w:val="18"/>
              </w:rPr>
              <w:t>acesta</w:t>
            </w:r>
            <w:r>
              <w:rPr>
                <w:spacing w:val="-5"/>
                <w:sz w:val="18"/>
              </w:rPr>
              <w:t xml:space="preserve"> </w:t>
            </w:r>
            <w:r>
              <w:rPr>
                <w:sz w:val="18"/>
              </w:rPr>
              <w:t>poate fi depus la GAL. Dacă solicitantul are mai mult de o cerere</w:t>
            </w:r>
            <w:r>
              <w:rPr>
                <w:spacing w:val="-3"/>
                <w:sz w:val="18"/>
              </w:rPr>
              <w:t xml:space="preserve"> </w:t>
            </w:r>
            <w:r>
              <w:rPr>
                <w:sz w:val="18"/>
              </w:rPr>
              <w:t>de finantare (mai există o cerere neretrasă), atunci cererea este respinsă de la verificare.</w:t>
            </w:r>
          </w:p>
          <w:p w14:paraId="1EDD74DB" w14:textId="77777777" w:rsidR="005B4DD7" w:rsidRDefault="00000000">
            <w:pPr>
              <w:pStyle w:val="TableParagraph"/>
              <w:spacing w:line="206" w:lineRule="exact"/>
              <w:ind w:left="25"/>
              <w:rPr>
                <w:sz w:val="18"/>
              </w:rPr>
            </w:pPr>
            <w:r>
              <w:rPr>
                <w:sz w:val="18"/>
              </w:rPr>
              <w:t>Statutul</w:t>
            </w:r>
            <w:r>
              <w:rPr>
                <w:spacing w:val="-4"/>
                <w:sz w:val="18"/>
              </w:rPr>
              <w:t xml:space="preserve"> </w:t>
            </w:r>
            <w:r>
              <w:rPr>
                <w:sz w:val="18"/>
              </w:rPr>
              <w:t>unei</w:t>
            </w:r>
            <w:r>
              <w:rPr>
                <w:spacing w:val="-3"/>
                <w:sz w:val="18"/>
              </w:rPr>
              <w:t xml:space="preserve"> </w:t>
            </w:r>
            <w:r>
              <w:rPr>
                <w:sz w:val="18"/>
              </w:rPr>
              <w:t>cereri</w:t>
            </w:r>
            <w:r>
              <w:rPr>
                <w:spacing w:val="-4"/>
                <w:sz w:val="18"/>
              </w:rPr>
              <w:t xml:space="preserve"> </w:t>
            </w:r>
            <w:r>
              <w:rPr>
                <w:sz w:val="18"/>
              </w:rPr>
              <w:t>de</w:t>
            </w:r>
            <w:r>
              <w:rPr>
                <w:spacing w:val="-2"/>
                <w:sz w:val="18"/>
              </w:rPr>
              <w:t xml:space="preserve"> </w:t>
            </w:r>
            <w:r>
              <w:rPr>
                <w:sz w:val="18"/>
              </w:rPr>
              <w:t>finanțare</w:t>
            </w:r>
            <w:r>
              <w:rPr>
                <w:spacing w:val="-3"/>
                <w:sz w:val="18"/>
              </w:rPr>
              <w:t xml:space="preserve"> </w:t>
            </w:r>
            <w:r>
              <w:rPr>
                <w:sz w:val="18"/>
              </w:rPr>
              <w:t>în</w:t>
            </w:r>
            <w:r>
              <w:rPr>
                <w:spacing w:val="-2"/>
                <w:sz w:val="18"/>
              </w:rPr>
              <w:t xml:space="preserve"> </w:t>
            </w:r>
            <w:r>
              <w:rPr>
                <w:sz w:val="18"/>
              </w:rPr>
              <w:t>Registrul</w:t>
            </w:r>
            <w:r>
              <w:rPr>
                <w:spacing w:val="-3"/>
                <w:sz w:val="18"/>
              </w:rPr>
              <w:t xml:space="preserve"> </w:t>
            </w:r>
            <w:r>
              <w:rPr>
                <w:sz w:val="18"/>
              </w:rPr>
              <w:t>electronic</w:t>
            </w:r>
            <w:r>
              <w:rPr>
                <w:spacing w:val="-3"/>
                <w:sz w:val="18"/>
              </w:rPr>
              <w:t xml:space="preserve"> </w:t>
            </w:r>
            <w:r>
              <w:rPr>
                <w:sz w:val="18"/>
              </w:rPr>
              <w:t>poate</w:t>
            </w:r>
            <w:r>
              <w:rPr>
                <w:spacing w:val="-2"/>
                <w:sz w:val="18"/>
              </w:rPr>
              <w:t xml:space="preserve"> </w:t>
            </w:r>
            <w:r>
              <w:rPr>
                <w:spacing w:val="-5"/>
                <w:sz w:val="18"/>
              </w:rPr>
              <w:t>fi:</w:t>
            </w:r>
          </w:p>
          <w:p w14:paraId="30D8B972" w14:textId="77777777" w:rsidR="005B4DD7" w:rsidRDefault="00000000">
            <w:pPr>
              <w:pStyle w:val="TableParagraph"/>
              <w:numPr>
                <w:ilvl w:val="1"/>
                <w:numId w:val="44"/>
              </w:numPr>
              <w:tabs>
                <w:tab w:val="left" w:pos="748"/>
                <w:tab w:val="left" w:pos="749"/>
              </w:tabs>
              <w:spacing w:line="204" w:lineRule="exact"/>
              <w:ind w:left="748" w:hanging="364"/>
              <w:rPr>
                <w:sz w:val="18"/>
              </w:rPr>
            </w:pPr>
            <w:r>
              <w:rPr>
                <w:sz w:val="18"/>
              </w:rPr>
              <w:t>Rt</w:t>
            </w:r>
            <w:r>
              <w:rPr>
                <w:spacing w:val="-2"/>
                <w:sz w:val="18"/>
              </w:rPr>
              <w:t xml:space="preserve"> </w:t>
            </w:r>
            <w:r>
              <w:rPr>
                <w:sz w:val="18"/>
              </w:rPr>
              <w:t>=</w:t>
            </w:r>
            <w:r>
              <w:rPr>
                <w:spacing w:val="-3"/>
                <w:sz w:val="18"/>
              </w:rPr>
              <w:t xml:space="preserve"> </w:t>
            </w:r>
            <w:r>
              <w:rPr>
                <w:sz w:val="18"/>
              </w:rPr>
              <w:t>retrasă,</w:t>
            </w:r>
            <w:r>
              <w:rPr>
                <w:spacing w:val="1"/>
                <w:sz w:val="18"/>
              </w:rPr>
              <w:t xml:space="preserve"> </w:t>
            </w:r>
            <w:r>
              <w:rPr>
                <w:sz w:val="18"/>
              </w:rPr>
              <w:t>solicitantul</w:t>
            </w:r>
            <w:r>
              <w:rPr>
                <w:spacing w:val="-2"/>
                <w:sz w:val="18"/>
              </w:rPr>
              <w:t xml:space="preserve"> </w:t>
            </w:r>
            <w:r>
              <w:rPr>
                <w:sz w:val="18"/>
              </w:rPr>
              <w:t>poate</w:t>
            </w:r>
            <w:r>
              <w:rPr>
                <w:spacing w:val="-2"/>
                <w:sz w:val="18"/>
              </w:rPr>
              <w:t xml:space="preserve"> </w:t>
            </w:r>
            <w:r>
              <w:rPr>
                <w:sz w:val="18"/>
              </w:rPr>
              <w:t>redepune</w:t>
            </w:r>
            <w:r>
              <w:rPr>
                <w:spacing w:val="-1"/>
                <w:sz w:val="18"/>
              </w:rPr>
              <w:t xml:space="preserve"> </w:t>
            </w:r>
            <w:r>
              <w:rPr>
                <w:sz w:val="18"/>
              </w:rPr>
              <w:t>cererea</w:t>
            </w:r>
            <w:r>
              <w:rPr>
                <w:spacing w:val="-6"/>
                <w:sz w:val="18"/>
              </w:rPr>
              <w:t xml:space="preserve"> </w:t>
            </w:r>
            <w:r>
              <w:rPr>
                <w:sz w:val="18"/>
              </w:rPr>
              <w:t>de</w:t>
            </w:r>
            <w:r>
              <w:rPr>
                <w:spacing w:val="-1"/>
                <w:sz w:val="18"/>
              </w:rPr>
              <w:t xml:space="preserve"> </w:t>
            </w:r>
            <w:r>
              <w:rPr>
                <w:spacing w:val="-2"/>
                <w:sz w:val="18"/>
              </w:rPr>
              <w:t>finantare;</w:t>
            </w:r>
          </w:p>
          <w:p w14:paraId="054F139F" w14:textId="77777777" w:rsidR="005B4DD7" w:rsidRDefault="00000000">
            <w:pPr>
              <w:pStyle w:val="TableParagraph"/>
              <w:numPr>
                <w:ilvl w:val="1"/>
                <w:numId w:val="44"/>
              </w:numPr>
              <w:tabs>
                <w:tab w:val="left" w:pos="748"/>
                <w:tab w:val="left" w:pos="749"/>
              </w:tabs>
              <w:spacing w:line="204" w:lineRule="exact"/>
              <w:ind w:left="748" w:hanging="364"/>
              <w:rPr>
                <w:sz w:val="18"/>
              </w:rPr>
            </w:pPr>
            <w:r>
              <w:rPr>
                <w:sz w:val="18"/>
              </w:rPr>
              <w:t>Ne</w:t>
            </w:r>
            <w:r>
              <w:rPr>
                <w:spacing w:val="-3"/>
                <w:sz w:val="18"/>
              </w:rPr>
              <w:t xml:space="preserve"> </w:t>
            </w:r>
            <w:r>
              <w:rPr>
                <w:sz w:val="18"/>
              </w:rPr>
              <w:t>=</w:t>
            </w:r>
            <w:r>
              <w:rPr>
                <w:spacing w:val="-3"/>
                <w:sz w:val="18"/>
              </w:rPr>
              <w:t xml:space="preserve"> </w:t>
            </w:r>
            <w:r>
              <w:rPr>
                <w:sz w:val="18"/>
              </w:rPr>
              <w:t>neeligibil,</w:t>
            </w:r>
            <w:r>
              <w:rPr>
                <w:spacing w:val="-2"/>
                <w:sz w:val="18"/>
              </w:rPr>
              <w:t xml:space="preserve"> </w:t>
            </w:r>
            <w:r>
              <w:rPr>
                <w:sz w:val="18"/>
              </w:rPr>
              <w:t>solicitantul</w:t>
            </w:r>
            <w:r>
              <w:rPr>
                <w:spacing w:val="-3"/>
                <w:sz w:val="18"/>
              </w:rPr>
              <w:t xml:space="preserve"> </w:t>
            </w:r>
            <w:r>
              <w:rPr>
                <w:sz w:val="18"/>
              </w:rPr>
              <w:t>poate</w:t>
            </w:r>
            <w:r>
              <w:rPr>
                <w:spacing w:val="-2"/>
                <w:sz w:val="18"/>
              </w:rPr>
              <w:t xml:space="preserve"> </w:t>
            </w:r>
            <w:r>
              <w:rPr>
                <w:sz w:val="18"/>
              </w:rPr>
              <w:t>redepune cererea</w:t>
            </w:r>
            <w:r>
              <w:rPr>
                <w:spacing w:val="-3"/>
                <w:sz w:val="18"/>
              </w:rPr>
              <w:t xml:space="preserve"> </w:t>
            </w:r>
            <w:r>
              <w:rPr>
                <w:sz w:val="18"/>
              </w:rPr>
              <w:t>de</w:t>
            </w:r>
            <w:r>
              <w:rPr>
                <w:spacing w:val="-4"/>
                <w:sz w:val="18"/>
              </w:rPr>
              <w:t xml:space="preserve"> </w:t>
            </w:r>
            <w:r>
              <w:rPr>
                <w:spacing w:val="-2"/>
                <w:sz w:val="18"/>
              </w:rPr>
              <w:t>finantare;</w:t>
            </w:r>
          </w:p>
          <w:p w14:paraId="45B07FFF" w14:textId="77777777" w:rsidR="005B4DD7" w:rsidRDefault="00000000">
            <w:pPr>
              <w:pStyle w:val="TableParagraph"/>
              <w:numPr>
                <w:ilvl w:val="1"/>
                <w:numId w:val="44"/>
              </w:numPr>
              <w:tabs>
                <w:tab w:val="left" w:pos="748"/>
                <w:tab w:val="left" w:pos="749"/>
              </w:tabs>
              <w:spacing w:before="3" w:line="208" w:lineRule="exact"/>
              <w:ind w:right="469" w:firstLine="360"/>
              <w:rPr>
                <w:sz w:val="18"/>
              </w:rPr>
            </w:pPr>
            <w:r>
              <w:rPr>
                <w:sz w:val="18"/>
              </w:rPr>
              <w:t>Nc = neconforma , solicitantul</w:t>
            </w:r>
            <w:r>
              <w:rPr>
                <w:spacing w:val="40"/>
                <w:sz w:val="18"/>
              </w:rPr>
              <w:t xml:space="preserve"> </w:t>
            </w:r>
            <w:r>
              <w:rPr>
                <w:sz w:val="18"/>
              </w:rPr>
              <w:t>poate redepune cererea de finantare; Dacă</w:t>
            </w:r>
            <w:r>
              <w:rPr>
                <w:spacing w:val="-5"/>
                <w:sz w:val="18"/>
              </w:rPr>
              <w:t xml:space="preserve"> </w:t>
            </w:r>
            <w:r>
              <w:rPr>
                <w:sz w:val="18"/>
              </w:rPr>
              <w:t>în</w:t>
            </w:r>
            <w:r>
              <w:rPr>
                <w:spacing w:val="-3"/>
                <w:sz w:val="18"/>
              </w:rPr>
              <w:t xml:space="preserve"> </w:t>
            </w:r>
            <w:r>
              <w:rPr>
                <w:sz w:val="18"/>
              </w:rPr>
              <w:t>Registrul</w:t>
            </w:r>
            <w:r>
              <w:rPr>
                <w:spacing w:val="-4"/>
                <w:sz w:val="18"/>
              </w:rPr>
              <w:t xml:space="preserve"> </w:t>
            </w:r>
            <w:r>
              <w:rPr>
                <w:sz w:val="18"/>
              </w:rPr>
              <w:t>electronic</w:t>
            </w:r>
            <w:r>
              <w:rPr>
                <w:spacing w:val="-4"/>
                <w:sz w:val="18"/>
              </w:rPr>
              <w:t xml:space="preserve"> </w:t>
            </w:r>
            <w:r>
              <w:rPr>
                <w:sz w:val="18"/>
              </w:rPr>
              <w:t>statutul</w:t>
            </w:r>
            <w:r>
              <w:rPr>
                <w:spacing w:val="-4"/>
                <w:sz w:val="18"/>
              </w:rPr>
              <w:t xml:space="preserve"> </w:t>
            </w:r>
            <w:r>
              <w:rPr>
                <w:sz w:val="18"/>
              </w:rPr>
              <w:t>nu</w:t>
            </w:r>
            <w:r>
              <w:rPr>
                <w:spacing w:val="-3"/>
                <w:sz w:val="18"/>
              </w:rPr>
              <w:t xml:space="preserve"> </w:t>
            </w:r>
            <w:r>
              <w:rPr>
                <w:sz w:val="18"/>
              </w:rPr>
              <w:t>este</w:t>
            </w:r>
            <w:r>
              <w:rPr>
                <w:spacing w:val="-3"/>
                <w:sz w:val="18"/>
              </w:rPr>
              <w:t xml:space="preserve"> </w:t>
            </w:r>
            <w:r>
              <w:rPr>
                <w:sz w:val="18"/>
              </w:rPr>
              <w:t>completat,</w:t>
            </w:r>
            <w:r>
              <w:rPr>
                <w:spacing w:val="-2"/>
                <w:sz w:val="18"/>
              </w:rPr>
              <w:t xml:space="preserve"> </w:t>
            </w:r>
            <w:r>
              <w:rPr>
                <w:sz w:val="18"/>
              </w:rPr>
              <w:t>atunci</w:t>
            </w:r>
            <w:r>
              <w:rPr>
                <w:spacing w:val="-5"/>
                <w:sz w:val="18"/>
              </w:rPr>
              <w:t xml:space="preserve"> </w:t>
            </w:r>
            <w:r>
              <w:rPr>
                <w:sz w:val="18"/>
              </w:rPr>
              <w:t>este</w:t>
            </w:r>
            <w:r>
              <w:rPr>
                <w:spacing w:val="-3"/>
                <w:sz w:val="18"/>
              </w:rPr>
              <w:t xml:space="preserve"> </w:t>
            </w:r>
            <w:r>
              <w:rPr>
                <w:sz w:val="18"/>
              </w:rPr>
              <w:t>o</w:t>
            </w:r>
            <w:r>
              <w:rPr>
                <w:spacing w:val="-4"/>
                <w:sz w:val="18"/>
              </w:rPr>
              <w:t xml:space="preserve"> </w:t>
            </w:r>
            <w:r>
              <w:rPr>
                <w:sz w:val="18"/>
              </w:rPr>
              <w:t>cerere</w:t>
            </w:r>
            <w:r>
              <w:rPr>
                <w:spacing w:val="-3"/>
                <w:sz w:val="18"/>
              </w:rPr>
              <w:t xml:space="preserve"> </w:t>
            </w:r>
            <w:r>
              <w:rPr>
                <w:sz w:val="18"/>
              </w:rPr>
              <w:t>de finanțare al cărei proces de evaluare nu este finalizat.</w:t>
            </w:r>
          </w:p>
        </w:tc>
      </w:tr>
      <w:tr w:rsidR="005B4DD7" w14:paraId="4465CF50" w14:textId="77777777">
        <w:trPr>
          <w:trHeight w:val="4809"/>
        </w:trPr>
        <w:tc>
          <w:tcPr>
            <w:tcW w:w="3407" w:type="dxa"/>
          </w:tcPr>
          <w:p w14:paraId="56712BDB" w14:textId="77777777" w:rsidR="005B4DD7" w:rsidRDefault="00000000">
            <w:pPr>
              <w:pStyle w:val="TableParagraph"/>
              <w:tabs>
                <w:tab w:val="left" w:pos="494"/>
                <w:tab w:val="left" w:pos="1620"/>
                <w:tab w:val="left" w:pos="2174"/>
                <w:tab w:val="left" w:pos="3228"/>
              </w:tabs>
              <w:spacing w:line="237" w:lineRule="auto"/>
              <w:ind w:left="26" w:right="17"/>
              <w:rPr>
                <w:sz w:val="18"/>
              </w:rPr>
            </w:pPr>
            <w:r>
              <w:rPr>
                <w:spacing w:val="-4"/>
                <w:sz w:val="18"/>
              </w:rPr>
              <w:t>1.2</w:t>
            </w:r>
            <w:r>
              <w:rPr>
                <w:sz w:val="18"/>
              </w:rPr>
              <w:tab/>
            </w:r>
            <w:r>
              <w:rPr>
                <w:spacing w:val="-2"/>
                <w:sz w:val="18"/>
              </w:rPr>
              <w:t>Solicitantul</w:t>
            </w:r>
            <w:r>
              <w:rPr>
                <w:sz w:val="18"/>
              </w:rPr>
              <w:tab/>
            </w:r>
            <w:r>
              <w:rPr>
                <w:spacing w:val="-4"/>
                <w:sz w:val="18"/>
              </w:rPr>
              <w:t>este</w:t>
            </w:r>
            <w:r>
              <w:rPr>
                <w:sz w:val="18"/>
              </w:rPr>
              <w:tab/>
            </w:r>
            <w:r>
              <w:rPr>
                <w:spacing w:val="-2"/>
                <w:sz w:val="18"/>
              </w:rPr>
              <w:t>înregistrat</w:t>
            </w:r>
            <w:r>
              <w:rPr>
                <w:sz w:val="18"/>
              </w:rPr>
              <w:tab/>
            </w:r>
            <w:r>
              <w:rPr>
                <w:spacing w:val="-6"/>
                <w:sz w:val="18"/>
              </w:rPr>
              <w:t xml:space="preserve">în </w:t>
            </w:r>
            <w:r>
              <w:rPr>
                <w:sz w:val="18"/>
              </w:rPr>
              <w:t>Registrul</w:t>
            </w:r>
            <w:r>
              <w:rPr>
                <w:spacing w:val="40"/>
                <w:sz w:val="18"/>
              </w:rPr>
              <w:t xml:space="preserve"> </w:t>
            </w:r>
            <w:r>
              <w:rPr>
                <w:sz w:val="18"/>
              </w:rPr>
              <w:t>debitorilor</w:t>
            </w:r>
            <w:r>
              <w:rPr>
                <w:spacing w:val="40"/>
                <w:sz w:val="18"/>
              </w:rPr>
              <w:t xml:space="preserve"> </w:t>
            </w:r>
            <w:r>
              <w:rPr>
                <w:sz w:val="18"/>
              </w:rPr>
              <w:t>AFIR,</w:t>
            </w:r>
            <w:r>
              <w:rPr>
                <w:spacing w:val="40"/>
                <w:sz w:val="18"/>
              </w:rPr>
              <w:t xml:space="preserve"> </w:t>
            </w:r>
            <w:r>
              <w:rPr>
                <w:sz w:val="18"/>
              </w:rPr>
              <w:t>atât</w:t>
            </w:r>
            <w:r>
              <w:rPr>
                <w:spacing w:val="40"/>
                <w:sz w:val="18"/>
              </w:rPr>
              <w:t xml:space="preserve"> </w:t>
            </w:r>
            <w:r>
              <w:rPr>
                <w:sz w:val="18"/>
              </w:rPr>
              <w:t>pentru Programul SAPARD cât și pentru FEADR Documente verificate :</w:t>
            </w:r>
          </w:p>
          <w:p w14:paraId="4EAC4AD9" w14:textId="77777777" w:rsidR="005B4DD7" w:rsidRDefault="00000000">
            <w:pPr>
              <w:pStyle w:val="TableParagraph"/>
              <w:ind w:left="26" w:right="18"/>
              <w:jc w:val="both"/>
              <w:rPr>
                <w:sz w:val="18"/>
              </w:rPr>
            </w:pPr>
            <w:r>
              <w:rPr>
                <w:sz w:val="18"/>
              </w:rPr>
              <w:t>Declarația pe propria răspundere a solicitantului din secțiunea F din cererea de finanțare.</w:t>
            </w:r>
          </w:p>
        </w:tc>
        <w:tc>
          <w:tcPr>
            <w:tcW w:w="6947" w:type="dxa"/>
          </w:tcPr>
          <w:p w14:paraId="42C03BF3" w14:textId="77777777" w:rsidR="005B4DD7" w:rsidRDefault="00000000">
            <w:pPr>
              <w:pStyle w:val="TableParagraph"/>
              <w:spacing w:line="237" w:lineRule="auto"/>
              <w:ind w:left="25" w:right="21" w:firstLine="55"/>
              <w:jc w:val="both"/>
              <w:rPr>
                <w:sz w:val="18"/>
              </w:rPr>
            </w:pPr>
            <w:r>
              <w:rPr>
                <w:sz w:val="18"/>
              </w:rPr>
              <w:t>Expertul verifică dacă solicitantul este înscris cu debite în Registrul debitorilor pentru SAPARD şi FEADR, aflat pe link-ul \\alpaca\Debite</w:t>
            </w:r>
          </w:p>
          <w:p w14:paraId="63C8C04D" w14:textId="77777777" w:rsidR="005B4DD7" w:rsidRDefault="00000000">
            <w:pPr>
              <w:pStyle w:val="TableParagraph"/>
              <w:ind w:left="25" w:right="-15"/>
              <w:jc w:val="both"/>
              <w:rPr>
                <w:sz w:val="18"/>
              </w:rPr>
            </w:pPr>
            <w:r>
              <w:rPr>
                <w:sz w:val="18"/>
              </w:rPr>
              <w:t>În situația în care solicitantul</w:t>
            </w:r>
            <w:r>
              <w:rPr>
                <w:spacing w:val="15"/>
                <w:sz w:val="18"/>
              </w:rPr>
              <w:t xml:space="preserve"> </w:t>
            </w:r>
            <w:r>
              <w:rPr>
                <w:sz w:val="18"/>
              </w:rPr>
              <w:t>este înscris în Registrul debitorilor, expertul va tipări</w:t>
            </w:r>
            <w:r>
              <w:rPr>
                <w:spacing w:val="40"/>
                <w:sz w:val="18"/>
              </w:rPr>
              <w:t xml:space="preserve"> </w:t>
            </w:r>
            <w:r>
              <w:rPr>
                <w:sz w:val="18"/>
              </w:rPr>
              <w:t>şi anexa pagina privind debitul, inclusiv a dobânzilor şi a majorărilor de întarziere</w:t>
            </w:r>
            <w:r>
              <w:rPr>
                <w:spacing w:val="40"/>
                <w:sz w:val="18"/>
              </w:rPr>
              <w:t xml:space="preserve"> </w:t>
            </w:r>
            <w:r>
              <w:rPr>
                <w:sz w:val="18"/>
              </w:rPr>
              <w:t xml:space="preserve">ale solicitantului. Dacă solicitantul nu a bifat în declarație acest punct, expertul solicită acest lucru prin E3.4L şi doar în cazul în care solicitantul refuză să îşi asume angajamentele corespunzătoare proiectului, expertul bifează NU, motivează poziția sa în liniile prevăzute în acest scop la rubrica „Observatii” şi cererea va fi declarată </w:t>
            </w:r>
            <w:r>
              <w:rPr>
                <w:spacing w:val="-2"/>
                <w:sz w:val="18"/>
              </w:rPr>
              <w:t>neeligibilă.</w:t>
            </w:r>
          </w:p>
          <w:p w14:paraId="278640D0" w14:textId="77777777" w:rsidR="005B4DD7" w:rsidRDefault="00000000">
            <w:pPr>
              <w:pStyle w:val="TableParagraph"/>
              <w:spacing w:line="237" w:lineRule="auto"/>
              <w:ind w:left="25" w:right="-15"/>
              <w:jc w:val="both"/>
              <w:rPr>
                <w:sz w:val="18"/>
              </w:rPr>
            </w:pPr>
            <w:r>
              <w:rPr>
                <w:sz w:val="18"/>
              </w:rPr>
              <w:t xml:space="preserve">În cazul în care solicitantul își asumă acest angajament în urma solicitării, semnează și ștampilează, după caz, declarația, expertul va bifa “DA”, cererea fiind declarată </w:t>
            </w:r>
            <w:r>
              <w:rPr>
                <w:spacing w:val="-2"/>
                <w:sz w:val="18"/>
              </w:rPr>
              <w:t>eligibilă.</w:t>
            </w:r>
          </w:p>
          <w:p w14:paraId="6471222F" w14:textId="77777777" w:rsidR="005B4DD7" w:rsidRDefault="00000000">
            <w:pPr>
              <w:pStyle w:val="TableParagraph"/>
              <w:spacing w:line="237" w:lineRule="auto"/>
              <w:ind w:left="25" w:right="-15"/>
              <w:jc w:val="both"/>
              <w:rPr>
                <w:sz w:val="18"/>
              </w:rPr>
            </w:pPr>
            <w:r>
              <w:rPr>
                <w:sz w:val="18"/>
              </w:rPr>
              <w:t>În cazul în care solicitantul nu a semnat şi după caz ştampilat declarația pe propria răspundere din secțiunea F, expertul solicită acest</w:t>
            </w:r>
            <w:r>
              <w:rPr>
                <w:spacing w:val="17"/>
                <w:sz w:val="18"/>
              </w:rPr>
              <w:t xml:space="preserve"> </w:t>
            </w:r>
            <w:r>
              <w:rPr>
                <w:sz w:val="18"/>
              </w:rPr>
              <w:t>lucru prin E3.4L şi doar în cazul</w:t>
            </w:r>
            <w:r>
              <w:rPr>
                <w:spacing w:val="80"/>
                <w:sz w:val="18"/>
              </w:rPr>
              <w:t xml:space="preserve"> </w:t>
            </w:r>
            <w:r>
              <w:rPr>
                <w:sz w:val="18"/>
              </w:rPr>
              <w:t>în care solicitantul refuză să îşi asume angajamentele corespunzătoare proiectului, expertul bifează</w:t>
            </w:r>
            <w:r>
              <w:rPr>
                <w:spacing w:val="-1"/>
                <w:sz w:val="18"/>
              </w:rPr>
              <w:t xml:space="preserve"> </w:t>
            </w:r>
            <w:r>
              <w:rPr>
                <w:sz w:val="18"/>
              </w:rPr>
              <w:t>NU,</w:t>
            </w:r>
            <w:r>
              <w:rPr>
                <w:spacing w:val="-1"/>
                <w:sz w:val="18"/>
              </w:rPr>
              <w:t xml:space="preserve"> </w:t>
            </w:r>
            <w:r>
              <w:rPr>
                <w:sz w:val="18"/>
              </w:rPr>
              <w:t>motivează</w:t>
            </w:r>
            <w:r>
              <w:rPr>
                <w:spacing w:val="-2"/>
                <w:sz w:val="18"/>
              </w:rPr>
              <w:t xml:space="preserve"> </w:t>
            </w:r>
            <w:r>
              <w:rPr>
                <w:sz w:val="18"/>
              </w:rPr>
              <w:t>poziția</w:t>
            </w:r>
            <w:r>
              <w:rPr>
                <w:spacing w:val="-1"/>
                <w:sz w:val="18"/>
              </w:rPr>
              <w:t xml:space="preserve"> </w:t>
            </w:r>
            <w:r>
              <w:rPr>
                <w:sz w:val="18"/>
              </w:rPr>
              <w:t>sa</w:t>
            </w:r>
            <w:r>
              <w:rPr>
                <w:spacing w:val="-1"/>
                <w:sz w:val="18"/>
              </w:rPr>
              <w:t xml:space="preserve"> </w:t>
            </w:r>
            <w:r>
              <w:rPr>
                <w:sz w:val="18"/>
              </w:rPr>
              <w:t>în liniile prevăzute în acest scop la</w:t>
            </w:r>
            <w:r>
              <w:rPr>
                <w:spacing w:val="-2"/>
                <w:sz w:val="18"/>
              </w:rPr>
              <w:t xml:space="preserve"> </w:t>
            </w:r>
            <w:r>
              <w:rPr>
                <w:sz w:val="18"/>
              </w:rPr>
              <w:t>rubrica</w:t>
            </w:r>
          </w:p>
          <w:p w14:paraId="63394EDF" w14:textId="77777777" w:rsidR="005B4DD7" w:rsidRDefault="00000000">
            <w:pPr>
              <w:pStyle w:val="TableParagraph"/>
              <w:spacing w:line="204" w:lineRule="exact"/>
              <w:ind w:left="25"/>
              <w:jc w:val="both"/>
              <w:rPr>
                <w:sz w:val="18"/>
              </w:rPr>
            </w:pPr>
            <w:r>
              <w:rPr>
                <w:sz w:val="18"/>
              </w:rPr>
              <w:t>„Observatii”</w:t>
            </w:r>
            <w:r>
              <w:rPr>
                <w:spacing w:val="-4"/>
                <w:sz w:val="18"/>
              </w:rPr>
              <w:t xml:space="preserve"> </w:t>
            </w:r>
            <w:r>
              <w:rPr>
                <w:sz w:val="18"/>
              </w:rPr>
              <w:t>şi</w:t>
            </w:r>
            <w:r>
              <w:rPr>
                <w:spacing w:val="-4"/>
                <w:sz w:val="18"/>
              </w:rPr>
              <w:t xml:space="preserve"> </w:t>
            </w:r>
            <w:r>
              <w:rPr>
                <w:sz w:val="18"/>
              </w:rPr>
              <w:t>cererea</w:t>
            </w:r>
            <w:r>
              <w:rPr>
                <w:spacing w:val="-4"/>
                <w:sz w:val="18"/>
              </w:rPr>
              <w:t xml:space="preserve"> </w:t>
            </w:r>
            <w:r>
              <w:rPr>
                <w:sz w:val="18"/>
              </w:rPr>
              <w:t>va</w:t>
            </w:r>
            <w:r>
              <w:rPr>
                <w:spacing w:val="-4"/>
                <w:sz w:val="18"/>
              </w:rPr>
              <w:t xml:space="preserve"> </w:t>
            </w:r>
            <w:r>
              <w:rPr>
                <w:sz w:val="18"/>
              </w:rPr>
              <w:t>fi</w:t>
            </w:r>
            <w:r>
              <w:rPr>
                <w:spacing w:val="-4"/>
                <w:sz w:val="18"/>
              </w:rPr>
              <w:t xml:space="preserve"> </w:t>
            </w:r>
            <w:r>
              <w:rPr>
                <w:sz w:val="18"/>
              </w:rPr>
              <w:t>declarată</w:t>
            </w:r>
            <w:r>
              <w:rPr>
                <w:spacing w:val="-4"/>
                <w:sz w:val="18"/>
              </w:rPr>
              <w:t xml:space="preserve"> </w:t>
            </w:r>
            <w:r>
              <w:rPr>
                <w:spacing w:val="-2"/>
                <w:sz w:val="18"/>
              </w:rPr>
              <w:t>neeligibilă.</w:t>
            </w:r>
          </w:p>
          <w:p w14:paraId="2893AD23" w14:textId="77777777" w:rsidR="005B4DD7" w:rsidRDefault="00000000">
            <w:pPr>
              <w:pStyle w:val="TableParagraph"/>
              <w:ind w:left="25" w:right="-29"/>
              <w:jc w:val="both"/>
              <w:rPr>
                <w:sz w:val="18"/>
              </w:rPr>
            </w:pPr>
            <w:r>
              <w:rPr>
                <w:sz w:val="18"/>
              </w:rPr>
              <w:t>În etapa prevăzută la SECȚIUNEA II punctul D: Verificarea conformității şi</w:t>
            </w:r>
            <w:r>
              <w:rPr>
                <w:spacing w:val="80"/>
                <w:sz w:val="18"/>
              </w:rPr>
              <w:t xml:space="preserve"> </w:t>
            </w:r>
            <w:r>
              <w:rPr>
                <w:sz w:val="18"/>
              </w:rPr>
              <w:t>eligibilității documentelor</w:t>
            </w:r>
            <w:r>
              <w:rPr>
                <w:spacing w:val="40"/>
                <w:sz w:val="18"/>
              </w:rPr>
              <w:t xml:space="preserve"> </w:t>
            </w:r>
            <w:r>
              <w:rPr>
                <w:sz w:val="18"/>
              </w:rPr>
              <w:t>solicitate</w:t>
            </w:r>
            <w:r>
              <w:rPr>
                <w:spacing w:val="40"/>
                <w:sz w:val="18"/>
              </w:rPr>
              <w:t xml:space="preserve"> </w:t>
            </w:r>
            <w:r>
              <w:rPr>
                <w:sz w:val="18"/>
              </w:rPr>
              <w:t>în</w:t>
            </w:r>
            <w:r>
              <w:rPr>
                <w:spacing w:val="40"/>
                <w:sz w:val="18"/>
              </w:rPr>
              <w:t xml:space="preserve"> </w:t>
            </w:r>
            <w:r>
              <w:rPr>
                <w:sz w:val="18"/>
              </w:rPr>
              <w:t>vederea contractării expertul va verifica dacă beneficiarul</w:t>
            </w:r>
            <w:r>
              <w:rPr>
                <w:spacing w:val="40"/>
                <w:sz w:val="18"/>
              </w:rPr>
              <w:t xml:space="preserve"> </w:t>
            </w:r>
            <w:r>
              <w:rPr>
                <w:sz w:val="18"/>
              </w:rPr>
              <w:t>a</w:t>
            </w:r>
            <w:r>
              <w:rPr>
                <w:spacing w:val="40"/>
                <w:sz w:val="18"/>
              </w:rPr>
              <w:t xml:space="preserve"> </w:t>
            </w:r>
            <w:r>
              <w:rPr>
                <w:sz w:val="18"/>
              </w:rPr>
              <w:t>depus „Dovada</w:t>
            </w:r>
            <w:r>
              <w:rPr>
                <w:spacing w:val="40"/>
                <w:sz w:val="18"/>
              </w:rPr>
              <w:t xml:space="preserve"> </w:t>
            </w:r>
            <w:r>
              <w:rPr>
                <w:sz w:val="18"/>
              </w:rPr>
              <w:t>achitării</w:t>
            </w:r>
            <w:r>
              <w:rPr>
                <w:spacing w:val="40"/>
                <w:sz w:val="18"/>
              </w:rPr>
              <w:t xml:space="preserve"> </w:t>
            </w:r>
            <w:r>
              <w:rPr>
                <w:sz w:val="18"/>
              </w:rPr>
              <w:t>integrale a</w:t>
            </w:r>
            <w:r>
              <w:rPr>
                <w:spacing w:val="40"/>
                <w:sz w:val="18"/>
              </w:rPr>
              <w:t xml:space="preserve"> </w:t>
            </w:r>
            <w:r>
              <w:rPr>
                <w:sz w:val="18"/>
              </w:rPr>
              <w:t>datoriei</w:t>
            </w:r>
            <w:r>
              <w:rPr>
                <w:spacing w:val="40"/>
                <w:sz w:val="18"/>
              </w:rPr>
              <w:t xml:space="preserve"> </w:t>
            </w:r>
            <w:r>
              <w:rPr>
                <w:sz w:val="18"/>
              </w:rPr>
              <w:t>față de AFIR, inclusiv dobânzile şi majorările de întâziere (dacă este cazul)” în termenul precizat</w:t>
            </w:r>
            <w:r>
              <w:rPr>
                <w:spacing w:val="40"/>
                <w:sz w:val="18"/>
              </w:rPr>
              <w:t xml:space="preserve"> </w:t>
            </w:r>
            <w:r>
              <w:rPr>
                <w:sz w:val="18"/>
              </w:rPr>
              <w:t>în notificarea AFIR privind selectarea cererii de finanțare și semnarea contractului</w:t>
            </w:r>
            <w:r>
              <w:rPr>
                <w:spacing w:val="80"/>
                <w:sz w:val="18"/>
              </w:rPr>
              <w:t xml:space="preserve"> </w:t>
            </w:r>
            <w:r>
              <w:rPr>
                <w:sz w:val="18"/>
              </w:rPr>
              <w:t>de finanțare.</w:t>
            </w:r>
          </w:p>
        </w:tc>
      </w:tr>
      <w:tr w:rsidR="005B4DD7" w14:paraId="7E4AF6E0" w14:textId="77777777">
        <w:trPr>
          <w:trHeight w:val="3554"/>
        </w:trPr>
        <w:tc>
          <w:tcPr>
            <w:tcW w:w="3407" w:type="dxa"/>
          </w:tcPr>
          <w:p w14:paraId="10CF015D" w14:textId="77777777" w:rsidR="005B4DD7" w:rsidRDefault="00000000">
            <w:pPr>
              <w:pStyle w:val="TableParagraph"/>
              <w:spacing w:line="237" w:lineRule="auto"/>
              <w:ind w:left="26" w:right="17"/>
              <w:rPr>
                <w:sz w:val="18"/>
              </w:rPr>
            </w:pPr>
            <w:r>
              <w:rPr>
                <w:sz w:val="18"/>
              </w:rPr>
              <w:t xml:space="preserve">1.3 Solicitantul se afla în Bazele de date </w:t>
            </w:r>
            <w:r>
              <w:rPr>
                <w:spacing w:val="-2"/>
                <w:sz w:val="18"/>
              </w:rPr>
              <w:t>AFIR?</w:t>
            </w:r>
          </w:p>
          <w:p w14:paraId="70740355" w14:textId="77777777" w:rsidR="005B4DD7" w:rsidRDefault="00000000">
            <w:pPr>
              <w:pStyle w:val="TableParagraph"/>
              <w:spacing w:line="235" w:lineRule="auto"/>
              <w:ind w:left="26" w:right="7"/>
              <w:jc w:val="both"/>
              <w:rPr>
                <w:sz w:val="18"/>
              </w:rPr>
            </w:pPr>
            <w:r>
              <w:rPr>
                <w:sz w:val="18"/>
              </w:rPr>
              <w:t>Declarația pe propria răspundere a solicitantului</w:t>
            </w:r>
            <w:r>
              <w:rPr>
                <w:spacing w:val="-2"/>
                <w:sz w:val="18"/>
              </w:rPr>
              <w:t xml:space="preserve"> </w:t>
            </w:r>
            <w:r>
              <w:rPr>
                <w:sz w:val="18"/>
              </w:rPr>
              <w:t>din</w:t>
            </w:r>
            <w:r>
              <w:rPr>
                <w:spacing w:val="-1"/>
                <w:sz w:val="18"/>
              </w:rPr>
              <w:t xml:space="preserve"> </w:t>
            </w:r>
            <w:r>
              <w:rPr>
                <w:sz w:val="18"/>
              </w:rPr>
              <w:t>secțiunea</w:t>
            </w:r>
            <w:r>
              <w:rPr>
                <w:spacing w:val="-2"/>
                <w:sz w:val="18"/>
              </w:rPr>
              <w:t xml:space="preserve"> </w:t>
            </w:r>
            <w:r>
              <w:rPr>
                <w:sz w:val="18"/>
              </w:rPr>
              <w:t>F din Cererea de Finanțare</w:t>
            </w:r>
          </w:p>
          <w:p w14:paraId="2DB0B6B6" w14:textId="77777777" w:rsidR="005B4DD7" w:rsidRDefault="00000000">
            <w:pPr>
              <w:pStyle w:val="TableParagraph"/>
              <w:spacing w:before="3" w:line="203" w:lineRule="exact"/>
              <w:ind w:left="26"/>
              <w:jc w:val="both"/>
              <w:rPr>
                <w:sz w:val="18"/>
              </w:rPr>
            </w:pPr>
            <w:r>
              <w:rPr>
                <w:sz w:val="18"/>
              </w:rPr>
              <w:t>Baza</w:t>
            </w:r>
            <w:r>
              <w:rPr>
                <w:spacing w:val="-3"/>
                <w:sz w:val="18"/>
              </w:rPr>
              <w:t xml:space="preserve"> </w:t>
            </w:r>
            <w:r>
              <w:rPr>
                <w:sz w:val="18"/>
              </w:rPr>
              <w:t xml:space="preserve">de date </w:t>
            </w:r>
            <w:r>
              <w:rPr>
                <w:spacing w:val="-2"/>
                <w:sz w:val="18"/>
              </w:rPr>
              <w:t>FEADR</w:t>
            </w:r>
          </w:p>
          <w:p w14:paraId="6F5E2E12" w14:textId="77777777" w:rsidR="005B4DD7" w:rsidRDefault="00000000">
            <w:pPr>
              <w:pStyle w:val="TableParagraph"/>
              <w:ind w:left="26" w:right="-15"/>
              <w:jc w:val="both"/>
              <w:rPr>
                <w:sz w:val="18"/>
              </w:rPr>
            </w:pPr>
            <w:r>
              <w:rPr>
                <w:sz w:val="18"/>
              </w:rPr>
              <w:t>Baza de Date pusă la dispoziția AFIR de către MADR prin AM-PNDR: lista proiectelor finanțate din alte surse externe</w:t>
            </w:r>
            <w:r>
              <w:rPr>
                <w:spacing w:val="40"/>
                <w:sz w:val="18"/>
              </w:rPr>
              <w:t xml:space="preserve"> </w:t>
            </w:r>
            <w:r>
              <w:rPr>
                <w:sz w:val="18"/>
              </w:rPr>
              <w:t>aflate</w:t>
            </w:r>
            <w:r>
              <w:rPr>
                <w:spacing w:val="40"/>
                <w:sz w:val="18"/>
              </w:rPr>
              <w:t xml:space="preserve"> </w:t>
            </w:r>
            <w:r>
              <w:rPr>
                <w:sz w:val="18"/>
              </w:rPr>
              <w:t>în</w:t>
            </w:r>
            <w:r>
              <w:rPr>
                <w:spacing w:val="40"/>
                <w:sz w:val="18"/>
              </w:rPr>
              <w:t xml:space="preserve"> </w:t>
            </w:r>
            <w:r>
              <w:rPr>
                <w:sz w:val="18"/>
              </w:rPr>
              <w:t>perioada de valabilitate a contractului (inclusiv perioada de monitorizare);</w:t>
            </w:r>
          </w:p>
          <w:p w14:paraId="0B1A4D19" w14:textId="77777777" w:rsidR="005B4DD7" w:rsidRDefault="00000000">
            <w:pPr>
              <w:pStyle w:val="TableParagraph"/>
              <w:ind w:left="26" w:right="-15"/>
              <w:jc w:val="both"/>
              <w:rPr>
                <w:sz w:val="18"/>
              </w:rPr>
            </w:pPr>
            <w:r>
              <w:rPr>
                <w:sz w:val="18"/>
              </w:rPr>
              <w:t>Raport asupra utilizării programelor de finanțare nerambursabilă întocmit de solicitant (va cuprinde obiective, tip de investiție, lista cheltuielilor eligibile, costuri</w:t>
            </w:r>
            <w:r>
              <w:rPr>
                <w:spacing w:val="40"/>
                <w:sz w:val="18"/>
              </w:rPr>
              <w:t xml:space="preserve"> </w:t>
            </w:r>
            <w:r>
              <w:rPr>
                <w:sz w:val="18"/>
              </w:rPr>
              <w:t>şi</w:t>
            </w:r>
            <w:r>
              <w:rPr>
                <w:spacing w:val="40"/>
                <w:sz w:val="18"/>
              </w:rPr>
              <w:t xml:space="preserve"> </w:t>
            </w:r>
            <w:r>
              <w:rPr>
                <w:sz w:val="18"/>
              </w:rPr>
              <w:t>stadiul</w:t>
            </w:r>
            <w:r>
              <w:rPr>
                <w:spacing w:val="40"/>
                <w:sz w:val="18"/>
              </w:rPr>
              <w:t xml:space="preserve"> </w:t>
            </w:r>
            <w:r>
              <w:rPr>
                <w:sz w:val="18"/>
              </w:rPr>
              <w:t>proiectului,</w:t>
            </w:r>
            <w:r>
              <w:rPr>
                <w:spacing w:val="40"/>
                <w:sz w:val="18"/>
              </w:rPr>
              <w:t xml:space="preserve"> </w:t>
            </w:r>
            <w:r>
              <w:rPr>
                <w:sz w:val="18"/>
              </w:rPr>
              <w:t>perioada</w:t>
            </w:r>
          </w:p>
        </w:tc>
        <w:tc>
          <w:tcPr>
            <w:tcW w:w="6947" w:type="dxa"/>
          </w:tcPr>
          <w:p w14:paraId="0B0C6292" w14:textId="77777777" w:rsidR="005B4DD7" w:rsidRDefault="00000000">
            <w:pPr>
              <w:pStyle w:val="TableParagraph"/>
              <w:spacing w:before="1" w:line="218" w:lineRule="exact"/>
              <w:ind w:left="25"/>
              <w:rPr>
                <w:rFonts w:ascii="Calibri" w:hAnsi="Calibri"/>
                <w:sz w:val="18"/>
              </w:rPr>
            </w:pPr>
            <w:r>
              <w:rPr>
                <w:rFonts w:ascii="Calibri" w:hAnsi="Calibri"/>
                <w:sz w:val="18"/>
              </w:rPr>
              <w:t>Verificarea</w:t>
            </w:r>
            <w:r>
              <w:rPr>
                <w:rFonts w:ascii="Calibri" w:hAnsi="Calibri"/>
                <w:spacing w:val="-7"/>
                <w:sz w:val="18"/>
              </w:rPr>
              <w:t xml:space="preserve"> </w:t>
            </w:r>
            <w:r>
              <w:rPr>
                <w:rFonts w:ascii="Calibri" w:hAnsi="Calibri"/>
                <w:sz w:val="18"/>
              </w:rPr>
              <w:t>evitării</w:t>
            </w:r>
            <w:r>
              <w:rPr>
                <w:rFonts w:ascii="Calibri" w:hAnsi="Calibri"/>
                <w:spacing w:val="-1"/>
                <w:sz w:val="18"/>
              </w:rPr>
              <w:t xml:space="preserve"> </w:t>
            </w:r>
            <w:r>
              <w:rPr>
                <w:rFonts w:ascii="Calibri" w:hAnsi="Calibri"/>
                <w:sz w:val="18"/>
              </w:rPr>
              <w:t>dublei</w:t>
            </w:r>
            <w:r>
              <w:rPr>
                <w:rFonts w:ascii="Calibri" w:hAnsi="Calibri"/>
                <w:spacing w:val="-4"/>
                <w:sz w:val="18"/>
              </w:rPr>
              <w:t xml:space="preserve"> </w:t>
            </w:r>
            <w:r>
              <w:rPr>
                <w:rFonts w:ascii="Calibri" w:hAnsi="Calibri"/>
                <w:sz w:val="18"/>
              </w:rPr>
              <w:t>finanţări</w:t>
            </w:r>
            <w:r>
              <w:rPr>
                <w:rFonts w:ascii="Calibri" w:hAnsi="Calibri"/>
                <w:spacing w:val="-4"/>
                <w:sz w:val="18"/>
              </w:rPr>
              <w:t xml:space="preserve"> </w:t>
            </w:r>
            <w:r>
              <w:rPr>
                <w:rFonts w:ascii="Calibri" w:hAnsi="Calibri"/>
                <w:sz w:val="18"/>
              </w:rPr>
              <w:t>se</w:t>
            </w:r>
            <w:r>
              <w:rPr>
                <w:rFonts w:ascii="Calibri" w:hAnsi="Calibri"/>
                <w:spacing w:val="-4"/>
                <w:sz w:val="18"/>
              </w:rPr>
              <w:t xml:space="preserve"> </w:t>
            </w:r>
            <w:r>
              <w:rPr>
                <w:rFonts w:ascii="Calibri" w:hAnsi="Calibri"/>
                <w:sz w:val="18"/>
              </w:rPr>
              <w:t>efectuează</w:t>
            </w:r>
            <w:r>
              <w:rPr>
                <w:rFonts w:ascii="Calibri" w:hAnsi="Calibri"/>
                <w:spacing w:val="-3"/>
                <w:sz w:val="18"/>
              </w:rPr>
              <w:t xml:space="preserve"> </w:t>
            </w:r>
            <w:r>
              <w:rPr>
                <w:rFonts w:ascii="Calibri" w:hAnsi="Calibri"/>
                <w:sz w:val="18"/>
              </w:rPr>
              <w:t>prin</w:t>
            </w:r>
            <w:r>
              <w:rPr>
                <w:rFonts w:ascii="Calibri" w:hAnsi="Calibri"/>
                <w:spacing w:val="-4"/>
                <w:sz w:val="18"/>
              </w:rPr>
              <w:t xml:space="preserve"> </w:t>
            </w:r>
            <w:r>
              <w:rPr>
                <w:rFonts w:ascii="Calibri" w:hAnsi="Calibri"/>
                <w:sz w:val="18"/>
              </w:rPr>
              <w:t>următoarele</w:t>
            </w:r>
            <w:r>
              <w:rPr>
                <w:rFonts w:ascii="Calibri" w:hAnsi="Calibri"/>
                <w:spacing w:val="-4"/>
                <w:sz w:val="18"/>
              </w:rPr>
              <w:t xml:space="preserve"> </w:t>
            </w:r>
            <w:r>
              <w:rPr>
                <w:rFonts w:ascii="Calibri" w:hAnsi="Calibri"/>
                <w:spacing w:val="-2"/>
                <w:sz w:val="18"/>
              </w:rPr>
              <w:t>verificări:</w:t>
            </w:r>
          </w:p>
          <w:p w14:paraId="752E2E23" w14:textId="77777777" w:rsidR="005B4DD7" w:rsidRDefault="00000000">
            <w:pPr>
              <w:pStyle w:val="TableParagraph"/>
              <w:numPr>
                <w:ilvl w:val="0"/>
                <w:numId w:val="43"/>
              </w:numPr>
              <w:tabs>
                <w:tab w:val="left" w:pos="342"/>
                <w:tab w:val="left" w:pos="343"/>
              </w:tabs>
              <w:spacing w:line="226" w:lineRule="exact"/>
              <w:ind w:left="342"/>
              <w:rPr>
                <w:rFonts w:ascii="Calibri" w:hAnsi="Calibri"/>
                <w:sz w:val="18"/>
              </w:rPr>
            </w:pPr>
            <w:r>
              <w:rPr>
                <w:rFonts w:ascii="Calibri" w:hAnsi="Calibri"/>
                <w:sz w:val="18"/>
              </w:rPr>
              <w:t>existenţa</w:t>
            </w:r>
            <w:r>
              <w:rPr>
                <w:rFonts w:ascii="Calibri" w:hAnsi="Calibri"/>
                <w:spacing w:val="-2"/>
                <w:sz w:val="18"/>
              </w:rPr>
              <w:t xml:space="preserve"> </w:t>
            </w:r>
            <w:r>
              <w:rPr>
                <w:rFonts w:ascii="Calibri" w:hAnsi="Calibri"/>
                <w:sz w:val="18"/>
              </w:rPr>
              <w:t>bifelor</w:t>
            </w:r>
            <w:r>
              <w:rPr>
                <w:rFonts w:ascii="Calibri" w:hAnsi="Calibri"/>
                <w:spacing w:val="-3"/>
                <w:sz w:val="18"/>
              </w:rPr>
              <w:t xml:space="preserve"> </w:t>
            </w:r>
            <w:r>
              <w:rPr>
                <w:rFonts w:ascii="Calibri" w:hAnsi="Calibri"/>
                <w:sz w:val="18"/>
              </w:rPr>
              <w:t>în</w:t>
            </w:r>
            <w:r>
              <w:rPr>
                <w:rFonts w:ascii="Calibri" w:hAnsi="Calibri"/>
                <w:spacing w:val="-4"/>
                <w:sz w:val="18"/>
              </w:rPr>
              <w:t xml:space="preserve"> </w:t>
            </w:r>
            <w:r>
              <w:rPr>
                <w:rFonts w:ascii="Calibri" w:hAnsi="Calibri"/>
                <w:sz w:val="18"/>
              </w:rPr>
              <w:t>secţiunea</w:t>
            </w:r>
            <w:r>
              <w:rPr>
                <w:rFonts w:ascii="Calibri" w:hAnsi="Calibri"/>
                <w:spacing w:val="-3"/>
                <w:sz w:val="18"/>
              </w:rPr>
              <w:t xml:space="preserve"> </w:t>
            </w:r>
            <w:r>
              <w:rPr>
                <w:rFonts w:ascii="Calibri" w:hAnsi="Calibri"/>
                <w:sz w:val="18"/>
              </w:rPr>
              <w:t>C</w:t>
            </w:r>
            <w:r>
              <w:rPr>
                <w:rFonts w:ascii="Calibri" w:hAnsi="Calibri"/>
                <w:spacing w:val="-1"/>
                <w:sz w:val="18"/>
              </w:rPr>
              <w:t xml:space="preserve"> </w:t>
            </w:r>
            <w:r>
              <w:rPr>
                <w:rFonts w:ascii="Calibri" w:hAnsi="Calibri"/>
                <w:sz w:val="18"/>
              </w:rPr>
              <w:t>din</w:t>
            </w:r>
            <w:r>
              <w:rPr>
                <w:rFonts w:ascii="Calibri" w:hAnsi="Calibri"/>
                <w:spacing w:val="-4"/>
                <w:sz w:val="18"/>
              </w:rPr>
              <w:t xml:space="preserve"> </w:t>
            </w:r>
            <w:r>
              <w:rPr>
                <w:rFonts w:ascii="Calibri" w:hAnsi="Calibri"/>
                <w:sz w:val="18"/>
              </w:rPr>
              <w:t>Cererea</w:t>
            </w:r>
            <w:r>
              <w:rPr>
                <w:rFonts w:ascii="Calibri" w:hAnsi="Calibri"/>
                <w:spacing w:val="-3"/>
                <w:sz w:val="18"/>
              </w:rPr>
              <w:t xml:space="preserve"> </w:t>
            </w:r>
            <w:r>
              <w:rPr>
                <w:rFonts w:ascii="Calibri" w:hAnsi="Calibri"/>
                <w:sz w:val="18"/>
              </w:rPr>
              <w:t>de</w:t>
            </w:r>
            <w:r>
              <w:rPr>
                <w:rFonts w:ascii="Calibri" w:hAnsi="Calibri"/>
                <w:spacing w:val="-3"/>
                <w:sz w:val="18"/>
              </w:rPr>
              <w:t xml:space="preserve"> </w:t>
            </w:r>
            <w:r>
              <w:rPr>
                <w:rFonts w:ascii="Calibri" w:hAnsi="Calibri"/>
                <w:spacing w:val="-2"/>
                <w:sz w:val="18"/>
              </w:rPr>
              <w:t>finanţare;</w:t>
            </w:r>
          </w:p>
          <w:p w14:paraId="07ACF046" w14:textId="77777777" w:rsidR="005B4DD7" w:rsidRDefault="00000000">
            <w:pPr>
              <w:pStyle w:val="TableParagraph"/>
              <w:numPr>
                <w:ilvl w:val="0"/>
                <w:numId w:val="43"/>
              </w:numPr>
              <w:tabs>
                <w:tab w:val="left" w:pos="324"/>
              </w:tabs>
              <w:ind w:right="-29" w:hanging="360"/>
              <w:jc w:val="both"/>
              <w:rPr>
                <w:rFonts w:ascii="Calibri" w:hAnsi="Calibri"/>
                <w:sz w:val="18"/>
              </w:rPr>
            </w:pPr>
            <w:r>
              <w:rPr>
                <w:rFonts w:ascii="Calibri" w:hAnsi="Calibri"/>
                <w:sz w:val="18"/>
              </w:rPr>
              <w:t>prin existenţa semnăturii și după caz a ștampilei în dreptul rubricii „</w:t>
            </w:r>
            <w:r>
              <w:rPr>
                <w:rFonts w:ascii="Calibri" w:hAnsi="Calibri"/>
                <w:i/>
                <w:sz w:val="18"/>
              </w:rPr>
              <w:t>Semnătură reprezentant legal şi ştampila (după caz)</w:t>
            </w:r>
            <w:r>
              <w:rPr>
                <w:rFonts w:ascii="Calibri" w:hAnsi="Calibri"/>
                <w:sz w:val="18"/>
              </w:rPr>
              <w:t>” din declarația pe propria răspundere din 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108A7524" w14:textId="77777777" w:rsidR="005B4DD7" w:rsidRDefault="00000000">
            <w:pPr>
              <w:pStyle w:val="TableParagraph"/>
              <w:numPr>
                <w:ilvl w:val="0"/>
                <w:numId w:val="43"/>
              </w:numPr>
              <w:tabs>
                <w:tab w:val="left" w:pos="342"/>
                <w:tab w:val="left" w:pos="343"/>
              </w:tabs>
              <w:ind w:left="342"/>
              <w:rPr>
                <w:rFonts w:ascii="Calibri" w:hAnsi="Calibri"/>
                <w:sz w:val="18"/>
              </w:rPr>
            </w:pPr>
            <w:r>
              <w:rPr>
                <w:rFonts w:ascii="Calibri" w:hAnsi="Calibri"/>
                <w:sz w:val="18"/>
              </w:rPr>
              <w:t>verificarea</w:t>
            </w:r>
            <w:r>
              <w:rPr>
                <w:rFonts w:ascii="Calibri" w:hAnsi="Calibri"/>
                <w:spacing w:val="-3"/>
                <w:sz w:val="18"/>
              </w:rPr>
              <w:t xml:space="preserve"> </w:t>
            </w:r>
            <w:r>
              <w:rPr>
                <w:rFonts w:ascii="Calibri" w:hAnsi="Calibri"/>
                <w:sz w:val="18"/>
              </w:rPr>
              <w:t>în</w:t>
            </w:r>
            <w:r>
              <w:rPr>
                <w:rFonts w:ascii="Calibri" w:hAnsi="Calibri"/>
                <w:spacing w:val="-4"/>
                <w:sz w:val="18"/>
              </w:rPr>
              <w:t xml:space="preserve"> </w:t>
            </w:r>
            <w:r>
              <w:rPr>
                <w:rFonts w:ascii="Calibri" w:hAnsi="Calibri"/>
                <w:sz w:val="18"/>
              </w:rPr>
              <w:t>Baza</w:t>
            </w:r>
            <w:r>
              <w:rPr>
                <w:rFonts w:ascii="Calibri" w:hAnsi="Calibri"/>
                <w:spacing w:val="-2"/>
                <w:sz w:val="18"/>
              </w:rPr>
              <w:t xml:space="preserve"> </w:t>
            </w:r>
            <w:r>
              <w:rPr>
                <w:rFonts w:ascii="Calibri" w:hAnsi="Calibri"/>
                <w:sz w:val="18"/>
              </w:rPr>
              <w:t>de</w:t>
            </w:r>
            <w:r>
              <w:rPr>
                <w:rFonts w:ascii="Calibri" w:hAnsi="Calibri"/>
                <w:spacing w:val="-2"/>
                <w:sz w:val="18"/>
              </w:rPr>
              <w:t xml:space="preserve"> </w:t>
            </w:r>
            <w:r>
              <w:rPr>
                <w:rFonts w:ascii="Calibri" w:hAnsi="Calibri"/>
                <w:sz w:val="18"/>
              </w:rPr>
              <w:t>Date</w:t>
            </w:r>
            <w:r>
              <w:rPr>
                <w:rFonts w:ascii="Calibri" w:hAnsi="Calibri"/>
                <w:spacing w:val="-3"/>
                <w:sz w:val="18"/>
              </w:rPr>
              <w:t xml:space="preserve"> </w:t>
            </w:r>
            <w:r>
              <w:rPr>
                <w:rFonts w:ascii="Calibri" w:hAnsi="Calibri"/>
                <w:sz w:val="18"/>
              </w:rPr>
              <w:t>cu</w:t>
            </w:r>
            <w:r>
              <w:rPr>
                <w:rFonts w:ascii="Calibri" w:hAnsi="Calibri"/>
                <w:spacing w:val="-3"/>
                <w:sz w:val="18"/>
              </w:rPr>
              <w:t xml:space="preserve"> </w:t>
            </w:r>
            <w:r>
              <w:rPr>
                <w:rFonts w:ascii="Calibri" w:hAnsi="Calibri"/>
                <w:sz w:val="18"/>
              </w:rPr>
              <w:t>proiecte</w:t>
            </w:r>
            <w:r>
              <w:rPr>
                <w:rFonts w:ascii="Calibri" w:hAnsi="Calibri"/>
                <w:spacing w:val="-2"/>
                <w:sz w:val="18"/>
              </w:rPr>
              <w:t xml:space="preserve"> FEADR;</w:t>
            </w:r>
          </w:p>
          <w:p w14:paraId="2ABC9309" w14:textId="77777777" w:rsidR="005B4DD7" w:rsidRDefault="00000000">
            <w:pPr>
              <w:pStyle w:val="TableParagraph"/>
              <w:numPr>
                <w:ilvl w:val="0"/>
                <w:numId w:val="43"/>
              </w:numPr>
              <w:tabs>
                <w:tab w:val="left" w:pos="342"/>
                <w:tab w:val="left" w:pos="343"/>
              </w:tabs>
              <w:ind w:right="-15" w:hanging="360"/>
              <w:rPr>
                <w:rFonts w:ascii="Calibri" w:hAnsi="Calibri"/>
                <w:sz w:val="18"/>
              </w:rPr>
            </w:pPr>
            <w:r>
              <w:rPr>
                <w:rFonts w:ascii="Calibri" w:hAnsi="Calibri"/>
                <w:sz w:val="18"/>
              </w:rPr>
              <w:t>verificarea</w:t>
            </w:r>
            <w:r>
              <w:rPr>
                <w:rFonts w:ascii="Calibri" w:hAnsi="Calibri"/>
                <w:spacing w:val="23"/>
                <w:sz w:val="18"/>
              </w:rPr>
              <w:t xml:space="preserve"> </w:t>
            </w:r>
            <w:r>
              <w:rPr>
                <w:rFonts w:ascii="Calibri" w:hAnsi="Calibri"/>
                <w:sz w:val="18"/>
              </w:rPr>
              <w:t>în</w:t>
            </w:r>
            <w:r>
              <w:rPr>
                <w:rFonts w:ascii="Calibri" w:hAnsi="Calibri"/>
                <w:spacing w:val="22"/>
                <w:sz w:val="18"/>
              </w:rPr>
              <w:t xml:space="preserve"> </w:t>
            </w:r>
            <w:r>
              <w:rPr>
                <w:rFonts w:ascii="Calibri" w:hAnsi="Calibri"/>
                <w:sz w:val="18"/>
              </w:rPr>
              <w:t>Baza</w:t>
            </w:r>
            <w:r>
              <w:rPr>
                <w:rFonts w:ascii="Calibri" w:hAnsi="Calibri"/>
                <w:spacing w:val="24"/>
                <w:sz w:val="18"/>
              </w:rPr>
              <w:t xml:space="preserve"> </w:t>
            </w:r>
            <w:r>
              <w:rPr>
                <w:rFonts w:ascii="Calibri" w:hAnsi="Calibri"/>
                <w:sz w:val="18"/>
              </w:rPr>
              <w:t>de</w:t>
            </w:r>
            <w:r>
              <w:rPr>
                <w:rFonts w:ascii="Calibri" w:hAnsi="Calibri"/>
                <w:spacing w:val="22"/>
                <w:sz w:val="18"/>
              </w:rPr>
              <w:t xml:space="preserve"> </w:t>
            </w:r>
            <w:r>
              <w:rPr>
                <w:rFonts w:ascii="Calibri" w:hAnsi="Calibri"/>
                <w:sz w:val="18"/>
              </w:rPr>
              <w:t>Date</w:t>
            </w:r>
            <w:r>
              <w:rPr>
                <w:rFonts w:ascii="Calibri" w:hAnsi="Calibri"/>
                <w:spacing w:val="22"/>
                <w:sz w:val="18"/>
              </w:rPr>
              <w:t xml:space="preserve"> </w:t>
            </w:r>
            <w:r>
              <w:rPr>
                <w:rFonts w:ascii="Calibri" w:hAnsi="Calibri"/>
                <w:sz w:val="18"/>
              </w:rPr>
              <w:t>pusă</w:t>
            </w:r>
            <w:r>
              <w:rPr>
                <w:rFonts w:ascii="Calibri" w:hAnsi="Calibri"/>
                <w:spacing w:val="26"/>
                <w:sz w:val="18"/>
              </w:rPr>
              <w:t xml:space="preserve"> </w:t>
            </w:r>
            <w:r>
              <w:rPr>
                <w:rFonts w:ascii="Calibri" w:hAnsi="Calibri"/>
                <w:sz w:val="18"/>
              </w:rPr>
              <w:t>la</w:t>
            </w:r>
            <w:r>
              <w:rPr>
                <w:rFonts w:ascii="Calibri" w:hAnsi="Calibri"/>
                <w:spacing w:val="23"/>
                <w:sz w:val="18"/>
              </w:rPr>
              <w:t xml:space="preserve"> </w:t>
            </w:r>
            <w:r>
              <w:rPr>
                <w:rFonts w:ascii="Calibri" w:hAnsi="Calibri"/>
                <w:sz w:val="18"/>
              </w:rPr>
              <w:t>dispoziţia</w:t>
            </w:r>
            <w:r>
              <w:rPr>
                <w:rFonts w:ascii="Calibri" w:hAnsi="Calibri"/>
                <w:spacing w:val="23"/>
                <w:sz w:val="18"/>
              </w:rPr>
              <w:t xml:space="preserve"> </w:t>
            </w:r>
            <w:r>
              <w:rPr>
                <w:rFonts w:ascii="Calibri" w:hAnsi="Calibri"/>
                <w:sz w:val="18"/>
              </w:rPr>
              <w:t>AFIR</w:t>
            </w:r>
            <w:r>
              <w:rPr>
                <w:rFonts w:ascii="Calibri" w:hAnsi="Calibri"/>
                <w:spacing w:val="24"/>
                <w:sz w:val="18"/>
              </w:rPr>
              <w:t xml:space="preserve"> </w:t>
            </w:r>
            <w:r>
              <w:rPr>
                <w:rFonts w:ascii="Calibri" w:hAnsi="Calibri"/>
                <w:sz w:val="18"/>
              </w:rPr>
              <w:t>de</w:t>
            </w:r>
            <w:r>
              <w:rPr>
                <w:rFonts w:ascii="Calibri" w:hAnsi="Calibri"/>
                <w:spacing w:val="22"/>
                <w:sz w:val="18"/>
              </w:rPr>
              <w:t xml:space="preserve"> </w:t>
            </w:r>
            <w:r>
              <w:rPr>
                <w:rFonts w:ascii="Calibri" w:hAnsi="Calibri"/>
                <w:sz w:val="18"/>
              </w:rPr>
              <w:t>către</w:t>
            </w:r>
            <w:r>
              <w:rPr>
                <w:rFonts w:ascii="Calibri" w:hAnsi="Calibri"/>
                <w:spacing w:val="22"/>
                <w:sz w:val="18"/>
              </w:rPr>
              <w:t xml:space="preserve"> </w:t>
            </w:r>
            <w:r>
              <w:rPr>
                <w:rFonts w:ascii="Calibri" w:hAnsi="Calibri"/>
                <w:sz w:val="18"/>
              </w:rPr>
              <w:t>MADR</w:t>
            </w:r>
            <w:r>
              <w:rPr>
                <w:rFonts w:ascii="Calibri" w:hAnsi="Calibri"/>
                <w:spacing w:val="24"/>
                <w:sz w:val="18"/>
              </w:rPr>
              <w:t xml:space="preserve"> </w:t>
            </w:r>
            <w:r>
              <w:rPr>
                <w:rFonts w:ascii="Calibri" w:hAnsi="Calibri"/>
                <w:sz w:val="18"/>
              </w:rPr>
              <w:t>prin</w:t>
            </w:r>
            <w:r>
              <w:rPr>
                <w:rFonts w:ascii="Calibri" w:hAnsi="Calibri"/>
                <w:spacing w:val="22"/>
                <w:sz w:val="18"/>
              </w:rPr>
              <w:t xml:space="preserve"> </w:t>
            </w:r>
            <w:r>
              <w:rPr>
                <w:rFonts w:ascii="Calibri" w:hAnsi="Calibri"/>
                <w:sz w:val="18"/>
              </w:rPr>
              <w:t>AM-PNDR:</w:t>
            </w:r>
            <w:r>
              <w:rPr>
                <w:rFonts w:ascii="Calibri" w:hAnsi="Calibri"/>
                <w:spacing w:val="24"/>
                <w:sz w:val="18"/>
              </w:rPr>
              <w:t xml:space="preserve"> </w:t>
            </w:r>
            <w:r>
              <w:rPr>
                <w:rFonts w:ascii="Calibri" w:hAnsi="Calibri"/>
                <w:sz w:val="18"/>
              </w:rPr>
              <w:t>lista proiectelor finanţate din alte surse aflată pe fileserver\ metodologienou\ Lista proiectelor</w:t>
            </w:r>
          </w:p>
          <w:p w14:paraId="1F619983" w14:textId="77777777" w:rsidR="005B4DD7" w:rsidRDefault="00000000">
            <w:pPr>
              <w:pStyle w:val="TableParagraph"/>
              <w:spacing w:line="204" w:lineRule="exact"/>
              <w:ind w:left="340"/>
              <w:rPr>
                <w:rFonts w:ascii="Calibri" w:hAnsi="Calibri"/>
                <w:sz w:val="18"/>
              </w:rPr>
            </w:pPr>
            <w:r>
              <w:rPr>
                <w:rFonts w:ascii="Calibri" w:hAnsi="Calibri"/>
                <w:sz w:val="18"/>
              </w:rPr>
              <w:t>finanţate</w:t>
            </w:r>
            <w:r>
              <w:rPr>
                <w:rFonts w:ascii="Calibri" w:hAnsi="Calibri"/>
                <w:spacing w:val="-4"/>
                <w:sz w:val="18"/>
              </w:rPr>
              <w:t xml:space="preserve"> </w:t>
            </w:r>
            <w:r>
              <w:rPr>
                <w:rFonts w:ascii="Calibri" w:hAnsi="Calibri"/>
                <w:sz w:val="18"/>
              </w:rPr>
              <w:t>din</w:t>
            </w:r>
            <w:r>
              <w:rPr>
                <w:rFonts w:ascii="Calibri" w:hAnsi="Calibri"/>
                <w:spacing w:val="-3"/>
                <w:sz w:val="18"/>
              </w:rPr>
              <w:t xml:space="preserve"> </w:t>
            </w:r>
            <w:r>
              <w:rPr>
                <w:rFonts w:ascii="Calibri" w:hAnsi="Calibri"/>
                <w:sz w:val="18"/>
              </w:rPr>
              <w:t>alte</w:t>
            </w:r>
            <w:r>
              <w:rPr>
                <w:rFonts w:ascii="Calibri" w:hAnsi="Calibri"/>
                <w:spacing w:val="-2"/>
                <w:sz w:val="18"/>
              </w:rPr>
              <w:t xml:space="preserve"> surse.</w:t>
            </w:r>
          </w:p>
        </w:tc>
      </w:tr>
    </w:tbl>
    <w:p w14:paraId="1CEDE9BC" w14:textId="77777777" w:rsidR="005B4DD7" w:rsidRDefault="005B4DD7">
      <w:pPr>
        <w:spacing w:line="204" w:lineRule="exact"/>
        <w:rPr>
          <w:rFonts w:ascii="Calibri" w:hAnsi="Calibri"/>
          <w:sz w:val="18"/>
        </w:rPr>
        <w:sectPr w:rsidR="005B4DD7">
          <w:pgSz w:w="11930" w:h="16850"/>
          <w:pgMar w:top="1680" w:right="320" w:bottom="660" w:left="840" w:header="732" w:footer="465" w:gutter="0"/>
          <w:cols w:space="720"/>
        </w:sectPr>
      </w:pPr>
    </w:p>
    <w:p w14:paraId="6E2C9C99" w14:textId="77777777" w:rsidR="005B4DD7" w:rsidRDefault="005B4DD7">
      <w:pPr>
        <w:pStyle w:val="BodyText"/>
        <w:spacing w:before="5" w:after="1"/>
        <w:rPr>
          <w:b/>
          <w:i/>
          <w:sz w:val="25"/>
        </w:rPr>
      </w:pPr>
    </w:p>
    <w:tbl>
      <w:tblPr>
        <w:tblW w:w="0" w:type="auto"/>
        <w:tblInd w:w="2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4"/>
        <w:gridCol w:w="6949"/>
      </w:tblGrid>
      <w:tr w:rsidR="005B4DD7" w14:paraId="7E948E64" w14:textId="77777777">
        <w:trPr>
          <w:trHeight w:val="5054"/>
        </w:trPr>
        <w:tc>
          <w:tcPr>
            <w:tcW w:w="3404" w:type="dxa"/>
          </w:tcPr>
          <w:p w14:paraId="4080887A" w14:textId="77777777" w:rsidR="005B4DD7" w:rsidRDefault="00000000">
            <w:pPr>
              <w:pStyle w:val="TableParagraph"/>
              <w:spacing w:line="235" w:lineRule="auto"/>
              <w:ind w:left="26" w:right="16"/>
              <w:jc w:val="both"/>
              <w:rPr>
                <w:sz w:val="18"/>
              </w:rPr>
            </w:pPr>
            <w:r>
              <w:rPr>
                <w:sz w:val="18"/>
              </w:rPr>
              <w:t>derulării proiectului), pentru solicitanții care au mai beneficiat de finanțare nerambursabilă începând cu anul 2007 pentru aceleaşi tipuri de investiții.</w:t>
            </w:r>
          </w:p>
        </w:tc>
        <w:tc>
          <w:tcPr>
            <w:tcW w:w="6949" w:type="dxa"/>
          </w:tcPr>
          <w:p w14:paraId="1E008391" w14:textId="77777777" w:rsidR="005B4DD7" w:rsidRDefault="00000000">
            <w:pPr>
              <w:pStyle w:val="TableParagraph"/>
              <w:spacing w:before="1"/>
              <w:ind w:left="26" w:right="21"/>
              <w:jc w:val="both"/>
              <w:rPr>
                <w:rFonts w:ascii="Calibri" w:hAnsi="Calibri"/>
                <w:sz w:val="18"/>
              </w:rPr>
            </w:pPr>
            <w:r>
              <w:rPr>
                <w:rFonts w:ascii="Calibri" w:hAnsi="Calibri"/>
                <w:sz w:val="18"/>
              </w:rPr>
              <w:t>Verificarea în Baza de Date cu proiecte FEADR sau în Baza de date pusă la dispoziţie de AM- PNDR se face atât prin verificarea numelui solicitantului, cât şi a Codului de Înregistrare</w:t>
            </w:r>
            <w:r>
              <w:rPr>
                <w:rFonts w:ascii="Calibri" w:hAnsi="Calibri"/>
                <w:spacing w:val="40"/>
                <w:sz w:val="18"/>
              </w:rPr>
              <w:t xml:space="preserve"> </w:t>
            </w:r>
            <w:r>
              <w:rPr>
                <w:rFonts w:ascii="Calibri" w:hAnsi="Calibri"/>
                <w:spacing w:val="-2"/>
                <w:sz w:val="18"/>
              </w:rPr>
              <w:t>Fiscală.</w:t>
            </w:r>
          </w:p>
          <w:p w14:paraId="14C423F3" w14:textId="77777777" w:rsidR="005B4DD7" w:rsidRDefault="005B4DD7">
            <w:pPr>
              <w:pStyle w:val="TableParagraph"/>
              <w:spacing w:before="5"/>
              <w:rPr>
                <w:b/>
                <w:i/>
                <w:sz w:val="18"/>
              </w:rPr>
            </w:pPr>
          </w:p>
          <w:p w14:paraId="43A3E5B0" w14:textId="77777777" w:rsidR="005B4DD7" w:rsidRDefault="00000000">
            <w:pPr>
              <w:pStyle w:val="TableParagraph"/>
              <w:numPr>
                <w:ilvl w:val="0"/>
                <w:numId w:val="42"/>
              </w:numPr>
              <w:tabs>
                <w:tab w:val="left" w:pos="206"/>
              </w:tabs>
              <w:ind w:right="-15" w:firstLine="0"/>
              <w:jc w:val="both"/>
              <w:rPr>
                <w:rFonts w:ascii="Calibri" w:hAnsi="Calibri"/>
                <w:sz w:val="18"/>
              </w:rPr>
            </w:pPr>
            <w:r>
              <w:rPr>
                <w:rFonts w:ascii="Calibri" w:hAnsi="Calibri"/>
                <w:sz w:val="18"/>
              </w:rPr>
              <w:t>În cazul în care se constată faptul că solicitantul a beneficiat de alt program de finanţare nerambursabilă pentru acelaşi tip de investiţie, dar nu a consemnat acest lucru în Cererea de finanţare şi/ sau nu a prezentat</w:t>
            </w:r>
            <w:r>
              <w:rPr>
                <w:rFonts w:ascii="Calibri" w:hAnsi="Calibri"/>
                <w:spacing w:val="40"/>
                <w:sz w:val="18"/>
              </w:rPr>
              <w:t xml:space="preserve"> </w:t>
            </w:r>
            <w:r>
              <w:rPr>
                <w:rFonts w:ascii="Calibri" w:hAnsi="Calibri"/>
                <w:sz w:val="18"/>
              </w:rPr>
              <w:t>documentul din care să reiasă că nu este finanţată aceeaşi investiţie, expertul solicită</w:t>
            </w:r>
            <w:r>
              <w:rPr>
                <w:rFonts w:ascii="Calibri" w:hAnsi="Calibri"/>
                <w:spacing w:val="40"/>
                <w:sz w:val="18"/>
              </w:rPr>
              <w:t xml:space="preserve"> </w:t>
            </w:r>
            <w:r>
              <w:rPr>
                <w:rFonts w:ascii="Calibri" w:hAnsi="Calibri"/>
                <w:sz w:val="18"/>
              </w:rPr>
              <w:t>aceste lucruri prin E3.4L şi doar în cazul în care solicitantul refuză</w:t>
            </w:r>
            <w:r>
              <w:rPr>
                <w:rFonts w:ascii="Calibri" w:hAnsi="Calibri"/>
                <w:spacing w:val="40"/>
                <w:sz w:val="18"/>
              </w:rPr>
              <w:t xml:space="preserve"> </w:t>
            </w:r>
            <w:r>
              <w:rPr>
                <w:rFonts w:ascii="Calibri" w:hAnsi="Calibri"/>
                <w:sz w:val="18"/>
              </w:rPr>
              <w:t>să îşi asume angajamentele corespunzătoare proiectului, se consideră că punctul din</w:t>
            </w:r>
            <w:r>
              <w:rPr>
                <w:rFonts w:ascii="Calibri" w:hAnsi="Calibri"/>
                <w:spacing w:val="40"/>
                <w:sz w:val="18"/>
              </w:rPr>
              <w:t xml:space="preserve"> </w:t>
            </w:r>
            <w:r>
              <w:rPr>
                <w:rFonts w:ascii="Calibri" w:hAnsi="Calibri"/>
                <w:sz w:val="18"/>
              </w:rPr>
              <w:t>declaraţia din secțiunea F din cererea de finanțare privind faptul că toate informațiile din prezenta cerere de finanțare și din documentele anexate sunt corecte nu este respectat şi cererea de finanţare este neeligibilă.</w:t>
            </w:r>
          </w:p>
          <w:p w14:paraId="01AF6490" w14:textId="77777777" w:rsidR="005B4DD7" w:rsidRDefault="005B4DD7">
            <w:pPr>
              <w:pStyle w:val="TableParagraph"/>
              <w:spacing w:before="11"/>
              <w:rPr>
                <w:b/>
                <w:i/>
                <w:sz w:val="18"/>
              </w:rPr>
            </w:pPr>
          </w:p>
          <w:p w14:paraId="40B190B3" w14:textId="77777777" w:rsidR="005B4DD7" w:rsidRDefault="00000000">
            <w:pPr>
              <w:pStyle w:val="TableParagraph"/>
              <w:numPr>
                <w:ilvl w:val="0"/>
                <w:numId w:val="42"/>
              </w:numPr>
              <w:tabs>
                <w:tab w:val="left" w:pos="206"/>
              </w:tabs>
              <w:ind w:right="-15" w:firstLine="0"/>
              <w:jc w:val="both"/>
              <w:rPr>
                <w:rFonts w:ascii="Calibri" w:hAnsi="Calibri"/>
                <w:sz w:val="18"/>
              </w:rPr>
            </w:pPr>
            <w:r>
              <w:rPr>
                <w:rFonts w:ascii="Calibri" w:hAnsi="Calibri"/>
                <w:sz w:val="18"/>
              </w:rPr>
              <w:t>În cazul în care solicitantul a mai beneficiat</w:t>
            </w:r>
            <w:r>
              <w:rPr>
                <w:rFonts w:ascii="Calibri" w:hAnsi="Calibri"/>
                <w:spacing w:val="40"/>
                <w:sz w:val="18"/>
              </w:rPr>
              <w:t xml:space="preserve"> </w:t>
            </w:r>
            <w:r>
              <w:rPr>
                <w:rFonts w:ascii="Calibri" w:hAnsi="Calibri"/>
                <w:sz w:val="18"/>
              </w:rPr>
              <w:t xml:space="preserve">de finanţare nerambursabilă pentru acelaşi tip de investiţie, expertul verifică în Raport asupra utilizării programelor de finanţare </w:t>
            </w:r>
            <w:r>
              <w:rPr>
                <w:rFonts w:ascii="Calibri" w:hAnsi="Calibri"/>
                <w:spacing w:val="-2"/>
                <w:sz w:val="18"/>
              </w:rPr>
              <w:t>nerambursabilă:</w:t>
            </w:r>
          </w:p>
          <w:p w14:paraId="7708F932" w14:textId="77777777" w:rsidR="005B4DD7" w:rsidRDefault="00000000">
            <w:pPr>
              <w:pStyle w:val="TableParagraph"/>
              <w:spacing w:before="11" w:line="232" w:lineRule="auto"/>
              <w:ind w:left="26"/>
              <w:rPr>
                <w:rFonts w:ascii="Calibri" w:hAnsi="Calibri"/>
                <w:sz w:val="18"/>
              </w:rPr>
            </w:pPr>
            <w:r>
              <w:rPr>
                <w:rFonts w:ascii="Calibri" w:hAnsi="Calibri"/>
                <w:sz w:val="18"/>
              </w:rPr>
              <w:t>-</w:t>
            </w:r>
            <w:r>
              <w:rPr>
                <w:rFonts w:ascii="Calibri" w:hAnsi="Calibri"/>
                <w:spacing w:val="66"/>
                <w:sz w:val="18"/>
              </w:rPr>
              <w:t xml:space="preserve"> </w:t>
            </w:r>
            <w:r>
              <w:rPr>
                <w:rFonts w:ascii="Calibri" w:hAnsi="Calibri"/>
                <w:sz w:val="18"/>
              </w:rPr>
              <w:t>dacă</w:t>
            </w:r>
            <w:r>
              <w:rPr>
                <w:rFonts w:ascii="Calibri" w:hAnsi="Calibri"/>
                <w:spacing w:val="66"/>
                <w:sz w:val="18"/>
              </w:rPr>
              <w:t xml:space="preserve"> </w:t>
            </w:r>
            <w:r>
              <w:rPr>
                <w:rFonts w:ascii="Calibri" w:hAnsi="Calibri"/>
                <w:sz w:val="18"/>
              </w:rPr>
              <w:t>amplasamentul</w:t>
            </w:r>
            <w:r>
              <w:rPr>
                <w:rFonts w:ascii="Calibri" w:hAnsi="Calibri"/>
                <w:spacing w:val="65"/>
                <w:sz w:val="18"/>
              </w:rPr>
              <w:t xml:space="preserve"> </w:t>
            </w:r>
            <w:r>
              <w:rPr>
                <w:rFonts w:ascii="Calibri" w:hAnsi="Calibri"/>
                <w:sz w:val="18"/>
              </w:rPr>
              <w:t>proiectului</w:t>
            </w:r>
            <w:r>
              <w:rPr>
                <w:rFonts w:ascii="Calibri" w:hAnsi="Calibri"/>
                <w:spacing w:val="65"/>
                <w:sz w:val="18"/>
              </w:rPr>
              <w:t xml:space="preserve"> </w:t>
            </w:r>
            <w:r>
              <w:rPr>
                <w:rFonts w:ascii="Calibri" w:hAnsi="Calibri"/>
                <w:sz w:val="18"/>
              </w:rPr>
              <w:t>actual</w:t>
            </w:r>
            <w:r>
              <w:rPr>
                <w:rFonts w:ascii="Calibri" w:hAnsi="Calibri"/>
                <w:spacing w:val="68"/>
                <w:sz w:val="18"/>
              </w:rPr>
              <w:t xml:space="preserve"> </w:t>
            </w:r>
            <w:r>
              <w:rPr>
                <w:rFonts w:ascii="Calibri" w:hAnsi="Calibri"/>
                <w:sz w:val="18"/>
              </w:rPr>
              <w:t>se</w:t>
            </w:r>
            <w:r>
              <w:rPr>
                <w:rFonts w:ascii="Calibri" w:hAnsi="Calibri"/>
                <w:spacing w:val="65"/>
                <w:sz w:val="18"/>
              </w:rPr>
              <w:t xml:space="preserve"> </w:t>
            </w:r>
            <w:r>
              <w:rPr>
                <w:rFonts w:ascii="Calibri" w:hAnsi="Calibri"/>
                <w:sz w:val="18"/>
              </w:rPr>
              <w:t>suprapune</w:t>
            </w:r>
            <w:r>
              <w:rPr>
                <w:rFonts w:ascii="Calibri" w:hAnsi="Calibri"/>
                <w:spacing w:val="65"/>
                <w:sz w:val="18"/>
              </w:rPr>
              <w:t xml:space="preserve"> </w:t>
            </w:r>
            <w:r>
              <w:rPr>
                <w:rFonts w:ascii="Calibri" w:hAnsi="Calibri"/>
                <w:sz w:val="18"/>
              </w:rPr>
              <w:t>(total</w:t>
            </w:r>
            <w:r>
              <w:rPr>
                <w:rFonts w:ascii="Calibri" w:hAnsi="Calibri"/>
                <w:spacing w:val="65"/>
                <w:sz w:val="18"/>
              </w:rPr>
              <w:t xml:space="preserve"> </w:t>
            </w:r>
            <w:r>
              <w:rPr>
                <w:rFonts w:ascii="Calibri" w:hAnsi="Calibri"/>
                <w:sz w:val="18"/>
              </w:rPr>
              <w:t>sau</w:t>
            </w:r>
            <w:r>
              <w:rPr>
                <w:rFonts w:ascii="Calibri" w:hAnsi="Calibri"/>
                <w:spacing w:val="65"/>
                <w:sz w:val="18"/>
              </w:rPr>
              <w:t xml:space="preserve"> </w:t>
            </w:r>
            <w:r>
              <w:rPr>
                <w:rFonts w:ascii="Calibri" w:hAnsi="Calibri"/>
                <w:sz w:val="18"/>
              </w:rPr>
              <w:t>parţial)</w:t>
            </w:r>
            <w:r>
              <w:rPr>
                <w:rFonts w:ascii="Calibri" w:hAnsi="Calibri"/>
                <w:spacing w:val="66"/>
                <w:sz w:val="18"/>
              </w:rPr>
              <w:t xml:space="preserve"> </w:t>
            </w:r>
            <w:r>
              <w:rPr>
                <w:rFonts w:ascii="Calibri" w:hAnsi="Calibri"/>
                <w:sz w:val="18"/>
              </w:rPr>
              <w:t>cu</w:t>
            </w:r>
            <w:r>
              <w:rPr>
                <w:rFonts w:ascii="Calibri" w:hAnsi="Calibri"/>
                <w:spacing w:val="65"/>
                <w:sz w:val="18"/>
              </w:rPr>
              <w:t xml:space="preserve"> </w:t>
            </w:r>
            <w:r>
              <w:rPr>
                <w:rFonts w:ascii="Calibri" w:hAnsi="Calibri"/>
                <w:sz w:val="18"/>
              </w:rPr>
              <w:t>cele</w:t>
            </w:r>
            <w:r>
              <w:rPr>
                <w:rFonts w:ascii="Calibri" w:hAnsi="Calibri"/>
                <w:spacing w:val="65"/>
                <w:sz w:val="18"/>
              </w:rPr>
              <w:t xml:space="preserve"> </w:t>
            </w:r>
            <w:r>
              <w:rPr>
                <w:rFonts w:ascii="Calibri" w:hAnsi="Calibri"/>
                <w:sz w:val="18"/>
              </w:rPr>
              <w:t>ale proiectelor anterioare</w:t>
            </w:r>
          </w:p>
          <w:p w14:paraId="2E4CDFA9" w14:textId="77777777" w:rsidR="005B4DD7" w:rsidRDefault="00000000">
            <w:pPr>
              <w:pStyle w:val="TableParagraph"/>
              <w:spacing w:before="9" w:line="235" w:lineRule="auto"/>
              <w:ind w:left="26"/>
              <w:rPr>
                <w:rFonts w:ascii="Calibri" w:hAnsi="Calibri"/>
                <w:sz w:val="18"/>
              </w:rPr>
            </w:pPr>
            <w:r>
              <w:rPr>
                <w:rFonts w:ascii="Calibri" w:hAnsi="Calibri"/>
                <w:sz w:val="18"/>
              </w:rPr>
              <w:t>-dacă</w:t>
            </w:r>
            <w:r>
              <w:rPr>
                <w:rFonts w:ascii="Calibri" w:hAnsi="Calibri"/>
                <w:spacing w:val="34"/>
                <w:sz w:val="18"/>
              </w:rPr>
              <w:t xml:space="preserve"> </w:t>
            </w:r>
            <w:r>
              <w:rPr>
                <w:rFonts w:ascii="Calibri" w:hAnsi="Calibri"/>
                <w:sz w:val="18"/>
              </w:rPr>
              <w:t>cheltuielile</w:t>
            </w:r>
            <w:r>
              <w:rPr>
                <w:rFonts w:ascii="Calibri" w:hAnsi="Calibri"/>
                <w:spacing w:val="33"/>
                <w:sz w:val="18"/>
              </w:rPr>
              <w:t xml:space="preserve"> </w:t>
            </w:r>
            <w:r>
              <w:rPr>
                <w:rFonts w:ascii="Calibri" w:hAnsi="Calibri"/>
                <w:sz w:val="18"/>
              </w:rPr>
              <w:t>rambursate</w:t>
            </w:r>
            <w:r>
              <w:rPr>
                <w:rFonts w:ascii="Calibri" w:hAnsi="Calibri"/>
                <w:spacing w:val="32"/>
                <w:sz w:val="18"/>
              </w:rPr>
              <w:t xml:space="preserve"> </w:t>
            </w:r>
            <w:r>
              <w:rPr>
                <w:rFonts w:ascii="Calibri" w:hAnsi="Calibri"/>
                <w:sz w:val="18"/>
              </w:rPr>
              <w:t>se</w:t>
            </w:r>
            <w:r>
              <w:rPr>
                <w:rFonts w:ascii="Calibri" w:hAnsi="Calibri"/>
                <w:spacing w:val="36"/>
                <w:sz w:val="18"/>
              </w:rPr>
              <w:t xml:space="preserve"> </w:t>
            </w:r>
            <w:r>
              <w:rPr>
                <w:rFonts w:ascii="Calibri" w:hAnsi="Calibri"/>
                <w:sz w:val="18"/>
              </w:rPr>
              <w:t>regăsesc</w:t>
            </w:r>
            <w:r>
              <w:rPr>
                <w:rFonts w:ascii="Calibri" w:hAnsi="Calibri"/>
                <w:spacing w:val="34"/>
                <w:sz w:val="18"/>
              </w:rPr>
              <w:t xml:space="preserve"> </w:t>
            </w:r>
            <w:r>
              <w:rPr>
                <w:rFonts w:ascii="Calibri" w:hAnsi="Calibri"/>
                <w:sz w:val="18"/>
              </w:rPr>
              <w:t>în</w:t>
            </w:r>
            <w:r>
              <w:rPr>
                <w:rFonts w:ascii="Calibri" w:hAnsi="Calibri"/>
                <w:spacing w:val="32"/>
                <w:sz w:val="18"/>
              </w:rPr>
              <w:t xml:space="preserve"> </w:t>
            </w:r>
            <w:r>
              <w:rPr>
                <w:rFonts w:ascii="Calibri" w:hAnsi="Calibri"/>
                <w:sz w:val="18"/>
              </w:rPr>
              <w:t>lista</w:t>
            </w:r>
            <w:r>
              <w:rPr>
                <w:rFonts w:ascii="Calibri" w:hAnsi="Calibri"/>
                <w:spacing w:val="34"/>
                <w:sz w:val="18"/>
              </w:rPr>
              <w:t xml:space="preserve"> </w:t>
            </w:r>
            <w:r>
              <w:rPr>
                <w:rFonts w:ascii="Calibri" w:hAnsi="Calibri"/>
                <w:sz w:val="18"/>
              </w:rPr>
              <w:t>cheltuielilor</w:t>
            </w:r>
            <w:r>
              <w:rPr>
                <w:rFonts w:ascii="Calibri" w:hAnsi="Calibri"/>
                <w:spacing w:val="31"/>
                <w:sz w:val="18"/>
              </w:rPr>
              <w:t xml:space="preserve"> </w:t>
            </w:r>
            <w:r>
              <w:rPr>
                <w:rFonts w:ascii="Calibri" w:hAnsi="Calibri"/>
                <w:sz w:val="18"/>
              </w:rPr>
              <w:t>eligibile</w:t>
            </w:r>
            <w:r>
              <w:rPr>
                <w:rFonts w:ascii="Calibri" w:hAnsi="Calibri"/>
                <w:spacing w:val="33"/>
                <w:sz w:val="18"/>
              </w:rPr>
              <w:t xml:space="preserve"> </w:t>
            </w:r>
            <w:r>
              <w:rPr>
                <w:rFonts w:ascii="Calibri" w:hAnsi="Calibri"/>
                <w:sz w:val="18"/>
              </w:rPr>
              <w:t>pentru</w:t>
            </w:r>
            <w:r>
              <w:rPr>
                <w:rFonts w:ascii="Calibri" w:hAnsi="Calibri"/>
                <w:spacing w:val="32"/>
                <w:sz w:val="18"/>
              </w:rPr>
              <w:t xml:space="preserve"> </w:t>
            </w:r>
            <w:r>
              <w:rPr>
                <w:rFonts w:ascii="Calibri" w:hAnsi="Calibri"/>
                <w:sz w:val="18"/>
              </w:rPr>
              <w:t>care</w:t>
            </w:r>
            <w:r>
              <w:rPr>
                <w:rFonts w:ascii="Calibri" w:hAnsi="Calibri"/>
                <w:spacing w:val="32"/>
                <w:sz w:val="18"/>
              </w:rPr>
              <w:t xml:space="preserve"> </w:t>
            </w:r>
            <w:r>
              <w:rPr>
                <w:rFonts w:ascii="Calibri" w:hAnsi="Calibri"/>
                <w:sz w:val="18"/>
              </w:rPr>
              <w:t xml:space="preserve">solicită </w:t>
            </w:r>
            <w:r>
              <w:rPr>
                <w:rFonts w:ascii="Calibri" w:hAnsi="Calibri"/>
                <w:spacing w:val="-2"/>
                <w:sz w:val="18"/>
              </w:rPr>
              <w:t>finanţare</w:t>
            </w:r>
          </w:p>
          <w:p w14:paraId="562D30D5" w14:textId="77777777" w:rsidR="005B4DD7" w:rsidRDefault="00000000">
            <w:pPr>
              <w:pStyle w:val="TableParagraph"/>
              <w:spacing w:before="5" w:line="218" w:lineRule="exact"/>
              <w:ind w:left="26"/>
              <w:rPr>
                <w:rFonts w:ascii="Calibri" w:hAnsi="Calibri"/>
                <w:sz w:val="18"/>
              </w:rPr>
            </w:pPr>
            <w:r>
              <w:rPr>
                <w:rFonts w:ascii="Calibri" w:hAnsi="Calibri"/>
                <w:sz w:val="18"/>
              </w:rPr>
              <w:t>Expertul</w:t>
            </w:r>
            <w:r>
              <w:rPr>
                <w:rFonts w:ascii="Calibri" w:hAnsi="Calibri"/>
                <w:spacing w:val="-7"/>
                <w:sz w:val="18"/>
              </w:rPr>
              <w:t xml:space="preserve"> </w:t>
            </w:r>
            <w:r>
              <w:rPr>
                <w:rFonts w:ascii="Calibri" w:hAnsi="Calibri"/>
                <w:sz w:val="18"/>
              </w:rPr>
              <w:t>precizează</w:t>
            </w:r>
            <w:r>
              <w:rPr>
                <w:rFonts w:ascii="Calibri" w:hAnsi="Calibri"/>
                <w:spacing w:val="-4"/>
                <w:sz w:val="18"/>
              </w:rPr>
              <w:t xml:space="preserve"> </w:t>
            </w:r>
            <w:r>
              <w:rPr>
                <w:rFonts w:ascii="Calibri" w:hAnsi="Calibri"/>
                <w:sz w:val="18"/>
              </w:rPr>
              <w:t>concluzia</w:t>
            </w:r>
            <w:r>
              <w:rPr>
                <w:rFonts w:ascii="Calibri" w:hAnsi="Calibri"/>
                <w:spacing w:val="-4"/>
                <w:sz w:val="18"/>
              </w:rPr>
              <w:t xml:space="preserve"> </w:t>
            </w:r>
            <w:r>
              <w:rPr>
                <w:rFonts w:ascii="Calibri" w:hAnsi="Calibri"/>
                <w:sz w:val="18"/>
              </w:rPr>
              <w:t>asupra</w:t>
            </w:r>
            <w:r>
              <w:rPr>
                <w:rFonts w:ascii="Calibri" w:hAnsi="Calibri"/>
                <w:spacing w:val="-3"/>
                <w:sz w:val="18"/>
              </w:rPr>
              <w:t xml:space="preserve"> </w:t>
            </w:r>
            <w:r>
              <w:rPr>
                <w:rFonts w:ascii="Calibri" w:hAnsi="Calibri"/>
                <w:sz w:val="18"/>
              </w:rPr>
              <w:t>verificării</w:t>
            </w:r>
            <w:r>
              <w:rPr>
                <w:rFonts w:ascii="Calibri" w:hAnsi="Calibri"/>
                <w:spacing w:val="-5"/>
                <w:sz w:val="18"/>
              </w:rPr>
              <w:t xml:space="preserve"> </w:t>
            </w:r>
            <w:r>
              <w:rPr>
                <w:rFonts w:ascii="Calibri" w:hAnsi="Calibri"/>
                <w:sz w:val="18"/>
              </w:rPr>
              <w:t>la</w:t>
            </w:r>
            <w:r>
              <w:rPr>
                <w:rFonts w:ascii="Calibri" w:hAnsi="Calibri"/>
                <w:spacing w:val="-2"/>
                <w:sz w:val="18"/>
              </w:rPr>
              <w:t xml:space="preserve"> </w:t>
            </w:r>
            <w:r>
              <w:rPr>
                <w:rFonts w:ascii="Calibri" w:hAnsi="Calibri"/>
                <w:sz w:val="18"/>
              </w:rPr>
              <w:t>rubrica</w:t>
            </w:r>
            <w:r>
              <w:rPr>
                <w:rFonts w:ascii="Calibri" w:hAnsi="Calibri"/>
                <w:spacing w:val="-3"/>
                <w:sz w:val="18"/>
              </w:rPr>
              <w:t xml:space="preserve"> </w:t>
            </w:r>
            <w:r>
              <w:rPr>
                <w:rFonts w:ascii="Calibri" w:hAnsi="Calibri"/>
                <w:spacing w:val="-2"/>
                <w:sz w:val="18"/>
              </w:rPr>
              <w:t>Observaţii.</w:t>
            </w:r>
          </w:p>
          <w:p w14:paraId="1EB73E70" w14:textId="77777777" w:rsidR="005B4DD7" w:rsidRDefault="00000000">
            <w:pPr>
              <w:pStyle w:val="TableParagraph"/>
              <w:spacing w:line="216" w:lineRule="exact"/>
              <w:ind w:left="26" w:right="-15"/>
              <w:rPr>
                <w:rFonts w:ascii="Calibri" w:hAnsi="Calibri"/>
                <w:sz w:val="18"/>
              </w:rPr>
            </w:pPr>
            <w:r>
              <w:rPr>
                <w:rFonts w:ascii="Calibri" w:hAnsi="Calibri"/>
                <w:sz w:val="18"/>
              </w:rPr>
              <w:t>Dacă</w:t>
            </w:r>
            <w:r>
              <w:rPr>
                <w:rFonts w:ascii="Calibri" w:hAnsi="Calibri"/>
                <w:spacing w:val="16"/>
                <w:sz w:val="18"/>
              </w:rPr>
              <w:t xml:space="preserve"> </w:t>
            </w:r>
            <w:r>
              <w:rPr>
                <w:rFonts w:ascii="Calibri" w:hAnsi="Calibri"/>
                <w:sz w:val="18"/>
              </w:rPr>
              <w:t>se</w:t>
            </w:r>
            <w:r>
              <w:rPr>
                <w:rFonts w:ascii="Calibri" w:hAnsi="Calibri"/>
                <w:spacing w:val="16"/>
                <w:sz w:val="18"/>
              </w:rPr>
              <w:t xml:space="preserve"> </w:t>
            </w:r>
            <w:r>
              <w:rPr>
                <w:rFonts w:ascii="Calibri" w:hAnsi="Calibri"/>
                <w:sz w:val="18"/>
              </w:rPr>
              <w:t>confirmă</w:t>
            </w:r>
            <w:r>
              <w:rPr>
                <w:rFonts w:ascii="Calibri" w:hAnsi="Calibri"/>
                <w:spacing w:val="16"/>
                <w:sz w:val="18"/>
              </w:rPr>
              <w:t xml:space="preserve"> </w:t>
            </w:r>
            <w:r>
              <w:rPr>
                <w:rFonts w:ascii="Calibri" w:hAnsi="Calibri"/>
                <w:sz w:val="18"/>
              </w:rPr>
              <w:t>cel</w:t>
            </w:r>
            <w:r>
              <w:rPr>
                <w:rFonts w:ascii="Calibri" w:hAnsi="Calibri"/>
                <w:spacing w:val="18"/>
                <w:sz w:val="18"/>
              </w:rPr>
              <w:t xml:space="preserve"> </w:t>
            </w:r>
            <w:r>
              <w:rPr>
                <w:rFonts w:ascii="Calibri" w:hAnsi="Calibri"/>
                <w:sz w:val="18"/>
              </w:rPr>
              <w:t>puţin</w:t>
            </w:r>
            <w:r>
              <w:rPr>
                <w:rFonts w:ascii="Calibri" w:hAnsi="Calibri"/>
                <w:spacing w:val="18"/>
                <w:sz w:val="18"/>
              </w:rPr>
              <w:t xml:space="preserve"> </w:t>
            </w:r>
            <w:r>
              <w:rPr>
                <w:rFonts w:ascii="Calibri" w:hAnsi="Calibri"/>
                <w:sz w:val="18"/>
              </w:rPr>
              <w:t>una</w:t>
            </w:r>
            <w:r>
              <w:rPr>
                <w:rFonts w:ascii="Calibri" w:hAnsi="Calibri"/>
                <w:spacing w:val="20"/>
                <w:sz w:val="18"/>
              </w:rPr>
              <w:t xml:space="preserve"> </w:t>
            </w:r>
            <w:r>
              <w:rPr>
                <w:rFonts w:ascii="Calibri" w:hAnsi="Calibri"/>
                <w:sz w:val="18"/>
              </w:rPr>
              <w:t>din</w:t>
            </w:r>
            <w:r>
              <w:rPr>
                <w:rFonts w:ascii="Calibri" w:hAnsi="Calibri"/>
                <w:spacing w:val="18"/>
                <w:sz w:val="18"/>
              </w:rPr>
              <w:t xml:space="preserve"> </w:t>
            </w:r>
            <w:r>
              <w:rPr>
                <w:rFonts w:ascii="Calibri" w:hAnsi="Calibri"/>
                <w:sz w:val="18"/>
              </w:rPr>
              <w:t>aceste</w:t>
            </w:r>
            <w:r>
              <w:rPr>
                <w:rFonts w:ascii="Calibri" w:hAnsi="Calibri"/>
                <w:spacing w:val="17"/>
                <w:sz w:val="18"/>
              </w:rPr>
              <w:t xml:space="preserve"> </w:t>
            </w:r>
            <w:r>
              <w:rPr>
                <w:rFonts w:ascii="Calibri" w:hAnsi="Calibri"/>
                <w:sz w:val="18"/>
              </w:rPr>
              <w:t>condiţii,</w:t>
            </w:r>
            <w:r>
              <w:rPr>
                <w:rFonts w:ascii="Calibri" w:hAnsi="Calibri"/>
                <w:spacing w:val="18"/>
                <w:sz w:val="18"/>
              </w:rPr>
              <w:t xml:space="preserve"> </w:t>
            </w:r>
            <w:r>
              <w:rPr>
                <w:rFonts w:ascii="Calibri" w:hAnsi="Calibri"/>
                <w:sz w:val="18"/>
              </w:rPr>
              <w:t>expertul</w:t>
            </w:r>
            <w:r>
              <w:rPr>
                <w:rFonts w:ascii="Calibri" w:hAnsi="Calibri"/>
                <w:spacing w:val="17"/>
                <w:sz w:val="18"/>
              </w:rPr>
              <w:t xml:space="preserve"> </w:t>
            </w:r>
            <w:r>
              <w:rPr>
                <w:rFonts w:ascii="Calibri" w:hAnsi="Calibri"/>
                <w:sz w:val="18"/>
              </w:rPr>
              <w:t>bifează</w:t>
            </w:r>
            <w:r>
              <w:rPr>
                <w:rFonts w:ascii="Calibri" w:hAnsi="Calibri"/>
                <w:spacing w:val="17"/>
                <w:sz w:val="18"/>
              </w:rPr>
              <w:t xml:space="preserve"> </w:t>
            </w:r>
            <w:r>
              <w:rPr>
                <w:rFonts w:ascii="Calibri" w:hAnsi="Calibri"/>
                <w:sz w:val="18"/>
              </w:rPr>
              <w:t>casuţa</w:t>
            </w:r>
            <w:r>
              <w:rPr>
                <w:rFonts w:ascii="Calibri" w:hAnsi="Calibri"/>
                <w:spacing w:val="17"/>
                <w:sz w:val="18"/>
              </w:rPr>
              <w:t xml:space="preserve"> </w:t>
            </w:r>
            <w:r>
              <w:rPr>
                <w:rFonts w:ascii="Calibri" w:hAnsi="Calibri"/>
                <w:sz w:val="18"/>
              </w:rPr>
              <w:t>DA</w:t>
            </w:r>
            <w:r>
              <w:rPr>
                <w:rFonts w:ascii="Calibri" w:hAnsi="Calibri"/>
                <w:spacing w:val="17"/>
                <w:sz w:val="18"/>
              </w:rPr>
              <w:t xml:space="preserve"> </w:t>
            </w:r>
            <w:r>
              <w:rPr>
                <w:rFonts w:ascii="Calibri" w:hAnsi="Calibri"/>
                <w:sz w:val="18"/>
              </w:rPr>
              <w:t>şi</w:t>
            </w:r>
            <w:r>
              <w:rPr>
                <w:rFonts w:ascii="Calibri" w:hAnsi="Calibri"/>
                <w:spacing w:val="18"/>
                <w:sz w:val="18"/>
              </w:rPr>
              <w:t xml:space="preserve"> </w:t>
            </w:r>
            <w:r>
              <w:rPr>
                <w:rFonts w:ascii="Calibri" w:hAnsi="Calibri"/>
                <w:sz w:val="18"/>
              </w:rPr>
              <w:t>cererea</w:t>
            </w:r>
            <w:r>
              <w:rPr>
                <w:rFonts w:ascii="Calibri" w:hAnsi="Calibri"/>
                <w:spacing w:val="19"/>
                <w:sz w:val="18"/>
              </w:rPr>
              <w:t xml:space="preserve"> </w:t>
            </w:r>
            <w:r>
              <w:rPr>
                <w:rFonts w:ascii="Calibri" w:hAnsi="Calibri"/>
                <w:spacing w:val="-5"/>
                <w:sz w:val="18"/>
              </w:rPr>
              <w:t>de</w:t>
            </w:r>
          </w:p>
          <w:p w14:paraId="76E3071B" w14:textId="77777777" w:rsidR="005B4DD7" w:rsidRDefault="00000000">
            <w:pPr>
              <w:pStyle w:val="TableParagraph"/>
              <w:spacing w:line="207" w:lineRule="exact"/>
              <w:ind w:left="26"/>
              <w:rPr>
                <w:rFonts w:ascii="Calibri" w:hAnsi="Calibri"/>
                <w:sz w:val="18"/>
              </w:rPr>
            </w:pPr>
            <w:r>
              <w:rPr>
                <w:rFonts w:ascii="Calibri" w:hAnsi="Calibri"/>
                <w:sz w:val="18"/>
              </w:rPr>
              <w:t>finanţare</w:t>
            </w:r>
            <w:r>
              <w:rPr>
                <w:rFonts w:ascii="Calibri" w:hAnsi="Calibri"/>
                <w:spacing w:val="-5"/>
                <w:sz w:val="18"/>
              </w:rPr>
              <w:t xml:space="preserve"> </w:t>
            </w:r>
            <w:r>
              <w:rPr>
                <w:rFonts w:ascii="Calibri" w:hAnsi="Calibri"/>
                <w:sz w:val="18"/>
              </w:rPr>
              <w:t>este</w:t>
            </w:r>
            <w:r>
              <w:rPr>
                <w:rFonts w:ascii="Calibri" w:hAnsi="Calibri"/>
                <w:spacing w:val="-2"/>
                <w:sz w:val="18"/>
              </w:rPr>
              <w:t xml:space="preserve"> neeligibilă.</w:t>
            </w:r>
          </w:p>
        </w:tc>
      </w:tr>
      <w:tr w:rsidR="005B4DD7" w14:paraId="5009AB64" w14:textId="77777777">
        <w:trPr>
          <w:trHeight w:val="2716"/>
        </w:trPr>
        <w:tc>
          <w:tcPr>
            <w:tcW w:w="3404" w:type="dxa"/>
          </w:tcPr>
          <w:p w14:paraId="24278EA3" w14:textId="77777777" w:rsidR="005B4DD7" w:rsidRDefault="00000000">
            <w:pPr>
              <w:pStyle w:val="TableParagraph"/>
              <w:spacing w:line="237" w:lineRule="auto"/>
              <w:ind w:left="26" w:right="-15"/>
              <w:jc w:val="both"/>
              <w:rPr>
                <w:sz w:val="18"/>
              </w:rPr>
            </w:pPr>
            <w:r>
              <w:rPr>
                <w:sz w:val="18"/>
              </w:rPr>
              <w:t>1.3.1.a) Solicitantul are contract finanțare</w:t>
            </w:r>
            <w:r>
              <w:rPr>
                <w:spacing w:val="40"/>
                <w:sz w:val="18"/>
              </w:rPr>
              <w:t xml:space="preserve"> </w:t>
            </w:r>
            <w:r>
              <w:rPr>
                <w:sz w:val="18"/>
              </w:rPr>
              <w:t>aflat în implementare și finanțat pentru măsura 112 „Instalarea tinerilor fermieri”/411.112 Instalarea tinerilor fermieri, din LEADER, din PNDR 2007-2013</w:t>
            </w:r>
            <w:r>
              <w:rPr>
                <w:spacing w:val="40"/>
                <w:sz w:val="18"/>
              </w:rPr>
              <w:t xml:space="preserve"> </w:t>
            </w:r>
            <w:r>
              <w:rPr>
                <w:sz w:val="18"/>
              </w:rPr>
              <w:t>şi/sau</w:t>
            </w:r>
            <w:r>
              <w:rPr>
                <w:spacing w:val="40"/>
                <w:sz w:val="18"/>
              </w:rPr>
              <w:t xml:space="preserve"> </w:t>
            </w:r>
            <w:r>
              <w:rPr>
                <w:sz w:val="18"/>
              </w:rPr>
              <w:t>pentru</w:t>
            </w:r>
            <w:r>
              <w:rPr>
                <w:spacing w:val="40"/>
                <w:sz w:val="18"/>
              </w:rPr>
              <w:t xml:space="preserve"> </w:t>
            </w:r>
            <w:r>
              <w:rPr>
                <w:sz w:val="18"/>
              </w:rPr>
              <w:t>submăsura</w:t>
            </w:r>
            <w:r>
              <w:rPr>
                <w:spacing w:val="40"/>
                <w:sz w:val="18"/>
              </w:rPr>
              <w:t xml:space="preserve"> </w:t>
            </w:r>
            <w:r>
              <w:rPr>
                <w:sz w:val="18"/>
              </w:rPr>
              <w:t>6.1</w:t>
            </w:r>
          </w:p>
          <w:p w14:paraId="1C97C3E1" w14:textId="77777777" w:rsidR="005B4DD7" w:rsidRDefault="00000000">
            <w:pPr>
              <w:pStyle w:val="TableParagraph"/>
              <w:ind w:left="26" w:right="-15"/>
              <w:jc w:val="both"/>
              <w:rPr>
                <w:sz w:val="18"/>
              </w:rPr>
            </w:pPr>
            <w:r>
              <w:rPr>
                <w:sz w:val="18"/>
              </w:rPr>
              <w:t>„Sprijin pentru instalarea tinerilor fermieri”, din PNDR 2014-2020?</w:t>
            </w:r>
          </w:p>
        </w:tc>
        <w:tc>
          <w:tcPr>
            <w:tcW w:w="6949" w:type="dxa"/>
          </w:tcPr>
          <w:p w14:paraId="05425F37" w14:textId="77777777" w:rsidR="005B4DD7" w:rsidRDefault="00000000">
            <w:pPr>
              <w:pStyle w:val="TableParagraph"/>
              <w:tabs>
                <w:tab w:val="left" w:pos="1545"/>
                <w:tab w:val="left" w:pos="3093"/>
                <w:tab w:val="left" w:pos="4572"/>
                <w:tab w:val="left" w:pos="6183"/>
              </w:tabs>
              <w:spacing w:line="237" w:lineRule="auto"/>
              <w:ind w:left="26" w:right="19"/>
              <w:rPr>
                <w:sz w:val="18"/>
              </w:rPr>
            </w:pPr>
            <w:r>
              <w:rPr>
                <w:spacing w:val="-2"/>
                <w:sz w:val="18"/>
              </w:rPr>
              <w:t>1.3.1.a)</w:t>
            </w:r>
            <w:r>
              <w:rPr>
                <w:sz w:val="18"/>
              </w:rPr>
              <w:tab/>
            </w:r>
            <w:r>
              <w:rPr>
                <w:spacing w:val="-2"/>
                <w:sz w:val="18"/>
              </w:rPr>
              <w:t>Expertul</w:t>
            </w:r>
            <w:r>
              <w:rPr>
                <w:sz w:val="18"/>
              </w:rPr>
              <w:tab/>
            </w:r>
            <w:r>
              <w:rPr>
                <w:spacing w:val="-2"/>
                <w:sz w:val="18"/>
              </w:rPr>
              <w:t>verifica</w:t>
            </w:r>
            <w:r>
              <w:rPr>
                <w:sz w:val="18"/>
              </w:rPr>
              <w:tab/>
            </w:r>
            <w:r>
              <w:rPr>
                <w:spacing w:val="-2"/>
                <w:sz w:val="18"/>
              </w:rPr>
              <w:t>accesand</w:t>
            </w:r>
            <w:r>
              <w:rPr>
                <w:sz w:val="18"/>
              </w:rPr>
              <w:tab/>
            </w:r>
            <w:r>
              <w:rPr>
                <w:spacing w:val="-2"/>
                <w:sz w:val="18"/>
              </w:rPr>
              <w:t xml:space="preserve">link-urile </w:t>
            </w:r>
            <w:hyperlink r:id="rId19">
              <w:r>
                <w:rPr>
                  <w:color w:val="0000FF"/>
                  <w:spacing w:val="-2"/>
                  <w:sz w:val="18"/>
                  <w:u w:val="single" w:color="0000FF"/>
                </w:rPr>
                <w:t>http://spcdrdba/Reports_SPCDRDBA/Pages/Report.aspx?ItemPath=%2fRapoarte+IT+</w:t>
              </w:r>
            </w:hyperlink>
            <w:r>
              <w:rPr>
                <w:color w:val="0000FF"/>
                <w:spacing w:val="-2"/>
                <w:sz w:val="18"/>
              </w:rPr>
              <w:t xml:space="preserve"> </w:t>
            </w:r>
            <w:hyperlink r:id="rId20">
              <w:r>
                <w:rPr>
                  <w:color w:val="0000FF"/>
                  <w:sz w:val="18"/>
                  <w:u w:val="single" w:color="0000FF"/>
                </w:rPr>
                <w:t>AFIR%2fStatus+plati+141</w:t>
              </w:r>
              <w:r>
                <w:rPr>
                  <w:color w:val="0000FF"/>
                  <w:sz w:val="18"/>
                </w:rPr>
                <w:t xml:space="preserve"> </w:t>
              </w:r>
              <w:r>
                <w:rPr>
                  <w:sz w:val="18"/>
                </w:rPr>
                <w:t>si</w:t>
              </w:r>
            </w:hyperlink>
            <w:r>
              <w:rPr>
                <w:sz w:val="18"/>
              </w:rPr>
              <w:t xml:space="preserve"> </w:t>
            </w:r>
            <w:hyperlink r:id="rId21">
              <w:r>
                <w:rPr>
                  <w:color w:val="0000FF"/>
                  <w:spacing w:val="-2"/>
                  <w:sz w:val="18"/>
                  <w:u w:val="single" w:color="0000FF"/>
                </w:rPr>
                <w:t>http://spcdrdba/Reports_SPCDRDBA/report/Rapoarte%20IT%20AFIR/Status%20plati%</w:t>
              </w:r>
            </w:hyperlink>
            <w:r>
              <w:rPr>
                <w:color w:val="0000FF"/>
                <w:spacing w:val="-2"/>
                <w:sz w:val="18"/>
              </w:rPr>
              <w:t xml:space="preserve"> </w:t>
            </w:r>
            <w:hyperlink r:id="rId22">
              <w:r>
                <w:rPr>
                  <w:color w:val="0000FF"/>
                  <w:spacing w:val="-2"/>
                  <w:sz w:val="18"/>
                  <w:u w:val="single" w:color="0000FF"/>
                </w:rPr>
                <w:t>20PNDR2020%20tranzitie</w:t>
              </w:r>
            </w:hyperlink>
          </w:p>
          <w:p w14:paraId="5E4B779A" w14:textId="77777777" w:rsidR="005B4DD7" w:rsidRDefault="00000000">
            <w:pPr>
              <w:pStyle w:val="TableParagraph"/>
              <w:spacing w:line="202" w:lineRule="exact"/>
              <w:ind w:left="26"/>
              <w:jc w:val="both"/>
              <w:rPr>
                <w:sz w:val="18"/>
              </w:rPr>
            </w:pPr>
            <w:r>
              <w:rPr>
                <w:color w:val="1F477B"/>
                <w:sz w:val="18"/>
              </w:rPr>
              <w:t>D</w:t>
            </w:r>
            <w:r>
              <w:rPr>
                <w:sz w:val="18"/>
              </w:rPr>
              <w:t>acă</w:t>
            </w:r>
            <w:r>
              <w:rPr>
                <w:spacing w:val="77"/>
                <w:sz w:val="18"/>
              </w:rPr>
              <w:t xml:space="preserve"> </w:t>
            </w:r>
            <w:r>
              <w:rPr>
                <w:sz w:val="18"/>
              </w:rPr>
              <w:t>fermierul</w:t>
            </w:r>
            <w:r>
              <w:rPr>
                <w:spacing w:val="79"/>
                <w:sz w:val="18"/>
              </w:rPr>
              <w:t xml:space="preserve">  </w:t>
            </w:r>
            <w:r>
              <w:rPr>
                <w:sz w:val="18"/>
              </w:rPr>
              <w:t>a</w:t>
            </w:r>
            <w:r>
              <w:rPr>
                <w:spacing w:val="79"/>
                <w:sz w:val="18"/>
              </w:rPr>
              <w:t xml:space="preserve"> </w:t>
            </w:r>
            <w:r>
              <w:rPr>
                <w:sz w:val="18"/>
              </w:rPr>
              <w:t>mai</w:t>
            </w:r>
            <w:r>
              <w:rPr>
                <w:spacing w:val="76"/>
                <w:sz w:val="18"/>
              </w:rPr>
              <w:t xml:space="preserve"> </w:t>
            </w:r>
            <w:r>
              <w:rPr>
                <w:sz w:val="18"/>
              </w:rPr>
              <w:t>beneficiat</w:t>
            </w:r>
            <w:r>
              <w:rPr>
                <w:spacing w:val="54"/>
                <w:w w:val="150"/>
                <w:sz w:val="18"/>
              </w:rPr>
              <w:t xml:space="preserve"> </w:t>
            </w:r>
            <w:r>
              <w:rPr>
                <w:sz w:val="18"/>
              </w:rPr>
              <w:t>de</w:t>
            </w:r>
            <w:r>
              <w:rPr>
                <w:spacing w:val="79"/>
                <w:sz w:val="18"/>
              </w:rPr>
              <w:t xml:space="preserve"> </w:t>
            </w:r>
            <w:r>
              <w:rPr>
                <w:sz w:val="18"/>
              </w:rPr>
              <w:t>sprijin</w:t>
            </w:r>
            <w:r>
              <w:rPr>
                <w:spacing w:val="78"/>
                <w:sz w:val="18"/>
              </w:rPr>
              <w:t xml:space="preserve"> </w:t>
            </w:r>
            <w:r>
              <w:rPr>
                <w:sz w:val="18"/>
              </w:rPr>
              <w:t>nerambursabil</w:t>
            </w:r>
            <w:r>
              <w:rPr>
                <w:spacing w:val="54"/>
                <w:w w:val="150"/>
                <w:sz w:val="18"/>
              </w:rPr>
              <w:t xml:space="preserve"> </w:t>
            </w:r>
            <w:r>
              <w:rPr>
                <w:sz w:val="18"/>
              </w:rPr>
              <w:t>prin</w:t>
            </w:r>
            <w:r>
              <w:rPr>
                <w:spacing w:val="76"/>
                <w:sz w:val="18"/>
              </w:rPr>
              <w:t xml:space="preserve"> </w:t>
            </w:r>
            <w:r>
              <w:rPr>
                <w:sz w:val="18"/>
              </w:rPr>
              <w:t>masura</w:t>
            </w:r>
            <w:r>
              <w:rPr>
                <w:spacing w:val="78"/>
                <w:sz w:val="18"/>
              </w:rPr>
              <w:t xml:space="preserve"> </w:t>
            </w:r>
            <w:r>
              <w:rPr>
                <w:spacing w:val="-5"/>
                <w:sz w:val="18"/>
              </w:rPr>
              <w:t>112</w:t>
            </w:r>
          </w:p>
          <w:p w14:paraId="103838BF" w14:textId="77777777" w:rsidR="005B4DD7" w:rsidRDefault="00000000">
            <w:pPr>
              <w:pStyle w:val="TableParagraph"/>
              <w:spacing w:before="2"/>
              <w:ind w:left="26" w:right="22"/>
              <w:jc w:val="both"/>
              <w:rPr>
                <w:sz w:val="18"/>
              </w:rPr>
            </w:pPr>
            <w:r>
              <w:rPr>
                <w:sz w:val="18"/>
              </w:rPr>
              <w:t>„Instalarea tinerilor fermieri”/ 411.112 Instalarea tinerilor fermieri,</w:t>
            </w:r>
            <w:r>
              <w:rPr>
                <w:spacing w:val="80"/>
                <w:sz w:val="18"/>
              </w:rPr>
              <w:t xml:space="preserve"> </w:t>
            </w:r>
            <w:r>
              <w:rPr>
                <w:sz w:val="18"/>
              </w:rPr>
              <w:t>din LEADER, din</w:t>
            </w:r>
            <w:r>
              <w:rPr>
                <w:spacing w:val="61"/>
                <w:sz w:val="18"/>
              </w:rPr>
              <w:t xml:space="preserve"> </w:t>
            </w:r>
            <w:r>
              <w:rPr>
                <w:sz w:val="18"/>
              </w:rPr>
              <w:t>PNDR</w:t>
            </w:r>
            <w:r>
              <w:rPr>
                <w:spacing w:val="63"/>
                <w:sz w:val="18"/>
              </w:rPr>
              <w:t xml:space="preserve"> </w:t>
            </w:r>
            <w:r>
              <w:rPr>
                <w:sz w:val="18"/>
              </w:rPr>
              <w:t>2007-2013,</w:t>
            </w:r>
            <w:r>
              <w:rPr>
                <w:spacing w:val="61"/>
                <w:sz w:val="18"/>
              </w:rPr>
              <w:t xml:space="preserve"> </w:t>
            </w:r>
            <w:r>
              <w:rPr>
                <w:sz w:val="18"/>
              </w:rPr>
              <w:t>din</w:t>
            </w:r>
            <w:r>
              <w:rPr>
                <w:spacing w:val="59"/>
                <w:sz w:val="18"/>
              </w:rPr>
              <w:t xml:space="preserve"> </w:t>
            </w:r>
            <w:r>
              <w:rPr>
                <w:sz w:val="18"/>
              </w:rPr>
              <w:t>PNDR</w:t>
            </w:r>
            <w:r>
              <w:rPr>
                <w:spacing w:val="63"/>
                <w:sz w:val="18"/>
              </w:rPr>
              <w:t xml:space="preserve"> </w:t>
            </w:r>
            <w:r>
              <w:rPr>
                <w:sz w:val="18"/>
              </w:rPr>
              <w:t>2007-2013</w:t>
            </w:r>
            <w:r>
              <w:rPr>
                <w:spacing w:val="64"/>
                <w:sz w:val="18"/>
              </w:rPr>
              <w:t xml:space="preserve"> </w:t>
            </w:r>
            <w:r>
              <w:rPr>
                <w:sz w:val="18"/>
              </w:rPr>
              <w:t>sau</w:t>
            </w:r>
            <w:r>
              <w:rPr>
                <w:spacing w:val="59"/>
                <w:sz w:val="18"/>
              </w:rPr>
              <w:t xml:space="preserve"> </w:t>
            </w:r>
            <w:r>
              <w:rPr>
                <w:sz w:val="18"/>
              </w:rPr>
              <w:t>prin</w:t>
            </w:r>
            <w:r>
              <w:rPr>
                <w:spacing w:val="62"/>
                <w:sz w:val="18"/>
              </w:rPr>
              <w:t xml:space="preserve"> </w:t>
            </w:r>
            <w:r>
              <w:rPr>
                <w:sz w:val="18"/>
              </w:rPr>
              <w:t>intermediul</w:t>
            </w:r>
            <w:r>
              <w:rPr>
                <w:spacing w:val="62"/>
                <w:sz w:val="18"/>
              </w:rPr>
              <w:t xml:space="preserve"> </w:t>
            </w:r>
            <w:r>
              <w:rPr>
                <w:sz w:val="18"/>
              </w:rPr>
              <w:t>submăsurii</w:t>
            </w:r>
            <w:r>
              <w:rPr>
                <w:spacing w:val="59"/>
                <w:sz w:val="18"/>
              </w:rPr>
              <w:t xml:space="preserve"> </w:t>
            </w:r>
            <w:r>
              <w:rPr>
                <w:spacing w:val="-5"/>
                <w:sz w:val="18"/>
              </w:rPr>
              <w:t>6.1</w:t>
            </w:r>
          </w:p>
          <w:p w14:paraId="57E5BD25" w14:textId="77777777" w:rsidR="005B4DD7" w:rsidRDefault="00000000">
            <w:pPr>
              <w:pStyle w:val="TableParagraph"/>
              <w:spacing w:line="209" w:lineRule="exact"/>
              <w:ind w:left="26"/>
              <w:jc w:val="both"/>
              <w:rPr>
                <w:sz w:val="18"/>
              </w:rPr>
            </w:pPr>
            <w:r>
              <w:rPr>
                <w:sz w:val="18"/>
              </w:rPr>
              <w:t>„Sprijin</w:t>
            </w:r>
            <w:r>
              <w:rPr>
                <w:spacing w:val="-2"/>
                <w:sz w:val="18"/>
              </w:rPr>
              <w:t xml:space="preserve"> </w:t>
            </w:r>
            <w:r>
              <w:rPr>
                <w:sz w:val="18"/>
              </w:rPr>
              <w:t>pentru</w:t>
            </w:r>
            <w:r>
              <w:rPr>
                <w:spacing w:val="-2"/>
                <w:sz w:val="18"/>
              </w:rPr>
              <w:t xml:space="preserve"> </w:t>
            </w:r>
            <w:r>
              <w:rPr>
                <w:sz w:val="18"/>
              </w:rPr>
              <w:t>instalarea</w:t>
            </w:r>
            <w:r>
              <w:rPr>
                <w:spacing w:val="-3"/>
                <w:sz w:val="18"/>
              </w:rPr>
              <w:t xml:space="preserve"> </w:t>
            </w:r>
            <w:r>
              <w:rPr>
                <w:sz w:val="18"/>
              </w:rPr>
              <w:t>tinerilor</w:t>
            </w:r>
            <w:r>
              <w:rPr>
                <w:spacing w:val="-2"/>
                <w:sz w:val="18"/>
              </w:rPr>
              <w:t xml:space="preserve"> </w:t>
            </w:r>
            <w:r>
              <w:rPr>
                <w:sz w:val="18"/>
              </w:rPr>
              <w:t>fermieri”, din</w:t>
            </w:r>
            <w:r>
              <w:rPr>
                <w:spacing w:val="-1"/>
                <w:sz w:val="18"/>
              </w:rPr>
              <w:t xml:space="preserve"> </w:t>
            </w:r>
            <w:r>
              <w:rPr>
                <w:sz w:val="18"/>
              </w:rPr>
              <w:t>PNDR</w:t>
            </w:r>
            <w:r>
              <w:rPr>
                <w:spacing w:val="-1"/>
                <w:sz w:val="18"/>
              </w:rPr>
              <w:t xml:space="preserve"> </w:t>
            </w:r>
            <w:r>
              <w:rPr>
                <w:sz w:val="18"/>
              </w:rPr>
              <w:t>2014-</w:t>
            </w:r>
            <w:r>
              <w:rPr>
                <w:spacing w:val="-2"/>
                <w:sz w:val="18"/>
              </w:rPr>
              <w:t>2020.</w:t>
            </w:r>
          </w:p>
          <w:p w14:paraId="23961267" w14:textId="77777777" w:rsidR="005B4DD7" w:rsidRDefault="00000000">
            <w:pPr>
              <w:pStyle w:val="TableParagraph"/>
              <w:spacing w:before="5" w:line="237" w:lineRule="auto"/>
              <w:ind w:left="26" w:right="-15"/>
              <w:jc w:val="both"/>
              <w:rPr>
                <w:sz w:val="18"/>
              </w:rPr>
            </w:pPr>
            <w:r>
              <w:rPr>
                <w:sz w:val="18"/>
              </w:rPr>
              <w:t>În situația în care se regasește în baza de date AFIR se listeaza print screen-ul și se atasează la fișa de evaluare, situație în care cererea de finanțare este neeligibilă și se</w:t>
            </w:r>
            <w:r>
              <w:rPr>
                <w:spacing w:val="34"/>
                <w:sz w:val="18"/>
              </w:rPr>
              <w:t xml:space="preserve"> </w:t>
            </w:r>
            <w:r>
              <w:rPr>
                <w:sz w:val="18"/>
              </w:rPr>
              <w:t>va</w:t>
            </w:r>
            <w:r>
              <w:rPr>
                <w:spacing w:val="31"/>
                <w:sz w:val="18"/>
              </w:rPr>
              <w:t xml:space="preserve"> </w:t>
            </w:r>
            <w:r>
              <w:rPr>
                <w:sz w:val="18"/>
              </w:rPr>
              <w:t>bifa</w:t>
            </w:r>
            <w:r>
              <w:rPr>
                <w:spacing w:val="33"/>
                <w:sz w:val="18"/>
              </w:rPr>
              <w:t xml:space="preserve"> </w:t>
            </w:r>
            <w:r>
              <w:rPr>
                <w:sz w:val="18"/>
              </w:rPr>
              <w:t>caseta</w:t>
            </w:r>
            <w:r>
              <w:rPr>
                <w:spacing w:val="34"/>
                <w:sz w:val="18"/>
              </w:rPr>
              <w:t xml:space="preserve"> </w:t>
            </w:r>
            <w:r>
              <w:rPr>
                <w:sz w:val="18"/>
              </w:rPr>
              <w:t>“da”.</w:t>
            </w:r>
            <w:r>
              <w:rPr>
                <w:spacing w:val="65"/>
                <w:sz w:val="18"/>
              </w:rPr>
              <w:t xml:space="preserve">  </w:t>
            </w:r>
            <w:r>
              <w:rPr>
                <w:sz w:val="18"/>
              </w:rPr>
              <w:t>În</w:t>
            </w:r>
            <w:r>
              <w:rPr>
                <w:spacing w:val="36"/>
                <w:sz w:val="18"/>
              </w:rPr>
              <w:t xml:space="preserve"> </w:t>
            </w:r>
            <w:r>
              <w:rPr>
                <w:sz w:val="18"/>
              </w:rPr>
              <w:t>caz</w:t>
            </w:r>
            <w:r>
              <w:rPr>
                <w:spacing w:val="33"/>
                <w:sz w:val="18"/>
              </w:rPr>
              <w:t xml:space="preserve"> </w:t>
            </w:r>
            <w:r>
              <w:rPr>
                <w:sz w:val="18"/>
              </w:rPr>
              <w:t>contrar</w:t>
            </w:r>
            <w:r>
              <w:rPr>
                <w:spacing w:val="37"/>
                <w:sz w:val="18"/>
              </w:rPr>
              <w:t xml:space="preserve"> </w:t>
            </w:r>
            <w:r>
              <w:rPr>
                <w:sz w:val="18"/>
              </w:rPr>
              <w:t>se</w:t>
            </w:r>
            <w:r>
              <w:rPr>
                <w:spacing w:val="32"/>
                <w:sz w:val="18"/>
              </w:rPr>
              <w:t xml:space="preserve"> </w:t>
            </w:r>
            <w:r>
              <w:rPr>
                <w:sz w:val="18"/>
              </w:rPr>
              <w:t>va</w:t>
            </w:r>
            <w:r>
              <w:rPr>
                <w:spacing w:val="31"/>
                <w:sz w:val="18"/>
              </w:rPr>
              <w:t xml:space="preserve"> </w:t>
            </w:r>
            <w:r>
              <w:rPr>
                <w:sz w:val="18"/>
              </w:rPr>
              <w:t>bifa</w:t>
            </w:r>
            <w:r>
              <w:rPr>
                <w:spacing w:val="33"/>
                <w:sz w:val="18"/>
              </w:rPr>
              <w:t xml:space="preserve"> </w:t>
            </w:r>
            <w:r>
              <w:rPr>
                <w:sz w:val="18"/>
              </w:rPr>
              <w:t>“nu”,</w:t>
            </w:r>
            <w:r>
              <w:rPr>
                <w:spacing w:val="36"/>
                <w:sz w:val="18"/>
              </w:rPr>
              <w:t xml:space="preserve"> </w:t>
            </w:r>
            <w:r>
              <w:rPr>
                <w:sz w:val="18"/>
              </w:rPr>
              <w:t>cererea</w:t>
            </w:r>
            <w:r>
              <w:rPr>
                <w:spacing w:val="31"/>
                <w:sz w:val="18"/>
              </w:rPr>
              <w:t xml:space="preserve"> </w:t>
            </w:r>
            <w:r>
              <w:rPr>
                <w:sz w:val="18"/>
              </w:rPr>
              <w:t>fiind</w:t>
            </w:r>
            <w:r>
              <w:rPr>
                <w:spacing w:val="35"/>
                <w:sz w:val="18"/>
              </w:rPr>
              <w:t xml:space="preserve"> </w:t>
            </w:r>
            <w:r>
              <w:rPr>
                <w:spacing w:val="-2"/>
                <w:sz w:val="18"/>
              </w:rPr>
              <w:t>declarată</w:t>
            </w:r>
          </w:p>
          <w:p w14:paraId="4F4CCAB7" w14:textId="77777777" w:rsidR="005B4DD7" w:rsidRDefault="00000000">
            <w:pPr>
              <w:pStyle w:val="TableParagraph"/>
              <w:spacing w:line="206" w:lineRule="exact"/>
              <w:ind w:left="26"/>
              <w:rPr>
                <w:sz w:val="18"/>
              </w:rPr>
            </w:pPr>
            <w:r>
              <w:rPr>
                <w:spacing w:val="-2"/>
                <w:sz w:val="18"/>
              </w:rPr>
              <w:t>eligibilă.</w:t>
            </w:r>
          </w:p>
        </w:tc>
      </w:tr>
      <w:tr w:rsidR="005B4DD7" w14:paraId="43859DB5" w14:textId="77777777">
        <w:trPr>
          <w:trHeight w:val="2928"/>
        </w:trPr>
        <w:tc>
          <w:tcPr>
            <w:tcW w:w="3404" w:type="dxa"/>
          </w:tcPr>
          <w:p w14:paraId="1E00FE29" w14:textId="77777777" w:rsidR="005B4DD7" w:rsidRDefault="00000000">
            <w:pPr>
              <w:pStyle w:val="TableParagraph"/>
              <w:ind w:left="26" w:right="-15"/>
              <w:jc w:val="both"/>
              <w:rPr>
                <w:sz w:val="18"/>
              </w:rPr>
            </w:pPr>
            <w:r>
              <w:rPr>
                <w:sz w:val="18"/>
              </w:rPr>
              <w:t>1.3.1.b) Exploatația/parte din</w:t>
            </w:r>
            <w:r>
              <w:rPr>
                <w:spacing w:val="40"/>
                <w:sz w:val="18"/>
              </w:rPr>
              <w:t xml:space="preserve"> </w:t>
            </w:r>
            <w:r>
              <w:rPr>
                <w:sz w:val="18"/>
              </w:rPr>
              <w:t>exploatația care solicită sprijin a mai beneficiat de sprijin prin intermediul măsurii 112 „Instalarea tinerilor fermieri”/ 411.112 “Instalarea tinerilor fermieri” din LEADER, din PNDR 2007- 2013</w:t>
            </w:r>
            <w:r>
              <w:rPr>
                <w:spacing w:val="37"/>
                <w:sz w:val="18"/>
              </w:rPr>
              <w:t xml:space="preserve"> </w:t>
            </w:r>
            <w:r>
              <w:rPr>
                <w:sz w:val="18"/>
              </w:rPr>
              <w:t>şi/sau</w:t>
            </w:r>
            <w:r>
              <w:rPr>
                <w:spacing w:val="35"/>
                <w:sz w:val="18"/>
              </w:rPr>
              <w:t xml:space="preserve"> </w:t>
            </w:r>
            <w:r>
              <w:rPr>
                <w:sz w:val="18"/>
              </w:rPr>
              <w:t>prin</w:t>
            </w:r>
            <w:r>
              <w:rPr>
                <w:spacing w:val="35"/>
                <w:sz w:val="18"/>
              </w:rPr>
              <w:t xml:space="preserve"> </w:t>
            </w:r>
            <w:r>
              <w:rPr>
                <w:sz w:val="18"/>
              </w:rPr>
              <w:t>intermediul</w:t>
            </w:r>
            <w:r>
              <w:rPr>
                <w:spacing w:val="37"/>
                <w:sz w:val="18"/>
              </w:rPr>
              <w:t xml:space="preserve"> </w:t>
            </w:r>
            <w:r>
              <w:rPr>
                <w:sz w:val="18"/>
              </w:rPr>
              <w:t>submăsurii</w:t>
            </w:r>
          </w:p>
          <w:p w14:paraId="272334C7" w14:textId="77777777" w:rsidR="005B4DD7" w:rsidRDefault="00000000">
            <w:pPr>
              <w:pStyle w:val="TableParagraph"/>
              <w:ind w:left="26" w:right="-15"/>
              <w:jc w:val="both"/>
              <w:rPr>
                <w:sz w:val="18"/>
              </w:rPr>
            </w:pPr>
            <w:r>
              <w:rPr>
                <w:sz w:val="18"/>
              </w:rPr>
              <w:t>6.1 „Sprijin pentru instalarea tinerilor fermieri” sau proiecte similare finantate prin sub-măsura 19.2 ”Sprijin pentru implementarea acțiunilor în cadrul Strategiei de Dezvoltare Locală” din</w:t>
            </w:r>
            <w:r>
              <w:rPr>
                <w:spacing w:val="40"/>
                <w:sz w:val="18"/>
              </w:rPr>
              <w:t xml:space="preserve"> </w:t>
            </w:r>
            <w:r>
              <w:rPr>
                <w:sz w:val="18"/>
              </w:rPr>
              <w:t>PNDR 2014-2020?</w:t>
            </w:r>
          </w:p>
        </w:tc>
        <w:tc>
          <w:tcPr>
            <w:tcW w:w="6949" w:type="dxa"/>
          </w:tcPr>
          <w:p w14:paraId="0CAC6D85" w14:textId="77777777" w:rsidR="005B4DD7" w:rsidRDefault="00000000">
            <w:pPr>
              <w:pStyle w:val="TableParagraph"/>
              <w:ind w:left="26" w:right="19"/>
              <w:jc w:val="both"/>
              <w:rPr>
                <w:sz w:val="18"/>
              </w:rPr>
            </w:pPr>
            <w:r>
              <w:rPr>
                <w:sz w:val="18"/>
              </w:rPr>
              <w:t>1.3.1.b) Pentru verificarea acestei conditii se verifica cedentii exploatatiilor preluate/parte</w:t>
            </w:r>
            <w:r>
              <w:rPr>
                <w:spacing w:val="4"/>
                <w:sz w:val="18"/>
              </w:rPr>
              <w:t xml:space="preserve"> </w:t>
            </w:r>
            <w:r>
              <w:rPr>
                <w:sz w:val="18"/>
              </w:rPr>
              <w:t>din</w:t>
            </w:r>
            <w:r>
              <w:rPr>
                <w:spacing w:val="6"/>
                <w:sz w:val="18"/>
              </w:rPr>
              <w:t xml:space="preserve"> </w:t>
            </w:r>
            <w:r>
              <w:rPr>
                <w:sz w:val="18"/>
              </w:rPr>
              <w:t>exploatațiile</w:t>
            </w:r>
            <w:r>
              <w:rPr>
                <w:spacing w:val="6"/>
                <w:sz w:val="18"/>
              </w:rPr>
              <w:t xml:space="preserve"> </w:t>
            </w:r>
            <w:r>
              <w:rPr>
                <w:sz w:val="18"/>
              </w:rPr>
              <w:t>preluate</w:t>
            </w:r>
            <w:r>
              <w:rPr>
                <w:spacing w:val="6"/>
                <w:sz w:val="18"/>
              </w:rPr>
              <w:t xml:space="preserve"> </w:t>
            </w:r>
            <w:r>
              <w:rPr>
                <w:sz w:val="18"/>
              </w:rPr>
              <w:t>de</w:t>
            </w:r>
            <w:r>
              <w:rPr>
                <w:spacing w:val="6"/>
                <w:sz w:val="18"/>
              </w:rPr>
              <w:t xml:space="preserve"> </w:t>
            </w:r>
            <w:r>
              <w:rPr>
                <w:sz w:val="18"/>
              </w:rPr>
              <w:t>catre</w:t>
            </w:r>
            <w:r>
              <w:rPr>
                <w:spacing w:val="7"/>
                <w:sz w:val="18"/>
              </w:rPr>
              <w:t xml:space="preserve"> </w:t>
            </w:r>
            <w:r>
              <w:rPr>
                <w:sz w:val="18"/>
              </w:rPr>
              <w:t>solicitant</w:t>
            </w:r>
            <w:r>
              <w:rPr>
                <w:spacing w:val="8"/>
                <w:sz w:val="18"/>
              </w:rPr>
              <w:t xml:space="preserve"> </w:t>
            </w:r>
            <w:r>
              <w:rPr>
                <w:sz w:val="18"/>
              </w:rPr>
              <w:t>in</w:t>
            </w:r>
            <w:r>
              <w:rPr>
                <w:spacing w:val="6"/>
                <w:sz w:val="18"/>
              </w:rPr>
              <w:t xml:space="preserve"> </w:t>
            </w:r>
            <w:r>
              <w:rPr>
                <w:sz w:val="18"/>
              </w:rPr>
              <w:t>bazele</w:t>
            </w:r>
            <w:r>
              <w:rPr>
                <w:spacing w:val="5"/>
                <w:sz w:val="18"/>
              </w:rPr>
              <w:t xml:space="preserve"> </w:t>
            </w:r>
            <w:r>
              <w:rPr>
                <w:sz w:val="18"/>
              </w:rPr>
              <w:t>de</w:t>
            </w:r>
            <w:r>
              <w:rPr>
                <w:spacing w:val="6"/>
                <w:sz w:val="18"/>
              </w:rPr>
              <w:t xml:space="preserve"> </w:t>
            </w:r>
            <w:r>
              <w:rPr>
                <w:sz w:val="18"/>
              </w:rPr>
              <w:t>date:</w:t>
            </w:r>
            <w:r>
              <w:rPr>
                <w:spacing w:val="7"/>
                <w:sz w:val="18"/>
              </w:rPr>
              <w:t xml:space="preserve"> </w:t>
            </w:r>
            <w:r>
              <w:rPr>
                <w:spacing w:val="-4"/>
                <w:sz w:val="18"/>
              </w:rPr>
              <w:t>IACS</w:t>
            </w:r>
          </w:p>
          <w:p w14:paraId="4DF235C5" w14:textId="77777777" w:rsidR="005B4DD7" w:rsidRDefault="00000000">
            <w:pPr>
              <w:pStyle w:val="TableParagraph"/>
              <w:ind w:left="26" w:right="-15"/>
              <w:jc w:val="both"/>
              <w:rPr>
                <w:sz w:val="18"/>
              </w:rPr>
            </w:pPr>
            <w:r>
              <w:rPr>
                <w:sz w:val="18"/>
              </w:rPr>
              <w:t>- APIA si/sau ANSVSA/DSVSA. Se introduce CNP-ul cedentilor exploatatiilor in baza</w:t>
            </w:r>
            <w:r>
              <w:rPr>
                <w:spacing w:val="80"/>
                <w:sz w:val="18"/>
              </w:rPr>
              <w:t xml:space="preserve"> </w:t>
            </w:r>
            <w:r>
              <w:rPr>
                <w:sz w:val="18"/>
              </w:rPr>
              <w:t>de date din AFIR si se verifica daca respectivii cedenti au beneficiat de sprijin prin intermediul măsurii 112 „Instalarea tinerilor fermieri”/ 411.112 „Instalarea tinerilor fermieri”,</w:t>
            </w:r>
            <w:r>
              <w:rPr>
                <w:spacing w:val="40"/>
                <w:sz w:val="18"/>
              </w:rPr>
              <w:t xml:space="preserve"> </w:t>
            </w:r>
            <w:r>
              <w:rPr>
                <w:sz w:val="18"/>
              </w:rPr>
              <w:t>din</w:t>
            </w:r>
            <w:r>
              <w:rPr>
                <w:spacing w:val="40"/>
                <w:sz w:val="18"/>
              </w:rPr>
              <w:t xml:space="preserve"> </w:t>
            </w:r>
            <w:r>
              <w:rPr>
                <w:sz w:val="18"/>
              </w:rPr>
              <w:t>LEADER,</w:t>
            </w:r>
            <w:r>
              <w:rPr>
                <w:spacing w:val="40"/>
                <w:sz w:val="18"/>
              </w:rPr>
              <w:t xml:space="preserve"> </w:t>
            </w:r>
            <w:r>
              <w:rPr>
                <w:sz w:val="18"/>
              </w:rPr>
              <w:t>din</w:t>
            </w:r>
            <w:r>
              <w:rPr>
                <w:spacing w:val="40"/>
                <w:sz w:val="18"/>
              </w:rPr>
              <w:t xml:space="preserve"> </w:t>
            </w:r>
            <w:r>
              <w:rPr>
                <w:sz w:val="18"/>
              </w:rPr>
              <w:t>PNDR</w:t>
            </w:r>
            <w:r>
              <w:rPr>
                <w:spacing w:val="40"/>
                <w:sz w:val="18"/>
              </w:rPr>
              <w:t xml:space="preserve"> </w:t>
            </w:r>
            <w:r>
              <w:rPr>
                <w:sz w:val="18"/>
              </w:rPr>
              <w:t>2007-2013</w:t>
            </w:r>
            <w:r>
              <w:rPr>
                <w:spacing w:val="40"/>
                <w:sz w:val="18"/>
              </w:rPr>
              <w:t xml:space="preserve"> </w:t>
            </w:r>
            <w:r>
              <w:rPr>
                <w:sz w:val="18"/>
              </w:rPr>
              <w:t>sau</w:t>
            </w:r>
            <w:r>
              <w:rPr>
                <w:spacing w:val="40"/>
                <w:sz w:val="18"/>
              </w:rPr>
              <w:t xml:space="preserve"> </w:t>
            </w:r>
            <w:r>
              <w:rPr>
                <w:sz w:val="18"/>
              </w:rPr>
              <w:t>prin</w:t>
            </w:r>
            <w:r>
              <w:rPr>
                <w:spacing w:val="40"/>
                <w:sz w:val="18"/>
              </w:rPr>
              <w:t xml:space="preserve"> </w:t>
            </w:r>
            <w:r>
              <w:rPr>
                <w:sz w:val="18"/>
              </w:rPr>
              <w:t>intermediul</w:t>
            </w:r>
            <w:r>
              <w:rPr>
                <w:spacing w:val="40"/>
                <w:sz w:val="18"/>
              </w:rPr>
              <w:t xml:space="preserve"> </w:t>
            </w:r>
            <w:r>
              <w:rPr>
                <w:sz w:val="18"/>
              </w:rPr>
              <w:t>submăsurii</w:t>
            </w:r>
            <w:r>
              <w:rPr>
                <w:spacing w:val="40"/>
                <w:sz w:val="18"/>
              </w:rPr>
              <w:t xml:space="preserve"> </w:t>
            </w:r>
            <w:r>
              <w:rPr>
                <w:sz w:val="18"/>
              </w:rPr>
              <w:t>6.1</w:t>
            </w:r>
          </w:p>
          <w:p w14:paraId="6005B815" w14:textId="77777777" w:rsidR="005B4DD7" w:rsidRDefault="00000000">
            <w:pPr>
              <w:pStyle w:val="TableParagraph"/>
              <w:spacing w:line="237" w:lineRule="auto"/>
              <w:ind w:left="26" w:right="-15"/>
              <w:jc w:val="both"/>
              <w:rPr>
                <w:sz w:val="18"/>
              </w:rPr>
            </w:pPr>
            <w:r>
              <w:rPr>
                <w:sz w:val="18"/>
              </w:rPr>
              <w:t>„Sprijin pentru instalarea tinerilor fermieri” inclusiv ITI, sau proiecte similare finanțate prin sub-măsura 19.2 din PNDR 2014-2020 .</w:t>
            </w:r>
          </w:p>
          <w:p w14:paraId="5673DE96" w14:textId="77777777" w:rsidR="005B4DD7" w:rsidRDefault="00000000">
            <w:pPr>
              <w:pStyle w:val="TableParagraph"/>
              <w:spacing w:line="237" w:lineRule="auto"/>
              <w:ind w:left="26" w:right="-15"/>
              <w:jc w:val="both"/>
              <w:rPr>
                <w:sz w:val="18"/>
              </w:rPr>
            </w:pPr>
            <w:r>
              <w:rPr>
                <w:sz w:val="18"/>
              </w:rPr>
              <w:t>In situatia in</w:t>
            </w:r>
            <w:r>
              <w:rPr>
                <w:spacing w:val="40"/>
                <w:sz w:val="18"/>
              </w:rPr>
              <w:t xml:space="preserve"> </w:t>
            </w:r>
            <w:r>
              <w:rPr>
                <w:sz w:val="18"/>
              </w:rPr>
              <w:t>care in urma verificarilor</w:t>
            </w:r>
            <w:r>
              <w:rPr>
                <w:spacing w:val="40"/>
                <w:sz w:val="18"/>
              </w:rPr>
              <w:t xml:space="preserve"> </w:t>
            </w:r>
            <w:r>
              <w:rPr>
                <w:sz w:val="18"/>
              </w:rPr>
              <w:t>se constata</w:t>
            </w:r>
            <w:r>
              <w:rPr>
                <w:spacing w:val="40"/>
                <w:sz w:val="18"/>
              </w:rPr>
              <w:t xml:space="preserve"> </w:t>
            </w:r>
            <w:r>
              <w:rPr>
                <w:sz w:val="18"/>
              </w:rPr>
              <w:t>ca cedentii exploatatiilor preluate au mai beneficiat de sprijin cererea de finantare este neeligibila iar expertul va bifa caseta “da”.</w:t>
            </w:r>
            <w:r>
              <w:rPr>
                <w:spacing w:val="40"/>
                <w:sz w:val="18"/>
              </w:rPr>
              <w:t xml:space="preserve"> </w:t>
            </w:r>
            <w:r>
              <w:rPr>
                <w:sz w:val="18"/>
              </w:rPr>
              <w:t xml:space="preserve">În caz contrar se va bifa “nu”, cererea fiind declarată </w:t>
            </w:r>
            <w:r>
              <w:rPr>
                <w:spacing w:val="-2"/>
                <w:sz w:val="18"/>
              </w:rPr>
              <w:t>eligibilă.</w:t>
            </w:r>
          </w:p>
          <w:p w14:paraId="362EFBFB" w14:textId="77777777" w:rsidR="005B4DD7" w:rsidRDefault="00000000">
            <w:pPr>
              <w:pStyle w:val="TableParagraph"/>
              <w:spacing w:before="1" w:line="230" w:lineRule="auto"/>
              <w:ind w:left="26" w:right="22"/>
              <w:jc w:val="both"/>
              <w:rPr>
                <w:sz w:val="18"/>
              </w:rPr>
            </w:pPr>
            <w:r>
              <w:rPr>
                <w:sz w:val="18"/>
              </w:rPr>
              <w:t>În situații</w:t>
            </w:r>
            <w:r>
              <w:rPr>
                <w:spacing w:val="-2"/>
                <w:sz w:val="18"/>
              </w:rPr>
              <w:t xml:space="preserve"> </w:t>
            </w:r>
            <w:r>
              <w:rPr>
                <w:sz w:val="18"/>
              </w:rPr>
              <w:t>excepționale, se verifică</w:t>
            </w:r>
            <w:r>
              <w:rPr>
                <w:spacing w:val="-2"/>
                <w:sz w:val="18"/>
              </w:rPr>
              <w:t xml:space="preserve"> </w:t>
            </w:r>
            <w:r>
              <w:rPr>
                <w:sz w:val="18"/>
              </w:rPr>
              <w:t>parcelele/animalele preluate de către solicitant, dacă figurează într-o exploatație care a beneficiat de sprijin prin 112/411.112.</w:t>
            </w:r>
          </w:p>
        </w:tc>
      </w:tr>
      <w:tr w:rsidR="005B4DD7" w14:paraId="4259635C" w14:textId="77777777">
        <w:trPr>
          <w:trHeight w:val="3136"/>
        </w:trPr>
        <w:tc>
          <w:tcPr>
            <w:tcW w:w="3404" w:type="dxa"/>
          </w:tcPr>
          <w:p w14:paraId="77FFF434" w14:textId="77777777" w:rsidR="005B4DD7" w:rsidRDefault="00000000">
            <w:pPr>
              <w:pStyle w:val="TableParagraph"/>
              <w:tabs>
                <w:tab w:val="left" w:pos="1646"/>
                <w:tab w:val="left" w:pos="2025"/>
                <w:tab w:val="left" w:pos="2739"/>
                <w:tab w:val="left" w:pos="3209"/>
              </w:tabs>
              <w:spacing w:line="237" w:lineRule="auto"/>
              <w:ind w:left="26" w:right="-29"/>
              <w:jc w:val="both"/>
              <w:rPr>
                <w:sz w:val="18"/>
              </w:rPr>
            </w:pPr>
            <w:r>
              <w:rPr>
                <w:sz w:val="18"/>
              </w:rPr>
              <w:t>1.3.1.c) Solicitantul are decizie de finanțare pentru proiect</w:t>
            </w:r>
            <w:r>
              <w:rPr>
                <w:sz w:val="18"/>
              </w:rPr>
              <w:tab/>
            </w:r>
            <w:r>
              <w:rPr>
                <w:sz w:val="18"/>
              </w:rPr>
              <w:tab/>
              <w:t xml:space="preserve">aflat în </w:t>
            </w:r>
            <w:r>
              <w:rPr>
                <w:spacing w:val="-2"/>
                <w:sz w:val="18"/>
              </w:rPr>
              <w:t>implementare</w:t>
            </w:r>
            <w:r>
              <w:rPr>
                <w:sz w:val="18"/>
              </w:rPr>
              <w:tab/>
            </w:r>
            <w:r>
              <w:rPr>
                <w:sz w:val="18"/>
              </w:rPr>
              <w:tab/>
              <w:t xml:space="preserve">și finanțat prin intermediul măsurii 141 „Sprijinirea </w:t>
            </w:r>
            <w:r>
              <w:rPr>
                <w:spacing w:val="-2"/>
                <w:sz w:val="18"/>
              </w:rPr>
              <w:t>fermelor</w:t>
            </w:r>
            <w:r>
              <w:rPr>
                <w:sz w:val="18"/>
              </w:rPr>
              <w:tab/>
            </w:r>
            <w:r>
              <w:rPr>
                <w:spacing w:val="-2"/>
                <w:sz w:val="18"/>
              </w:rPr>
              <w:t>agricole</w:t>
            </w:r>
            <w:r>
              <w:rPr>
                <w:sz w:val="18"/>
              </w:rPr>
              <w:tab/>
            </w:r>
            <w:r>
              <w:rPr>
                <w:sz w:val="18"/>
              </w:rPr>
              <w:tab/>
            </w:r>
            <w:r>
              <w:rPr>
                <w:spacing w:val="-6"/>
                <w:sz w:val="18"/>
              </w:rPr>
              <w:t xml:space="preserve">de </w:t>
            </w:r>
            <w:r>
              <w:rPr>
                <w:sz w:val="18"/>
              </w:rPr>
              <w:t>semisubzistenta”/411.141 Sprijinirea fermelor agricole de semisubzistenta”</w:t>
            </w:r>
            <w:r>
              <w:rPr>
                <w:spacing w:val="80"/>
                <w:sz w:val="18"/>
              </w:rPr>
              <w:t xml:space="preserve"> </w:t>
            </w:r>
            <w:r>
              <w:rPr>
                <w:sz w:val="18"/>
              </w:rPr>
              <w:t>din LEADER, din PNDR 2007-2013, și/sau prin intermediul submăsurii 6.3 „Sprijin pentru dezvoltarea fermelor mici” sau proiecte similare finantate prin sub- măsura 19.2 ”Sprijin pentru implementarea acțiunilor în cadrul Strategiei de Dezvoltare Locală” din</w:t>
            </w:r>
            <w:r>
              <w:rPr>
                <w:spacing w:val="40"/>
                <w:sz w:val="18"/>
              </w:rPr>
              <w:t xml:space="preserve"> </w:t>
            </w:r>
            <w:r>
              <w:rPr>
                <w:sz w:val="18"/>
              </w:rPr>
              <w:t>PNDR 2014-2020?</w:t>
            </w:r>
          </w:p>
        </w:tc>
        <w:tc>
          <w:tcPr>
            <w:tcW w:w="6949" w:type="dxa"/>
          </w:tcPr>
          <w:p w14:paraId="31486BB9" w14:textId="77777777" w:rsidR="005B4DD7" w:rsidRDefault="00000000">
            <w:pPr>
              <w:pStyle w:val="TableParagraph"/>
              <w:ind w:left="26" w:right="-15"/>
              <w:rPr>
                <w:sz w:val="18"/>
              </w:rPr>
            </w:pPr>
            <w:r>
              <w:rPr>
                <w:sz w:val="18"/>
              </w:rPr>
              <w:t>1.3.1.c)</w:t>
            </w:r>
            <w:r>
              <w:rPr>
                <w:spacing w:val="37"/>
                <w:sz w:val="18"/>
              </w:rPr>
              <w:t xml:space="preserve"> </w:t>
            </w:r>
            <w:r>
              <w:rPr>
                <w:sz w:val="18"/>
              </w:rPr>
              <w:t>Se</w:t>
            </w:r>
            <w:r>
              <w:rPr>
                <w:spacing w:val="36"/>
                <w:sz w:val="18"/>
              </w:rPr>
              <w:t xml:space="preserve"> </w:t>
            </w:r>
            <w:r>
              <w:rPr>
                <w:sz w:val="18"/>
              </w:rPr>
              <w:t>verifică</w:t>
            </w:r>
            <w:r>
              <w:rPr>
                <w:spacing w:val="33"/>
                <w:sz w:val="18"/>
              </w:rPr>
              <w:t xml:space="preserve"> </w:t>
            </w:r>
            <w:r>
              <w:rPr>
                <w:sz w:val="18"/>
              </w:rPr>
              <w:t>solicitantul</w:t>
            </w:r>
            <w:r>
              <w:rPr>
                <w:spacing w:val="36"/>
                <w:sz w:val="18"/>
              </w:rPr>
              <w:t xml:space="preserve"> </w:t>
            </w:r>
            <w:r>
              <w:rPr>
                <w:sz w:val="18"/>
              </w:rPr>
              <w:t>in</w:t>
            </w:r>
            <w:r>
              <w:rPr>
                <w:spacing w:val="36"/>
                <w:sz w:val="18"/>
              </w:rPr>
              <w:t xml:space="preserve"> </w:t>
            </w:r>
            <w:r>
              <w:rPr>
                <w:sz w:val="18"/>
              </w:rPr>
              <w:t>baza</w:t>
            </w:r>
            <w:r>
              <w:rPr>
                <w:spacing w:val="35"/>
                <w:sz w:val="18"/>
              </w:rPr>
              <w:t xml:space="preserve"> </w:t>
            </w:r>
            <w:r>
              <w:rPr>
                <w:sz w:val="18"/>
              </w:rPr>
              <w:t>de</w:t>
            </w:r>
            <w:r>
              <w:rPr>
                <w:spacing w:val="36"/>
                <w:sz w:val="18"/>
              </w:rPr>
              <w:t xml:space="preserve"> </w:t>
            </w:r>
            <w:r>
              <w:rPr>
                <w:sz w:val="18"/>
              </w:rPr>
              <w:t>date</w:t>
            </w:r>
            <w:r>
              <w:rPr>
                <w:spacing w:val="37"/>
                <w:sz w:val="18"/>
              </w:rPr>
              <w:t xml:space="preserve"> </w:t>
            </w:r>
            <w:r>
              <w:rPr>
                <w:sz w:val="18"/>
              </w:rPr>
              <w:t>AFIR</w:t>
            </w:r>
            <w:r>
              <w:rPr>
                <w:spacing w:val="37"/>
                <w:sz w:val="18"/>
              </w:rPr>
              <w:t xml:space="preserve"> </w:t>
            </w:r>
            <w:r>
              <w:rPr>
                <w:sz w:val="18"/>
              </w:rPr>
              <w:t>(SPCDR)</w:t>
            </w:r>
            <w:r>
              <w:rPr>
                <w:spacing w:val="40"/>
                <w:sz w:val="18"/>
              </w:rPr>
              <w:t xml:space="preserve"> </w:t>
            </w:r>
            <w:r>
              <w:rPr>
                <w:sz w:val="18"/>
              </w:rPr>
              <w:t>accesand</w:t>
            </w:r>
            <w:r>
              <w:rPr>
                <w:spacing w:val="37"/>
                <w:sz w:val="18"/>
              </w:rPr>
              <w:t xml:space="preserve"> </w:t>
            </w:r>
            <w:r>
              <w:rPr>
                <w:sz w:val="18"/>
              </w:rPr>
              <w:t xml:space="preserve">link-urile </w:t>
            </w:r>
            <w:hyperlink r:id="rId23">
              <w:r>
                <w:rPr>
                  <w:color w:val="0000FF"/>
                  <w:spacing w:val="-2"/>
                  <w:sz w:val="18"/>
                  <w:u w:val="single" w:color="0000FF"/>
                </w:rPr>
                <w:t>http://spcdrdba/Reports_SPCDRDBA/Pages/Report.aspx?ItemPath=%2fRapoarte+IT+</w:t>
              </w:r>
            </w:hyperlink>
            <w:r>
              <w:rPr>
                <w:color w:val="0000FF"/>
                <w:spacing w:val="-2"/>
                <w:sz w:val="18"/>
              </w:rPr>
              <w:t xml:space="preserve"> </w:t>
            </w:r>
            <w:hyperlink r:id="rId24">
              <w:r>
                <w:rPr>
                  <w:color w:val="0000FF"/>
                  <w:spacing w:val="-2"/>
                  <w:sz w:val="18"/>
                  <w:u w:val="single" w:color="0000FF"/>
                </w:rPr>
                <w:t>AFIR%2fStatus+plati+141</w:t>
              </w:r>
            </w:hyperlink>
            <w:r>
              <w:rPr>
                <w:color w:val="0000FF"/>
                <w:spacing w:val="-2"/>
                <w:sz w:val="18"/>
              </w:rPr>
              <w:t xml:space="preserve"> </w:t>
            </w:r>
            <w:hyperlink r:id="rId25">
              <w:r>
                <w:rPr>
                  <w:color w:val="0000FF"/>
                  <w:spacing w:val="-2"/>
                  <w:sz w:val="18"/>
                  <w:u w:val="single" w:color="0000FF"/>
                </w:rPr>
                <w:t>http://spcdrdba/Reports_SPCDRDBA/report/Rapoarte%20IT%20AFIR/Status%20plati%</w:t>
              </w:r>
            </w:hyperlink>
            <w:r>
              <w:rPr>
                <w:color w:val="0000FF"/>
                <w:spacing w:val="-2"/>
                <w:sz w:val="18"/>
              </w:rPr>
              <w:t xml:space="preserve"> </w:t>
            </w:r>
            <w:hyperlink r:id="rId26">
              <w:r>
                <w:rPr>
                  <w:color w:val="0000FF"/>
                  <w:sz w:val="18"/>
                  <w:u w:val="single" w:color="0000FF"/>
                </w:rPr>
                <w:t>20PNDR2020%20tranzitie</w:t>
              </w:r>
              <w:r>
                <w:rPr>
                  <w:color w:val="0000FF"/>
                  <w:spacing w:val="80"/>
                  <w:sz w:val="18"/>
                </w:rPr>
                <w:t xml:space="preserve"> </w:t>
              </w:r>
              <w:r>
                <w:rPr>
                  <w:sz w:val="18"/>
                </w:rPr>
                <w:t>du</w:t>
              </w:r>
            </w:hyperlink>
            <w:r>
              <w:rPr>
                <w:sz w:val="18"/>
              </w:rPr>
              <w:t>pa</w:t>
            </w:r>
            <w:r>
              <w:rPr>
                <w:spacing w:val="80"/>
                <w:sz w:val="18"/>
              </w:rPr>
              <w:t xml:space="preserve"> </w:t>
            </w:r>
            <w:r>
              <w:rPr>
                <w:sz w:val="18"/>
              </w:rPr>
              <w:t>CNP-ul</w:t>
            </w:r>
            <w:r>
              <w:rPr>
                <w:spacing w:val="80"/>
                <w:sz w:val="18"/>
              </w:rPr>
              <w:t xml:space="preserve"> </w:t>
            </w:r>
            <w:r>
              <w:rPr>
                <w:sz w:val="18"/>
              </w:rPr>
              <w:t>reprezentantului</w:t>
            </w:r>
            <w:r>
              <w:rPr>
                <w:spacing w:val="80"/>
                <w:sz w:val="18"/>
              </w:rPr>
              <w:t xml:space="preserve"> </w:t>
            </w:r>
            <w:r>
              <w:rPr>
                <w:sz w:val="18"/>
              </w:rPr>
              <w:t>legal</w:t>
            </w:r>
            <w:r>
              <w:rPr>
                <w:spacing w:val="80"/>
                <w:sz w:val="18"/>
              </w:rPr>
              <w:t xml:space="preserve"> </w:t>
            </w:r>
            <w:r>
              <w:rPr>
                <w:sz w:val="18"/>
              </w:rPr>
              <w:t>de</w:t>
            </w:r>
            <w:r>
              <w:rPr>
                <w:spacing w:val="80"/>
                <w:sz w:val="18"/>
              </w:rPr>
              <w:t xml:space="preserve"> </w:t>
            </w:r>
            <w:r>
              <w:rPr>
                <w:sz w:val="18"/>
              </w:rPr>
              <w:t>proiect,</w:t>
            </w:r>
            <w:r>
              <w:rPr>
                <w:spacing w:val="80"/>
                <w:sz w:val="18"/>
              </w:rPr>
              <w:t xml:space="preserve"> </w:t>
            </w:r>
            <w:r>
              <w:rPr>
                <w:sz w:val="18"/>
              </w:rPr>
              <w:t>daca tanarul fermier are</w:t>
            </w:r>
            <w:r>
              <w:rPr>
                <w:spacing w:val="40"/>
                <w:sz w:val="18"/>
              </w:rPr>
              <w:t xml:space="preserve"> </w:t>
            </w:r>
            <w:r>
              <w:rPr>
                <w:sz w:val="18"/>
              </w:rPr>
              <w:t>un proiect nefinalizat sau a beneficiat de sprijin nerambursabil prin</w:t>
            </w:r>
            <w:r>
              <w:rPr>
                <w:spacing w:val="80"/>
                <w:sz w:val="18"/>
              </w:rPr>
              <w:t xml:space="preserve"> </w:t>
            </w:r>
            <w:r>
              <w:rPr>
                <w:sz w:val="18"/>
              </w:rPr>
              <w:t>masura</w:t>
            </w:r>
            <w:r>
              <w:rPr>
                <w:spacing w:val="80"/>
                <w:sz w:val="18"/>
              </w:rPr>
              <w:t xml:space="preserve"> </w:t>
            </w:r>
            <w:r>
              <w:rPr>
                <w:sz w:val="18"/>
              </w:rPr>
              <w:t>141</w:t>
            </w:r>
            <w:r>
              <w:rPr>
                <w:spacing w:val="80"/>
                <w:sz w:val="18"/>
              </w:rPr>
              <w:t xml:space="preserve"> </w:t>
            </w:r>
            <w:r>
              <w:rPr>
                <w:sz w:val="18"/>
              </w:rPr>
              <w:t>„Sprijinirea</w:t>
            </w:r>
            <w:r>
              <w:rPr>
                <w:spacing w:val="80"/>
                <w:sz w:val="18"/>
              </w:rPr>
              <w:t xml:space="preserve"> </w:t>
            </w:r>
            <w:r>
              <w:rPr>
                <w:sz w:val="18"/>
              </w:rPr>
              <w:t>fermelor</w:t>
            </w:r>
            <w:r>
              <w:rPr>
                <w:spacing w:val="80"/>
                <w:sz w:val="18"/>
              </w:rPr>
              <w:t xml:space="preserve"> </w:t>
            </w:r>
            <w:r>
              <w:rPr>
                <w:sz w:val="18"/>
              </w:rPr>
              <w:t>agricole</w:t>
            </w:r>
            <w:r>
              <w:rPr>
                <w:spacing w:val="80"/>
                <w:sz w:val="18"/>
              </w:rPr>
              <w:t xml:space="preserve"> </w:t>
            </w:r>
            <w:r>
              <w:rPr>
                <w:sz w:val="18"/>
              </w:rPr>
              <w:t>de</w:t>
            </w:r>
            <w:r>
              <w:rPr>
                <w:spacing w:val="80"/>
                <w:sz w:val="18"/>
              </w:rPr>
              <w:t xml:space="preserve"> </w:t>
            </w:r>
            <w:r>
              <w:rPr>
                <w:sz w:val="18"/>
              </w:rPr>
              <w:t>semisubzistenta”/</w:t>
            </w:r>
            <w:r>
              <w:rPr>
                <w:spacing w:val="80"/>
                <w:sz w:val="18"/>
              </w:rPr>
              <w:t xml:space="preserve"> </w:t>
            </w:r>
            <w:r>
              <w:rPr>
                <w:sz w:val="18"/>
              </w:rPr>
              <w:t>411.141 Sprijinirea fermelor agricole de semisubzistenta ”</w:t>
            </w:r>
            <w:r>
              <w:rPr>
                <w:b/>
                <w:sz w:val="18"/>
              </w:rPr>
              <w:t xml:space="preserve">, </w:t>
            </w:r>
            <w:r>
              <w:rPr>
                <w:sz w:val="18"/>
              </w:rPr>
              <w:t>din LEADER, din PNDR 2007-2013 sau</w:t>
            </w:r>
            <w:r>
              <w:rPr>
                <w:spacing w:val="40"/>
                <w:sz w:val="18"/>
              </w:rPr>
              <w:t xml:space="preserve"> </w:t>
            </w:r>
            <w:r>
              <w:rPr>
                <w:sz w:val="18"/>
              </w:rPr>
              <w:t>prin</w:t>
            </w:r>
            <w:r>
              <w:rPr>
                <w:spacing w:val="40"/>
                <w:sz w:val="18"/>
              </w:rPr>
              <w:t xml:space="preserve"> </w:t>
            </w:r>
            <w:r>
              <w:rPr>
                <w:sz w:val="18"/>
              </w:rPr>
              <w:t>intermediul</w:t>
            </w:r>
            <w:r>
              <w:rPr>
                <w:spacing w:val="40"/>
                <w:sz w:val="18"/>
              </w:rPr>
              <w:t xml:space="preserve"> </w:t>
            </w:r>
            <w:r>
              <w:rPr>
                <w:sz w:val="18"/>
              </w:rPr>
              <w:t>submăsurii</w:t>
            </w:r>
            <w:r>
              <w:rPr>
                <w:spacing w:val="40"/>
                <w:sz w:val="18"/>
              </w:rPr>
              <w:t xml:space="preserve"> </w:t>
            </w:r>
            <w:r>
              <w:rPr>
                <w:sz w:val="18"/>
              </w:rPr>
              <w:t>6.3</w:t>
            </w:r>
            <w:r>
              <w:rPr>
                <w:spacing w:val="40"/>
                <w:sz w:val="18"/>
              </w:rPr>
              <w:t xml:space="preserve"> </w:t>
            </w:r>
            <w:r>
              <w:rPr>
                <w:sz w:val="18"/>
              </w:rPr>
              <w:t>„Sprijin</w:t>
            </w:r>
            <w:r>
              <w:rPr>
                <w:spacing w:val="40"/>
                <w:sz w:val="18"/>
              </w:rPr>
              <w:t xml:space="preserve"> </w:t>
            </w:r>
            <w:r>
              <w:rPr>
                <w:sz w:val="18"/>
              </w:rPr>
              <w:t>pentrudezvoltarea</w:t>
            </w:r>
            <w:r>
              <w:rPr>
                <w:spacing w:val="40"/>
                <w:sz w:val="18"/>
              </w:rPr>
              <w:t xml:space="preserve"> </w:t>
            </w:r>
            <w:r>
              <w:rPr>
                <w:sz w:val="18"/>
              </w:rPr>
              <w:t>fermelor</w:t>
            </w:r>
            <w:r>
              <w:rPr>
                <w:spacing w:val="40"/>
                <w:sz w:val="18"/>
              </w:rPr>
              <w:t xml:space="preserve"> </w:t>
            </w:r>
            <w:r>
              <w:rPr>
                <w:sz w:val="18"/>
              </w:rPr>
              <w:t>mici”</w:t>
            </w:r>
            <w:r>
              <w:rPr>
                <w:spacing w:val="40"/>
                <w:sz w:val="18"/>
              </w:rPr>
              <w:t xml:space="preserve"> </w:t>
            </w:r>
            <w:r>
              <w:rPr>
                <w:sz w:val="18"/>
              </w:rPr>
              <w:t>inclusiv ITI</w:t>
            </w:r>
            <w:r>
              <w:rPr>
                <w:spacing w:val="-1"/>
                <w:sz w:val="18"/>
              </w:rPr>
              <w:t xml:space="preserve"> </w:t>
            </w:r>
            <w:r>
              <w:rPr>
                <w:sz w:val="18"/>
              </w:rPr>
              <w:t>sau</w:t>
            </w:r>
            <w:r>
              <w:rPr>
                <w:spacing w:val="-1"/>
                <w:sz w:val="18"/>
              </w:rPr>
              <w:t xml:space="preserve"> </w:t>
            </w:r>
            <w:r>
              <w:rPr>
                <w:sz w:val="18"/>
              </w:rPr>
              <w:t>proiecte similare</w:t>
            </w:r>
            <w:r>
              <w:rPr>
                <w:spacing w:val="-1"/>
                <w:sz w:val="18"/>
              </w:rPr>
              <w:t xml:space="preserve"> </w:t>
            </w:r>
            <w:r>
              <w:rPr>
                <w:sz w:val="18"/>
              </w:rPr>
              <w:t>finantate</w:t>
            </w:r>
            <w:r>
              <w:rPr>
                <w:spacing w:val="-1"/>
                <w:sz w:val="18"/>
              </w:rPr>
              <w:t xml:space="preserve"> </w:t>
            </w:r>
            <w:r>
              <w:rPr>
                <w:sz w:val="18"/>
              </w:rPr>
              <w:t>prin</w:t>
            </w:r>
            <w:r>
              <w:rPr>
                <w:spacing w:val="-1"/>
                <w:sz w:val="18"/>
              </w:rPr>
              <w:t xml:space="preserve"> </w:t>
            </w:r>
            <w:r>
              <w:rPr>
                <w:sz w:val="18"/>
              </w:rPr>
              <w:t>sub-măsura 19.2 din</w:t>
            </w:r>
            <w:r>
              <w:rPr>
                <w:spacing w:val="-1"/>
                <w:sz w:val="18"/>
              </w:rPr>
              <w:t xml:space="preserve"> </w:t>
            </w:r>
            <w:r>
              <w:rPr>
                <w:sz w:val="18"/>
              </w:rPr>
              <w:t>PNDR 2014-2020. In situatia în care se regaseste în baza de date AFIR cu un proiect</w:t>
            </w:r>
            <w:r>
              <w:rPr>
                <w:spacing w:val="75"/>
                <w:sz w:val="18"/>
              </w:rPr>
              <w:t xml:space="preserve"> </w:t>
            </w:r>
            <w:r>
              <w:rPr>
                <w:sz w:val="18"/>
              </w:rPr>
              <w:t>nefinalizat sau a mai</w:t>
            </w:r>
            <w:r>
              <w:rPr>
                <w:spacing w:val="40"/>
                <w:sz w:val="18"/>
              </w:rPr>
              <w:t xml:space="preserve"> </w:t>
            </w:r>
            <w:r>
              <w:rPr>
                <w:sz w:val="18"/>
              </w:rPr>
              <w:t>beneficiat</w:t>
            </w:r>
            <w:r>
              <w:rPr>
                <w:spacing w:val="40"/>
                <w:sz w:val="18"/>
              </w:rPr>
              <w:t xml:space="preserve"> </w:t>
            </w:r>
            <w:r>
              <w:rPr>
                <w:sz w:val="18"/>
              </w:rPr>
              <w:t>de</w:t>
            </w:r>
            <w:r>
              <w:rPr>
                <w:spacing w:val="63"/>
                <w:sz w:val="18"/>
              </w:rPr>
              <w:t xml:space="preserve"> </w:t>
            </w:r>
            <w:r>
              <w:rPr>
                <w:sz w:val="18"/>
              </w:rPr>
              <w:t>sprijin</w:t>
            </w:r>
            <w:r>
              <w:rPr>
                <w:spacing w:val="62"/>
                <w:sz w:val="18"/>
              </w:rPr>
              <w:t xml:space="preserve"> </w:t>
            </w:r>
            <w:r>
              <w:rPr>
                <w:sz w:val="18"/>
              </w:rPr>
              <w:t>se</w:t>
            </w:r>
            <w:r>
              <w:rPr>
                <w:spacing w:val="62"/>
                <w:sz w:val="18"/>
              </w:rPr>
              <w:t xml:space="preserve"> </w:t>
            </w:r>
            <w:r>
              <w:rPr>
                <w:sz w:val="18"/>
              </w:rPr>
              <w:t>listeaza</w:t>
            </w:r>
            <w:r>
              <w:rPr>
                <w:spacing w:val="40"/>
                <w:sz w:val="18"/>
              </w:rPr>
              <w:t xml:space="preserve"> </w:t>
            </w:r>
            <w:r>
              <w:rPr>
                <w:sz w:val="18"/>
              </w:rPr>
              <w:t>print</w:t>
            </w:r>
            <w:r>
              <w:rPr>
                <w:spacing w:val="40"/>
                <w:sz w:val="18"/>
              </w:rPr>
              <w:t xml:space="preserve"> </w:t>
            </w:r>
            <w:r>
              <w:rPr>
                <w:sz w:val="18"/>
              </w:rPr>
              <w:t>screen-ul</w:t>
            </w:r>
            <w:r>
              <w:rPr>
                <w:spacing w:val="40"/>
                <w:sz w:val="18"/>
              </w:rPr>
              <w:t xml:space="preserve"> </w:t>
            </w:r>
            <w:r>
              <w:rPr>
                <w:sz w:val="18"/>
              </w:rPr>
              <w:t>si</w:t>
            </w:r>
            <w:r>
              <w:rPr>
                <w:spacing w:val="64"/>
                <w:sz w:val="18"/>
              </w:rPr>
              <w:t xml:space="preserve"> </w:t>
            </w:r>
            <w:r>
              <w:rPr>
                <w:sz w:val="18"/>
              </w:rPr>
              <w:t>se</w:t>
            </w:r>
            <w:r>
              <w:rPr>
                <w:spacing w:val="62"/>
                <w:sz w:val="18"/>
              </w:rPr>
              <w:t xml:space="preserve"> </w:t>
            </w:r>
            <w:r>
              <w:rPr>
                <w:sz w:val="18"/>
              </w:rPr>
              <w:t>ataseaza</w:t>
            </w:r>
            <w:r>
              <w:rPr>
                <w:spacing w:val="40"/>
                <w:sz w:val="18"/>
              </w:rPr>
              <w:t xml:space="preserve"> </w:t>
            </w:r>
            <w:r>
              <w:rPr>
                <w:sz w:val="18"/>
              </w:rPr>
              <w:t>la</w:t>
            </w:r>
            <w:r>
              <w:rPr>
                <w:spacing w:val="40"/>
                <w:sz w:val="18"/>
              </w:rPr>
              <w:t xml:space="preserve"> </w:t>
            </w:r>
            <w:r>
              <w:rPr>
                <w:sz w:val="18"/>
              </w:rPr>
              <w:t>fisa</w:t>
            </w:r>
            <w:r>
              <w:rPr>
                <w:spacing w:val="40"/>
                <w:sz w:val="18"/>
              </w:rPr>
              <w:t xml:space="preserve"> </w:t>
            </w:r>
            <w:r>
              <w:rPr>
                <w:sz w:val="18"/>
              </w:rPr>
              <w:t>de evaluare, situatie in care cererea de finantare este neeligibila si se va bifa caseta</w:t>
            </w:r>
            <w:r>
              <w:rPr>
                <w:spacing w:val="80"/>
                <w:sz w:val="18"/>
              </w:rPr>
              <w:t xml:space="preserve"> </w:t>
            </w:r>
            <w:r>
              <w:rPr>
                <w:sz w:val="18"/>
              </w:rPr>
              <w:t>“da”.</w:t>
            </w:r>
            <w:r>
              <w:rPr>
                <w:spacing w:val="40"/>
                <w:sz w:val="18"/>
              </w:rPr>
              <w:t xml:space="preserve"> </w:t>
            </w:r>
            <w:r>
              <w:rPr>
                <w:sz w:val="18"/>
              </w:rPr>
              <w:t>În caz contrar se va bifa “nu”, cererea fiind declarată eligibilă.</w:t>
            </w:r>
          </w:p>
        </w:tc>
      </w:tr>
    </w:tbl>
    <w:p w14:paraId="7A45A160" w14:textId="77777777" w:rsidR="005B4DD7" w:rsidRDefault="005B4DD7">
      <w:pPr>
        <w:rPr>
          <w:sz w:val="18"/>
        </w:rPr>
        <w:sectPr w:rsidR="005B4DD7">
          <w:pgSz w:w="11930" w:h="16850"/>
          <w:pgMar w:top="1680" w:right="320" w:bottom="660" w:left="840" w:header="732" w:footer="465" w:gutter="0"/>
          <w:cols w:space="720"/>
        </w:sectPr>
      </w:pPr>
    </w:p>
    <w:p w14:paraId="5C4CE1B9" w14:textId="77777777" w:rsidR="005B4DD7" w:rsidRDefault="005B4DD7">
      <w:pPr>
        <w:pStyle w:val="BodyText"/>
        <w:spacing w:before="5" w:after="1"/>
        <w:rPr>
          <w:b/>
          <w:i/>
          <w:sz w:val="25"/>
        </w:rPr>
      </w:pPr>
    </w:p>
    <w:tbl>
      <w:tblPr>
        <w:tblW w:w="0" w:type="auto"/>
        <w:tblInd w:w="2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4"/>
        <w:gridCol w:w="6949"/>
      </w:tblGrid>
      <w:tr w:rsidR="005B4DD7" w14:paraId="51D53761" w14:textId="77777777">
        <w:trPr>
          <w:trHeight w:val="4180"/>
        </w:trPr>
        <w:tc>
          <w:tcPr>
            <w:tcW w:w="3404" w:type="dxa"/>
          </w:tcPr>
          <w:p w14:paraId="0C7C6E2C" w14:textId="77777777" w:rsidR="005B4DD7" w:rsidRDefault="00000000">
            <w:pPr>
              <w:pStyle w:val="TableParagraph"/>
              <w:ind w:left="26" w:right="30"/>
              <w:rPr>
                <w:sz w:val="18"/>
              </w:rPr>
            </w:pPr>
            <w:r>
              <w:rPr>
                <w:sz w:val="18"/>
              </w:rPr>
              <w:t>1.3.1.d) Exploatația/ parte din exploatația pentru care s-a solicitat sprijin aparține unui proiect</w:t>
            </w:r>
            <w:r>
              <w:rPr>
                <w:spacing w:val="40"/>
                <w:sz w:val="18"/>
              </w:rPr>
              <w:t xml:space="preserve"> </w:t>
            </w:r>
            <w:r>
              <w:rPr>
                <w:sz w:val="18"/>
              </w:rPr>
              <w:t>aflat în implementare și finanțat prin</w:t>
            </w:r>
            <w:r>
              <w:rPr>
                <w:spacing w:val="40"/>
                <w:sz w:val="18"/>
              </w:rPr>
              <w:t xml:space="preserve"> </w:t>
            </w:r>
            <w:r>
              <w:rPr>
                <w:sz w:val="18"/>
              </w:rPr>
              <w:t>intermediul măsurii 141 „Sprijinirea fermelor agricole de semisubzistenta ”/411.141 Sprijinirea fermelor agricole de semisubzistenta” din LEADER, din PNDR 2007-2013, și/sau prin intermediul submăsurii 6.3 „Sprijin pentru dezvoltarea fermelor mici” sau proiecte similare</w:t>
            </w:r>
            <w:r>
              <w:rPr>
                <w:spacing w:val="-8"/>
                <w:sz w:val="18"/>
              </w:rPr>
              <w:t xml:space="preserve"> </w:t>
            </w:r>
            <w:r>
              <w:rPr>
                <w:sz w:val="18"/>
              </w:rPr>
              <w:t>finanțate</w:t>
            </w:r>
            <w:r>
              <w:rPr>
                <w:spacing w:val="-8"/>
                <w:sz w:val="18"/>
              </w:rPr>
              <w:t xml:space="preserve"> </w:t>
            </w:r>
            <w:r>
              <w:rPr>
                <w:sz w:val="18"/>
              </w:rPr>
              <w:t>prin</w:t>
            </w:r>
            <w:r>
              <w:rPr>
                <w:spacing w:val="-8"/>
                <w:sz w:val="18"/>
              </w:rPr>
              <w:t xml:space="preserve"> </w:t>
            </w:r>
            <w:r>
              <w:rPr>
                <w:sz w:val="18"/>
              </w:rPr>
              <w:t>sub-măsura</w:t>
            </w:r>
            <w:r>
              <w:rPr>
                <w:spacing w:val="-9"/>
                <w:sz w:val="18"/>
              </w:rPr>
              <w:t xml:space="preserve"> </w:t>
            </w:r>
            <w:r>
              <w:rPr>
                <w:sz w:val="18"/>
              </w:rPr>
              <w:t>19.2</w:t>
            </w:r>
            <w:r>
              <w:rPr>
                <w:spacing w:val="-9"/>
                <w:sz w:val="18"/>
              </w:rPr>
              <w:t xml:space="preserve"> </w:t>
            </w:r>
            <w:r>
              <w:rPr>
                <w:sz w:val="18"/>
              </w:rPr>
              <w:t>_ ”Sprijin</w:t>
            </w:r>
            <w:r>
              <w:rPr>
                <w:spacing w:val="-6"/>
                <w:sz w:val="18"/>
              </w:rPr>
              <w:t xml:space="preserve"> </w:t>
            </w:r>
            <w:r>
              <w:rPr>
                <w:sz w:val="18"/>
              </w:rPr>
              <w:t>pentru</w:t>
            </w:r>
            <w:r>
              <w:rPr>
                <w:spacing w:val="-7"/>
                <w:sz w:val="18"/>
              </w:rPr>
              <w:t xml:space="preserve"> </w:t>
            </w:r>
            <w:r>
              <w:rPr>
                <w:sz w:val="18"/>
              </w:rPr>
              <w:t>implementarea</w:t>
            </w:r>
            <w:r>
              <w:rPr>
                <w:spacing w:val="-8"/>
                <w:sz w:val="18"/>
              </w:rPr>
              <w:t xml:space="preserve"> </w:t>
            </w:r>
            <w:r>
              <w:rPr>
                <w:sz w:val="18"/>
              </w:rPr>
              <w:t>acțiunilor în cadrul Strategiei de Dezvoltare Locală” din PNDR 2014-2020?</w:t>
            </w:r>
          </w:p>
        </w:tc>
        <w:tc>
          <w:tcPr>
            <w:tcW w:w="6949" w:type="dxa"/>
          </w:tcPr>
          <w:p w14:paraId="1C9B3A0B" w14:textId="77777777" w:rsidR="005B4DD7" w:rsidRDefault="00000000">
            <w:pPr>
              <w:pStyle w:val="TableParagraph"/>
              <w:ind w:left="26" w:right="-15"/>
              <w:jc w:val="both"/>
              <w:rPr>
                <w:sz w:val="18"/>
              </w:rPr>
            </w:pPr>
            <w:r>
              <w:rPr>
                <w:sz w:val="18"/>
              </w:rPr>
              <w:t>1.3.1.d) Se verifică dacă exploatația/parte din exploatație aparține unui proiect în implementare şi finanțat</w:t>
            </w:r>
            <w:r>
              <w:rPr>
                <w:spacing w:val="40"/>
                <w:sz w:val="18"/>
              </w:rPr>
              <w:t xml:space="preserve"> </w:t>
            </w:r>
            <w:r>
              <w:rPr>
                <w:sz w:val="18"/>
              </w:rPr>
              <w:t>pe măsura 141/411.141, din LEADER,</w:t>
            </w:r>
            <w:r>
              <w:rPr>
                <w:spacing w:val="40"/>
                <w:sz w:val="18"/>
              </w:rPr>
              <w:t xml:space="preserve"> </w:t>
            </w:r>
            <w:r>
              <w:rPr>
                <w:sz w:val="18"/>
              </w:rPr>
              <w:t>din PNDR 2007-2013 sau prin intermediul submăsurii 6.3 „Sprijin pentru dezvoltarea fermelor mici” inclusiv ITI sau</w:t>
            </w:r>
            <w:r>
              <w:rPr>
                <w:spacing w:val="-1"/>
                <w:sz w:val="18"/>
              </w:rPr>
              <w:t xml:space="preserve"> </w:t>
            </w:r>
            <w:r>
              <w:rPr>
                <w:sz w:val="18"/>
              </w:rPr>
              <w:t>proiecte similare finantate</w:t>
            </w:r>
            <w:r>
              <w:rPr>
                <w:spacing w:val="-1"/>
                <w:sz w:val="18"/>
              </w:rPr>
              <w:t xml:space="preserve"> </w:t>
            </w:r>
            <w:r>
              <w:rPr>
                <w:sz w:val="18"/>
              </w:rPr>
              <w:t>prin sub-măsura</w:t>
            </w:r>
            <w:r>
              <w:rPr>
                <w:spacing w:val="-2"/>
                <w:sz w:val="18"/>
              </w:rPr>
              <w:t xml:space="preserve"> </w:t>
            </w:r>
            <w:r>
              <w:rPr>
                <w:sz w:val="18"/>
              </w:rPr>
              <w:t>19.2 din PNDR 2014-2020, la momentul depunerii cererii de finanțare. În situatia în care se constata ca exploatația face parte dintr-un proiect</w:t>
            </w:r>
            <w:r>
              <w:rPr>
                <w:spacing w:val="80"/>
                <w:sz w:val="18"/>
              </w:rPr>
              <w:t xml:space="preserve"> </w:t>
            </w:r>
            <w:r>
              <w:rPr>
                <w:sz w:val="18"/>
              </w:rPr>
              <w:t>nefinalizat, cererea de finanțare este neeligibila iar expertul va bifa caseta “da”. În caz contrar se va bifa “nu”, cererea fiind declarată eligibilă.</w:t>
            </w:r>
          </w:p>
          <w:p w14:paraId="0A0E8A59" w14:textId="77777777" w:rsidR="005B4DD7" w:rsidRDefault="00000000">
            <w:pPr>
              <w:pStyle w:val="TableParagraph"/>
              <w:spacing w:line="242" w:lineRule="auto"/>
              <w:ind w:left="26" w:right="16"/>
              <w:jc w:val="both"/>
              <w:rPr>
                <w:sz w:val="18"/>
              </w:rPr>
            </w:pPr>
            <w:r>
              <w:rPr>
                <w:sz w:val="18"/>
              </w:rPr>
              <w:t>Se verifica cedentii exploatatiilor preluate/parte din exploatațiile preluate de catre solicitant în bazele de date: IACS - APIA si/sau ANSVSA/DSVSA.</w:t>
            </w:r>
          </w:p>
          <w:p w14:paraId="6ADE1D58" w14:textId="77777777" w:rsidR="005B4DD7" w:rsidRDefault="00000000">
            <w:pPr>
              <w:pStyle w:val="TableParagraph"/>
              <w:ind w:left="26" w:right="22" w:firstLine="55"/>
              <w:jc w:val="both"/>
              <w:rPr>
                <w:sz w:val="18"/>
              </w:rPr>
            </w:pPr>
            <w:r>
              <w:rPr>
                <w:sz w:val="18"/>
              </w:rPr>
              <w:t>Se introduce CNP-ul cedentilor exploatatiilor in baza de date din AFIR si se verifica daca respectivii cedenti au proiect nefinalizate prin intermediul măsurii</w:t>
            </w:r>
            <w:r>
              <w:rPr>
                <w:spacing w:val="40"/>
                <w:sz w:val="18"/>
              </w:rPr>
              <w:t xml:space="preserve"> </w:t>
            </w:r>
            <w:r>
              <w:rPr>
                <w:sz w:val="18"/>
              </w:rPr>
              <w:t>141/411.141</w:t>
            </w:r>
            <w:r>
              <w:rPr>
                <w:spacing w:val="27"/>
                <w:sz w:val="18"/>
              </w:rPr>
              <w:t xml:space="preserve"> </w:t>
            </w:r>
            <w:r>
              <w:rPr>
                <w:sz w:val="18"/>
              </w:rPr>
              <w:t>din</w:t>
            </w:r>
            <w:r>
              <w:rPr>
                <w:spacing w:val="31"/>
                <w:sz w:val="18"/>
              </w:rPr>
              <w:t xml:space="preserve"> </w:t>
            </w:r>
            <w:r>
              <w:rPr>
                <w:sz w:val="18"/>
              </w:rPr>
              <w:t>LEADER</w:t>
            </w:r>
            <w:r>
              <w:rPr>
                <w:spacing w:val="34"/>
                <w:sz w:val="18"/>
              </w:rPr>
              <w:t xml:space="preserve"> </w:t>
            </w:r>
            <w:r>
              <w:rPr>
                <w:sz w:val="18"/>
              </w:rPr>
              <w:t>din</w:t>
            </w:r>
            <w:r>
              <w:rPr>
                <w:spacing w:val="31"/>
                <w:sz w:val="18"/>
              </w:rPr>
              <w:t xml:space="preserve"> </w:t>
            </w:r>
            <w:r>
              <w:rPr>
                <w:sz w:val="18"/>
              </w:rPr>
              <w:t>PNDR</w:t>
            </w:r>
            <w:r>
              <w:rPr>
                <w:spacing w:val="32"/>
                <w:sz w:val="18"/>
              </w:rPr>
              <w:t xml:space="preserve"> </w:t>
            </w:r>
            <w:r>
              <w:rPr>
                <w:sz w:val="18"/>
              </w:rPr>
              <w:t>2007-2013</w:t>
            </w:r>
            <w:r>
              <w:rPr>
                <w:spacing w:val="30"/>
                <w:sz w:val="18"/>
              </w:rPr>
              <w:t xml:space="preserve"> </w:t>
            </w:r>
            <w:r>
              <w:rPr>
                <w:sz w:val="18"/>
              </w:rPr>
              <w:t>sau</w:t>
            </w:r>
            <w:r>
              <w:rPr>
                <w:spacing w:val="32"/>
                <w:sz w:val="18"/>
              </w:rPr>
              <w:t xml:space="preserve"> </w:t>
            </w:r>
            <w:r>
              <w:rPr>
                <w:sz w:val="18"/>
              </w:rPr>
              <w:t>prin</w:t>
            </w:r>
            <w:r>
              <w:rPr>
                <w:spacing w:val="31"/>
                <w:sz w:val="18"/>
              </w:rPr>
              <w:t xml:space="preserve"> </w:t>
            </w:r>
            <w:r>
              <w:rPr>
                <w:sz w:val="18"/>
              </w:rPr>
              <w:t>intermediul</w:t>
            </w:r>
            <w:r>
              <w:rPr>
                <w:spacing w:val="31"/>
                <w:sz w:val="18"/>
              </w:rPr>
              <w:t xml:space="preserve"> </w:t>
            </w:r>
            <w:r>
              <w:rPr>
                <w:sz w:val="18"/>
              </w:rPr>
              <w:t>submăsurii</w:t>
            </w:r>
            <w:r>
              <w:rPr>
                <w:spacing w:val="30"/>
                <w:sz w:val="18"/>
              </w:rPr>
              <w:t xml:space="preserve"> </w:t>
            </w:r>
            <w:r>
              <w:rPr>
                <w:spacing w:val="-5"/>
                <w:sz w:val="18"/>
              </w:rPr>
              <w:t>6.3</w:t>
            </w:r>
          </w:p>
          <w:p w14:paraId="6618AED4" w14:textId="77777777" w:rsidR="005B4DD7" w:rsidRDefault="00000000">
            <w:pPr>
              <w:pStyle w:val="TableParagraph"/>
              <w:spacing w:line="237" w:lineRule="auto"/>
              <w:ind w:left="26" w:right="-15"/>
              <w:jc w:val="both"/>
              <w:rPr>
                <w:sz w:val="18"/>
              </w:rPr>
            </w:pPr>
            <w:r>
              <w:rPr>
                <w:sz w:val="18"/>
              </w:rPr>
              <w:t>„Sprijin pentru dezvoltarea fermelor mici” sau proiecte similare finantate prin sub- măsura 19.2, din PNDR 2014-2020. În situația în care, în urma verificarilor se</w:t>
            </w:r>
            <w:r>
              <w:rPr>
                <w:spacing w:val="40"/>
                <w:sz w:val="18"/>
              </w:rPr>
              <w:t xml:space="preserve"> </w:t>
            </w:r>
            <w:r>
              <w:rPr>
                <w:sz w:val="18"/>
              </w:rPr>
              <w:t>constată că cedenții exploatațiilor preluate au proiecte nefinalizate, cererea de finanțare este neeligibilă iar expertul va bifa caseta “da”.</w:t>
            </w:r>
            <w:r>
              <w:rPr>
                <w:spacing w:val="40"/>
                <w:sz w:val="18"/>
              </w:rPr>
              <w:t xml:space="preserve"> </w:t>
            </w:r>
            <w:r>
              <w:rPr>
                <w:sz w:val="18"/>
              </w:rPr>
              <w:t>În caz contrar se va bifa “nu”, cererea fiind declarată eligibilă.</w:t>
            </w:r>
          </w:p>
          <w:p w14:paraId="5BF7F094" w14:textId="77777777" w:rsidR="005B4DD7" w:rsidRDefault="00000000">
            <w:pPr>
              <w:pStyle w:val="TableParagraph"/>
              <w:spacing w:line="210" w:lineRule="atLeast"/>
              <w:ind w:left="26" w:right="17"/>
              <w:jc w:val="both"/>
              <w:rPr>
                <w:sz w:val="18"/>
              </w:rPr>
            </w:pPr>
            <w:r>
              <w:rPr>
                <w:sz w:val="18"/>
              </w:rPr>
              <w:t>În situații</w:t>
            </w:r>
            <w:r>
              <w:rPr>
                <w:spacing w:val="-2"/>
                <w:sz w:val="18"/>
              </w:rPr>
              <w:t xml:space="preserve"> </w:t>
            </w:r>
            <w:r>
              <w:rPr>
                <w:sz w:val="18"/>
              </w:rPr>
              <w:t>excepționale, se verifică</w:t>
            </w:r>
            <w:r>
              <w:rPr>
                <w:spacing w:val="-2"/>
                <w:sz w:val="18"/>
              </w:rPr>
              <w:t xml:space="preserve"> </w:t>
            </w:r>
            <w:r>
              <w:rPr>
                <w:sz w:val="18"/>
              </w:rPr>
              <w:t>parcelele/animalele preluate de către solicitant, dacă figurează într-o exploatație care a beneficiat de sprijin prin 141/411.141</w:t>
            </w:r>
          </w:p>
        </w:tc>
      </w:tr>
      <w:tr w:rsidR="005B4DD7" w14:paraId="63B4C666" w14:textId="77777777">
        <w:trPr>
          <w:trHeight w:val="3134"/>
        </w:trPr>
        <w:tc>
          <w:tcPr>
            <w:tcW w:w="3404" w:type="dxa"/>
          </w:tcPr>
          <w:p w14:paraId="7BBA675D" w14:textId="77777777" w:rsidR="005B4DD7" w:rsidRDefault="00000000">
            <w:pPr>
              <w:pStyle w:val="TableParagraph"/>
              <w:tabs>
                <w:tab w:val="left" w:pos="1432"/>
              </w:tabs>
              <w:spacing w:line="237" w:lineRule="auto"/>
              <w:ind w:left="26" w:right="-29"/>
              <w:jc w:val="both"/>
              <w:rPr>
                <w:sz w:val="18"/>
              </w:rPr>
            </w:pPr>
            <w:r>
              <w:rPr>
                <w:sz w:val="18"/>
              </w:rPr>
              <w:t xml:space="preserve">1.3.1.e) Solicitantul are în derulare un proiect pe submăsura 4.1 "Investiții în exploatații agricole", 4.1a „Investiții în exploatații pomicole” 4.2 ”Investiții </w:t>
            </w:r>
            <w:r>
              <w:rPr>
                <w:spacing w:val="-2"/>
                <w:sz w:val="18"/>
              </w:rPr>
              <w:t>pentru</w:t>
            </w:r>
            <w:r>
              <w:rPr>
                <w:sz w:val="18"/>
              </w:rPr>
              <w:tab/>
            </w:r>
            <w:r>
              <w:rPr>
                <w:spacing w:val="-2"/>
                <w:sz w:val="18"/>
              </w:rPr>
              <w:t xml:space="preserve">procesarea/marketingul </w:t>
            </w:r>
            <w:r>
              <w:rPr>
                <w:sz w:val="18"/>
              </w:rPr>
              <w:t>produselor agricole”, 4.2a ”Investiții în procesarea/marketingul produselor din sectorul pomicol” sau proiecte similare finantate prin sub-măsura 19.2 ”Sprijin pentru implementarea acțiunilor în</w:t>
            </w:r>
            <w:r>
              <w:rPr>
                <w:spacing w:val="40"/>
                <w:sz w:val="18"/>
              </w:rPr>
              <w:t xml:space="preserve"> </w:t>
            </w:r>
            <w:r>
              <w:rPr>
                <w:sz w:val="18"/>
              </w:rPr>
              <w:t>cadrul Strategiei de Dezvoltare Locală” din PNDR 2014-2020?</w:t>
            </w:r>
          </w:p>
        </w:tc>
        <w:tc>
          <w:tcPr>
            <w:tcW w:w="6949" w:type="dxa"/>
          </w:tcPr>
          <w:p w14:paraId="391C66E7" w14:textId="77777777" w:rsidR="005B4DD7" w:rsidRDefault="00000000">
            <w:pPr>
              <w:pStyle w:val="TableParagraph"/>
              <w:spacing w:line="237" w:lineRule="auto"/>
              <w:ind w:left="26" w:right="-15"/>
              <w:jc w:val="both"/>
              <w:rPr>
                <w:sz w:val="18"/>
              </w:rPr>
            </w:pPr>
            <w:r>
              <w:rPr>
                <w:sz w:val="18"/>
              </w:rPr>
              <w:t>1.3.1.e) Expertul verifică în C1.13 - Registrul electronic privind situația Contractului de Finanțare/Deciziei de Finantare, daca solicitantul are în derulare un proiect pe submăsura 4.1 "Investiții în exploatații agricole", 4.1a „Investiții în exploatații pomicole”, 4.2 ”Investiții pentru procesarea/marketingul produselor agricole”, 4.2a ”Investiții în procesarea/marketingul produselor din sectorul pomicol” sau proiecte similare finantate prin sub-măsura 19.2 din PNDR 2014-2020, astfel:</w:t>
            </w:r>
          </w:p>
          <w:p w14:paraId="11A4792C" w14:textId="77777777" w:rsidR="005B4DD7" w:rsidRDefault="00000000">
            <w:pPr>
              <w:pStyle w:val="TableParagraph"/>
              <w:spacing w:line="237" w:lineRule="auto"/>
              <w:ind w:left="26" w:right="-15"/>
              <w:jc w:val="both"/>
              <w:rPr>
                <w:sz w:val="18"/>
              </w:rPr>
            </w:pPr>
            <w:r>
              <w:rPr>
                <w:sz w:val="18"/>
              </w:rPr>
              <w:t>-Solicitantul nu are în derulare un proiect pe submăsura 4.1/ 4.1a/ 4.2/ 4.2a/19.2 similar, din PNDR 2014-2020, caz în care expertul bifează căsuța ”NU” și conditia de eligibilitate este indeplinita iar Cererea de finanțare este verificata in continuare.</w:t>
            </w:r>
          </w:p>
          <w:p w14:paraId="6DC94ADF" w14:textId="77777777" w:rsidR="005B4DD7" w:rsidRDefault="00000000">
            <w:pPr>
              <w:pStyle w:val="TableParagraph"/>
              <w:spacing w:before="5" w:line="237" w:lineRule="auto"/>
              <w:ind w:left="26" w:right="-15"/>
              <w:jc w:val="both"/>
              <w:rPr>
                <w:sz w:val="18"/>
              </w:rPr>
            </w:pPr>
            <w:r>
              <w:rPr>
                <w:sz w:val="18"/>
              </w:rPr>
              <w:t>- Solicitantul are în derulare un proiect pe submăsura 4.1/ 4.1a/ 4.2/ 4.2a/19.2 similar</w:t>
            </w:r>
            <w:r>
              <w:rPr>
                <w:spacing w:val="40"/>
                <w:sz w:val="18"/>
              </w:rPr>
              <w:t xml:space="preserve"> </w:t>
            </w:r>
            <w:r>
              <w:rPr>
                <w:sz w:val="18"/>
              </w:rPr>
              <w:t>din PNDR 2014-2020, caz în care expertul bifează căsuța ”DA” și Cererea de finanțare este neeligibilă.</w:t>
            </w:r>
          </w:p>
          <w:p w14:paraId="5E4A4E90" w14:textId="77777777" w:rsidR="005B4DD7" w:rsidRDefault="00000000">
            <w:pPr>
              <w:pStyle w:val="TableParagraph"/>
              <w:spacing w:before="3" w:line="237" w:lineRule="auto"/>
              <w:ind w:left="26" w:right="-15"/>
              <w:jc w:val="both"/>
              <w:rPr>
                <w:sz w:val="18"/>
              </w:rPr>
            </w:pPr>
            <w:r>
              <w:rPr>
                <w:sz w:val="18"/>
              </w:rPr>
              <w:t>În toate cazurile, expertul va face Print-screen, va printa şi anexa la Formularul</w:t>
            </w:r>
            <w:r>
              <w:rPr>
                <w:spacing w:val="40"/>
                <w:sz w:val="18"/>
              </w:rPr>
              <w:t xml:space="preserve"> </w:t>
            </w:r>
            <w:r>
              <w:rPr>
                <w:sz w:val="18"/>
              </w:rPr>
              <w:t>E1.2, extrasul din C1.13 - Registrul electronic privind situația Contractului de Finanțare/ Deciziei de Finantare.</w:t>
            </w:r>
          </w:p>
        </w:tc>
      </w:tr>
      <w:tr w:rsidR="005B4DD7" w14:paraId="6DACF6E2" w14:textId="77777777">
        <w:trPr>
          <w:trHeight w:val="3136"/>
        </w:trPr>
        <w:tc>
          <w:tcPr>
            <w:tcW w:w="3404" w:type="dxa"/>
          </w:tcPr>
          <w:p w14:paraId="292C19F6" w14:textId="77777777" w:rsidR="005B4DD7" w:rsidRDefault="00000000">
            <w:pPr>
              <w:pStyle w:val="TableParagraph"/>
              <w:spacing w:line="237" w:lineRule="auto"/>
              <w:ind w:left="26" w:right="20"/>
              <w:jc w:val="both"/>
              <w:rPr>
                <w:sz w:val="18"/>
              </w:rPr>
            </w:pPr>
            <w:r>
              <w:rPr>
                <w:sz w:val="18"/>
              </w:rPr>
              <w:t xml:space="preserve">1.3.2 Pentru proiectele încadrate în art. </w:t>
            </w:r>
            <w:r>
              <w:rPr>
                <w:spacing w:val="-2"/>
                <w:sz w:val="18"/>
              </w:rPr>
              <w:t>19.1.a.ii</w:t>
            </w:r>
          </w:p>
          <w:p w14:paraId="1BECC338" w14:textId="77777777" w:rsidR="005B4DD7" w:rsidRDefault="00000000">
            <w:pPr>
              <w:pStyle w:val="TableParagraph"/>
              <w:ind w:left="26" w:right="-15"/>
              <w:jc w:val="both"/>
              <w:rPr>
                <w:sz w:val="18"/>
              </w:rPr>
            </w:pPr>
            <w:r>
              <w:rPr>
                <w:sz w:val="18"/>
              </w:rPr>
              <w:t>- Solicitantul (inclusiv asociații / actionarii acestuia aflati in actionariatul altor persoane juridice) a depus mai</w:t>
            </w:r>
            <w:r>
              <w:rPr>
                <w:spacing w:val="80"/>
                <w:sz w:val="18"/>
              </w:rPr>
              <w:t xml:space="preserve"> </w:t>
            </w:r>
            <w:r>
              <w:rPr>
                <w:sz w:val="18"/>
              </w:rPr>
              <w:t>mult de un proiect sau a mai beneficiat de sprijin în cadrul sub-măsurii 6.2 sau pentru acelasi tip de finantare prin sub- masura 19.2?</w:t>
            </w:r>
          </w:p>
        </w:tc>
        <w:tc>
          <w:tcPr>
            <w:tcW w:w="6949" w:type="dxa"/>
          </w:tcPr>
          <w:p w14:paraId="6509EE71" w14:textId="77777777" w:rsidR="005B4DD7" w:rsidRDefault="00000000">
            <w:pPr>
              <w:pStyle w:val="TableParagraph"/>
              <w:spacing w:line="237" w:lineRule="auto"/>
              <w:ind w:left="26" w:right="-15"/>
              <w:jc w:val="both"/>
              <w:rPr>
                <w:sz w:val="18"/>
              </w:rPr>
            </w:pPr>
            <w:r>
              <w:rPr>
                <w:sz w:val="18"/>
              </w:rPr>
              <w:t>1.3.2. Expertul verifică în Registrul electronic al aplicațiilor (Cererilor de Finantare) dacă solicitantul (inclusiv asociatii si actionarii acestuia aflati in actionariatul altor persoane juridice) se regăseşte în sistem</w:t>
            </w:r>
            <w:r>
              <w:rPr>
                <w:spacing w:val="-1"/>
                <w:sz w:val="18"/>
              </w:rPr>
              <w:t xml:space="preserve"> </w:t>
            </w:r>
            <w:r>
              <w:rPr>
                <w:sz w:val="18"/>
              </w:rPr>
              <w:t>cu mai</w:t>
            </w:r>
            <w:r>
              <w:rPr>
                <w:spacing w:val="-1"/>
                <w:sz w:val="18"/>
              </w:rPr>
              <w:t xml:space="preserve"> </w:t>
            </w:r>
            <w:r>
              <w:rPr>
                <w:sz w:val="18"/>
              </w:rPr>
              <w:t>mult de un proiect depus</w:t>
            </w:r>
            <w:r>
              <w:rPr>
                <w:spacing w:val="-1"/>
                <w:sz w:val="18"/>
              </w:rPr>
              <w:t xml:space="preserve"> </w:t>
            </w:r>
            <w:r>
              <w:rPr>
                <w:sz w:val="18"/>
              </w:rPr>
              <w:t>sau cu mai mult</w:t>
            </w:r>
            <w:r>
              <w:rPr>
                <w:spacing w:val="40"/>
                <w:sz w:val="18"/>
              </w:rPr>
              <w:t xml:space="preserve"> </w:t>
            </w:r>
            <w:r>
              <w:rPr>
                <w:sz w:val="18"/>
              </w:rPr>
              <w:t>de un proiect selectat (și neretras), în cadrul submasurii 6.2 sau in cadrul submasurii 19.2 – ”Implementarea Strategiilor de Dezvoltare Locală”, cu acelasi tip de finantare forfetara (similar cu sub-masura 6.2).</w:t>
            </w:r>
          </w:p>
          <w:p w14:paraId="490D609B" w14:textId="77777777" w:rsidR="005B4DD7" w:rsidRDefault="00000000">
            <w:pPr>
              <w:pStyle w:val="TableParagraph"/>
              <w:ind w:left="26"/>
              <w:jc w:val="both"/>
              <w:rPr>
                <w:sz w:val="18"/>
              </w:rPr>
            </w:pPr>
            <w:r>
              <w:rPr>
                <w:sz w:val="18"/>
              </w:rPr>
              <w:t>Dacă</w:t>
            </w:r>
            <w:r>
              <w:rPr>
                <w:spacing w:val="-4"/>
                <w:sz w:val="18"/>
              </w:rPr>
              <w:t xml:space="preserve"> </w:t>
            </w:r>
            <w:r>
              <w:rPr>
                <w:sz w:val="18"/>
              </w:rPr>
              <w:t>DA,</w:t>
            </w:r>
            <w:r>
              <w:rPr>
                <w:spacing w:val="-1"/>
                <w:sz w:val="18"/>
              </w:rPr>
              <w:t xml:space="preserve"> </w:t>
            </w:r>
            <w:r>
              <w:rPr>
                <w:sz w:val="18"/>
              </w:rPr>
              <w:t>cererea</w:t>
            </w:r>
            <w:r>
              <w:rPr>
                <w:spacing w:val="-3"/>
                <w:sz w:val="18"/>
              </w:rPr>
              <w:t xml:space="preserve"> </w:t>
            </w:r>
            <w:r>
              <w:rPr>
                <w:sz w:val="18"/>
              </w:rPr>
              <w:t>de</w:t>
            </w:r>
            <w:r>
              <w:rPr>
                <w:spacing w:val="-1"/>
                <w:sz w:val="18"/>
              </w:rPr>
              <w:t xml:space="preserve"> </w:t>
            </w:r>
            <w:r>
              <w:rPr>
                <w:sz w:val="18"/>
              </w:rPr>
              <w:t>finanțare</w:t>
            </w:r>
            <w:r>
              <w:rPr>
                <w:spacing w:val="-4"/>
                <w:sz w:val="18"/>
              </w:rPr>
              <w:t xml:space="preserve"> </w:t>
            </w:r>
            <w:r>
              <w:rPr>
                <w:sz w:val="18"/>
              </w:rPr>
              <w:t>va</w:t>
            </w:r>
            <w:r>
              <w:rPr>
                <w:spacing w:val="-4"/>
                <w:sz w:val="18"/>
              </w:rPr>
              <w:t xml:space="preserve"> </w:t>
            </w:r>
            <w:r>
              <w:rPr>
                <w:sz w:val="18"/>
              </w:rPr>
              <w:t>fi</w:t>
            </w:r>
            <w:r>
              <w:rPr>
                <w:spacing w:val="-3"/>
                <w:sz w:val="18"/>
              </w:rPr>
              <w:t xml:space="preserve"> </w:t>
            </w:r>
            <w:r>
              <w:rPr>
                <w:sz w:val="18"/>
              </w:rPr>
              <w:t>declarată</w:t>
            </w:r>
            <w:r>
              <w:rPr>
                <w:spacing w:val="-3"/>
                <w:sz w:val="18"/>
              </w:rPr>
              <w:t xml:space="preserve"> </w:t>
            </w:r>
            <w:r>
              <w:rPr>
                <w:spacing w:val="-2"/>
                <w:sz w:val="18"/>
              </w:rPr>
              <w:t>neeligibilă.</w:t>
            </w:r>
          </w:p>
          <w:p w14:paraId="2140084E" w14:textId="77777777" w:rsidR="005B4DD7" w:rsidRDefault="00000000">
            <w:pPr>
              <w:pStyle w:val="TableParagraph"/>
              <w:ind w:left="26" w:right="-15"/>
              <w:jc w:val="both"/>
              <w:rPr>
                <w:sz w:val="18"/>
              </w:rPr>
            </w:pPr>
            <w:r>
              <w:rPr>
                <w:sz w:val="18"/>
              </w:rPr>
              <w:t>Se va verifica in sistemul RECOM online, actionariatul solicitantului (actionarii / asociatii acestuia) si daca acestia se regasesc in alte societati. In situatia in care asociatii / actionarii solicitantului se regasesc intre asociatii / actionarii altor persoane juridice care au soliciat finantare prin submasura 6.2, inclusiv pentru acelasi tip de finantare prin submasura 19.2 (similar cu sub-masura 6.2).</w:t>
            </w:r>
          </w:p>
          <w:p w14:paraId="308B64B0" w14:textId="77777777" w:rsidR="005B4DD7" w:rsidRDefault="00000000">
            <w:pPr>
              <w:pStyle w:val="TableParagraph"/>
              <w:spacing w:line="196" w:lineRule="exact"/>
              <w:ind w:left="26"/>
              <w:jc w:val="both"/>
              <w:rPr>
                <w:sz w:val="18"/>
              </w:rPr>
            </w:pPr>
            <w:r>
              <w:rPr>
                <w:sz w:val="18"/>
              </w:rPr>
              <w:t>Dacă</w:t>
            </w:r>
            <w:r>
              <w:rPr>
                <w:spacing w:val="-4"/>
                <w:sz w:val="18"/>
              </w:rPr>
              <w:t xml:space="preserve"> </w:t>
            </w:r>
            <w:r>
              <w:rPr>
                <w:sz w:val="18"/>
              </w:rPr>
              <w:t>DA,</w:t>
            </w:r>
            <w:r>
              <w:rPr>
                <w:spacing w:val="-1"/>
                <w:sz w:val="18"/>
              </w:rPr>
              <w:t xml:space="preserve"> </w:t>
            </w:r>
            <w:r>
              <w:rPr>
                <w:sz w:val="18"/>
              </w:rPr>
              <w:t>cererea</w:t>
            </w:r>
            <w:r>
              <w:rPr>
                <w:spacing w:val="-3"/>
                <w:sz w:val="18"/>
              </w:rPr>
              <w:t xml:space="preserve"> </w:t>
            </w:r>
            <w:r>
              <w:rPr>
                <w:sz w:val="18"/>
              </w:rPr>
              <w:t>de</w:t>
            </w:r>
            <w:r>
              <w:rPr>
                <w:spacing w:val="-1"/>
                <w:sz w:val="18"/>
              </w:rPr>
              <w:t xml:space="preserve"> </w:t>
            </w:r>
            <w:r>
              <w:rPr>
                <w:sz w:val="18"/>
              </w:rPr>
              <w:t>finanțare</w:t>
            </w:r>
            <w:r>
              <w:rPr>
                <w:spacing w:val="-4"/>
                <w:sz w:val="18"/>
              </w:rPr>
              <w:t xml:space="preserve"> </w:t>
            </w:r>
            <w:r>
              <w:rPr>
                <w:sz w:val="18"/>
              </w:rPr>
              <w:t>va</w:t>
            </w:r>
            <w:r>
              <w:rPr>
                <w:spacing w:val="-4"/>
                <w:sz w:val="18"/>
              </w:rPr>
              <w:t xml:space="preserve"> </w:t>
            </w:r>
            <w:r>
              <w:rPr>
                <w:sz w:val="18"/>
              </w:rPr>
              <w:t>fi</w:t>
            </w:r>
            <w:r>
              <w:rPr>
                <w:spacing w:val="-3"/>
                <w:sz w:val="18"/>
              </w:rPr>
              <w:t xml:space="preserve"> </w:t>
            </w:r>
            <w:r>
              <w:rPr>
                <w:sz w:val="18"/>
              </w:rPr>
              <w:t>declarată</w:t>
            </w:r>
            <w:r>
              <w:rPr>
                <w:spacing w:val="-3"/>
                <w:sz w:val="18"/>
              </w:rPr>
              <w:t xml:space="preserve"> </w:t>
            </w:r>
            <w:r>
              <w:rPr>
                <w:spacing w:val="-2"/>
                <w:sz w:val="18"/>
              </w:rPr>
              <w:t>neeligibilă.</w:t>
            </w:r>
          </w:p>
          <w:p w14:paraId="6EA2914C" w14:textId="77777777" w:rsidR="005B4DD7" w:rsidRDefault="00000000">
            <w:pPr>
              <w:pStyle w:val="TableParagraph"/>
              <w:spacing w:before="7"/>
              <w:ind w:left="26" w:right="-15"/>
              <w:jc w:val="both"/>
              <w:rPr>
                <w:sz w:val="18"/>
              </w:rPr>
            </w:pPr>
            <w:r>
              <w:rPr>
                <w:sz w:val="18"/>
              </w:rPr>
              <w:t>Dacă NU, cererea de finanțare se consideră eligibilă din acest punct de vedere şi se continuă verificarea eligibilității.</w:t>
            </w:r>
          </w:p>
        </w:tc>
      </w:tr>
      <w:tr w:rsidR="005B4DD7" w14:paraId="4EFA8E36" w14:textId="77777777">
        <w:trPr>
          <w:trHeight w:val="3347"/>
        </w:trPr>
        <w:tc>
          <w:tcPr>
            <w:tcW w:w="3404" w:type="dxa"/>
          </w:tcPr>
          <w:p w14:paraId="1F883A0F" w14:textId="77777777" w:rsidR="005B4DD7" w:rsidRDefault="00000000">
            <w:pPr>
              <w:pStyle w:val="TableParagraph"/>
              <w:ind w:left="26" w:right="-15"/>
              <w:jc w:val="both"/>
              <w:rPr>
                <w:sz w:val="18"/>
              </w:rPr>
            </w:pPr>
            <w:r>
              <w:rPr>
                <w:sz w:val="18"/>
              </w:rPr>
              <w:t>1.4 Solicitantul şi-a însuşit în totalitate angajamentele luate în Declarația pe proprie raspundere secțiunea (F) din CF</w:t>
            </w:r>
            <w:r>
              <w:rPr>
                <w:spacing w:val="-2"/>
                <w:sz w:val="18"/>
              </w:rPr>
              <w:t xml:space="preserve"> </w:t>
            </w:r>
            <w:r>
              <w:rPr>
                <w:sz w:val="18"/>
              </w:rPr>
              <w:t>? Documente verificate :</w:t>
            </w:r>
          </w:p>
          <w:p w14:paraId="482811F6" w14:textId="77777777" w:rsidR="005B4DD7" w:rsidRDefault="00000000">
            <w:pPr>
              <w:pStyle w:val="TableParagraph"/>
              <w:spacing w:line="235" w:lineRule="auto"/>
              <w:ind w:left="26" w:right="-15"/>
              <w:jc w:val="both"/>
              <w:rPr>
                <w:sz w:val="18"/>
              </w:rPr>
            </w:pPr>
            <w:r>
              <w:rPr>
                <w:sz w:val="18"/>
              </w:rPr>
              <w:t>Cerere de</w:t>
            </w:r>
            <w:r>
              <w:rPr>
                <w:spacing w:val="40"/>
                <w:sz w:val="18"/>
              </w:rPr>
              <w:t xml:space="preserve"> </w:t>
            </w:r>
            <w:r>
              <w:rPr>
                <w:sz w:val="18"/>
              </w:rPr>
              <w:t>finanțare</w:t>
            </w:r>
            <w:r>
              <w:rPr>
                <w:spacing w:val="40"/>
                <w:sz w:val="18"/>
              </w:rPr>
              <w:t xml:space="preserve"> </w:t>
            </w:r>
            <w:r>
              <w:rPr>
                <w:sz w:val="18"/>
              </w:rPr>
              <w:t>completată, semnată și, după caz, ștampilată de reprezentantul legal al solicitantului.</w:t>
            </w:r>
          </w:p>
        </w:tc>
        <w:tc>
          <w:tcPr>
            <w:tcW w:w="6949" w:type="dxa"/>
          </w:tcPr>
          <w:p w14:paraId="4445F344" w14:textId="77777777" w:rsidR="005B4DD7" w:rsidRDefault="00000000">
            <w:pPr>
              <w:pStyle w:val="TableParagraph"/>
              <w:spacing w:line="237" w:lineRule="auto"/>
              <w:ind w:left="26" w:right="16"/>
              <w:jc w:val="both"/>
              <w:rPr>
                <w:sz w:val="18"/>
              </w:rPr>
            </w:pPr>
            <w:r>
              <w:rPr>
                <w:sz w:val="18"/>
              </w:rPr>
              <w:t>Expertul verifică în Declarația pe proprie răspundere din secțiunea F din Cererea de finanțare dacă aceasta este</w:t>
            </w:r>
            <w:r>
              <w:rPr>
                <w:spacing w:val="40"/>
                <w:sz w:val="18"/>
              </w:rPr>
              <w:t xml:space="preserve"> </w:t>
            </w:r>
            <w:r>
              <w:rPr>
                <w:sz w:val="18"/>
              </w:rPr>
              <w:t>datată, semnată și, după caz, ștampilată.</w:t>
            </w:r>
          </w:p>
          <w:p w14:paraId="4A925CEE" w14:textId="77777777" w:rsidR="005B4DD7" w:rsidRDefault="00000000">
            <w:pPr>
              <w:pStyle w:val="TableParagraph"/>
              <w:spacing w:line="237" w:lineRule="auto"/>
              <w:ind w:left="26" w:right="-15"/>
              <w:jc w:val="both"/>
              <w:rPr>
                <w:sz w:val="18"/>
              </w:rPr>
            </w:pPr>
            <w:r>
              <w:rPr>
                <w:sz w:val="18"/>
              </w:rPr>
              <w:t>Dacă declarația de la secțiunea F din cererea de finanțare nu este semnată și după caz ștampilată de către solicitant, expertul solicită acest lucru prin E3.4l şi doar în cazul în care solicitantul refuză să îşi asume angajamentele corespunzătoare proiectului, expertul bifează NU, motivează poziția sa în liniile prevăzute în acest scop la rubrica „Observatii” şi cererea va fi declarată neeligibilă.</w:t>
            </w:r>
          </w:p>
          <w:p w14:paraId="6C03FF82" w14:textId="77777777" w:rsidR="005B4DD7" w:rsidRDefault="00000000">
            <w:pPr>
              <w:pStyle w:val="TableParagraph"/>
              <w:ind w:left="26" w:right="-15"/>
              <w:jc w:val="both"/>
              <w:rPr>
                <w:sz w:val="18"/>
              </w:rPr>
            </w:pPr>
            <w:r>
              <w:rPr>
                <w:sz w:val="18"/>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w:t>
            </w:r>
            <w:r>
              <w:rPr>
                <w:spacing w:val="-2"/>
                <w:sz w:val="18"/>
              </w:rPr>
              <w:t>eligibilă.</w:t>
            </w:r>
          </w:p>
          <w:p w14:paraId="706E1164" w14:textId="77777777" w:rsidR="005B4DD7" w:rsidRDefault="00000000">
            <w:pPr>
              <w:pStyle w:val="TableParagraph"/>
              <w:ind w:left="26" w:right="-15"/>
              <w:jc w:val="both"/>
              <w:rPr>
                <w:sz w:val="18"/>
              </w:rPr>
            </w:pPr>
            <w:r>
              <w:rPr>
                <w:sz w:val="18"/>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499E0A36" w14:textId="77777777" w:rsidR="005B4DD7" w:rsidRDefault="00000000">
            <w:pPr>
              <w:pStyle w:val="TableParagraph"/>
              <w:spacing w:line="206" w:lineRule="exact"/>
              <w:ind w:left="26"/>
              <w:jc w:val="both"/>
              <w:rPr>
                <w:sz w:val="18"/>
              </w:rPr>
            </w:pPr>
            <w:r>
              <w:rPr>
                <w:sz w:val="18"/>
              </w:rPr>
              <w:t>Dacă</w:t>
            </w:r>
            <w:r>
              <w:rPr>
                <w:spacing w:val="30"/>
                <w:sz w:val="18"/>
              </w:rPr>
              <w:t xml:space="preserve"> </w:t>
            </w:r>
            <w:r>
              <w:rPr>
                <w:sz w:val="18"/>
              </w:rPr>
              <w:t>expertul</w:t>
            </w:r>
            <w:r>
              <w:rPr>
                <w:spacing w:val="32"/>
                <w:sz w:val="18"/>
              </w:rPr>
              <w:t xml:space="preserve"> </w:t>
            </w:r>
            <w:r>
              <w:rPr>
                <w:sz w:val="18"/>
              </w:rPr>
              <w:t>constată</w:t>
            </w:r>
            <w:r>
              <w:rPr>
                <w:spacing w:val="31"/>
                <w:sz w:val="18"/>
              </w:rPr>
              <w:t xml:space="preserve"> </w:t>
            </w:r>
            <w:r>
              <w:rPr>
                <w:sz w:val="18"/>
              </w:rPr>
              <w:t>bifarea</w:t>
            </w:r>
            <w:r>
              <w:rPr>
                <w:spacing w:val="31"/>
                <w:sz w:val="18"/>
              </w:rPr>
              <w:t xml:space="preserve"> </w:t>
            </w:r>
            <w:r>
              <w:rPr>
                <w:sz w:val="18"/>
              </w:rPr>
              <w:t>eronată</w:t>
            </w:r>
            <w:r>
              <w:rPr>
                <w:spacing w:val="30"/>
                <w:sz w:val="18"/>
              </w:rPr>
              <w:t xml:space="preserve"> </w:t>
            </w:r>
            <w:r>
              <w:rPr>
                <w:sz w:val="18"/>
              </w:rPr>
              <w:t>de</w:t>
            </w:r>
            <w:r>
              <w:rPr>
                <w:spacing w:val="34"/>
                <w:sz w:val="18"/>
              </w:rPr>
              <w:t xml:space="preserve"> </w:t>
            </w:r>
            <w:r>
              <w:rPr>
                <w:sz w:val="18"/>
              </w:rPr>
              <w:t>către</w:t>
            </w:r>
            <w:r>
              <w:rPr>
                <w:spacing w:val="33"/>
                <w:sz w:val="18"/>
              </w:rPr>
              <w:t xml:space="preserve"> </w:t>
            </w:r>
            <w:r>
              <w:rPr>
                <w:sz w:val="18"/>
              </w:rPr>
              <w:t>solicitant</w:t>
            </w:r>
            <w:r>
              <w:rPr>
                <w:spacing w:val="34"/>
                <w:sz w:val="18"/>
              </w:rPr>
              <w:t xml:space="preserve"> </w:t>
            </w:r>
            <w:r>
              <w:rPr>
                <w:sz w:val="18"/>
              </w:rPr>
              <w:t>a</w:t>
            </w:r>
            <w:r>
              <w:rPr>
                <w:spacing w:val="31"/>
                <w:sz w:val="18"/>
              </w:rPr>
              <w:t xml:space="preserve"> </w:t>
            </w:r>
            <w:r>
              <w:rPr>
                <w:sz w:val="18"/>
              </w:rPr>
              <w:t>unor</w:t>
            </w:r>
            <w:r>
              <w:rPr>
                <w:spacing w:val="29"/>
                <w:sz w:val="18"/>
              </w:rPr>
              <w:t xml:space="preserve"> </w:t>
            </w:r>
            <w:r>
              <w:rPr>
                <w:sz w:val="18"/>
              </w:rPr>
              <w:t>căsuțe</w:t>
            </w:r>
            <w:r>
              <w:rPr>
                <w:spacing w:val="34"/>
                <w:sz w:val="18"/>
              </w:rPr>
              <w:t xml:space="preserve"> </w:t>
            </w:r>
            <w:r>
              <w:rPr>
                <w:sz w:val="18"/>
              </w:rPr>
              <w:t>în</w:t>
            </w:r>
            <w:r>
              <w:rPr>
                <w:spacing w:val="30"/>
                <w:sz w:val="18"/>
              </w:rPr>
              <w:t xml:space="preserve"> </w:t>
            </w:r>
            <w:r>
              <w:rPr>
                <w:spacing w:val="-4"/>
                <w:sz w:val="18"/>
              </w:rPr>
              <w:t>baza</w:t>
            </w:r>
          </w:p>
        </w:tc>
      </w:tr>
    </w:tbl>
    <w:p w14:paraId="7D2E8A3A" w14:textId="77777777" w:rsidR="005B4DD7" w:rsidRDefault="005B4DD7">
      <w:pPr>
        <w:spacing w:line="206" w:lineRule="exact"/>
        <w:jc w:val="both"/>
        <w:rPr>
          <w:sz w:val="18"/>
        </w:rPr>
        <w:sectPr w:rsidR="005B4DD7">
          <w:pgSz w:w="11930" w:h="16850"/>
          <w:pgMar w:top="1680" w:right="320" w:bottom="660" w:left="840" w:header="732" w:footer="465" w:gutter="0"/>
          <w:cols w:space="720"/>
        </w:sectPr>
      </w:pPr>
    </w:p>
    <w:p w14:paraId="7D79C063" w14:textId="77777777" w:rsidR="005B4DD7" w:rsidRDefault="005B4DD7">
      <w:pPr>
        <w:pStyle w:val="BodyText"/>
        <w:spacing w:before="5" w:after="1"/>
        <w:rPr>
          <w:b/>
          <w:i/>
          <w:sz w:val="25"/>
        </w:rPr>
      </w:pPr>
    </w:p>
    <w:tbl>
      <w:tblPr>
        <w:tblW w:w="0" w:type="auto"/>
        <w:tblInd w:w="2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4"/>
        <w:gridCol w:w="6949"/>
      </w:tblGrid>
      <w:tr w:rsidR="005B4DD7" w14:paraId="107962A2" w14:textId="77777777">
        <w:trPr>
          <w:trHeight w:val="837"/>
        </w:trPr>
        <w:tc>
          <w:tcPr>
            <w:tcW w:w="3404" w:type="dxa"/>
          </w:tcPr>
          <w:p w14:paraId="42D696C4" w14:textId="77777777" w:rsidR="005B4DD7" w:rsidRDefault="005B4DD7">
            <w:pPr>
              <w:pStyle w:val="TableParagraph"/>
              <w:rPr>
                <w:rFonts w:ascii="Times New Roman"/>
                <w:sz w:val="18"/>
              </w:rPr>
            </w:pPr>
          </w:p>
        </w:tc>
        <w:tc>
          <w:tcPr>
            <w:tcW w:w="6949" w:type="dxa"/>
          </w:tcPr>
          <w:p w14:paraId="3D62C055" w14:textId="77777777" w:rsidR="005B4DD7" w:rsidRDefault="00000000">
            <w:pPr>
              <w:pStyle w:val="TableParagraph"/>
              <w:spacing w:line="235" w:lineRule="auto"/>
              <w:ind w:left="26" w:right="18"/>
              <w:jc w:val="both"/>
              <w:rPr>
                <w:sz w:val="18"/>
              </w:rPr>
            </w:pPr>
            <w:r>
              <w:rPr>
                <w:sz w:val="18"/>
              </w:rPr>
              <w:t>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5B4DD7" w14:paraId="762DE695" w14:textId="77777777">
        <w:trPr>
          <w:trHeight w:val="1878"/>
        </w:trPr>
        <w:tc>
          <w:tcPr>
            <w:tcW w:w="3404" w:type="dxa"/>
          </w:tcPr>
          <w:p w14:paraId="1BC9ADF5" w14:textId="77777777" w:rsidR="005B4DD7" w:rsidRDefault="00000000">
            <w:pPr>
              <w:pStyle w:val="TableParagraph"/>
              <w:spacing w:line="197" w:lineRule="exact"/>
              <w:ind w:left="26"/>
              <w:jc w:val="both"/>
              <w:rPr>
                <w:sz w:val="18"/>
              </w:rPr>
            </w:pPr>
            <w:r>
              <w:rPr>
                <w:sz w:val="18"/>
              </w:rPr>
              <w:t>1.5</w:t>
            </w:r>
            <w:r>
              <w:rPr>
                <w:spacing w:val="-1"/>
                <w:sz w:val="18"/>
              </w:rPr>
              <w:t xml:space="preserve"> </w:t>
            </w:r>
            <w:r>
              <w:rPr>
                <w:sz w:val="18"/>
              </w:rPr>
              <w:t>a)</w:t>
            </w:r>
            <w:r>
              <w:rPr>
                <w:spacing w:val="4"/>
                <w:sz w:val="18"/>
              </w:rPr>
              <w:t xml:space="preserve"> </w:t>
            </w:r>
            <w:r>
              <w:rPr>
                <w:sz w:val="18"/>
              </w:rPr>
              <w:t>pentru</w:t>
            </w:r>
            <w:r>
              <w:rPr>
                <w:spacing w:val="-2"/>
                <w:sz w:val="18"/>
              </w:rPr>
              <w:t xml:space="preserve"> </w:t>
            </w:r>
            <w:r>
              <w:rPr>
                <w:sz w:val="18"/>
              </w:rPr>
              <w:t>proiectele</w:t>
            </w:r>
            <w:r>
              <w:rPr>
                <w:spacing w:val="4"/>
                <w:sz w:val="18"/>
              </w:rPr>
              <w:t xml:space="preserve"> </w:t>
            </w:r>
            <w:r>
              <w:rPr>
                <w:sz w:val="18"/>
              </w:rPr>
              <w:t>încadrate</w:t>
            </w:r>
            <w:r>
              <w:rPr>
                <w:spacing w:val="4"/>
                <w:sz w:val="18"/>
              </w:rPr>
              <w:t xml:space="preserve"> </w:t>
            </w:r>
            <w:r>
              <w:rPr>
                <w:sz w:val="18"/>
              </w:rPr>
              <w:t>în</w:t>
            </w:r>
            <w:r>
              <w:rPr>
                <w:spacing w:val="6"/>
                <w:sz w:val="18"/>
              </w:rPr>
              <w:t xml:space="preserve"> </w:t>
            </w:r>
            <w:r>
              <w:rPr>
                <w:spacing w:val="-4"/>
                <w:sz w:val="18"/>
              </w:rPr>
              <w:t>art.</w:t>
            </w:r>
          </w:p>
          <w:p w14:paraId="23233FF6" w14:textId="77777777" w:rsidR="005B4DD7" w:rsidRDefault="00000000">
            <w:pPr>
              <w:pStyle w:val="TableParagraph"/>
              <w:spacing w:line="237" w:lineRule="auto"/>
              <w:ind w:left="26" w:right="-29"/>
              <w:jc w:val="both"/>
              <w:rPr>
                <w:sz w:val="18"/>
              </w:rPr>
            </w:pPr>
            <w:r>
              <w:rPr>
                <w:sz w:val="18"/>
              </w:rPr>
              <w:t>19.1.a.i și 19.1.a.iii: În cadrul unei</w:t>
            </w:r>
            <w:r>
              <w:rPr>
                <w:spacing w:val="80"/>
                <w:sz w:val="18"/>
              </w:rPr>
              <w:t xml:space="preserve"> </w:t>
            </w:r>
            <w:r>
              <w:rPr>
                <w:sz w:val="18"/>
              </w:rPr>
              <w:t>familii (soț și soție) doar unul dintre membri</w:t>
            </w:r>
            <w:r>
              <w:rPr>
                <w:spacing w:val="40"/>
                <w:sz w:val="18"/>
              </w:rPr>
              <w:t xml:space="preserve"> </w:t>
            </w:r>
            <w:r>
              <w:rPr>
                <w:sz w:val="18"/>
              </w:rPr>
              <w:t>beneficiază de sprijin?</w:t>
            </w:r>
          </w:p>
        </w:tc>
        <w:tc>
          <w:tcPr>
            <w:tcW w:w="6949" w:type="dxa"/>
          </w:tcPr>
          <w:p w14:paraId="1A597D70" w14:textId="77777777" w:rsidR="005B4DD7" w:rsidRDefault="00000000">
            <w:pPr>
              <w:pStyle w:val="TableParagraph"/>
              <w:spacing w:line="237" w:lineRule="auto"/>
              <w:ind w:left="26" w:right="-15"/>
              <w:jc w:val="both"/>
              <w:rPr>
                <w:sz w:val="18"/>
              </w:rPr>
            </w:pPr>
            <w:r>
              <w:rPr>
                <w:sz w:val="18"/>
              </w:rPr>
              <w:t>1.5 a) Expertul verifică în baza de date AFIR (SPCDR) dupa CNP-ul soțului/soției,</w:t>
            </w:r>
            <w:r>
              <w:rPr>
                <w:spacing w:val="40"/>
                <w:sz w:val="18"/>
              </w:rPr>
              <w:t xml:space="preserve"> </w:t>
            </w:r>
            <w:r>
              <w:rPr>
                <w:sz w:val="18"/>
              </w:rPr>
              <w:t>dacă soțul/soția acestuia a mai beneficiat de sprijin nerambursabil fie prin intermediul Măsurii 112 – ”Instalarea tinerilor fermieri”, fie prin intermediul Submăsurii 6.1 „Sprijin pentru instalarea tinerilor fermieri, inclusiv ITI. Această condiție va fi verificată și în cadrul Cerererilor de Finanțare depuse prin intermediul Grupurilor de Acțiune Locală.</w:t>
            </w:r>
            <w:r>
              <w:rPr>
                <w:spacing w:val="17"/>
                <w:sz w:val="18"/>
              </w:rPr>
              <w:t xml:space="preserve"> </w:t>
            </w:r>
            <w:r>
              <w:rPr>
                <w:sz w:val="18"/>
              </w:rPr>
              <w:t>In situatia in care se regaseste in baza de date AFIR,</w:t>
            </w:r>
            <w:r>
              <w:rPr>
                <w:spacing w:val="40"/>
                <w:sz w:val="18"/>
              </w:rPr>
              <w:t xml:space="preserve"> </w:t>
            </w:r>
            <w:r>
              <w:rPr>
                <w:sz w:val="18"/>
              </w:rPr>
              <w:t>se listeaza print screen-ul si se ataseaza la fisa de evaluare, situatie in care cererea de finantare este neeligibila si</w:t>
            </w:r>
            <w:r>
              <w:rPr>
                <w:spacing w:val="-1"/>
                <w:sz w:val="18"/>
              </w:rPr>
              <w:t xml:space="preserve"> </w:t>
            </w:r>
            <w:r>
              <w:rPr>
                <w:sz w:val="18"/>
              </w:rPr>
              <w:t>se va</w:t>
            </w:r>
            <w:r>
              <w:rPr>
                <w:spacing w:val="-1"/>
                <w:sz w:val="18"/>
              </w:rPr>
              <w:t xml:space="preserve"> </w:t>
            </w:r>
            <w:r>
              <w:rPr>
                <w:sz w:val="18"/>
              </w:rPr>
              <w:t>bifa</w:t>
            </w:r>
            <w:r>
              <w:rPr>
                <w:spacing w:val="-1"/>
                <w:sz w:val="18"/>
              </w:rPr>
              <w:t xml:space="preserve"> </w:t>
            </w:r>
            <w:r>
              <w:rPr>
                <w:sz w:val="18"/>
              </w:rPr>
              <w:t>caseta</w:t>
            </w:r>
            <w:r>
              <w:rPr>
                <w:spacing w:val="-1"/>
                <w:sz w:val="18"/>
              </w:rPr>
              <w:t xml:space="preserve"> </w:t>
            </w:r>
            <w:r>
              <w:rPr>
                <w:sz w:val="18"/>
              </w:rPr>
              <w:t>“nu”. În caz contrar se va</w:t>
            </w:r>
            <w:r>
              <w:rPr>
                <w:spacing w:val="-1"/>
                <w:sz w:val="18"/>
              </w:rPr>
              <w:t xml:space="preserve"> </w:t>
            </w:r>
            <w:r>
              <w:rPr>
                <w:sz w:val="18"/>
              </w:rPr>
              <w:t>bifa</w:t>
            </w:r>
            <w:r>
              <w:rPr>
                <w:spacing w:val="-1"/>
                <w:sz w:val="18"/>
              </w:rPr>
              <w:t xml:space="preserve"> </w:t>
            </w:r>
            <w:r>
              <w:rPr>
                <w:sz w:val="18"/>
              </w:rPr>
              <w:t>“da”, cererea fiind declarată eligibilă.</w:t>
            </w:r>
          </w:p>
        </w:tc>
      </w:tr>
      <w:tr w:rsidR="005B4DD7" w14:paraId="49933C50" w14:textId="77777777">
        <w:trPr>
          <w:trHeight w:val="2093"/>
        </w:trPr>
        <w:tc>
          <w:tcPr>
            <w:tcW w:w="3404" w:type="dxa"/>
          </w:tcPr>
          <w:p w14:paraId="59F3EB79" w14:textId="77777777" w:rsidR="005B4DD7" w:rsidRDefault="00000000">
            <w:pPr>
              <w:pStyle w:val="TableParagraph"/>
              <w:spacing w:line="237" w:lineRule="auto"/>
              <w:ind w:left="26" w:right="-15"/>
              <w:jc w:val="both"/>
              <w:rPr>
                <w:sz w:val="18"/>
              </w:rPr>
            </w:pPr>
            <w:r>
              <w:rPr>
                <w:sz w:val="18"/>
              </w:rPr>
              <w:t>1.5. b) pentru proiectele încadrate în</w:t>
            </w:r>
            <w:r>
              <w:rPr>
                <w:spacing w:val="40"/>
                <w:sz w:val="18"/>
              </w:rPr>
              <w:t xml:space="preserve"> </w:t>
            </w:r>
            <w:r>
              <w:rPr>
                <w:sz w:val="18"/>
              </w:rPr>
              <w:t>art. 19.1.a.ii: Solicitantul detine parti sociale in alte societati care isi desfasoara activitatea in baza aceluiasi/ acelorasi cod/ coduri CAEN autorizat/autorizate la ONRC ca si cele propuse prin Cererea de Finantare/ Planul de Afaceri sau a unor coduri CAEN aferente unor activitati complementare autorizate la ONRC?</w:t>
            </w:r>
          </w:p>
        </w:tc>
        <w:tc>
          <w:tcPr>
            <w:tcW w:w="6949" w:type="dxa"/>
          </w:tcPr>
          <w:p w14:paraId="7D9D58D8" w14:textId="77777777" w:rsidR="005B4DD7" w:rsidRDefault="00000000">
            <w:pPr>
              <w:pStyle w:val="TableParagraph"/>
              <w:spacing w:line="237" w:lineRule="auto"/>
              <w:ind w:left="26" w:right="-15" w:firstLine="55"/>
              <w:jc w:val="both"/>
              <w:rPr>
                <w:sz w:val="18"/>
              </w:rPr>
            </w:pPr>
            <w:r>
              <w:rPr>
                <w:sz w:val="18"/>
              </w:rPr>
              <w:t>1.5.b) Expertul verifică in sistemul RECOM online daca solicitantul detine,</w:t>
            </w:r>
            <w:r>
              <w:rPr>
                <w:spacing w:val="80"/>
                <w:sz w:val="18"/>
              </w:rPr>
              <w:t xml:space="preserve"> </w:t>
            </w:r>
            <w:r>
              <w:rPr>
                <w:sz w:val="18"/>
              </w:rPr>
              <w:t>indiferent de procent, părți sociale in alte societati care isi desfasoara activitatea in baza aceluiasi/acelorasi coduri CAEN</w:t>
            </w:r>
            <w:r>
              <w:rPr>
                <w:spacing w:val="40"/>
                <w:sz w:val="18"/>
              </w:rPr>
              <w:t xml:space="preserve"> </w:t>
            </w:r>
            <w:r>
              <w:rPr>
                <w:sz w:val="18"/>
              </w:rPr>
              <w:t>autorizate la ONRC ca si cel/cele propuse prin CF/Planul</w:t>
            </w:r>
            <w:r>
              <w:rPr>
                <w:spacing w:val="-1"/>
                <w:sz w:val="18"/>
              </w:rPr>
              <w:t xml:space="preserve"> </w:t>
            </w:r>
            <w:r>
              <w:rPr>
                <w:sz w:val="18"/>
              </w:rPr>
              <w:t>de</w:t>
            </w:r>
            <w:r>
              <w:rPr>
                <w:spacing w:val="-1"/>
                <w:sz w:val="18"/>
              </w:rPr>
              <w:t xml:space="preserve"> </w:t>
            </w:r>
            <w:r>
              <w:rPr>
                <w:sz w:val="18"/>
              </w:rPr>
              <w:t>Afaceri sau a unor coduri CAEN aferente</w:t>
            </w:r>
            <w:r>
              <w:rPr>
                <w:spacing w:val="-1"/>
                <w:sz w:val="18"/>
              </w:rPr>
              <w:t xml:space="preserve"> </w:t>
            </w:r>
            <w:r>
              <w:rPr>
                <w:sz w:val="18"/>
              </w:rPr>
              <w:t>unor</w:t>
            </w:r>
            <w:r>
              <w:rPr>
                <w:spacing w:val="-2"/>
                <w:sz w:val="18"/>
              </w:rPr>
              <w:t xml:space="preserve"> </w:t>
            </w:r>
            <w:r>
              <w:rPr>
                <w:sz w:val="18"/>
              </w:rPr>
              <w:t>activitati complementare autorizate la ONRC.</w:t>
            </w:r>
          </w:p>
          <w:p w14:paraId="18665925" w14:textId="77777777" w:rsidR="005B4DD7" w:rsidRDefault="00000000">
            <w:pPr>
              <w:pStyle w:val="TableParagraph"/>
              <w:spacing w:line="237" w:lineRule="auto"/>
              <w:ind w:left="26" w:right="-15"/>
              <w:jc w:val="both"/>
              <w:rPr>
                <w:sz w:val="18"/>
              </w:rPr>
            </w:pPr>
            <w:r>
              <w:rPr>
                <w:sz w:val="18"/>
              </w:rPr>
              <w:t>Dacă DA, cererea de finanțare va fi declarată neeligibilă, dacă NU, se continuă verificarea eligibilității.</w:t>
            </w:r>
          </w:p>
          <w:p w14:paraId="2976B1E4" w14:textId="77777777" w:rsidR="005B4DD7" w:rsidRDefault="00000000">
            <w:pPr>
              <w:pStyle w:val="TableParagraph"/>
              <w:spacing w:line="237" w:lineRule="auto"/>
              <w:ind w:left="26" w:right="-15"/>
              <w:jc w:val="both"/>
              <w:rPr>
                <w:sz w:val="18"/>
              </w:rPr>
            </w:pPr>
            <w:r>
              <w:rPr>
                <w:sz w:val="18"/>
              </w:rPr>
              <w:t>Atentie – cererea de finantare devine neeligibila daca aceasta situatie este identificata pentru minimum un cod CAEN din cel/cele propuse</w:t>
            </w:r>
            <w:r>
              <w:rPr>
                <w:spacing w:val="40"/>
                <w:sz w:val="18"/>
              </w:rPr>
              <w:t xml:space="preserve"> </w:t>
            </w:r>
            <w:r>
              <w:rPr>
                <w:sz w:val="18"/>
              </w:rPr>
              <w:t xml:space="preserve">prin CF/Plan de </w:t>
            </w:r>
            <w:r>
              <w:rPr>
                <w:spacing w:val="-2"/>
                <w:sz w:val="18"/>
              </w:rPr>
              <w:t>afaceri.</w:t>
            </w:r>
          </w:p>
        </w:tc>
      </w:tr>
    </w:tbl>
    <w:p w14:paraId="5EFC084C" w14:textId="39D3A88D" w:rsidR="005B4DD7" w:rsidRDefault="0052476E" w:rsidP="0052476E">
      <w:pPr>
        <w:spacing w:before="100"/>
        <w:rPr>
          <w:b/>
          <w:sz w:val="18"/>
        </w:rPr>
      </w:pPr>
      <w:r>
        <w:rPr>
          <w:b/>
          <w:sz w:val="18"/>
        </w:rPr>
        <w:t xml:space="preserve">          B</w:t>
      </w:r>
      <w:r>
        <w:rPr>
          <w:b/>
          <w:spacing w:val="-1"/>
          <w:sz w:val="18"/>
        </w:rPr>
        <w:t xml:space="preserve"> </w:t>
      </w:r>
      <w:r>
        <w:rPr>
          <w:b/>
          <w:sz w:val="18"/>
        </w:rPr>
        <w:t>Verificarea</w:t>
      </w:r>
      <w:r>
        <w:rPr>
          <w:b/>
          <w:spacing w:val="-3"/>
          <w:sz w:val="18"/>
        </w:rPr>
        <w:t xml:space="preserve"> </w:t>
      </w:r>
      <w:r>
        <w:rPr>
          <w:b/>
          <w:sz w:val="18"/>
        </w:rPr>
        <w:t>conditiilor</w:t>
      </w:r>
      <w:r>
        <w:rPr>
          <w:b/>
          <w:spacing w:val="-2"/>
          <w:sz w:val="18"/>
        </w:rPr>
        <w:t xml:space="preserve"> </w:t>
      </w:r>
      <w:r>
        <w:rPr>
          <w:b/>
          <w:sz w:val="18"/>
        </w:rPr>
        <w:t>de</w:t>
      </w:r>
      <w:r>
        <w:rPr>
          <w:b/>
          <w:spacing w:val="-1"/>
          <w:sz w:val="18"/>
        </w:rPr>
        <w:t xml:space="preserve"> </w:t>
      </w:r>
      <w:r>
        <w:rPr>
          <w:b/>
          <w:spacing w:val="-2"/>
          <w:sz w:val="18"/>
        </w:rPr>
        <w:t>eligibilitate</w:t>
      </w:r>
    </w:p>
    <w:p w14:paraId="05D72228" w14:textId="77777777" w:rsidR="005B4DD7" w:rsidRDefault="00000000">
      <w:pPr>
        <w:spacing w:before="60"/>
        <w:ind w:left="581"/>
        <w:rPr>
          <w:b/>
          <w:sz w:val="18"/>
        </w:rPr>
      </w:pPr>
      <w:r>
        <w:rPr>
          <w:b/>
          <w:sz w:val="18"/>
        </w:rPr>
        <w:t>EG1</w:t>
      </w:r>
      <w:r>
        <w:rPr>
          <w:b/>
          <w:spacing w:val="-4"/>
          <w:sz w:val="18"/>
        </w:rPr>
        <w:t xml:space="preserve"> </w:t>
      </w:r>
      <w:r>
        <w:rPr>
          <w:b/>
          <w:sz w:val="18"/>
        </w:rPr>
        <w:t>Solicitantul</w:t>
      </w:r>
      <w:r>
        <w:rPr>
          <w:b/>
          <w:spacing w:val="-4"/>
          <w:sz w:val="18"/>
        </w:rPr>
        <w:t xml:space="preserve"> </w:t>
      </w:r>
      <w:r>
        <w:rPr>
          <w:b/>
          <w:sz w:val="18"/>
        </w:rPr>
        <w:t>aparţine</w:t>
      </w:r>
      <w:r>
        <w:rPr>
          <w:b/>
          <w:spacing w:val="-4"/>
          <w:sz w:val="18"/>
        </w:rPr>
        <w:t xml:space="preserve"> </w:t>
      </w:r>
      <w:r>
        <w:rPr>
          <w:b/>
          <w:sz w:val="18"/>
        </w:rPr>
        <w:t>categoriei</w:t>
      </w:r>
      <w:r>
        <w:rPr>
          <w:b/>
          <w:spacing w:val="-5"/>
          <w:sz w:val="18"/>
        </w:rPr>
        <w:t xml:space="preserve"> </w:t>
      </w:r>
      <w:r>
        <w:rPr>
          <w:b/>
          <w:sz w:val="18"/>
        </w:rPr>
        <w:t>de</w:t>
      </w:r>
      <w:r>
        <w:rPr>
          <w:b/>
          <w:spacing w:val="-4"/>
          <w:sz w:val="18"/>
        </w:rPr>
        <w:t xml:space="preserve"> </w:t>
      </w:r>
      <w:r>
        <w:rPr>
          <w:b/>
          <w:sz w:val="18"/>
        </w:rPr>
        <w:t>solicitanţi</w:t>
      </w:r>
      <w:r>
        <w:rPr>
          <w:b/>
          <w:spacing w:val="-4"/>
          <w:sz w:val="18"/>
        </w:rPr>
        <w:t xml:space="preserve"> </w:t>
      </w:r>
      <w:r>
        <w:rPr>
          <w:b/>
          <w:spacing w:val="-2"/>
          <w:sz w:val="18"/>
        </w:rPr>
        <w:t>eligibili?</w:t>
      </w:r>
    </w:p>
    <w:p w14:paraId="29460424" w14:textId="77777777" w:rsidR="005B4DD7" w:rsidRDefault="00000000">
      <w:pPr>
        <w:pStyle w:val="ListParagraph"/>
        <w:numPr>
          <w:ilvl w:val="0"/>
          <w:numId w:val="45"/>
        </w:numPr>
        <w:tabs>
          <w:tab w:val="left" w:pos="745"/>
        </w:tabs>
        <w:spacing w:before="34"/>
        <w:rPr>
          <w:b/>
          <w:sz w:val="16"/>
        </w:rPr>
      </w:pPr>
      <w:r>
        <w:rPr>
          <w:b/>
          <w:sz w:val="18"/>
        </w:rPr>
        <w:t>Pentru</w:t>
      </w:r>
      <w:r>
        <w:rPr>
          <w:b/>
          <w:spacing w:val="-3"/>
          <w:sz w:val="18"/>
        </w:rPr>
        <w:t xml:space="preserve"> </w:t>
      </w:r>
      <w:r>
        <w:rPr>
          <w:b/>
          <w:sz w:val="18"/>
        </w:rPr>
        <w:t>proiectele</w:t>
      </w:r>
      <w:r>
        <w:rPr>
          <w:b/>
          <w:spacing w:val="-3"/>
          <w:sz w:val="18"/>
        </w:rPr>
        <w:t xml:space="preserve"> </w:t>
      </w:r>
      <w:r>
        <w:rPr>
          <w:b/>
          <w:sz w:val="18"/>
        </w:rPr>
        <w:t>care</w:t>
      </w:r>
      <w:r>
        <w:rPr>
          <w:b/>
          <w:spacing w:val="-2"/>
          <w:sz w:val="18"/>
        </w:rPr>
        <w:t xml:space="preserve"> </w:t>
      </w:r>
      <w:r>
        <w:rPr>
          <w:b/>
          <w:sz w:val="18"/>
        </w:rPr>
        <w:t>se</w:t>
      </w:r>
      <w:r>
        <w:rPr>
          <w:b/>
          <w:spacing w:val="-2"/>
          <w:sz w:val="18"/>
        </w:rPr>
        <w:t xml:space="preserve"> </w:t>
      </w:r>
      <w:r>
        <w:rPr>
          <w:b/>
          <w:sz w:val="18"/>
        </w:rPr>
        <w:t>încadrează</w:t>
      </w:r>
      <w:r>
        <w:rPr>
          <w:b/>
          <w:spacing w:val="-2"/>
          <w:sz w:val="18"/>
        </w:rPr>
        <w:t xml:space="preserve"> </w:t>
      </w:r>
      <w:r>
        <w:rPr>
          <w:b/>
          <w:sz w:val="18"/>
        </w:rPr>
        <w:t>în</w:t>
      </w:r>
      <w:r>
        <w:rPr>
          <w:b/>
          <w:spacing w:val="-3"/>
          <w:sz w:val="18"/>
        </w:rPr>
        <w:t xml:space="preserve"> </w:t>
      </w:r>
      <w:r>
        <w:rPr>
          <w:b/>
          <w:sz w:val="18"/>
        </w:rPr>
        <w:t>art.</w:t>
      </w:r>
      <w:r>
        <w:rPr>
          <w:b/>
          <w:spacing w:val="2"/>
          <w:sz w:val="18"/>
        </w:rPr>
        <w:t xml:space="preserve"> </w:t>
      </w:r>
      <w:r>
        <w:rPr>
          <w:b/>
          <w:sz w:val="18"/>
        </w:rPr>
        <w:t>19.1.a.i</w:t>
      </w:r>
      <w:r>
        <w:rPr>
          <w:b/>
          <w:spacing w:val="-3"/>
          <w:sz w:val="18"/>
        </w:rPr>
        <w:t xml:space="preserve"> </w:t>
      </w:r>
      <w:r>
        <w:rPr>
          <w:b/>
          <w:sz w:val="18"/>
        </w:rPr>
        <w:t>și</w:t>
      </w:r>
      <w:r>
        <w:rPr>
          <w:b/>
          <w:spacing w:val="-7"/>
          <w:sz w:val="18"/>
        </w:rPr>
        <w:t xml:space="preserve"> </w:t>
      </w:r>
      <w:r>
        <w:rPr>
          <w:b/>
          <w:spacing w:val="-2"/>
          <w:sz w:val="18"/>
        </w:rPr>
        <w:t>19.1.a.iii</w:t>
      </w:r>
    </w:p>
    <w:p w14:paraId="7E19A7F9" w14:textId="77777777" w:rsidR="005B4DD7" w:rsidRDefault="00000000">
      <w:pPr>
        <w:spacing w:before="31" w:line="209" w:lineRule="exact"/>
        <w:ind w:left="581"/>
        <w:rPr>
          <w:sz w:val="18"/>
        </w:rPr>
      </w:pPr>
      <w:r>
        <w:rPr>
          <w:sz w:val="18"/>
        </w:rPr>
        <w:t>Solicitantul</w:t>
      </w:r>
      <w:r>
        <w:rPr>
          <w:spacing w:val="-6"/>
          <w:sz w:val="18"/>
        </w:rPr>
        <w:t xml:space="preserve"> </w:t>
      </w:r>
      <w:r>
        <w:rPr>
          <w:sz w:val="18"/>
        </w:rPr>
        <w:t>este</w:t>
      </w:r>
      <w:r>
        <w:rPr>
          <w:spacing w:val="-2"/>
          <w:sz w:val="18"/>
        </w:rPr>
        <w:t xml:space="preserve"> </w:t>
      </w:r>
      <w:r>
        <w:rPr>
          <w:sz w:val="18"/>
        </w:rPr>
        <w:t>înregistrat</w:t>
      </w:r>
      <w:r>
        <w:rPr>
          <w:spacing w:val="-3"/>
          <w:sz w:val="18"/>
        </w:rPr>
        <w:t xml:space="preserve"> </w:t>
      </w:r>
      <w:r>
        <w:rPr>
          <w:sz w:val="18"/>
        </w:rPr>
        <w:t>ca</w:t>
      </w:r>
      <w:r>
        <w:rPr>
          <w:spacing w:val="51"/>
          <w:sz w:val="18"/>
        </w:rPr>
        <w:t xml:space="preserve"> </w:t>
      </w:r>
      <w:r>
        <w:rPr>
          <w:sz w:val="18"/>
        </w:rPr>
        <w:t>microîntreprindere</w:t>
      </w:r>
      <w:r>
        <w:rPr>
          <w:spacing w:val="-3"/>
          <w:sz w:val="18"/>
        </w:rPr>
        <w:t xml:space="preserve"> </w:t>
      </w:r>
      <w:r>
        <w:rPr>
          <w:sz w:val="18"/>
        </w:rPr>
        <w:t>sau</w:t>
      </w:r>
      <w:r>
        <w:rPr>
          <w:spacing w:val="-2"/>
          <w:sz w:val="18"/>
        </w:rPr>
        <w:t xml:space="preserve"> </w:t>
      </w:r>
      <w:r>
        <w:rPr>
          <w:sz w:val="18"/>
        </w:rPr>
        <w:t>întreprindere</w:t>
      </w:r>
      <w:r>
        <w:rPr>
          <w:spacing w:val="-3"/>
          <w:sz w:val="18"/>
        </w:rPr>
        <w:t xml:space="preserve"> </w:t>
      </w:r>
      <w:r>
        <w:rPr>
          <w:sz w:val="18"/>
        </w:rPr>
        <w:t>mică</w:t>
      </w:r>
      <w:r>
        <w:rPr>
          <w:spacing w:val="-4"/>
          <w:sz w:val="18"/>
        </w:rPr>
        <w:t xml:space="preserve"> </w:t>
      </w:r>
      <w:r>
        <w:rPr>
          <w:sz w:val="18"/>
        </w:rPr>
        <w:t>și</w:t>
      </w:r>
      <w:r>
        <w:rPr>
          <w:spacing w:val="-4"/>
          <w:sz w:val="18"/>
        </w:rPr>
        <w:t xml:space="preserve"> </w:t>
      </w:r>
      <w:r>
        <w:rPr>
          <w:sz w:val="18"/>
        </w:rPr>
        <w:t>poate</w:t>
      </w:r>
      <w:r>
        <w:rPr>
          <w:spacing w:val="-2"/>
          <w:sz w:val="18"/>
        </w:rPr>
        <w:t xml:space="preserve"> </w:t>
      </w:r>
      <w:r>
        <w:rPr>
          <w:spacing w:val="-5"/>
          <w:sz w:val="18"/>
        </w:rPr>
        <w:t>fi:</w:t>
      </w:r>
    </w:p>
    <w:p w14:paraId="394E05ED" w14:textId="77777777" w:rsidR="005B4DD7" w:rsidRDefault="00000000">
      <w:pPr>
        <w:pStyle w:val="ListParagraph"/>
        <w:numPr>
          <w:ilvl w:val="0"/>
          <w:numId w:val="41"/>
        </w:numPr>
        <w:tabs>
          <w:tab w:val="left" w:pos="707"/>
        </w:tabs>
        <w:ind w:hanging="126"/>
        <w:rPr>
          <w:sz w:val="18"/>
        </w:rPr>
      </w:pPr>
      <w:r>
        <w:rPr>
          <w:sz w:val="18"/>
        </w:rPr>
        <w:t>Persoana</w:t>
      </w:r>
      <w:r>
        <w:rPr>
          <w:spacing w:val="-7"/>
          <w:sz w:val="18"/>
        </w:rPr>
        <w:t xml:space="preserve"> </w:t>
      </w:r>
      <w:r>
        <w:rPr>
          <w:sz w:val="18"/>
        </w:rPr>
        <w:t>fizica</w:t>
      </w:r>
      <w:r>
        <w:rPr>
          <w:spacing w:val="-4"/>
          <w:sz w:val="18"/>
        </w:rPr>
        <w:t xml:space="preserve"> </w:t>
      </w:r>
      <w:r>
        <w:rPr>
          <w:sz w:val="18"/>
        </w:rPr>
        <w:t>autorizată</w:t>
      </w:r>
      <w:r>
        <w:rPr>
          <w:spacing w:val="-4"/>
          <w:sz w:val="18"/>
        </w:rPr>
        <w:t xml:space="preserve"> </w:t>
      </w:r>
      <w:r>
        <w:rPr>
          <w:sz w:val="18"/>
        </w:rPr>
        <w:t>(OUG</w:t>
      </w:r>
      <w:r>
        <w:rPr>
          <w:spacing w:val="-3"/>
          <w:sz w:val="18"/>
        </w:rPr>
        <w:t xml:space="preserve"> </w:t>
      </w:r>
      <w:r>
        <w:rPr>
          <w:sz w:val="18"/>
        </w:rPr>
        <w:t>nr.</w:t>
      </w:r>
      <w:r>
        <w:rPr>
          <w:spacing w:val="-2"/>
          <w:sz w:val="18"/>
        </w:rPr>
        <w:t xml:space="preserve"> </w:t>
      </w:r>
      <w:r>
        <w:rPr>
          <w:sz w:val="18"/>
        </w:rPr>
        <w:t>44/16</w:t>
      </w:r>
      <w:r>
        <w:rPr>
          <w:spacing w:val="-4"/>
          <w:sz w:val="18"/>
        </w:rPr>
        <w:t xml:space="preserve"> </w:t>
      </w:r>
      <w:r>
        <w:rPr>
          <w:sz w:val="18"/>
        </w:rPr>
        <w:t>aprilie</w:t>
      </w:r>
      <w:r>
        <w:rPr>
          <w:spacing w:val="-2"/>
          <w:sz w:val="18"/>
        </w:rPr>
        <w:t xml:space="preserve"> 2008)</w:t>
      </w:r>
    </w:p>
    <w:p w14:paraId="0146225A" w14:textId="77777777" w:rsidR="005B4DD7" w:rsidRDefault="00000000">
      <w:pPr>
        <w:pStyle w:val="ListParagraph"/>
        <w:numPr>
          <w:ilvl w:val="0"/>
          <w:numId w:val="41"/>
        </w:numPr>
        <w:tabs>
          <w:tab w:val="left" w:pos="707"/>
        </w:tabs>
        <w:spacing w:before="30"/>
        <w:ind w:hanging="126"/>
        <w:rPr>
          <w:sz w:val="18"/>
        </w:rPr>
      </w:pPr>
      <w:r>
        <w:rPr>
          <w:sz w:val="18"/>
        </w:rPr>
        <w:t>Intreprinderi</w:t>
      </w:r>
      <w:r>
        <w:rPr>
          <w:spacing w:val="-7"/>
          <w:sz w:val="18"/>
        </w:rPr>
        <w:t xml:space="preserve"> </w:t>
      </w:r>
      <w:r>
        <w:rPr>
          <w:sz w:val="18"/>
        </w:rPr>
        <w:t>individuale</w:t>
      </w:r>
      <w:r>
        <w:rPr>
          <w:spacing w:val="-6"/>
          <w:sz w:val="18"/>
        </w:rPr>
        <w:t xml:space="preserve"> </w:t>
      </w:r>
      <w:r>
        <w:rPr>
          <w:sz w:val="18"/>
        </w:rPr>
        <w:t>(OUG</w:t>
      </w:r>
      <w:r>
        <w:rPr>
          <w:spacing w:val="-3"/>
          <w:sz w:val="18"/>
        </w:rPr>
        <w:t xml:space="preserve"> </w:t>
      </w:r>
      <w:r>
        <w:rPr>
          <w:sz w:val="18"/>
        </w:rPr>
        <w:t>nr. 44/16</w:t>
      </w:r>
      <w:r>
        <w:rPr>
          <w:spacing w:val="-7"/>
          <w:sz w:val="18"/>
        </w:rPr>
        <w:t xml:space="preserve"> </w:t>
      </w:r>
      <w:r>
        <w:rPr>
          <w:sz w:val="18"/>
        </w:rPr>
        <w:t>aprilie</w:t>
      </w:r>
      <w:r>
        <w:rPr>
          <w:spacing w:val="-3"/>
          <w:sz w:val="18"/>
        </w:rPr>
        <w:t xml:space="preserve"> </w:t>
      </w:r>
      <w:r>
        <w:rPr>
          <w:spacing w:val="-2"/>
          <w:sz w:val="18"/>
        </w:rPr>
        <w:t>2008)</w:t>
      </w:r>
    </w:p>
    <w:p w14:paraId="7AA09495" w14:textId="77777777" w:rsidR="005B4DD7" w:rsidRDefault="00000000">
      <w:pPr>
        <w:pStyle w:val="ListParagraph"/>
        <w:numPr>
          <w:ilvl w:val="0"/>
          <w:numId w:val="41"/>
        </w:numPr>
        <w:tabs>
          <w:tab w:val="left" w:pos="707"/>
        </w:tabs>
        <w:spacing w:before="31"/>
        <w:ind w:hanging="126"/>
        <w:rPr>
          <w:sz w:val="18"/>
        </w:rPr>
      </w:pPr>
      <w:r>
        <w:rPr>
          <w:sz w:val="18"/>
        </w:rPr>
        <w:t>Intreprindere</w:t>
      </w:r>
      <w:r>
        <w:rPr>
          <w:spacing w:val="-5"/>
          <w:sz w:val="18"/>
        </w:rPr>
        <w:t xml:space="preserve"> </w:t>
      </w:r>
      <w:r>
        <w:rPr>
          <w:sz w:val="18"/>
        </w:rPr>
        <w:t>familială</w:t>
      </w:r>
      <w:r>
        <w:rPr>
          <w:spacing w:val="-3"/>
          <w:sz w:val="18"/>
        </w:rPr>
        <w:t xml:space="preserve"> </w:t>
      </w:r>
      <w:r>
        <w:rPr>
          <w:sz w:val="18"/>
        </w:rPr>
        <w:t>(OUG</w:t>
      </w:r>
      <w:r>
        <w:rPr>
          <w:spacing w:val="-3"/>
          <w:sz w:val="18"/>
        </w:rPr>
        <w:t xml:space="preserve"> </w:t>
      </w:r>
      <w:r>
        <w:rPr>
          <w:sz w:val="18"/>
        </w:rPr>
        <w:t>nr.</w:t>
      </w:r>
      <w:r>
        <w:rPr>
          <w:spacing w:val="-2"/>
          <w:sz w:val="18"/>
        </w:rPr>
        <w:t xml:space="preserve"> </w:t>
      </w:r>
      <w:r>
        <w:rPr>
          <w:sz w:val="18"/>
        </w:rPr>
        <w:t>44/16</w:t>
      </w:r>
      <w:r>
        <w:rPr>
          <w:spacing w:val="-3"/>
          <w:sz w:val="18"/>
        </w:rPr>
        <w:t xml:space="preserve"> </w:t>
      </w:r>
      <w:r>
        <w:rPr>
          <w:sz w:val="18"/>
        </w:rPr>
        <w:t>aprilie</w:t>
      </w:r>
      <w:r>
        <w:rPr>
          <w:spacing w:val="-1"/>
          <w:sz w:val="18"/>
        </w:rPr>
        <w:t xml:space="preserve"> </w:t>
      </w:r>
      <w:r>
        <w:rPr>
          <w:spacing w:val="-2"/>
          <w:sz w:val="18"/>
        </w:rPr>
        <w:t>2008)</w:t>
      </w:r>
    </w:p>
    <w:p w14:paraId="7D7119AD" w14:textId="77777777" w:rsidR="005B4DD7" w:rsidRDefault="00000000">
      <w:pPr>
        <w:pStyle w:val="ListParagraph"/>
        <w:numPr>
          <w:ilvl w:val="0"/>
          <w:numId w:val="41"/>
        </w:numPr>
        <w:tabs>
          <w:tab w:val="left" w:pos="707"/>
        </w:tabs>
        <w:spacing w:before="31" w:after="50"/>
        <w:ind w:hanging="126"/>
        <w:rPr>
          <w:sz w:val="18"/>
        </w:rPr>
      </w:pPr>
      <w:r>
        <w:rPr>
          <w:sz w:val="18"/>
        </w:rPr>
        <w:t>Societate</w:t>
      </w:r>
      <w:r>
        <w:rPr>
          <w:spacing w:val="-3"/>
          <w:sz w:val="18"/>
        </w:rPr>
        <w:t xml:space="preserve"> </w:t>
      </w:r>
      <w:r>
        <w:rPr>
          <w:sz w:val="18"/>
        </w:rPr>
        <w:t>cu</w:t>
      </w:r>
      <w:r>
        <w:rPr>
          <w:spacing w:val="-3"/>
          <w:sz w:val="18"/>
        </w:rPr>
        <w:t xml:space="preserve"> </w:t>
      </w:r>
      <w:r>
        <w:rPr>
          <w:sz w:val="18"/>
        </w:rPr>
        <w:t>raspundere</w:t>
      </w:r>
      <w:r>
        <w:rPr>
          <w:spacing w:val="-3"/>
          <w:sz w:val="18"/>
        </w:rPr>
        <w:t xml:space="preserve"> </w:t>
      </w:r>
      <w:r>
        <w:rPr>
          <w:sz w:val="18"/>
        </w:rPr>
        <w:t>limitata</w:t>
      </w:r>
      <w:r>
        <w:rPr>
          <w:spacing w:val="-1"/>
          <w:sz w:val="18"/>
        </w:rPr>
        <w:t xml:space="preserve"> </w:t>
      </w:r>
      <w:r>
        <w:rPr>
          <w:sz w:val="18"/>
        </w:rPr>
        <w:t>–</w:t>
      </w:r>
      <w:r>
        <w:rPr>
          <w:spacing w:val="-2"/>
          <w:sz w:val="18"/>
        </w:rPr>
        <w:t xml:space="preserve"> </w:t>
      </w:r>
      <w:r>
        <w:rPr>
          <w:sz w:val="18"/>
        </w:rPr>
        <w:t>SRL</w:t>
      </w:r>
      <w:r>
        <w:rPr>
          <w:spacing w:val="-6"/>
          <w:sz w:val="18"/>
        </w:rPr>
        <w:t xml:space="preserve"> </w:t>
      </w:r>
      <w:r>
        <w:rPr>
          <w:sz w:val="18"/>
        </w:rPr>
        <w:t>(Legea</w:t>
      </w:r>
      <w:r>
        <w:rPr>
          <w:spacing w:val="-3"/>
          <w:sz w:val="18"/>
        </w:rPr>
        <w:t xml:space="preserve"> </w:t>
      </w:r>
      <w:r>
        <w:rPr>
          <w:spacing w:val="-2"/>
          <w:sz w:val="18"/>
        </w:rPr>
        <w:t>nr.31/1990)</w:t>
      </w: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67"/>
        <w:gridCol w:w="7786"/>
      </w:tblGrid>
      <w:tr w:rsidR="005B4DD7" w14:paraId="37D9BC4D" w14:textId="77777777" w:rsidTr="0052476E">
        <w:trPr>
          <w:trHeight w:val="479"/>
        </w:trPr>
        <w:tc>
          <w:tcPr>
            <w:tcW w:w="2567" w:type="dxa"/>
            <w:tcBorders>
              <w:left w:val="nil"/>
              <w:right w:val="nil"/>
            </w:tcBorders>
            <w:shd w:val="clear" w:color="auto" w:fill="DAECF3"/>
          </w:tcPr>
          <w:p w14:paraId="76F30FD5" w14:textId="77777777" w:rsidR="005B4DD7" w:rsidRDefault="005B4DD7">
            <w:pPr>
              <w:pStyle w:val="TableParagraph"/>
              <w:spacing w:before="8"/>
              <w:rPr>
                <w:sz w:val="18"/>
              </w:rPr>
            </w:pPr>
          </w:p>
          <w:p w14:paraId="65B366AC" w14:textId="77777777" w:rsidR="005B4DD7" w:rsidRDefault="00000000">
            <w:pPr>
              <w:pStyle w:val="TableParagraph"/>
              <w:ind w:left="71"/>
              <w:rPr>
                <w:b/>
                <w:sz w:val="18"/>
              </w:rPr>
            </w:pPr>
            <w:r>
              <w:rPr>
                <w:b/>
                <w:sz w:val="18"/>
              </w:rPr>
              <w:t>DOCUMENTE</w:t>
            </w:r>
            <w:r>
              <w:rPr>
                <w:b/>
                <w:spacing w:val="79"/>
                <w:w w:val="150"/>
                <w:sz w:val="18"/>
              </w:rPr>
              <w:t xml:space="preserve"> </w:t>
            </w:r>
            <w:r>
              <w:rPr>
                <w:b/>
                <w:sz w:val="18"/>
              </w:rPr>
              <w:t>DE</w:t>
            </w:r>
            <w:r>
              <w:rPr>
                <w:b/>
                <w:spacing w:val="26"/>
                <w:sz w:val="18"/>
              </w:rPr>
              <w:t xml:space="preserve">  </w:t>
            </w:r>
            <w:r>
              <w:rPr>
                <w:b/>
                <w:spacing w:val="-2"/>
                <w:sz w:val="18"/>
              </w:rPr>
              <w:t>PREZENTAT</w:t>
            </w:r>
          </w:p>
        </w:tc>
        <w:tc>
          <w:tcPr>
            <w:tcW w:w="7786" w:type="dxa"/>
            <w:tcBorders>
              <w:left w:val="nil"/>
              <w:right w:val="nil"/>
            </w:tcBorders>
            <w:shd w:val="clear" w:color="auto" w:fill="DAECF3"/>
          </w:tcPr>
          <w:p w14:paraId="2E76BDE9" w14:textId="77777777" w:rsidR="005B4DD7" w:rsidRDefault="005B4DD7">
            <w:pPr>
              <w:pStyle w:val="TableParagraph"/>
              <w:spacing w:before="8"/>
              <w:rPr>
                <w:sz w:val="18"/>
              </w:rPr>
            </w:pPr>
          </w:p>
          <w:p w14:paraId="1C605CED" w14:textId="77777777" w:rsidR="005B4DD7" w:rsidRDefault="00000000">
            <w:pPr>
              <w:pStyle w:val="TableParagraph"/>
              <w:ind w:left="74"/>
              <w:rPr>
                <w:b/>
                <w:sz w:val="18"/>
              </w:rPr>
            </w:pPr>
            <w:r>
              <w:rPr>
                <w:b/>
                <w:sz w:val="18"/>
              </w:rPr>
              <w:t>PUNCTE</w:t>
            </w:r>
            <w:r>
              <w:rPr>
                <w:b/>
                <w:spacing w:val="-1"/>
                <w:sz w:val="18"/>
              </w:rPr>
              <w:t xml:space="preserve"> </w:t>
            </w:r>
            <w:r>
              <w:rPr>
                <w:b/>
                <w:sz w:val="18"/>
              </w:rPr>
              <w:t>DE VERIFICAT IN</w:t>
            </w:r>
            <w:r>
              <w:rPr>
                <w:b/>
                <w:spacing w:val="-3"/>
                <w:sz w:val="18"/>
              </w:rPr>
              <w:t xml:space="preserve"> </w:t>
            </w:r>
            <w:r>
              <w:rPr>
                <w:b/>
                <w:spacing w:val="-2"/>
                <w:sz w:val="18"/>
              </w:rPr>
              <w:t>DOCUMENTE</w:t>
            </w:r>
          </w:p>
        </w:tc>
      </w:tr>
      <w:tr w:rsidR="005B4DD7" w14:paraId="5357E419" w14:textId="77777777" w:rsidTr="0052476E">
        <w:trPr>
          <w:trHeight w:val="5952"/>
        </w:trPr>
        <w:tc>
          <w:tcPr>
            <w:tcW w:w="2567" w:type="dxa"/>
          </w:tcPr>
          <w:p w14:paraId="3719A566" w14:textId="77777777" w:rsidR="005B4DD7" w:rsidRDefault="00000000">
            <w:pPr>
              <w:pStyle w:val="TableParagraph"/>
              <w:spacing w:line="271" w:lineRule="auto"/>
              <w:ind w:left="66" w:right="30"/>
              <w:jc w:val="both"/>
              <w:rPr>
                <w:sz w:val="18"/>
              </w:rPr>
            </w:pPr>
            <w:r>
              <w:rPr>
                <w:sz w:val="18"/>
              </w:rPr>
              <w:t>Acces baza date serviciul</w:t>
            </w:r>
            <w:r>
              <w:rPr>
                <w:spacing w:val="80"/>
                <w:sz w:val="18"/>
              </w:rPr>
              <w:t xml:space="preserve"> </w:t>
            </w:r>
            <w:r>
              <w:rPr>
                <w:sz w:val="18"/>
              </w:rPr>
              <w:t>online RECOM</w:t>
            </w:r>
            <w:r>
              <w:rPr>
                <w:spacing w:val="40"/>
                <w:sz w:val="18"/>
              </w:rPr>
              <w:t xml:space="preserve"> </w:t>
            </w:r>
            <w:r>
              <w:rPr>
                <w:sz w:val="18"/>
              </w:rPr>
              <w:t>al Oficiul Registrului Comerțului, conform Manualului de</w:t>
            </w:r>
            <w:r>
              <w:rPr>
                <w:spacing w:val="40"/>
                <w:sz w:val="18"/>
              </w:rPr>
              <w:t xml:space="preserve"> </w:t>
            </w:r>
            <w:r>
              <w:rPr>
                <w:sz w:val="18"/>
              </w:rPr>
              <w:t>utilizare portal ONRC Serviciul RECOM</w:t>
            </w:r>
            <w:r>
              <w:rPr>
                <w:spacing w:val="40"/>
                <w:sz w:val="18"/>
              </w:rPr>
              <w:t xml:space="preserve"> </w:t>
            </w:r>
            <w:r>
              <w:rPr>
                <w:sz w:val="18"/>
              </w:rPr>
              <w:t>online.</w:t>
            </w:r>
          </w:p>
          <w:p w14:paraId="6DEB0235" w14:textId="77777777" w:rsidR="005B4DD7" w:rsidRDefault="00000000">
            <w:pPr>
              <w:pStyle w:val="TableParagraph"/>
              <w:spacing w:before="2" w:line="268" w:lineRule="auto"/>
              <w:ind w:left="66" w:right="34"/>
              <w:jc w:val="both"/>
              <w:rPr>
                <w:sz w:val="18"/>
              </w:rPr>
            </w:pPr>
            <w:r>
              <w:rPr>
                <w:sz w:val="18"/>
              </w:rPr>
              <w:t>Copia actului de identitate pentru reprezentantul legal de proiect (asociat unic/asociat majoritar si administrator);</w:t>
            </w:r>
          </w:p>
        </w:tc>
        <w:tc>
          <w:tcPr>
            <w:tcW w:w="7786" w:type="dxa"/>
          </w:tcPr>
          <w:p w14:paraId="6BC0A862" w14:textId="77777777" w:rsidR="005B4DD7" w:rsidRDefault="00000000">
            <w:pPr>
              <w:pStyle w:val="TableParagraph"/>
              <w:spacing w:line="261" w:lineRule="auto"/>
              <w:ind w:left="69" w:right="57"/>
              <w:jc w:val="both"/>
              <w:rPr>
                <w:sz w:val="18"/>
              </w:rPr>
            </w:pPr>
            <w:r>
              <w:rPr>
                <w:sz w:val="18"/>
              </w:rPr>
              <w:t>Expertul</w:t>
            </w:r>
            <w:r>
              <w:rPr>
                <w:spacing w:val="-1"/>
                <w:sz w:val="18"/>
              </w:rPr>
              <w:t xml:space="preserve"> </w:t>
            </w:r>
            <w:r>
              <w:rPr>
                <w:sz w:val="18"/>
              </w:rPr>
              <w:t>acceseaza</w:t>
            </w:r>
            <w:r>
              <w:rPr>
                <w:spacing w:val="-2"/>
                <w:sz w:val="18"/>
              </w:rPr>
              <w:t xml:space="preserve"> </w:t>
            </w:r>
            <w:r>
              <w:rPr>
                <w:sz w:val="18"/>
              </w:rPr>
              <w:t>baza</w:t>
            </w:r>
            <w:r>
              <w:rPr>
                <w:spacing w:val="-4"/>
                <w:sz w:val="18"/>
              </w:rPr>
              <w:t xml:space="preserve"> </w:t>
            </w:r>
            <w:r>
              <w:rPr>
                <w:sz w:val="18"/>
              </w:rPr>
              <w:t>de</w:t>
            </w:r>
            <w:r>
              <w:rPr>
                <w:spacing w:val="-1"/>
                <w:sz w:val="18"/>
              </w:rPr>
              <w:t xml:space="preserve"> </w:t>
            </w:r>
            <w:r>
              <w:rPr>
                <w:sz w:val="18"/>
              </w:rPr>
              <w:t>date a</w:t>
            </w:r>
            <w:r>
              <w:rPr>
                <w:spacing w:val="-2"/>
                <w:sz w:val="18"/>
              </w:rPr>
              <w:t xml:space="preserve"> </w:t>
            </w:r>
            <w:r>
              <w:rPr>
                <w:sz w:val="18"/>
              </w:rPr>
              <w:t xml:space="preserve">serviciului </w:t>
            </w:r>
            <w:r>
              <w:rPr>
                <w:b/>
                <w:sz w:val="18"/>
              </w:rPr>
              <w:t>online</w:t>
            </w:r>
            <w:r>
              <w:rPr>
                <w:b/>
                <w:spacing w:val="-1"/>
                <w:sz w:val="18"/>
              </w:rPr>
              <w:t xml:space="preserve"> </w:t>
            </w:r>
            <w:r>
              <w:rPr>
                <w:b/>
                <w:sz w:val="18"/>
              </w:rPr>
              <w:t>RECOM al</w:t>
            </w:r>
            <w:r>
              <w:rPr>
                <w:b/>
                <w:spacing w:val="-1"/>
                <w:sz w:val="18"/>
              </w:rPr>
              <w:t xml:space="preserve"> </w:t>
            </w:r>
            <w:r>
              <w:rPr>
                <w:b/>
                <w:sz w:val="18"/>
              </w:rPr>
              <w:t>Oficiul</w:t>
            </w:r>
            <w:r>
              <w:rPr>
                <w:b/>
                <w:spacing w:val="-1"/>
                <w:sz w:val="18"/>
              </w:rPr>
              <w:t xml:space="preserve"> </w:t>
            </w:r>
            <w:r>
              <w:rPr>
                <w:b/>
                <w:i/>
                <w:sz w:val="18"/>
              </w:rPr>
              <w:t xml:space="preserve">Naţional </w:t>
            </w:r>
            <w:r>
              <w:rPr>
                <w:b/>
                <w:sz w:val="18"/>
              </w:rPr>
              <w:t xml:space="preserve">a Registrului Comerţului </w:t>
            </w:r>
            <w:r>
              <w:rPr>
                <w:sz w:val="18"/>
              </w:rPr>
              <w:t>si verifică:</w:t>
            </w:r>
          </w:p>
          <w:p w14:paraId="59089EA0" w14:textId="77777777" w:rsidR="005B4DD7" w:rsidRDefault="00000000">
            <w:pPr>
              <w:pStyle w:val="TableParagraph"/>
              <w:numPr>
                <w:ilvl w:val="0"/>
                <w:numId w:val="40"/>
              </w:numPr>
              <w:tabs>
                <w:tab w:val="left" w:pos="207"/>
              </w:tabs>
              <w:spacing w:before="1" w:line="276" w:lineRule="auto"/>
              <w:ind w:right="26" w:firstLine="0"/>
              <w:jc w:val="both"/>
              <w:rPr>
                <w:sz w:val="18"/>
              </w:rPr>
            </w:pPr>
            <w:r>
              <w:rPr>
                <w:sz w:val="18"/>
              </w:rPr>
              <w:t>daca solicitantul</w:t>
            </w:r>
            <w:r>
              <w:rPr>
                <w:spacing w:val="40"/>
                <w:sz w:val="18"/>
              </w:rPr>
              <w:t xml:space="preserve"> </w:t>
            </w:r>
            <w:r>
              <w:rPr>
                <w:sz w:val="18"/>
              </w:rPr>
              <w:t>este/nu este în curs de lichidare, fuziune, dizolvare, divizare conform Legii nr. 31/1990, reorganizare judiciară sau faliment conform Legii nr. 85/2006, republicata. Se verifică, de asemenea, capitalul</w:t>
            </w:r>
            <w:r>
              <w:rPr>
                <w:spacing w:val="-1"/>
                <w:sz w:val="18"/>
              </w:rPr>
              <w:t xml:space="preserve"> </w:t>
            </w:r>
            <w:r>
              <w:rPr>
                <w:sz w:val="18"/>
              </w:rPr>
              <w:t>social sa</w:t>
            </w:r>
            <w:r>
              <w:rPr>
                <w:spacing w:val="-2"/>
                <w:sz w:val="18"/>
              </w:rPr>
              <w:t xml:space="preserve"> </w:t>
            </w:r>
            <w:r>
              <w:rPr>
                <w:sz w:val="18"/>
              </w:rPr>
              <w:t>fie 100%</w:t>
            </w:r>
            <w:r>
              <w:rPr>
                <w:spacing w:val="-1"/>
                <w:sz w:val="18"/>
              </w:rPr>
              <w:t xml:space="preserve"> </w:t>
            </w:r>
            <w:r>
              <w:rPr>
                <w:sz w:val="18"/>
              </w:rPr>
              <w:t>privat si numărul de înregistrare;</w:t>
            </w:r>
          </w:p>
          <w:p w14:paraId="3ABA5709" w14:textId="77777777" w:rsidR="005B4DD7" w:rsidRDefault="00000000">
            <w:pPr>
              <w:pStyle w:val="TableParagraph"/>
              <w:numPr>
                <w:ilvl w:val="0"/>
                <w:numId w:val="40"/>
              </w:numPr>
              <w:tabs>
                <w:tab w:val="left" w:pos="245"/>
              </w:tabs>
              <w:spacing w:line="273" w:lineRule="auto"/>
              <w:ind w:right="33" w:firstLine="0"/>
              <w:jc w:val="both"/>
              <w:rPr>
                <w:sz w:val="18"/>
              </w:rPr>
            </w:pPr>
            <w:r>
              <w:rPr>
                <w:sz w:val="18"/>
              </w:rPr>
              <w:t>daca este inregistrat ca PFA/II/IF conform OUG nr. 44/16 aprilie 2008 sau persoana juridica conform Legii nr.31/1990;</w:t>
            </w:r>
          </w:p>
          <w:p w14:paraId="19A9D83A" w14:textId="77777777" w:rsidR="005B4DD7" w:rsidRDefault="00000000">
            <w:pPr>
              <w:pStyle w:val="TableParagraph"/>
              <w:numPr>
                <w:ilvl w:val="0"/>
                <w:numId w:val="40"/>
              </w:numPr>
              <w:tabs>
                <w:tab w:val="left" w:pos="221"/>
              </w:tabs>
              <w:spacing w:before="2" w:line="276" w:lineRule="auto"/>
              <w:ind w:right="17" w:firstLine="0"/>
              <w:jc w:val="both"/>
              <w:rPr>
                <w:sz w:val="18"/>
              </w:rPr>
            </w:pPr>
            <w:r>
              <w:rPr>
                <w:b/>
                <w:sz w:val="18"/>
              </w:rPr>
              <w:t xml:space="preserve">verificare doar pentru proiectele încadrate în art. 19.1.a.i </w:t>
            </w:r>
            <w:r>
              <w:rPr>
                <w:sz w:val="18"/>
              </w:rPr>
              <w:t xml:space="preserve">- data atribuirii codului unic de înregistrare de la ONRC sa fie de maximum 24 de luni de la momentul depunerii cererii de finanțare și </w:t>
            </w:r>
            <w:r>
              <w:rPr>
                <w:i/>
                <w:sz w:val="18"/>
              </w:rPr>
              <w:t>are ca obiect de activitate- activitați agricole (exploatarea terenurilor agricole) şi/sau activitatea zootehnică</w:t>
            </w:r>
            <w:r>
              <w:rPr>
                <w:sz w:val="18"/>
              </w:rPr>
              <w:t>; În cazul în care tânărul fermier a făcut parte în urmă cu mai mult de 24 de luni dintr-o</w:t>
            </w:r>
            <w:r>
              <w:rPr>
                <w:spacing w:val="40"/>
                <w:sz w:val="18"/>
              </w:rPr>
              <w:t xml:space="preserve"> </w:t>
            </w:r>
            <w:r>
              <w:rPr>
                <w:sz w:val="18"/>
              </w:rPr>
              <w:t>altă întreprindere, este eligibil cu condiția să nu mai activeze la momentul depunerii cererii de finanțare în nicio altă întreprindere (nici în calitate</w:t>
            </w:r>
            <w:r>
              <w:rPr>
                <w:spacing w:val="40"/>
                <w:sz w:val="18"/>
              </w:rPr>
              <w:t xml:space="preserve"> </w:t>
            </w:r>
            <w:r>
              <w:rPr>
                <w:sz w:val="18"/>
              </w:rPr>
              <w:t>de asociat/nici în calitate de administrator), cu excepția grupurilor de producători/cooperativelor agricole. Reprezentantul legal în calitate de asociat unic / asociatul majoritar (deține cel puțin 50%+1din acțiuni) si administrator al societății are vârsta</w:t>
            </w:r>
            <w:r>
              <w:rPr>
                <w:spacing w:val="80"/>
                <w:sz w:val="18"/>
              </w:rPr>
              <w:t xml:space="preserve"> </w:t>
            </w:r>
            <w:r>
              <w:rPr>
                <w:sz w:val="18"/>
              </w:rPr>
              <w:t>de până</w:t>
            </w:r>
            <w:r>
              <w:rPr>
                <w:spacing w:val="16"/>
                <w:sz w:val="18"/>
              </w:rPr>
              <w:t xml:space="preserve"> </w:t>
            </w:r>
            <w:r>
              <w:rPr>
                <w:sz w:val="18"/>
              </w:rPr>
              <w:t>la</w:t>
            </w:r>
            <w:r>
              <w:rPr>
                <w:spacing w:val="80"/>
                <w:sz w:val="18"/>
              </w:rPr>
              <w:t xml:space="preserve"> </w:t>
            </w:r>
            <w:r>
              <w:rPr>
                <w:sz w:val="18"/>
              </w:rPr>
              <w:t>40 de</w:t>
            </w:r>
            <w:r>
              <w:rPr>
                <w:spacing w:val="15"/>
                <w:sz w:val="18"/>
              </w:rPr>
              <w:t xml:space="preserve"> </w:t>
            </w:r>
            <w:r>
              <w:rPr>
                <w:sz w:val="18"/>
              </w:rPr>
              <w:t>ani inclusiv(până cel mult cu o zi înainte de a împlini 41 de ani)</w:t>
            </w:r>
            <w:r>
              <w:rPr>
                <w:spacing w:val="16"/>
                <w:sz w:val="18"/>
              </w:rPr>
              <w:t xml:space="preserve"> </w:t>
            </w:r>
            <w:r>
              <w:rPr>
                <w:sz w:val="18"/>
              </w:rPr>
              <w:t>şi se instalează pentru prima dată în exploatația agricolă</w:t>
            </w:r>
            <w:r>
              <w:rPr>
                <w:spacing w:val="80"/>
                <w:sz w:val="18"/>
              </w:rPr>
              <w:t xml:space="preserve"> </w:t>
            </w:r>
            <w:r>
              <w:rPr>
                <w:sz w:val="18"/>
              </w:rPr>
              <w:t>în calitate de</w:t>
            </w:r>
            <w:r>
              <w:rPr>
                <w:spacing w:val="40"/>
                <w:sz w:val="18"/>
              </w:rPr>
              <w:t xml:space="preserve"> </w:t>
            </w:r>
            <w:r>
              <w:rPr>
                <w:sz w:val="18"/>
              </w:rPr>
              <w:t>conducător (şef/manager)</w:t>
            </w:r>
            <w:r>
              <w:rPr>
                <w:spacing w:val="40"/>
                <w:sz w:val="18"/>
              </w:rPr>
              <w:t xml:space="preserve"> </w:t>
            </w:r>
            <w:r>
              <w:rPr>
                <w:sz w:val="18"/>
              </w:rPr>
              <w:t>ai unei exploatații agricole- Se verifică dacă informațiile menționate în CF sunt în concordanță cu cele menționate în document: date de identitate ale beneficiarului de proiect, adresa, seria şi numarul, valabilitatea documentului.</w:t>
            </w:r>
          </w:p>
          <w:p w14:paraId="23D8E863" w14:textId="77777777" w:rsidR="005B4DD7" w:rsidRDefault="00000000">
            <w:pPr>
              <w:pStyle w:val="TableParagraph"/>
              <w:spacing w:before="10" w:line="264" w:lineRule="auto"/>
              <w:ind w:left="69" w:right="64"/>
              <w:jc w:val="both"/>
              <w:rPr>
                <w:sz w:val="18"/>
              </w:rPr>
            </w:pPr>
            <w:r>
              <w:rPr>
                <w:sz w:val="18"/>
              </w:rPr>
              <w:t>Se verifică dacă solicitantul are vârsta de până la 40 de ani inclusiv (până cel</w:t>
            </w:r>
            <w:r>
              <w:rPr>
                <w:spacing w:val="40"/>
                <w:sz w:val="18"/>
              </w:rPr>
              <w:t xml:space="preserve"> </w:t>
            </w:r>
            <w:r>
              <w:rPr>
                <w:sz w:val="18"/>
              </w:rPr>
              <w:t>mult</w:t>
            </w:r>
            <w:r>
              <w:rPr>
                <w:spacing w:val="-1"/>
                <w:sz w:val="18"/>
              </w:rPr>
              <w:t xml:space="preserve"> </w:t>
            </w:r>
            <w:r>
              <w:rPr>
                <w:sz w:val="18"/>
              </w:rPr>
              <w:t>cu</w:t>
            </w:r>
            <w:r>
              <w:rPr>
                <w:spacing w:val="-1"/>
                <w:sz w:val="18"/>
              </w:rPr>
              <w:t xml:space="preserve"> </w:t>
            </w:r>
            <w:r>
              <w:rPr>
                <w:sz w:val="18"/>
              </w:rPr>
              <w:t>o</w:t>
            </w:r>
            <w:r>
              <w:rPr>
                <w:spacing w:val="-2"/>
                <w:sz w:val="18"/>
              </w:rPr>
              <w:t xml:space="preserve"> </w:t>
            </w:r>
            <w:r>
              <w:rPr>
                <w:sz w:val="18"/>
              </w:rPr>
              <w:t>zi</w:t>
            </w:r>
            <w:r>
              <w:rPr>
                <w:spacing w:val="-2"/>
                <w:sz w:val="18"/>
              </w:rPr>
              <w:t xml:space="preserve"> </w:t>
            </w:r>
            <w:r>
              <w:rPr>
                <w:sz w:val="18"/>
              </w:rPr>
              <w:t>înainte</w:t>
            </w:r>
            <w:r>
              <w:rPr>
                <w:spacing w:val="-1"/>
                <w:sz w:val="18"/>
              </w:rPr>
              <w:t xml:space="preserve"> </w:t>
            </w:r>
            <w:r>
              <w:rPr>
                <w:sz w:val="18"/>
              </w:rPr>
              <w:t>de</w:t>
            </w:r>
            <w:r>
              <w:rPr>
                <w:spacing w:val="-1"/>
                <w:sz w:val="18"/>
              </w:rPr>
              <w:t xml:space="preserve"> </w:t>
            </w:r>
            <w:r>
              <w:rPr>
                <w:sz w:val="18"/>
              </w:rPr>
              <w:t>a</w:t>
            </w:r>
            <w:r>
              <w:rPr>
                <w:spacing w:val="-2"/>
                <w:sz w:val="18"/>
              </w:rPr>
              <w:t xml:space="preserve"> </w:t>
            </w:r>
            <w:r>
              <w:rPr>
                <w:sz w:val="18"/>
              </w:rPr>
              <w:t>împlini</w:t>
            </w:r>
            <w:r>
              <w:rPr>
                <w:spacing w:val="-2"/>
                <w:sz w:val="18"/>
              </w:rPr>
              <w:t xml:space="preserve"> </w:t>
            </w:r>
            <w:r>
              <w:rPr>
                <w:sz w:val="18"/>
              </w:rPr>
              <w:t>41</w:t>
            </w:r>
            <w:r>
              <w:rPr>
                <w:spacing w:val="-2"/>
                <w:sz w:val="18"/>
              </w:rPr>
              <w:t xml:space="preserve"> </w:t>
            </w:r>
            <w:r>
              <w:rPr>
                <w:sz w:val="18"/>
              </w:rPr>
              <w:t>de</w:t>
            </w:r>
            <w:r>
              <w:rPr>
                <w:spacing w:val="-1"/>
                <w:sz w:val="18"/>
              </w:rPr>
              <w:t xml:space="preserve"> </w:t>
            </w:r>
            <w:r>
              <w:rPr>
                <w:sz w:val="18"/>
              </w:rPr>
              <w:t>ani)</w:t>
            </w:r>
            <w:r>
              <w:rPr>
                <w:spacing w:val="40"/>
                <w:sz w:val="18"/>
              </w:rPr>
              <w:t xml:space="preserve"> </w:t>
            </w:r>
            <w:r>
              <w:rPr>
                <w:sz w:val="18"/>
              </w:rPr>
              <w:t>la</w:t>
            </w:r>
            <w:r>
              <w:rPr>
                <w:spacing w:val="-2"/>
                <w:sz w:val="18"/>
              </w:rPr>
              <w:t xml:space="preserve"> </w:t>
            </w:r>
            <w:r>
              <w:rPr>
                <w:sz w:val="18"/>
              </w:rPr>
              <w:t>data</w:t>
            </w:r>
            <w:r>
              <w:rPr>
                <w:spacing w:val="-3"/>
                <w:sz w:val="18"/>
              </w:rPr>
              <w:t xml:space="preserve"> </w:t>
            </w:r>
            <w:r>
              <w:rPr>
                <w:sz w:val="18"/>
              </w:rPr>
              <w:t>depunerii</w:t>
            </w:r>
            <w:r>
              <w:rPr>
                <w:spacing w:val="-2"/>
                <w:sz w:val="18"/>
              </w:rPr>
              <w:t xml:space="preserve"> </w:t>
            </w:r>
            <w:r>
              <w:rPr>
                <w:sz w:val="18"/>
              </w:rPr>
              <w:t>cererii</w:t>
            </w:r>
            <w:r>
              <w:rPr>
                <w:spacing w:val="-3"/>
                <w:sz w:val="18"/>
              </w:rPr>
              <w:t xml:space="preserve"> </w:t>
            </w:r>
            <w:r>
              <w:rPr>
                <w:sz w:val="18"/>
              </w:rPr>
              <w:t>de</w:t>
            </w:r>
            <w:r>
              <w:rPr>
                <w:spacing w:val="-1"/>
                <w:sz w:val="18"/>
              </w:rPr>
              <w:t xml:space="preserve"> </w:t>
            </w:r>
            <w:r>
              <w:rPr>
                <w:sz w:val="18"/>
              </w:rPr>
              <w:t>finanțare.</w:t>
            </w:r>
          </w:p>
        </w:tc>
      </w:tr>
    </w:tbl>
    <w:p w14:paraId="6DD66D85" w14:textId="77777777" w:rsidR="005B4DD7" w:rsidRDefault="005B4DD7">
      <w:pPr>
        <w:spacing w:line="264" w:lineRule="auto"/>
        <w:jc w:val="both"/>
        <w:rPr>
          <w:sz w:val="18"/>
        </w:rPr>
        <w:sectPr w:rsidR="005B4DD7">
          <w:pgSz w:w="11930" w:h="16850"/>
          <w:pgMar w:top="1680" w:right="320" w:bottom="660" w:left="840" w:header="732" w:footer="465" w:gutter="0"/>
          <w:cols w:space="720"/>
        </w:sectPr>
      </w:pPr>
    </w:p>
    <w:p w14:paraId="56346A5F"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6FEEAFF5" w14:textId="77777777" w:rsidTr="0052476E">
        <w:trPr>
          <w:trHeight w:val="14006"/>
        </w:trPr>
        <w:tc>
          <w:tcPr>
            <w:tcW w:w="3548" w:type="dxa"/>
          </w:tcPr>
          <w:p w14:paraId="33E19D72" w14:textId="77777777" w:rsidR="005B4DD7" w:rsidRDefault="005B4DD7">
            <w:pPr>
              <w:pStyle w:val="TableParagraph"/>
              <w:rPr>
                <w:rFonts w:ascii="Times New Roman"/>
                <w:sz w:val="18"/>
              </w:rPr>
            </w:pPr>
          </w:p>
        </w:tc>
        <w:tc>
          <w:tcPr>
            <w:tcW w:w="6805" w:type="dxa"/>
          </w:tcPr>
          <w:p w14:paraId="7161FD92" w14:textId="77777777" w:rsidR="005B4DD7" w:rsidRDefault="00000000" w:rsidP="0052476E">
            <w:pPr>
              <w:pStyle w:val="TableParagraph"/>
              <w:ind w:left="70"/>
              <w:rPr>
                <w:sz w:val="18"/>
              </w:rPr>
            </w:pPr>
            <w:r>
              <w:rPr>
                <w:sz w:val="18"/>
              </w:rPr>
              <w:t>Se</w:t>
            </w:r>
            <w:r>
              <w:rPr>
                <w:spacing w:val="59"/>
                <w:w w:val="150"/>
                <w:sz w:val="18"/>
              </w:rPr>
              <w:t xml:space="preserve"> </w:t>
            </w:r>
            <w:r>
              <w:rPr>
                <w:sz w:val="18"/>
              </w:rPr>
              <w:t>verifică</w:t>
            </w:r>
            <w:r>
              <w:rPr>
                <w:spacing w:val="59"/>
                <w:w w:val="150"/>
                <w:sz w:val="18"/>
              </w:rPr>
              <w:t xml:space="preserve"> </w:t>
            </w:r>
            <w:r>
              <w:rPr>
                <w:sz w:val="18"/>
              </w:rPr>
              <w:t>daca</w:t>
            </w:r>
            <w:r>
              <w:rPr>
                <w:spacing w:val="59"/>
                <w:w w:val="150"/>
                <w:sz w:val="18"/>
              </w:rPr>
              <w:t xml:space="preserve"> </w:t>
            </w:r>
            <w:r>
              <w:rPr>
                <w:sz w:val="18"/>
              </w:rPr>
              <w:t>tanarul</w:t>
            </w:r>
            <w:r>
              <w:rPr>
                <w:spacing w:val="59"/>
                <w:w w:val="150"/>
                <w:sz w:val="18"/>
              </w:rPr>
              <w:t xml:space="preserve"> </w:t>
            </w:r>
            <w:r>
              <w:rPr>
                <w:sz w:val="18"/>
              </w:rPr>
              <w:t>fermier</w:t>
            </w:r>
            <w:r>
              <w:rPr>
                <w:spacing w:val="62"/>
                <w:w w:val="150"/>
                <w:sz w:val="18"/>
              </w:rPr>
              <w:t xml:space="preserve"> </w:t>
            </w:r>
            <w:r>
              <w:rPr>
                <w:sz w:val="18"/>
              </w:rPr>
              <w:t>detine</w:t>
            </w:r>
            <w:r>
              <w:rPr>
                <w:spacing w:val="63"/>
                <w:w w:val="150"/>
                <w:sz w:val="18"/>
              </w:rPr>
              <w:t xml:space="preserve"> </w:t>
            </w:r>
            <w:r>
              <w:rPr>
                <w:sz w:val="18"/>
              </w:rPr>
              <w:t>calitatea</w:t>
            </w:r>
            <w:r>
              <w:rPr>
                <w:spacing w:val="59"/>
                <w:w w:val="150"/>
                <w:sz w:val="18"/>
              </w:rPr>
              <w:t xml:space="preserve"> </w:t>
            </w:r>
            <w:r>
              <w:rPr>
                <w:sz w:val="18"/>
              </w:rPr>
              <w:t>de</w:t>
            </w:r>
            <w:r>
              <w:rPr>
                <w:spacing w:val="60"/>
                <w:w w:val="150"/>
                <w:sz w:val="18"/>
              </w:rPr>
              <w:t xml:space="preserve"> </w:t>
            </w:r>
            <w:r>
              <w:rPr>
                <w:sz w:val="18"/>
              </w:rPr>
              <w:t>asociat</w:t>
            </w:r>
            <w:r>
              <w:rPr>
                <w:spacing w:val="59"/>
                <w:w w:val="150"/>
                <w:sz w:val="18"/>
              </w:rPr>
              <w:t xml:space="preserve"> </w:t>
            </w:r>
            <w:r>
              <w:rPr>
                <w:spacing w:val="-2"/>
                <w:sz w:val="18"/>
              </w:rPr>
              <w:t>unic/asociat</w:t>
            </w:r>
          </w:p>
          <w:p w14:paraId="5749BE1A" w14:textId="77777777" w:rsidR="005B4DD7" w:rsidRDefault="00000000" w:rsidP="0052476E">
            <w:pPr>
              <w:pStyle w:val="TableParagraph"/>
              <w:spacing w:before="31"/>
              <w:ind w:left="70"/>
              <w:rPr>
                <w:sz w:val="18"/>
              </w:rPr>
            </w:pPr>
            <w:r>
              <w:rPr>
                <w:sz w:val="18"/>
              </w:rPr>
              <w:t>majoritar</w:t>
            </w:r>
            <w:r>
              <w:rPr>
                <w:spacing w:val="-5"/>
                <w:sz w:val="18"/>
              </w:rPr>
              <w:t xml:space="preserve"> </w:t>
            </w:r>
            <w:r>
              <w:rPr>
                <w:sz w:val="18"/>
              </w:rPr>
              <w:t>si</w:t>
            </w:r>
            <w:r>
              <w:rPr>
                <w:spacing w:val="-4"/>
                <w:sz w:val="18"/>
              </w:rPr>
              <w:t xml:space="preserve"> </w:t>
            </w:r>
            <w:r>
              <w:rPr>
                <w:sz w:val="18"/>
              </w:rPr>
              <w:t>administrator</w:t>
            </w:r>
            <w:r>
              <w:rPr>
                <w:spacing w:val="-4"/>
                <w:sz w:val="18"/>
              </w:rPr>
              <w:t xml:space="preserve"> </w:t>
            </w:r>
            <w:r>
              <w:rPr>
                <w:sz w:val="18"/>
              </w:rPr>
              <w:t>in</w:t>
            </w:r>
            <w:r>
              <w:rPr>
                <w:spacing w:val="-3"/>
                <w:sz w:val="18"/>
              </w:rPr>
              <w:t xml:space="preserve"> </w:t>
            </w:r>
            <w:r>
              <w:rPr>
                <w:sz w:val="18"/>
              </w:rPr>
              <w:t>acelasi</w:t>
            </w:r>
            <w:r>
              <w:rPr>
                <w:spacing w:val="-5"/>
                <w:sz w:val="18"/>
              </w:rPr>
              <w:t xml:space="preserve"> </w:t>
            </w:r>
            <w:r>
              <w:rPr>
                <w:spacing w:val="-4"/>
                <w:sz w:val="18"/>
              </w:rPr>
              <w:t>timp.</w:t>
            </w:r>
          </w:p>
          <w:p w14:paraId="430ED339" w14:textId="77777777" w:rsidR="005B4DD7" w:rsidRDefault="00000000" w:rsidP="0052476E">
            <w:pPr>
              <w:pStyle w:val="TableParagraph"/>
              <w:spacing w:before="31"/>
              <w:ind w:left="70"/>
              <w:rPr>
                <w:sz w:val="18"/>
              </w:rPr>
            </w:pPr>
            <w:r>
              <w:rPr>
                <w:sz w:val="18"/>
              </w:rPr>
              <w:t>Solicitantul</w:t>
            </w:r>
            <w:r>
              <w:rPr>
                <w:spacing w:val="72"/>
                <w:sz w:val="18"/>
              </w:rPr>
              <w:t xml:space="preserve"> </w:t>
            </w:r>
            <w:r>
              <w:rPr>
                <w:sz w:val="18"/>
              </w:rPr>
              <w:t>trebuie</w:t>
            </w:r>
            <w:r>
              <w:rPr>
                <w:spacing w:val="40"/>
                <w:sz w:val="18"/>
              </w:rPr>
              <w:t xml:space="preserve"> </w:t>
            </w:r>
            <w:r>
              <w:rPr>
                <w:sz w:val="18"/>
              </w:rPr>
              <w:t>să</w:t>
            </w:r>
            <w:r>
              <w:rPr>
                <w:spacing w:val="40"/>
                <w:sz w:val="18"/>
              </w:rPr>
              <w:t xml:space="preserve"> </w:t>
            </w:r>
            <w:r>
              <w:rPr>
                <w:sz w:val="18"/>
              </w:rPr>
              <w:t>dețină</w:t>
            </w:r>
            <w:r>
              <w:rPr>
                <w:spacing w:val="40"/>
                <w:sz w:val="18"/>
              </w:rPr>
              <w:t xml:space="preserve"> </w:t>
            </w:r>
            <w:r>
              <w:rPr>
                <w:sz w:val="18"/>
              </w:rPr>
              <w:t>competențe</w:t>
            </w:r>
            <w:r>
              <w:rPr>
                <w:spacing w:val="40"/>
                <w:sz w:val="18"/>
              </w:rPr>
              <w:t xml:space="preserve"> </w:t>
            </w:r>
            <w:r>
              <w:rPr>
                <w:sz w:val="18"/>
              </w:rPr>
              <w:t>şi</w:t>
            </w:r>
            <w:r>
              <w:rPr>
                <w:spacing w:val="40"/>
                <w:sz w:val="18"/>
              </w:rPr>
              <w:t xml:space="preserve"> </w:t>
            </w:r>
            <w:r>
              <w:rPr>
                <w:sz w:val="18"/>
              </w:rPr>
              <w:t>aptitudini</w:t>
            </w:r>
            <w:r>
              <w:rPr>
                <w:spacing w:val="40"/>
                <w:sz w:val="18"/>
              </w:rPr>
              <w:t xml:space="preserve"> </w:t>
            </w:r>
            <w:r>
              <w:rPr>
                <w:sz w:val="18"/>
              </w:rPr>
              <w:t>profesionale</w:t>
            </w:r>
            <w:r>
              <w:rPr>
                <w:spacing w:val="72"/>
                <w:sz w:val="18"/>
              </w:rPr>
              <w:t xml:space="preserve"> </w:t>
            </w:r>
            <w:r>
              <w:rPr>
                <w:sz w:val="18"/>
              </w:rPr>
              <w:t>sau</w:t>
            </w:r>
            <w:r>
              <w:rPr>
                <w:spacing w:val="40"/>
                <w:sz w:val="18"/>
              </w:rPr>
              <w:t xml:space="preserve"> </w:t>
            </w:r>
            <w:r>
              <w:rPr>
                <w:sz w:val="18"/>
              </w:rPr>
              <w:t>se</w:t>
            </w:r>
            <w:r>
              <w:rPr>
                <w:spacing w:val="40"/>
                <w:sz w:val="18"/>
              </w:rPr>
              <w:t xml:space="preserve"> </w:t>
            </w:r>
            <w:r>
              <w:rPr>
                <w:sz w:val="18"/>
              </w:rPr>
              <w:t>angajează să dobândească competente în domeniul agricol?</w:t>
            </w:r>
          </w:p>
          <w:p w14:paraId="2AC9FB23" w14:textId="77777777" w:rsidR="005B4DD7" w:rsidRDefault="00000000" w:rsidP="0052476E">
            <w:pPr>
              <w:pStyle w:val="TableParagraph"/>
              <w:numPr>
                <w:ilvl w:val="0"/>
                <w:numId w:val="39"/>
              </w:numPr>
              <w:tabs>
                <w:tab w:val="left" w:pos="232"/>
              </w:tabs>
              <w:ind w:right="705" w:firstLine="0"/>
              <w:rPr>
                <w:sz w:val="18"/>
              </w:rPr>
            </w:pPr>
            <w:r>
              <w:rPr>
                <w:sz w:val="18"/>
              </w:rPr>
              <w:t>Studii</w:t>
            </w:r>
            <w:r>
              <w:rPr>
                <w:spacing w:val="-9"/>
                <w:sz w:val="18"/>
              </w:rPr>
              <w:t xml:space="preserve"> </w:t>
            </w:r>
            <w:r>
              <w:rPr>
                <w:sz w:val="18"/>
              </w:rPr>
              <w:t>medii/superioare</w:t>
            </w:r>
            <w:r>
              <w:rPr>
                <w:spacing w:val="-8"/>
                <w:sz w:val="18"/>
              </w:rPr>
              <w:t xml:space="preserve"> </w:t>
            </w:r>
            <w:r>
              <w:rPr>
                <w:sz w:val="18"/>
              </w:rPr>
              <w:t>în</w:t>
            </w:r>
            <w:r>
              <w:rPr>
                <w:spacing w:val="-8"/>
                <w:sz w:val="18"/>
              </w:rPr>
              <w:t xml:space="preserve"> </w:t>
            </w:r>
            <w:r>
              <w:rPr>
                <w:sz w:val="18"/>
              </w:rPr>
              <w:t>domeniul</w:t>
            </w:r>
            <w:r>
              <w:rPr>
                <w:spacing w:val="-9"/>
                <w:sz w:val="18"/>
              </w:rPr>
              <w:t xml:space="preserve"> </w:t>
            </w:r>
            <w:r>
              <w:rPr>
                <w:sz w:val="18"/>
              </w:rPr>
              <w:t>agricol/veterinar/economie</w:t>
            </w:r>
            <w:r>
              <w:rPr>
                <w:spacing w:val="-8"/>
                <w:sz w:val="18"/>
              </w:rPr>
              <w:t xml:space="preserve"> </w:t>
            </w:r>
            <w:r>
              <w:rPr>
                <w:sz w:val="18"/>
              </w:rPr>
              <w:t xml:space="preserve">agrară; </w:t>
            </w:r>
            <w:r>
              <w:rPr>
                <w:spacing w:val="-4"/>
                <w:sz w:val="18"/>
              </w:rPr>
              <w:t>Sau</w:t>
            </w:r>
          </w:p>
          <w:p w14:paraId="21B447DB" w14:textId="77777777" w:rsidR="005B4DD7" w:rsidRDefault="00000000" w:rsidP="0052476E">
            <w:pPr>
              <w:pStyle w:val="TableParagraph"/>
              <w:numPr>
                <w:ilvl w:val="0"/>
                <w:numId w:val="39"/>
              </w:numPr>
              <w:tabs>
                <w:tab w:val="left" w:pos="232"/>
              </w:tabs>
              <w:ind w:right="2" w:firstLine="0"/>
              <w:jc w:val="both"/>
              <w:rPr>
                <w:sz w:val="18"/>
              </w:rPr>
            </w:pPr>
            <w:r>
              <w:rPr>
                <w:sz w:val="18"/>
              </w:rPr>
              <w:t>Formare profesională prin studii/ curs de calificare în domeniul agricol, agro- alimentar, veterinar sau economie agrară de cel calificare profesională, conform legislației aplicabile la momentul acordării certificatului de calificare</w:t>
            </w:r>
            <w:r>
              <w:rPr>
                <w:spacing w:val="40"/>
                <w:sz w:val="18"/>
              </w:rPr>
              <w:t xml:space="preserve"> </w:t>
            </w:r>
            <w:r>
              <w:rPr>
                <w:spacing w:val="-2"/>
                <w:sz w:val="18"/>
              </w:rPr>
              <w:t>profesională.</w:t>
            </w:r>
          </w:p>
          <w:p w14:paraId="1C3563BE" w14:textId="77777777" w:rsidR="005B4DD7" w:rsidRDefault="00000000" w:rsidP="0052476E">
            <w:pPr>
              <w:pStyle w:val="TableParagraph"/>
              <w:spacing w:before="2"/>
              <w:ind w:left="70"/>
              <w:rPr>
                <w:sz w:val="18"/>
              </w:rPr>
            </w:pPr>
            <w:r>
              <w:rPr>
                <w:spacing w:val="-5"/>
                <w:sz w:val="18"/>
              </w:rPr>
              <w:t>Sau</w:t>
            </w:r>
          </w:p>
          <w:p w14:paraId="474038EE" w14:textId="77777777" w:rsidR="005B4DD7" w:rsidRDefault="00000000" w:rsidP="0052476E">
            <w:pPr>
              <w:pStyle w:val="TableParagraph"/>
              <w:spacing w:before="24"/>
              <w:ind w:left="70" w:right="4"/>
              <w:jc w:val="both"/>
              <w:rPr>
                <w:sz w:val="18"/>
              </w:rPr>
            </w:pPr>
            <w:r>
              <w:rPr>
                <w:sz w:val="18"/>
              </w:rPr>
              <w:t>3a) Competențe în domeniul agricol/veterinar/economie agrară dobândite prin participarea la programe de inițiere/instruire/specializare care nu necesită un document eliberat de formatorii recunoscuți de către ANC şi presupune un număr de ore sub numărul de ore aferent Nivelului I de calificare profesională (Nivelul I de calificare presupune 360 de ore de curs pentru cei care au urmat cursuri până la 1 ianuarie 2016, şi 80 de ore de curs pentru cei care au urmat cursuri după 1 ianuarie 2016), se acceptă inclusiv certificat de calificare/absolvire ANCA;</w:t>
            </w:r>
          </w:p>
          <w:p w14:paraId="05D4D230" w14:textId="77777777" w:rsidR="005B4DD7" w:rsidRDefault="00000000" w:rsidP="0052476E">
            <w:pPr>
              <w:pStyle w:val="TableParagraph"/>
              <w:spacing w:before="8"/>
              <w:ind w:left="70"/>
              <w:rPr>
                <w:sz w:val="18"/>
              </w:rPr>
            </w:pPr>
            <w:r>
              <w:rPr>
                <w:spacing w:val="-5"/>
                <w:sz w:val="18"/>
              </w:rPr>
              <w:t>sau</w:t>
            </w:r>
          </w:p>
          <w:p w14:paraId="5090391A" w14:textId="77777777" w:rsidR="005B4DD7" w:rsidRDefault="00000000" w:rsidP="0052476E">
            <w:pPr>
              <w:pStyle w:val="TableParagraph"/>
              <w:spacing w:before="19"/>
              <w:ind w:left="70" w:right="9"/>
              <w:jc w:val="both"/>
              <w:rPr>
                <w:sz w:val="18"/>
              </w:rPr>
            </w:pPr>
            <w:r>
              <w:rPr>
                <w:sz w:val="18"/>
              </w:rPr>
              <w:t>3b) Recunoaşterea de către un centru de evaluare si certificare a competențelor profesionale obținute pe alte căi decât cele formale autorizat ANC, a competențelor dobândite ca urmare a experienței profesionale.</w:t>
            </w:r>
          </w:p>
          <w:p w14:paraId="47EB8717" w14:textId="77777777" w:rsidR="005B4DD7" w:rsidRDefault="00000000" w:rsidP="0052476E">
            <w:pPr>
              <w:pStyle w:val="TableParagraph"/>
              <w:spacing w:before="1"/>
              <w:ind w:left="70"/>
              <w:rPr>
                <w:sz w:val="18"/>
              </w:rPr>
            </w:pPr>
            <w:r>
              <w:rPr>
                <w:spacing w:val="-5"/>
                <w:sz w:val="18"/>
              </w:rPr>
              <w:t>sau</w:t>
            </w:r>
          </w:p>
          <w:p w14:paraId="31AA65BB" w14:textId="77777777" w:rsidR="005B4DD7" w:rsidRDefault="00000000" w:rsidP="0052476E">
            <w:pPr>
              <w:pStyle w:val="TableParagraph"/>
              <w:numPr>
                <w:ilvl w:val="0"/>
                <w:numId w:val="38"/>
              </w:numPr>
              <w:tabs>
                <w:tab w:val="left" w:pos="232"/>
              </w:tabs>
              <w:spacing w:before="31"/>
              <w:ind w:right="2" w:firstLine="0"/>
              <w:jc w:val="both"/>
              <w:rPr>
                <w:sz w:val="18"/>
              </w:rPr>
            </w:pPr>
            <w:r>
              <w:rPr>
                <w:sz w:val="18"/>
              </w:rPr>
              <w:t>Angajamentul de a dobândi competențele profesionale adecvate într-o perioadă de grație de maximum 33 de luni de la data adoptării deciziei individuale de acordare a ajutorului, dar nu mai mult de ultima tranşă de plată.</w:t>
            </w:r>
          </w:p>
          <w:p w14:paraId="710D91BE" w14:textId="77777777" w:rsidR="005B4DD7" w:rsidRDefault="00000000" w:rsidP="0052476E">
            <w:pPr>
              <w:pStyle w:val="TableParagraph"/>
              <w:numPr>
                <w:ilvl w:val="1"/>
                <w:numId w:val="38"/>
              </w:numPr>
              <w:tabs>
                <w:tab w:val="left" w:pos="256"/>
              </w:tabs>
              <w:spacing w:before="5"/>
              <w:ind w:firstLine="0"/>
              <w:jc w:val="both"/>
              <w:rPr>
                <w:sz w:val="18"/>
              </w:rPr>
            </w:pPr>
            <w:r>
              <w:rPr>
                <w:b/>
                <w:sz w:val="18"/>
              </w:rPr>
              <w:t xml:space="preserve">verificare doar pentru proiectele încadrate în art. 19.1.a.iii </w:t>
            </w:r>
            <w:r>
              <w:rPr>
                <w:sz w:val="18"/>
              </w:rPr>
              <w:t>- Expertul</w:t>
            </w:r>
            <w:r>
              <w:rPr>
                <w:spacing w:val="40"/>
                <w:sz w:val="18"/>
              </w:rPr>
              <w:t xml:space="preserve"> </w:t>
            </w:r>
            <w:r>
              <w:rPr>
                <w:sz w:val="18"/>
              </w:rPr>
              <w:t>verifica în Registrul Unic de Identificare al APIA/ Registrul National al Exploatatiilor daca exploatatia a fost inregistrata pe numele solicitantului/ persoanei fizice aferente solicitantului cu cel puțin 24 de luni înainte de</w:t>
            </w:r>
            <w:r>
              <w:rPr>
                <w:spacing w:val="40"/>
                <w:sz w:val="18"/>
              </w:rPr>
              <w:t xml:space="preserve"> </w:t>
            </w:r>
            <w:r>
              <w:rPr>
                <w:sz w:val="18"/>
              </w:rPr>
              <w:t>solicitarea sprijinului. (condiția de a fi înregistrat cu cel puțin 24 de luni înainte</w:t>
            </w:r>
            <w:r>
              <w:rPr>
                <w:spacing w:val="80"/>
                <w:sz w:val="18"/>
              </w:rPr>
              <w:t xml:space="preserve"> </w:t>
            </w:r>
            <w:r>
              <w:rPr>
                <w:sz w:val="18"/>
              </w:rPr>
              <w:t>se aplică doar primului cod atribuit vreodată exploatației fermierului).</w:t>
            </w:r>
          </w:p>
          <w:p w14:paraId="309D2BEC" w14:textId="77777777" w:rsidR="005B4DD7" w:rsidRDefault="00000000" w:rsidP="0052476E">
            <w:pPr>
              <w:pStyle w:val="TableParagraph"/>
              <w:numPr>
                <w:ilvl w:val="1"/>
                <w:numId w:val="38"/>
              </w:numPr>
              <w:tabs>
                <w:tab w:val="left" w:pos="196"/>
                <w:tab w:val="left" w:pos="2774"/>
              </w:tabs>
              <w:spacing w:before="8"/>
              <w:ind w:right="6" w:firstLine="0"/>
              <w:rPr>
                <w:sz w:val="18"/>
              </w:rPr>
            </w:pPr>
            <w:r>
              <w:rPr>
                <w:sz w:val="18"/>
              </w:rPr>
              <w:t>dacă solicitantul este înregistrat cu cod CAEN agricol în domeniul proiectului; Verificarea</w:t>
            </w:r>
            <w:r>
              <w:rPr>
                <w:spacing w:val="37"/>
                <w:sz w:val="18"/>
              </w:rPr>
              <w:t xml:space="preserve"> </w:t>
            </w:r>
            <w:r>
              <w:rPr>
                <w:sz w:val="18"/>
              </w:rPr>
              <w:t>în</w:t>
            </w:r>
            <w:r>
              <w:rPr>
                <w:spacing w:val="38"/>
                <w:sz w:val="18"/>
              </w:rPr>
              <w:t xml:space="preserve"> </w:t>
            </w:r>
            <w:r>
              <w:rPr>
                <w:sz w:val="18"/>
              </w:rPr>
              <w:t>baza</w:t>
            </w:r>
            <w:r>
              <w:rPr>
                <w:spacing w:val="40"/>
                <w:sz w:val="18"/>
              </w:rPr>
              <w:t xml:space="preserve"> </w:t>
            </w:r>
            <w:r>
              <w:rPr>
                <w:sz w:val="18"/>
              </w:rPr>
              <w:t>de</w:t>
            </w:r>
            <w:r>
              <w:rPr>
                <w:spacing w:val="38"/>
                <w:sz w:val="18"/>
              </w:rPr>
              <w:t xml:space="preserve"> </w:t>
            </w:r>
            <w:r>
              <w:rPr>
                <w:sz w:val="18"/>
              </w:rPr>
              <w:t>date</w:t>
            </w:r>
            <w:r>
              <w:rPr>
                <w:spacing w:val="38"/>
                <w:sz w:val="18"/>
              </w:rPr>
              <w:t xml:space="preserve"> </w:t>
            </w:r>
            <w:r>
              <w:rPr>
                <w:sz w:val="18"/>
              </w:rPr>
              <w:t>a</w:t>
            </w:r>
            <w:r>
              <w:rPr>
                <w:spacing w:val="37"/>
                <w:sz w:val="18"/>
              </w:rPr>
              <w:t xml:space="preserve"> </w:t>
            </w:r>
            <w:r>
              <w:rPr>
                <w:sz w:val="18"/>
              </w:rPr>
              <w:t>serviciului</w:t>
            </w:r>
            <w:r>
              <w:rPr>
                <w:spacing w:val="40"/>
                <w:sz w:val="18"/>
              </w:rPr>
              <w:t xml:space="preserve"> </w:t>
            </w:r>
            <w:r>
              <w:rPr>
                <w:b/>
                <w:sz w:val="18"/>
              </w:rPr>
              <w:t>online</w:t>
            </w:r>
            <w:r>
              <w:rPr>
                <w:b/>
                <w:spacing w:val="40"/>
                <w:sz w:val="18"/>
              </w:rPr>
              <w:t xml:space="preserve"> </w:t>
            </w:r>
            <w:r>
              <w:rPr>
                <w:b/>
                <w:sz w:val="18"/>
              </w:rPr>
              <w:t>RECOM</w:t>
            </w:r>
            <w:r>
              <w:rPr>
                <w:b/>
                <w:spacing w:val="40"/>
                <w:sz w:val="18"/>
              </w:rPr>
              <w:t xml:space="preserve"> </w:t>
            </w:r>
            <w:r>
              <w:rPr>
                <w:i/>
                <w:sz w:val="18"/>
              </w:rPr>
              <w:t>al</w:t>
            </w:r>
            <w:r>
              <w:rPr>
                <w:i/>
                <w:spacing w:val="40"/>
                <w:sz w:val="18"/>
              </w:rPr>
              <w:t xml:space="preserve"> </w:t>
            </w:r>
            <w:r>
              <w:rPr>
                <w:i/>
                <w:sz w:val="18"/>
              </w:rPr>
              <w:t>Oficiul</w:t>
            </w:r>
            <w:r>
              <w:rPr>
                <w:i/>
                <w:spacing w:val="40"/>
                <w:sz w:val="18"/>
              </w:rPr>
              <w:t xml:space="preserve"> </w:t>
            </w:r>
            <w:r>
              <w:rPr>
                <w:i/>
                <w:sz w:val="18"/>
              </w:rPr>
              <w:t>Naţional</w:t>
            </w:r>
            <w:r>
              <w:rPr>
                <w:i/>
                <w:spacing w:val="40"/>
                <w:sz w:val="18"/>
              </w:rPr>
              <w:t xml:space="preserve"> </w:t>
            </w:r>
            <w:r>
              <w:rPr>
                <w:i/>
                <w:sz w:val="18"/>
              </w:rPr>
              <w:t xml:space="preserve">al Registrului Comerţului </w:t>
            </w:r>
            <w:r>
              <w:rPr>
                <w:sz w:val="18"/>
              </w:rPr>
              <w:t>se realizează în amonte şi aval, dacă solicitantul ca formă de organizare se regaseşte</w:t>
            </w:r>
            <w:r>
              <w:rPr>
                <w:sz w:val="18"/>
              </w:rPr>
              <w:tab/>
              <w:t>ca asociat/acționar în structura capitalului altor persoane</w:t>
            </w:r>
            <w:r>
              <w:rPr>
                <w:spacing w:val="40"/>
                <w:sz w:val="18"/>
              </w:rPr>
              <w:t xml:space="preserve"> </w:t>
            </w:r>
            <w:r>
              <w:rPr>
                <w:sz w:val="18"/>
              </w:rPr>
              <w:t>juridice</w:t>
            </w:r>
            <w:r>
              <w:rPr>
                <w:spacing w:val="40"/>
                <w:sz w:val="18"/>
              </w:rPr>
              <w:t xml:space="preserve"> </w:t>
            </w:r>
            <w:r>
              <w:rPr>
                <w:sz w:val="18"/>
              </w:rPr>
              <w:t>sau</w:t>
            </w:r>
            <w:r>
              <w:rPr>
                <w:spacing w:val="40"/>
                <w:sz w:val="18"/>
              </w:rPr>
              <w:t xml:space="preserve"> </w:t>
            </w:r>
            <w:r>
              <w:rPr>
                <w:sz w:val="18"/>
              </w:rPr>
              <w:t>alte</w:t>
            </w:r>
            <w:r>
              <w:rPr>
                <w:spacing w:val="40"/>
                <w:sz w:val="18"/>
              </w:rPr>
              <w:t xml:space="preserve"> </w:t>
            </w:r>
            <w:r>
              <w:rPr>
                <w:sz w:val="18"/>
              </w:rPr>
              <w:t>persoane</w:t>
            </w:r>
            <w:r>
              <w:rPr>
                <w:spacing w:val="40"/>
                <w:sz w:val="18"/>
              </w:rPr>
              <w:t xml:space="preserve"> </w:t>
            </w:r>
            <w:r>
              <w:rPr>
                <w:sz w:val="18"/>
              </w:rPr>
              <w:t>fizice/</w:t>
            </w:r>
            <w:r>
              <w:rPr>
                <w:spacing w:val="40"/>
                <w:sz w:val="18"/>
              </w:rPr>
              <w:t xml:space="preserve"> </w:t>
            </w:r>
            <w:r>
              <w:rPr>
                <w:sz w:val="18"/>
              </w:rPr>
              <w:t>juridice</w:t>
            </w:r>
            <w:r>
              <w:rPr>
                <w:spacing w:val="40"/>
                <w:sz w:val="18"/>
              </w:rPr>
              <w:t xml:space="preserve"> </w:t>
            </w:r>
            <w:r>
              <w:rPr>
                <w:sz w:val="18"/>
              </w:rPr>
              <w:t>sunt</w:t>
            </w:r>
            <w:r>
              <w:rPr>
                <w:spacing w:val="40"/>
                <w:sz w:val="18"/>
              </w:rPr>
              <w:t xml:space="preserve"> </w:t>
            </w:r>
            <w:r>
              <w:rPr>
                <w:sz w:val="18"/>
              </w:rPr>
              <w:t>asociați/acționari</w:t>
            </w:r>
            <w:r>
              <w:rPr>
                <w:spacing w:val="40"/>
                <w:sz w:val="18"/>
              </w:rPr>
              <w:t xml:space="preserve"> </w:t>
            </w:r>
            <w:r>
              <w:rPr>
                <w:sz w:val="18"/>
              </w:rPr>
              <w:t>în structura capitalului solicitantului.</w:t>
            </w:r>
          </w:p>
          <w:p w14:paraId="18AAC6FE" w14:textId="77777777" w:rsidR="005B4DD7" w:rsidRDefault="00000000" w:rsidP="0052476E">
            <w:pPr>
              <w:pStyle w:val="TableParagraph"/>
              <w:spacing w:before="11"/>
              <w:ind w:left="70"/>
              <w:rPr>
                <w:b/>
                <w:i/>
                <w:sz w:val="18"/>
              </w:rPr>
            </w:pPr>
            <w:r>
              <w:rPr>
                <w:b/>
                <w:i/>
                <w:sz w:val="18"/>
                <w:u w:val="single"/>
              </w:rPr>
              <w:t>a)</w:t>
            </w:r>
            <w:r>
              <w:rPr>
                <w:b/>
                <w:i/>
                <w:spacing w:val="15"/>
                <w:sz w:val="18"/>
                <w:u w:val="single"/>
              </w:rPr>
              <w:t xml:space="preserve"> </w:t>
            </w:r>
            <w:r>
              <w:rPr>
                <w:b/>
                <w:i/>
                <w:sz w:val="18"/>
                <w:u w:val="single"/>
              </w:rPr>
              <w:t>Se</w:t>
            </w:r>
            <w:r>
              <w:rPr>
                <w:b/>
                <w:i/>
                <w:spacing w:val="11"/>
                <w:sz w:val="18"/>
                <w:u w:val="single"/>
              </w:rPr>
              <w:t xml:space="preserve"> </w:t>
            </w:r>
            <w:r>
              <w:rPr>
                <w:b/>
                <w:i/>
                <w:sz w:val="18"/>
                <w:u w:val="single"/>
              </w:rPr>
              <w:t>verifică</w:t>
            </w:r>
            <w:r>
              <w:rPr>
                <w:b/>
                <w:i/>
                <w:spacing w:val="69"/>
                <w:sz w:val="18"/>
                <w:u w:val="single"/>
              </w:rPr>
              <w:t xml:space="preserve"> </w:t>
            </w:r>
            <w:r>
              <w:rPr>
                <w:b/>
                <w:i/>
                <w:sz w:val="18"/>
                <w:u w:val="single"/>
              </w:rPr>
              <w:t>dac ă</w:t>
            </w:r>
            <w:r>
              <w:rPr>
                <w:b/>
                <w:i/>
                <w:spacing w:val="66"/>
                <w:sz w:val="18"/>
                <w:u w:val="single"/>
              </w:rPr>
              <w:t xml:space="preserve"> </w:t>
            </w:r>
            <w:r>
              <w:rPr>
                <w:b/>
                <w:i/>
                <w:sz w:val="18"/>
                <w:u w:val="single"/>
              </w:rPr>
              <w:t>so lic itan tu l</w:t>
            </w:r>
            <w:r>
              <w:rPr>
                <w:b/>
                <w:i/>
                <w:spacing w:val="70"/>
                <w:sz w:val="18"/>
                <w:u w:val="single"/>
              </w:rPr>
              <w:t xml:space="preserve"> </w:t>
            </w:r>
            <w:r>
              <w:rPr>
                <w:b/>
                <w:i/>
                <w:sz w:val="18"/>
                <w:u w:val="single"/>
              </w:rPr>
              <w:t>este</w:t>
            </w:r>
            <w:r>
              <w:rPr>
                <w:b/>
                <w:i/>
                <w:spacing w:val="67"/>
                <w:sz w:val="18"/>
                <w:u w:val="single"/>
              </w:rPr>
              <w:t xml:space="preserve"> </w:t>
            </w:r>
            <w:r>
              <w:rPr>
                <w:b/>
                <w:i/>
                <w:sz w:val="18"/>
                <w:u w:val="single"/>
              </w:rPr>
              <w:t>so ci etate a</w:t>
            </w:r>
            <w:r>
              <w:rPr>
                <w:b/>
                <w:i/>
                <w:spacing w:val="66"/>
                <w:sz w:val="18"/>
                <w:u w:val="single"/>
              </w:rPr>
              <w:t xml:space="preserve"> </w:t>
            </w:r>
            <w:r>
              <w:rPr>
                <w:b/>
                <w:i/>
                <w:sz w:val="18"/>
                <w:u w:val="single"/>
              </w:rPr>
              <w:t>par tene</w:t>
            </w:r>
            <w:r>
              <w:rPr>
                <w:b/>
                <w:i/>
                <w:spacing w:val="-2"/>
                <w:sz w:val="18"/>
                <w:u w:val="single"/>
              </w:rPr>
              <w:t xml:space="preserve"> </w:t>
            </w:r>
            <w:r>
              <w:rPr>
                <w:b/>
                <w:i/>
                <w:sz w:val="18"/>
                <w:u w:val="single"/>
              </w:rPr>
              <w:t>r</w:t>
            </w:r>
            <w:r>
              <w:rPr>
                <w:b/>
                <w:i/>
                <w:spacing w:val="-3"/>
                <w:sz w:val="18"/>
                <w:u w:val="single"/>
              </w:rPr>
              <w:t xml:space="preserve"> </w:t>
            </w:r>
            <w:r>
              <w:rPr>
                <w:b/>
                <w:i/>
                <w:sz w:val="18"/>
                <w:u w:val="single"/>
              </w:rPr>
              <w:t>ă</w:t>
            </w:r>
            <w:r>
              <w:rPr>
                <w:b/>
                <w:i/>
                <w:spacing w:val="62"/>
                <w:sz w:val="18"/>
                <w:u w:val="single"/>
              </w:rPr>
              <w:t xml:space="preserve"> </w:t>
            </w:r>
            <w:r>
              <w:rPr>
                <w:b/>
                <w:i/>
                <w:sz w:val="18"/>
                <w:u w:val="single"/>
              </w:rPr>
              <w:t>sau</w:t>
            </w:r>
            <w:r>
              <w:rPr>
                <w:b/>
                <w:i/>
                <w:spacing w:val="66"/>
                <w:sz w:val="18"/>
                <w:u w:val="single"/>
              </w:rPr>
              <w:t xml:space="preserve"> </w:t>
            </w:r>
            <w:r>
              <w:rPr>
                <w:b/>
                <w:i/>
                <w:sz w:val="18"/>
                <w:u w:val="single"/>
              </w:rPr>
              <w:t>leg</w:t>
            </w:r>
            <w:r>
              <w:rPr>
                <w:b/>
                <w:i/>
                <w:sz w:val="18"/>
              </w:rPr>
              <w:t xml:space="preserve"> </w:t>
            </w:r>
            <w:r>
              <w:rPr>
                <w:b/>
                <w:i/>
                <w:sz w:val="18"/>
                <w:u w:val="single"/>
              </w:rPr>
              <w:t>ată</w:t>
            </w:r>
            <w:r>
              <w:rPr>
                <w:b/>
                <w:i/>
                <w:spacing w:val="40"/>
                <w:sz w:val="18"/>
                <w:u w:val="single"/>
              </w:rPr>
              <w:t xml:space="preserve"> </w:t>
            </w:r>
            <w:r>
              <w:rPr>
                <w:b/>
                <w:i/>
                <w:sz w:val="18"/>
                <w:u w:val="single"/>
              </w:rPr>
              <w:t>cu</w:t>
            </w:r>
            <w:r>
              <w:rPr>
                <w:b/>
                <w:i/>
                <w:spacing w:val="40"/>
                <w:sz w:val="18"/>
                <w:u w:val="single"/>
              </w:rPr>
              <w:t xml:space="preserve"> </w:t>
            </w:r>
            <w:r>
              <w:rPr>
                <w:b/>
                <w:i/>
                <w:sz w:val="18"/>
                <w:u w:val="single"/>
              </w:rPr>
              <w:t>alt e</w:t>
            </w:r>
            <w:r>
              <w:rPr>
                <w:b/>
                <w:i/>
                <w:spacing w:val="40"/>
                <w:sz w:val="18"/>
                <w:u w:val="single"/>
              </w:rPr>
              <w:t xml:space="preserve"> </w:t>
            </w:r>
          </w:p>
          <w:p w14:paraId="6AA0B1F9" w14:textId="77777777" w:rsidR="005B4DD7" w:rsidRDefault="00000000" w:rsidP="0052476E">
            <w:pPr>
              <w:pStyle w:val="TableParagraph"/>
              <w:spacing w:before="21"/>
              <w:ind w:left="70" w:right="2"/>
              <w:jc w:val="both"/>
              <w:rPr>
                <w:i/>
                <w:sz w:val="18"/>
              </w:rPr>
            </w:pPr>
            <w:r>
              <w:rPr>
                <w:b/>
                <w:i/>
                <w:spacing w:val="-2"/>
                <w:sz w:val="18"/>
                <w:u w:val="single"/>
              </w:rPr>
              <w:t xml:space="preserve"> </w:t>
            </w:r>
            <w:r>
              <w:rPr>
                <w:b/>
                <w:i/>
                <w:sz w:val="18"/>
                <w:u w:val="single"/>
              </w:rPr>
              <w:t>so</w:t>
            </w:r>
            <w:r>
              <w:rPr>
                <w:b/>
                <w:i/>
                <w:spacing w:val="-1"/>
                <w:sz w:val="18"/>
                <w:u w:val="single"/>
              </w:rPr>
              <w:t xml:space="preserve"> </w:t>
            </w:r>
            <w:r>
              <w:rPr>
                <w:b/>
                <w:i/>
                <w:sz w:val="18"/>
                <w:u w:val="single"/>
              </w:rPr>
              <w:t>cietat i</w:t>
            </w:r>
            <w:r>
              <w:rPr>
                <w:b/>
                <w:i/>
                <w:spacing w:val="40"/>
                <w:sz w:val="18"/>
                <w:u w:val="single"/>
              </w:rPr>
              <w:t xml:space="preserve"> </w:t>
            </w:r>
            <w:r>
              <w:rPr>
                <w:b/>
                <w:i/>
                <w:sz w:val="18"/>
                <w:u w:val="single"/>
              </w:rPr>
              <w:t>( cu</w:t>
            </w:r>
            <w:r>
              <w:rPr>
                <w:b/>
                <w:i/>
                <w:spacing w:val="40"/>
                <w:sz w:val="18"/>
                <w:u w:val="single"/>
              </w:rPr>
              <w:t xml:space="preserve"> </w:t>
            </w:r>
            <w:r>
              <w:rPr>
                <w:b/>
                <w:i/>
                <w:sz w:val="18"/>
                <w:u w:val="single"/>
              </w:rPr>
              <w:t>excepţ</w:t>
            </w:r>
            <w:r>
              <w:rPr>
                <w:b/>
                <w:i/>
                <w:spacing w:val="-3"/>
                <w:sz w:val="18"/>
                <w:u w:val="single"/>
              </w:rPr>
              <w:t xml:space="preserve"> </w:t>
            </w:r>
            <w:r>
              <w:rPr>
                <w:b/>
                <w:i/>
                <w:sz w:val="18"/>
                <w:u w:val="single"/>
              </w:rPr>
              <w:t>ia</w:t>
            </w:r>
            <w:r>
              <w:rPr>
                <w:b/>
                <w:i/>
                <w:spacing w:val="40"/>
                <w:sz w:val="18"/>
                <w:u w:val="single"/>
              </w:rPr>
              <w:t xml:space="preserve"> </w:t>
            </w:r>
            <w:r>
              <w:rPr>
                <w:b/>
                <w:i/>
                <w:sz w:val="18"/>
                <w:u w:val="single"/>
              </w:rPr>
              <w:t>co</w:t>
            </w:r>
            <w:r>
              <w:rPr>
                <w:b/>
                <w:i/>
                <w:spacing w:val="-1"/>
                <w:sz w:val="18"/>
                <w:u w:val="single"/>
              </w:rPr>
              <w:t xml:space="preserve"> </w:t>
            </w:r>
            <w:r>
              <w:rPr>
                <w:b/>
                <w:i/>
                <w:sz w:val="18"/>
                <w:u w:val="single"/>
              </w:rPr>
              <w:t>o</w:t>
            </w:r>
            <w:r>
              <w:rPr>
                <w:b/>
                <w:i/>
                <w:spacing w:val="-1"/>
                <w:sz w:val="18"/>
                <w:u w:val="single"/>
              </w:rPr>
              <w:t xml:space="preserve"> </w:t>
            </w:r>
            <w:r>
              <w:rPr>
                <w:b/>
                <w:i/>
                <w:sz w:val="18"/>
                <w:u w:val="single"/>
              </w:rPr>
              <w:t>per ativelo</w:t>
            </w:r>
            <w:r>
              <w:rPr>
                <w:b/>
                <w:i/>
                <w:spacing w:val="-1"/>
                <w:sz w:val="18"/>
                <w:u w:val="single"/>
              </w:rPr>
              <w:t xml:space="preserve"> </w:t>
            </w:r>
            <w:r>
              <w:rPr>
                <w:b/>
                <w:i/>
                <w:sz w:val="18"/>
                <w:u w:val="single"/>
              </w:rPr>
              <w:t>r</w:t>
            </w:r>
            <w:r>
              <w:rPr>
                <w:b/>
                <w:i/>
                <w:spacing w:val="40"/>
                <w:sz w:val="18"/>
                <w:u w:val="single"/>
              </w:rPr>
              <w:t xml:space="preserve"> </w:t>
            </w:r>
            <w:r>
              <w:rPr>
                <w:b/>
                <w:i/>
                <w:sz w:val="18"/>
                <w:u w:val="single"/>
              </w:rPr>
              <w:t>agr ico</w:t>
            </w:r>
            <w:r>
              <w:rPr>
                <w:b/>
                <w:i/>
                <w:spacing w:val="-1"/>
                <w:sz w:val="18"/>
                <w:u w:val="single"/>
              </w:rPr>
              <w:t xml:space="preserve"> </w:t>
            </w:r>
            <w:r>
              <w:rPr>
                <w:b/>
                <w:i/>
                <w:sz w:val="18"/>
                <w:u w:val="single"/>
              </w:rPr>
              <w:t>le</w:t>
            </w:r>
            <w:r>
              <w:rPr>
                <w:b/>
                <w:i/>
                <w:spacing w:val="40"/>
                <w:sz w:val="18"/>
                <w:u w:val="single"/>
              </w:rPr>
              <w:t xml:space="preserve"> </w:t>
            </w:r>
            <w:r>
              <w:rPr>
                <w:b/>
                <w:i/>
                <w:sz w:val="18"/>
                <w:u w:val="single"/>
              </w:rPr>
              <w:t>şi</w:t>
            </w:r>
            <w:r>
              <w:rPr>
                <w:b/>
                <w:i/>
                <w:spacing w:val="40"/>
                <w:sz w:val="18"/>
                <w:u w:val="single"/>
              </w:rPr>
              <w:t xml:space="preserve"> </w:t>
            </w:r>
            <w:r>
              <w:rPr>
                <w:b/>
                <w:i/>
                <w:sz w:val="18"/>
                <w:u w:val="single"/>
              </w:rPr>
              <w:t>a</w:t>
            </w:r>
            <w:r>
              <w:rPr>
                <w:b/>
                <w:i/>
                <w:spacing w:val="40"/>
                <w:sz w:val="18"/>
                <w:u w:val="single"/>
              </w:rPr>
              <w:t xml:space="preserve"> </w:t>
            </w:r>
            <w:r>
              <w:rPr>
                <w:b/>
                <w:i/>
                <w:sz w:val="18"/>
                <w:u w:val="single"/>
              </w:rPr>
              <w:t>gr u</w:t>
            </w:r>
            <w:r>
              <w:rPr>
                <w:b/>
                <w:i/>
                <w:spacing w:val="-1"/>
                <w:sz w:val="18"/>
                <w:u w:val="single"/>
              </w:rPr>
              <w:t xml:space="preserve"> </w:t>
            </w:r>
            <w:r>
              <w:rPr>
                <w:b/>
                <w:i/>
                <w:sz w:val="18"/>
                <w:u w:val="single"/>
              </w:rPr>
              <w:t>pur ilo</w:t>
            </w:r>
            <w:r>
              <w:rPr>
                <w:b/>
                <w:i/>
                <w:spacing w:val="-4"/>
                <w:sz w:val="18"/>
                <w:u w:val="single"/>
              </w:rPr>
              <w:t xml:space="preserve"> </w:t>
            </w:r>
            <w:r>
              <w:rPr>
                <w:b/>
                <w:i/>
                <w:sz w:val="18"/>
                <w:u w:val="single"/>
              </w:rPr>
              <w:t>r</w:t>
            </w:r>
            <w:r>
              <w:rPr>
                <w:b/>
                <w:i/>
                <w:spacing w:val="56"/>
                <w:sz w:val="18"/>
                <w:u w:val="single"/>
              </w:rPr>
              <w:t xml:space="preserve"> </w:t>
            </w:r>
            <w:r>
              <w:rPr>
                <w:b/>
                <w:i/>
                <w:sz w:val="18"/>
                <w:u w:val="single"/>
              </w:rPr>
              <w:t>de</w:t>
            </w:r>
            <w:r>
              <w:rPr>
                <w:b/>
                <w:i/>
                <w:sz w:val="18"/>
              </w:rPr>
              <w:t xml:space="preserve"> </w:t>
            </w:r>
            <w:r>
              <w:rPr>
                <w:b/>
                <w:i/>
                <w:sz w:val="18"/>
                <w:u w:val="single"/>
              </w:rPr>
              <w:t xml:space="preserve">pr o du căto r i). </w:t>
            </w:r>
            <w:r>
              <w:rPr>
                <w:b/>
                <w:i/>
                <w:sz w:val="18"/>
              </w:rPr>
              <w:t xml:space="preserve"> </w:t>
            </w:r>
            <w:r>
              <w:rPr>
                <w:i/>
                <w:sz w:val="18"/>
              </w:rPr>
              <w:t>Pentru</w:t>
            </w:r>
            <w:r>
              <w:rPr>
                <w:i/>
                <w:spacing w:val="80"/>
                <w:sz w:val="18"/>
              </w:rPr>
              <w:t xml:space="preserve"> </w:t>
            </w:r>
            <w:r>
              <w:rPr>
                <w:i/>
                <w:sz w:val="18"/>
              </w:rPr>
              <w:t>aceasta,</w:t>
            </w:r>
            <w:r>
              <w:rPr>
                <w:i/>
                <w:spacing w:val="80"/>
                <w:sz w:val="18"/>
              </w:rPr>
              <w:t xml:space="preserve"> </w:t>
            </w:r>
            <w:r>
              <w:rPr>
                <w:i/>
                <w:sz w:val="18"/>
              </w:rPr>
              <w:t>se</w:t>
            </w:r>
            <w:r>
              <w:rPr>
                <w:i/>
                <w:spacing w:val="80"/>
                <w:sz w:val="18"/>
              </w:rPr>
              <w:t xml:space="preserve"> </w:t>
            </w:r>
            <w:r>
              <w:rPr>
                <w:i/>
                <w:sz w:val="18"/>
              </w:rPr>
              <w:t>introduce</w:t>
            </w:r>
            <w:r>
              <w:rPr>
                <w:i/>
                <w:spacing w:val="40"/>
                <w:sz w:val="18"/>
              </w:rPr>
              <w:t xml:space="preserve"> </w:t>
            </w:r>
            <w:r>
              <w:rPr>
                <w:i/>
                <w:sz w:val="18"/>
              </w:rPr>
              <w:t>in</w:t>
            </w:r>
            <w:r>
              <w:rPr>
                <w:i/>
                <w:spacing w:val="80"/>
                <w:sz w:val="18"/>
              </w:rPr>
              <w:t xml:space="preserve"> </w:t>
            </w:r>
            <w:r>
              <w:rPr>
                <w:i/>
                <w:sz w:val="18"/>
              </w:rPr>
              <w:t>RECOM</w:t>
            </w:r>
            <w:r>
              <w:rPr>
                <w:i/>
                <w:spacing w:val="80"/>
                <w:sz w:val="18"/>
              </w:rPr>
              <w:t xml:space="preserve"> </w:t>
            </w:r>
            <w:r>
              <w:rPr>
                <w:i/>
                <w:sz w:val="18"/>
              </w:rPr>
              <w:t>numele solicitantului</w:t>
            </w:r>
            <w:r>
              <w:rPr>
                <w:i/>
                <w:spacing w:val="40"/>
                <w:sz w:val="18"/>
              </w:rPr>
              <w:t xml:space="preserve"> </w:t>
            </w:r>
            <w:r>
              <w:rPr>
                <w:i/>
                <w:sz w:val="18"/>
              </w:rPr>
              <w:t>si</w:t>
            </w:r>
            <w:r>
              <w:rPr>
                <w:i/>
                <w:spacing w:val="40"/>
                <w:sz w:val="18"/>
              </w:rPr>
              <w:t xml:space="preserve"> </w:t>
            </w:r>
            <w:r>
              <w:rPr>
                <w:i/>
                <w:sz w:val="18"/>
              </w:rPr>
              <w:t>datele</w:t>
            </w:r>
            <w:r>
              <w:rPr>
                <w:i/>
                <w:spacing w:val="40"/>
                <w:sz w:val="18"/>
              </w:rPr>
              <w:t xml:space="preserve"> </w:t>
            </w:r>
            <w:r>
              <w:rPr>
                <w:i/>
                <w:sz w:val="18"/>
              </w:rPr>
              <w:t>de</w:t>
            </w:r>
            <w:r>
              <w:rPr>
                <w:i/>
                <w:spacing w:val="-1"/>
                <w:sz w:val="18"/>
              </w:rPr>
              <w:t xml:space="preserve"> </w:t>
            </w:r>
            <w:r>
              <w:rPr>
                <w:i/>
                <w:sz w:val="18"/>
              </w:rPr>
              <w:t>identificare, iar</w:t>
            </w:r>
            <w:r>
              <w:rPr>
                <w:i/>
                <w:spacing w:val="-1"/>
                <w:sz w:val="18"/>
              </w:rPr>
              <w:t xml:space="preserve"> </w:t>
            </w:r>
            <w:r>
              <w:rPr>
                <w:i/>
                <w:sz w:val="18"/>
              </w:rPr>
              <w:t>in cazul in care</w:t>
            </w:r>
            <w:r>
              <w:rPr>
                <w:i/>
                <w:spacing w:val="-1"/>
                <w:sz w:val="18"/>
              </w:rPr>
              <w:t xml:space="preserve"> </w:t>
            </w:r>
            <w:r>
              <w:rPr>
                <w:i/>
                <w:sz w:val="18"/>
              </w:rPr>
              <w:t>se</w:t>
            </w:r>
            <w:r>
              <w:rPr>
                <w:i/>
                <w:spacing w:val="-1"/>
                <w:sz w:val="18"/>
              </w:rPr>
              <w:t xml:space="preserve"> </w:t>
            </w:r>
            <w:r>
              <w:rPr>
                <w:i/>
                <w:sz w:val="18"/>
              </w:rPr>
              <w:t>regaseste</w:t>
            </w:r>
            <w:r>
              <w:rPr>
                <w:i/>
                <w:spacing w:val="-1"/>
                <w:sz w:val="18"/>
              </w:rPr>
              <w:t xml:space="preserve"> </w:t>
            </w:r>
            <w:r>
              <w:rPr>
                <w:i/>
                <w:sz w:val="18"/>
              </w:rPr>
              <w:t>cu</w:t>
            </w:r>
            <w:r>
              <w:rPr>
                <w:i/>
                <w:spacing w:val="-2"/>
                <w:sz w:val="18"/>
              </w:rPr>
              <w:t xml:space="preserve"> </w:t>
            </w:r>
            <w:r>
              <w:rPr>
                <w:i/>
                <w:sz w:val="18"/>
              </w:rPr>
              <w:t>parti sociale/actiuni in</w:t>
            </w:r>
            <w:r>
              <w:rPr>
                <w:i/>
                <w:spacing w:val="40"/>
                <w:sz w:val="18"/>
              </w:rPr>
              <w:t xml:space="preserve"> </w:t>
            </w:r>
            <w:r>
              <w:rPr>
                <w:i/>
                <w:sz w:val="18"/>
              </w:rPr>
              <w:t>proportie mai</w:t>
            </w:r>
            <w:r>
              <w:rPr>
                <w:i/>
                <w:spacing w:val="40"/>
                <w:sz w:val="18"/>
              </w:rPr>
              <w:t xml:space="preserve"> </w:t>
            </w:r>
            <w:r>
              <w:rPr>
                <w:i/>
                <w:sz w:val="18"/>
              </w:rPr>
              <w:t>mare</w:t>
            </w:r>
            <w:r>
              <w:rPr>
                <w:i/>
                <w:spacing w:val="40"/>
                <w:sz w:val="18"/>
              </w:rPr>
              <w:t xml:space="preserve"> </w:t>
            </w:r>
            <w:r>
              <w:rPr>
                <w:i/>
                <w:sz w:val="18"/>
              </w:rPr>
              <w:t>de</w:t>
            </w:r>
            <w:r>
              <w:rPr>
                <w:i/>
                <w:spacing w:val="40"/>
                <w:sz w:val="18"/>
              </w:rPr>
              <w:t xml:space="preserve">  </w:t>
            </w:r>
            <w:r>
              <w:rPr>
                <w:i/>
                <w:sz w:val="18"/>
              </w:rPr>
              <w:t>50%</w:t>
            </w:r>
            <w:r>
              <w:rPr>
                <w:i/>
                <w:spacing w:val="40"/>
                <w:sz w:val="18"/>
              </w:rPr>
              <w:t xml:space="preserve"> </w:t>
            </w:r>
            <w:r>
              <w:rPr>
                <w:i/>
                <w:sz w:val="18"/>
              </w:rPr>
              <w:t>in</w:t>
            </w:r>
            <w:r>
              <w:rPr>
                <w:i/>
                <w:spacing w:val="40"/>
                <w:sz w:val="18"/>
              </w:rPr>
              <w:t xml:space="preserve"> </w:t>
            </w:r>
            <w:r>
              <w:rPr>
                <w:i/>
                <w:sz w:val="18"/>
              </w:rPr>
              <w:t>alte</w:t>
            </w:r>
            <w:r>
              <w:rPr>
                <w:i/>
                <w:spacing w:val="40"/>
                <w:sz w:val="18"/>
              </w:rPr>
              <w:t xml:space="preserve"> </w:t>
            </w:r>
            <w:r>
              <w:rPr>
                <w:i/>
                <w:sz w:val="18"/>
              </w:rPr>
              <w:t>societati,</w:t>
            </w:r>
            <w:r>
              <w:rPr>
                <w:i/>
                <w:spacing w:val="40"/>
                <w:sz w:val="18"/>
              </w:rPr>
              <w:t xml:space="preserve"> </w:t>
            </w:r>
            <w:r>
              <w:rPr>
                <w:i/>
                <w:sz w:val="18"/>
              </w:rPr>
              <w:t>pentru stabilirea</w:t>
            </w:r>
            <w:r>
              <w:rPr>
                <w:i/>
                <w:spacing w:val="40"/>
                <w:sz w:val="18"/>
              </w:rPr>
              <w:t xml:space="preserve"> </w:t>
            </w:r>
            <w:r>
              <w:rPr>
                <w:i/>
                <w:sz w:val="18"/>
              </w:rPr>
              <w:t>cifrei</w:t>
            </w:r>
            <w:r>
              <w:rPr>
                <w:i/>
                <w:spacing w:val="40"/>
                <w:sz w:val="18"/>
              </w:rPr>
              <w:t xml:space="preserve"> </w:t>
            </w:r>
            <w:r>
              <w:rPr>
                <w:i/>
                <w:sz w:val="18"/>
              </w:rPr>
              <w:t>de</w:t>
            </w:r>
            <w:r>
              <w:rPr>
                <w:i/>
                <w:spacing w:val="40"/>
                <w:sz w:val="18"/>
              </w:rPr>
              <w:t xml:space="preserve"> </w:t>
            </w:r>
            <w:r>
              <w:rPr>
                <w:i/>
                <w:sz w:val="18"/>
              </w:rPr>
              <w:t>afaceri</w:t>
            </w:r>
            <w:r>
              <w:rPr>
                <w:i/>
                <w:spacing w:val="40"/>
                <w:sz w:val="18"/>
              </w:rPr>
              <w:t xml:space="preserve"> </w:t>
            </w:r>
            <w:r>
              <w:rPr>
                <w:i/>
                <w:sz w:val="18"/>
              </w:rPr>
              <w:t>si</w:t>
            </w:r>
            <w:r>
              <w:rPr>
                <w:i/>
                <w:spacing w:val="40"/>
                <w:sz w:val="18"/>
              </w:rPr>
              <w:t xml:space="preserve"> </w:t>
            </w:r>
            <w:r>
              <w:rPr>
                <w:i/>
                <w:sz w:val="18"/>
              </w:rPr>
              <w:t>a</w:t>
            </w:r>
            <w:r>
              <w:rPr>
                <w:i/>
                <w:spacing w:val="25"/>
                <w:sz w:val="18"/>
              </w:rPr>
              <w:t xml:space="preserve"> </w:t>
            </w:r>
            <w:r>
              <w:rPr>
                <w:i/>
                <w:sz w:val="18"/>
              </w:rPr>
              <w:t>numărului</w:t>
            </w:r>
            <w:r>
              <w:rPr>
                <w:i/>
                <w:spacing w:val="34"/>
                <w:sz w:val="18"/>
              </w:rPr>
              <w:t xml:space="preserve"> </w:t>
            </w:r>
            <w:r>
              <w:rPr>
                <w:i/>
                <w:sz w:val="18"/>
              </w:rPr>
              <w:t>mediu</w:t>
            </w:r>
            <w:r>
              <w:rPr>
                <w:i/>
                <w:spacing w:val="34"/>
                <w:sz w:val="18"/>
              </w:rPr>
              <w:t xml:space="preserve"> </w:t>
            </w:r>
            <w:r>
              <w:rPr>
                <w:i/>
                <w:sz w:val="18"/>
              </w:rPr>
              <w:t>de</w:t>
            </w:r>
            <w:r>
              <w:rPr>
                <w:i/>
                <w:spacing w:val="33"/>
                <w:sz w:val="18"/>
              </w:rPr>
              <w:t xml:space="preserve"> </w:t>
            </w:r>
            <w:r>
              <w:rPr>
                <w:i/>
                <w:sz w:val="18"/>
              </w:rPr>
              <w:t>salariaţi</w:t>
            </w:r>
            <w:r>
              <w:rPr>
                <w:i/>
                <w:spacing w:val="35"/>
                <w:sz w:val="18"/>
              </w:rPr>
              <w:t xml:space="preserve"> </w:t>
            </w:r>
            <w:r>
              <w:rPr>
                <w:i/>
                <w:sz w:val="18"/>
              </w:rPr>
              <w:t>ai</w:t>
            </w:r>
            <w:r>
              <w:rPr>
                <w:i/>
                <w:spacing w:val="33"/>
                <w:sz w:val="18"/>
              </w:rPr>
              <w:t xml:space="preserve"> </w:t>
            </w:r>
            <w:r>
              <w:rPr>
                <w:i/>
                <w:sz w:val="18"/>
              </w:rPr>
              <w:t xml:space="preserve">solicitantului </w:t>
            </w:r>
            <w:r>
              <w:rPr>
                <w:b/>
                <w:i/>
                <w:sz w:val="18"/>
              </w:rPr>
              <w:t>se vor cere prin formularul E3.4 situaţiile financiare</w:t>
            </w:r>
            <w:r>
              <w:rPr>
                <w:b/>
                <w:i/>
                <w:spacing w:val="40"/>
                <w:sz w:val="18"/>
              </w:rPr>
              <w:t xml:space="preserve"> </w:t>
            </w:r>
            <w:r>
              <w:rPr>
                <w:b/>
                <w:i/>
                <w:sz w:val="18"/>
              </w:rPr>
              <w:t xml:space="preserve">ale societăţilor </w:t>
            </w:r>
            <w:r>
              <w:rPr>
                <w:b/>
                <w:i/>
                <w:spacing w:val="-2"/>
                <w:sz w:val="18"/>
              </w:rPr>
              <w:t>implicate</w:t>
            </w:r>
            <w:r>
              <w:rPr>
                <w:i/>
                <w:spacing w:val="-2"/>
                <w:sz w:val="18"/>
              </w:rPr>
              <w:t>.</w:t>
            </w:r>
          </w:p>
          <w:p w14:paraId="31D88409" w14:textId="77777777" w:rsidR="005B4DD7" w:rsidRDefault="00000000" w:rsidP="0052476E">
            <w:pPr>
              <w:pStyle w:val="TableParagraph"/>
              <w:spacing w:before="8"/>
              <w:ind w:left="70" w:right="3"/>
              <w:jc w:val="both"/>
              <w:rPr>
                <w:b/>
                <w:i/>
                <w:sz w:val="18"/>
              </w:rPr>
            </w:pPr>
            <w:r>
              <w:rPr>
                <w:b/>
                <w:i/>
                <w:spacing w:val="-2"/>
                <w:sz w:val="18"/>
                <w:u w:val="single"/>
              </w:rPr>
              <w:t xml:space="preserve"> </w:t>
            </w:r>
            <w:r>
              <w:rPr>
                <w:b/>
                <w:i/>
                <w:sz w:val="18"/>
                <w:u w:val="single"/>
              </w:rPr>
              <w:t>b1)</w:t>
            </w:r>
            <w:r>
              <w:rPr>
                <w:b/>
                <w:i/>
                <w:spacing w:val="80"/>
                <w:sz w:val="18"/>
                <w:u w:val="single"/>
              </w:rPr>
              <w:t xml:space="preserve"> </w:t>
            </w:r>
            <w:r>
              <w:rPr>
                <w:b/>
                <w:i/>
                <w:sz w:val="18"/>
                <w:u w:val="single"/>
              </w:rPr>
              <w:t>În</w:t>
            </w:r>
            <w:r>
              <w:rPr>
                <w:b/>
                <w:i/>
                <w:spacing w:val="80"/>
                <w:sz w:val="18"/>
                <w:u w:val="single"/>
              </w:rPr>
              <w:t xml:space="preserve"> </w:t>
            </w:r>
            <w:r>
              <w:rPr>
                <w:b/>
                <w:i/>
                <w:sz w:val="18"/>
                <w:u w:val="single"/>
              </w:rPr>
              <w:t>cazu</w:t>
            </w:r>
            <w:r>
              <w:rPr>
                <w:b/>
                <w:i/>
                <w:spacing w:val="11"/>
                <w:sz w:val="18"/>
                <w:u w:val="single"/>
              </w:rPr>
              <w:t xml:space="preserve"> </w:t>
            </w:r>
            <w:r>
              <w:rPr>
                <w:b/>
                <w:i/>
                <w:sz w:val="18"/>
                <w:u w:val="single"/>
              </w:rPr>
              <w:t>l</w:t>
            </w:r>
            <w:r>
              <w:rPr>
                <w:b/>
                <w:i/>
                <w:spacing w:val="80"/>
                <w:sz w:val="18"/>
                <w:u w:val="single"/>
              </w:rPr>
              <w:t xml:space="preserve"> </w:t>
            </w:r>
            <w:r>
              <w:rPr>
                <w:b/>
                <w:i/>
                <w:sz w:val="18"/>
                <w:u w:val="single"/>
              </w:rPr>
              <w:t>in</w:t>
            </w:r>
            <w:r>
              <w:rPr>
                <w:b/>
                <w:i/>
                <w:spacing w:val="80"/>
                <w:sz w:val="18"/>
                <w:u w:val="single"/>
              </w:rPr>
              <w:t xml:space="preserve"> </w:t>
            </w:r>
            <w:r>
              <w:rPr>
                <w:b/>
                <w:i/>
                <w:sz w:val="18"/>
                <w:u w:val="single"/>
              </w:rPr>
              <w:t>car</w:t>
            </w:r>
            <w:r>
              <w:rPr>
                <w:b/>
                <w:i/>
                <w:spacing w:val="12"/>
                <w:sz w:val="18"/>
                <w:u w:val="single"/>
              </w:rPr>
              <w:t xml:space="preserve"> </w:t>
            </w:r>
            <w:r>
              <w:rPr>
                <w:b/>
                <w:i/>
                <w:sz w:val="18"/>
                <w:u w:val="single"/>
              </w:rPr>
              <w:t>e</w:t>
            </w:r>
            <w:r>
              <w:rPr>
                <w:b/>
                <w:i/>
                <w:spacing w:val="80"/>
                <w:sz w:val="18"/>
                <w:u w:val="single"/>
              </w:rPr>
              <w:t xml:space="preserve"> </w:t>
            </w:r>
            <w:r>
              <w:rPr>
                <w:b/>
                <w:i/>
                <w:sz w:val="18"/>
                <w:u w:val="single"/>
              </w:rPr>
              <w:t>in</w:t>
            </w:r>
            <w:r>
              <w:rPr>
                <w:b/>
                <w:i/>
                <w:spacing w:val="80"/>
                <w:sz w:val="18"/>
                <w:u w:val="single"/>
              </w:rPr>
              <w:t xml:space="preserve"> </w:t>
            </w:r>
            <w:r>
              <w:rPr>
                <w:b/>
                <w:i/>
                <w:sz w:val="18"/>
                <w:u w:val="single"/>
              </w:rPr>
              <w:t>str</w:t>
            </w:r>
            <w:r>
              <w:rPr>
                <w:b/>
                <w:i/>
                <w:spacing w:val="12"/>
                <w:sz w:val="18"/>
                <w:u w:val="single"/>
              </w:rPr>
              <w:t xml:space="preserve"> </w:t>
            </w:r>
            <w:r>
              <w:rPr>
                <w:b/>
                <w:i/>
                <w:sz w:val="18"/>
                <w:u w:val="single"/>
              </w:rPr>
              <w:t>u</w:t>
            </w:r>
            <w:r>
              <w:rPr>
                <w:b/>
                <w:i/>
                <w:spacing w:val="11"/>
                <w:sz w:val="18"/>
                <w:u w:val="single"/>
              </w:rPr>
              <w:t xml:space="preserve"> </w:t>
            </w:r>
            <w:r>
              <w:rPr>
                <w:b/>
                <w:i/>
                <w:sz w:val="18"/>
                <w:u w:val="single"/>
              </w:rPr>
              <w:t>ctu r</w:t>
            </w:r>
            <w:r>
              <w:rPr>
                <w:b/>
                <w:i/>
                <w:spacing w:val="12"/>
                <w:sz w:val="18"/>
                <w:u w:val="single"/>
              </w:rPr>
              <w:t xml:space="preserve"> </w:t>
            </w:r>
            <w:r>
              <w:rPr>
                <w:b/>
                <w:i/>
                <w:sz w:val="18"/>
                <w:u w:val="single"/>
              </w:rPr>
              <w:t>a</w:t>
            </w:r>
            <w:r>
              <w:rPr>
                <w:b/>
                <w:i/>
                <w:spacing w:val="80"/>
                <w:sz w:val="18"/>
                <w:u w:val="single"/>
              </w:rPr>
              <w:t xml:space="preserve"> </w:t>
            </w:r>
            <w:r>
              <w:rPr>
                <w:b/>
                <w:i/>
                <w:sz w:val="18"/>
                <w:u w:val="single"/>
              </w:rPr>
              <w:t>actio</w:t>
            </w:r>
            <w:r>
              <w:rPr>
                <w:b/>
                <w:i/>
                <w:spacing w:val="11"/>
                <w:sz w:val="18"/>
                <w:u w:val="single"/>
              </w:rPr>
              <w:t xml:space="preserve"> </w:t>
            </w:r>
            <w:r>
              <w:rPr>
                <w:b/>
                <w:i/>
                <w:sz w:val="18"/>
                <w:u w:val="single"/>
              </w:rPr>
              <w:t>nar iatu lu i</w:t>
            </w:r>
            <w:r>
              <w:rPr>
                <w:b/>
                <w:i/>
                <w:spacing w:val="80"/>
                <w:sz w:val="18"/>
                <w:u w:val="single"/>
              </w:rPr>
              <w:t xml:space="preserve"> </w:t>
            </w:r>
            <w:r>
              <w:rPr>
                <w:b/>
                <w:i/>
                <w:sz w:val="18"/>
                <w:u w:val="single"/>
              </w:rPr>
              <w:t>su nt</w:t>
            </w:r>
            <w:r>
              <w:rPr>
                <w:b/>
                <w:i/>
                <w:spacing w:val="80"/>
                <w:sz w:val="18"/>
                <w:u w:val="single"/>
              </w:rPr>
              <w:t xml:space="preserve"> </w:t>
            </w:r>
            <w:r>
              <w:rPr>
                <w:b/>
                <w:i/>
                <w:sz w:val="18"/>
                <w:u w:val="single"/>
              </w:rPr>
              <w:t>per so</w:t>
            </w:r>
            <w:r>
              <w:rPr>
                <w:b/>
                <w:i/>
                <w:sz w:val="18"/>
              </w:rPr>
              <w:t xml:space="preserve"> </w:t>
            </w:r>
            <w:r>
              <w:rPr>
                <w:b/>
                <w:i/>
                <w:sz w:val="18"/>
                <w:u w:val="single"/>
              </w:rPr>
              <w:t>ane</w:t>
            </w:r>
            <w:r>
              <w:rPr>
                <w:b/>
                <w:i/>
                <w:spacing w:val="80"/>
                <w:w w:val="150"/>
                <w:sz w:val="18"/>
                <w:u w:val="single"/>
              </w:rPr>
              <w:t xml:space="preserve"> </w:t>
            </w:r>
            <w:r>
              <w:rPr>
                <w:b/>
                <w:i/>
                <w:sz w:val="18"/>
                <w:u w:val="single"/>
              </w:rPr>
              <w:t>f izic e</w:t>
            </w:r>
            <w:r>
              <w:rPr>
                <w:b/>
                <w:i/>
                <w:spacing w:val="80"/>
                <w:sz w:val="18"/>
                <w:u w:val="single"/>
              </w:rPr>
              <w:t xml:space="preserve"> </w:t>
            </w:r>
            <w:r>
              <w:rPr>
                <w:b/>
                <w:i/>
                <w:sz w:val="18"/>
                <w:u w:val="single"/>
              </w:rPr>
              <w:t>s au</w:t>
            </w:r>
            <w:r>
              <w:rPr>
                <w:b/>
                <w:i/>
                <w:spacing w:val="40"/>
                <w:sz w:val="18"/>
                <w:u w:val="single"/>
              </w:rPr>
              <w:t xml:space="preserve"> </w:t>
            </w:r>
          </w:p>
          <w:p w14:paraId="5A4E1A4B" w14:textId="77777777" w:rsidR="005B4DD7" w:rsidRDefault="00000000" w:rsidP="0052476E">
            <w:pPr>
              <w:pStyle w:val="TableParagraph"/>
              <w:spacing w:before="3"/>
              <w:ind w:left="70" w:right="9"/>
              <w:jc w:val="both"/>
              <w:rPr>
                <w:i/>
                <w:sz w:val="18"/>
              </w:rPr>
            </w:pPr>
            <w:r>
              <w:rPr>
                <w:b/>
                <w:i/>
                <w:sz w:val="18"/>
                <w:u w:val="single"/>
              </w:rPr>
              <w:t>juridice din Romania</w:t>
            </w:r>
            <w:r>
              <w:rPr>
                <w:b/>
                <w:i/>
                <w:sz w:val="18"/>
              </w:rPr>
              <w:t xml:space="preserve"> </w:t>
            </w:r>
            <w:r>
              <w:rPr>
                <w:i/>
                <w:sz w:val="18"/>
              </w:rPr>
              <w:t>care detin parti sociale/ actiuni in proportie mai mare de 25% si sunt in acest fel partenere sau legate de solicitant, expertul va verifica daca acestia sunt la randul lor societati partenere sau legate cu alte societati. În cazul în care acţionarii/ asociaţii</w:t>
            </w:r>
            <w:r>
              <w:rPr>
                <w:i/>
                <w:spacing w:val="40"/>
                <w:sz w:val="18"/>
              </w:rPr>
              <w:t xml:space="preserve"> </w:t>
            </w:r>
            <w:r>
              <w:rPr>
                <w:i/>
                <w:sz w:val="18"/>
              </w:rPr>
              <w:t>deţin mai mult de 50% actiuni/ parti sociale în alte societăţi pentru stabilirea cifrei de afaceri si a numărului mediu de salariaţi ai solicitantului se vor cere prin formularul E3.4 situaţiile financiare</w:t>
            </w:r>
            <w:r>
              <w:rPr>
                <w:i/>
                <w:spacing w:val="40"/>
                <w:sz w:val="18"/>
              </w:rPr>
              <w:t xml:space="preserve"> </w:t>
            </w:r>
            <w:r>
              <w:rPr>
                <w:i/>
                <w:sz w:val="18"/>
              </w:rPr>
              <w:t>ale societăţilor implicate.</w:t>
            </w:r>
          </w:p>
          <w:p w14:paraId="0153A4F6" w14:textId="77777777" w:rsidR="005B4DD7" w:rsidRDefault="00000000" w:rsidP="0052476E">
            <w:pPr>
              <w:pStyle w:val="TableParagraph"/>
              <w:tabs>
                <w:tab w:val="left" w:pos="845"/>
                <w:tab w:val="left" w:pos="1931"/>
                <w:tab w:val="left" w:pos="2291"/>
                <w:tab w:val="left" w:pos="2855"/>
                <w:tab w:val="left" w:pos="3215"/>
                <w:tab w:val="left" w:pos="4274"/>
                <w:tab w:val="left" w:pos="6054"/>
                <w:tab w:val="left" w:pos="6673"/>
              </w:tabs>
              <w:spacing w:before="9"/>
              <w:ind w:left="70" w:right="9"/>
              <w:rPr>
                <w:b/>
                <w:sz w:val="18"/>
              </w:rPr>
            </w:pPr>
            <w:r>
              <w:rPr>
                <w:b/>
                <w:sz w:val="18"/>
                <w:u w:val="single"/>
              </w:rPr>
              <w:t xml:space="preserve"> b</w:t>
            </w:r>
            <w:r>
              <w:rPr>
                <w:b/>
                <w:spacing w:val="40"/>
                <w:sz w:val="18"/>
                <w:u w:val="single"/>
              </w:rPr>
              <w:t xml:space="preserve"> </w:t>
            </w:r>
            <w:r>
              <w:rPr>
                <w:b/>
                <w:sz w:val="18"/>
                <w:u w:val="single"/>
              </w:rPr>
              <w:t>.</w:t>
            </w:r>
            <w:r>
              <w:rPr>
                <w:b/>
                <w:spacing w:val="40"/>
                <w:sz w:val="18"/>
                <w:u w:val="single"/>
              </w:rPr>
              <w:t xml:space="preserve"> </w:t>
            </w:r>
            <w:r>
              <w:rPr>
                <w:b/>
                <w:sz w:val="18"/>
                <w:u w:val="single"/>
              </w:rPr>
              <w:t>2)</w:t>
            </w:r>
            <w:r>
              <w:rPr>
                <w:b/>
                <w:sz w:val="18"/>
                <w:u w:val="single"/>
              </w:rPr>
              <w:tab/>
              <w:t>În</w:t>
            </w:r>
            <w:r>
              <w:rPr>
                <w:b/>
                <w:spacing w:val="80"/>
                <w:sz w:val="18"/>
                <w:u w:val="single"/>
              </w:rPr>
              <w:t xml:space="preserve"> </w:t>
            </w:r>
            <w:r>
              <w:rPr>
                <w:b/>
                <w:sz w:val="18"/>
                <w:u w:val="single"/>
              </w:rPr>
              <w:t>caz</w:t>
            </w:r>
            <w:r>
              <w:rPr>
                <w:b/>
                <w:spacing w:val="40"/>
                <w:sz w:val="18"/>
                <w:u w:val="single"/>
              </w:rPr>
              <w:t xml:space="preserve"> </w:t>
            </w:r>
            <w:r>
              <w:rPr>
                <w:b/>
                <w:sz w:val="18"/>
                <w:u w:val="single"/>
              </w:rPr>
              <w:t>ul</w:t>
            </w:r>
            <w:r>
              <w:rPr>
                <w:b/>
                <w:sz w:val="18"/>
                <w:u w:val="single"/>
              </w:rPr>
              <w:tab/>
            </w:r>
            <w:r>
              <w:rPr>
                <w:b/>
                <w:spacing w:val="-6"/>
                <w:sz w:val="18"/>
                <w:u w:val="single"/>
              </w:rPr>
              <w:t>in</w:t>
            </w:r>
            <w:r>
              <w:rPr>
                <w:b/>
                <w:sz w:val="18"/>
                <w:u w:val="single"/>
              </w:rPr>
              <w:tab/>
            </w:r>
            <w:r>
              <w:rPr>
                <w:b/>
                <w:spacing w:val="-4"/>
                <w:sz w:val="18"/>
                <w:u w:val="single"/>
              </w:rPr>
              <w:t>care</w:t>
            </w:r>
            <w:r>
              <w:rPr>
                <w:b/>
                <w:sz w:val="18"/>
                <w:u w:val="single"/>
              </w:rPr>
              <w:tab/>
            </w:r>
            <w:r>
              <w:rPr>
                <w:b/>
                <w:spacing w:val="-6"/>
                <w:sz w:val="18"/>
                <w:u w:val="single"/>
              </w:rPr>
              <w:t>in</w:t>
            </w:r>
            <w:r>
              <w:rPr>
                <w:b/>
                <w:sz w:val="18"/>
                <w:u w:val="single"/>
              </w:rPr>
              <w:tab/>
              <w:t>struct</w:t>
            </w:r>
            <w:r>
              <w:rPr>
                <w:b/>
                <w:spacing w:val="40"/>
                <w:sz w:val="18"/>
                <w:u w:val="single"/>
              </w:rPr>
              <w:t xml:space="preserve"> </w:t>
            </w:r>
            <w:r>
              <w:rPr>
                <w:b/>
                <w:sz w:val="18"/>
                <w:u w:val="single"/>
              </w:rPr>
              <w:t>ura</w:t>
            </w:r>
            <w:r>
              <w:rPr>
                <w:b/>
                <w:sz w:val="18"/>
                <w:u w:val="single"/>
              </w:rPr>
              <w:tab/>
              <w:t>act</w:t>
            </w:r>
            <w:r>
              <w:rPr>
                <w:b/>
                <w:spacing w:val="40"/>
                <w:sz w:val="18"/>
                <w:u w:val="single"/>
              </w:rPr>
              <w:t xml:space="preserve"> </w:t>
            </w:r>
            <w:r>
              <w:rPr>
                <w:b/>
                <w:sz w:val="18"/>
                <w:u w:val="single"/>
              </w:rPr>
              <w:t>io</w:t>
            </w:r>
            <w:r>
              <w:rPr>
                <w:b/>
                <w:spacing w:val="40"/>
                <w:sz w:val="18"/>
                <w:u w:val="single"/>
              </w:rPr>
              <w:t xml:space="preserve"> </w:t>
            </w:r>
            <w:r>
              <w:rPr>
                <w:b/>
                <w:sz w:val="18"/>
                <w:u w:val="single"/>
              </w:rPr>
              <w:t>nariat</w:t>
            </w:r>
            <w:r>
              <w:rPr>
                <w:b/>
                <w:spacing w:val="40"/>
                <w:sz w:val="18"/>
                <w:u w:val="single"/>
              </w:rPr>
              <w:t xml:space="preserve"> </w:t>
            </w:r>
            <w:r>
              <w:rPr>
                <w:b/>
                <w:sz w:val="18"/>
                <w:u w:val="single"/>
              </w:rPr>
              <w:t>ulu</w:t>
            </w:r>
            <w:r>
              <w:rPr>
                <w:b/>
                <w:spacing w:val="40"/>
                <w:sz w:val="18"/>
                <w:u w:val="single"/>
              </w:rPr>
              <w:t xml:space="preserve"> </w:t>
            </w:r>
            <w:r>
              <w:rPr>
                <w:b/>
                <w:sz w:val="18"/>
                <w:u w:val="single"/>
              </w:rPr>
              <w:t>i</w:t>
            </w:r>
            <w:r>
              <w:rPr>
                <w:b/>
                <w:sz w:val="18"/>
                <w:u w:val="single"/>
              </w:rPr>
              <w:tab/>
            </w:r>
            <w:r>
              <w:rPr>
                <w:b/>
                <w:spacing w:val="-4"/>
                <w:sz w:val="18"/>
                <w:u w:val="single"/>
              </w:rPr>
              <w:t>sunt</w:t>
            </w:r>
            <w:r>
              <w:rPr>
                <w:b/>
                <w:sz w:val="18"/>
                <w:u w:val="single"/>
              </w:rPr>
              <w:tab/>
            </w:r>
            <w:r>
              <w:rPr>
                <w:b/>
                <w:spacing w:val="-10"/>
                <w:sz w:val="18"/>
                <w:u w:val="single"/>
              </w:rPr>
              <w:t>p</w:t>
            </w:r>
            <w:r>
              <w:rPr>
                <w:b/>
                <w:spacing w:val="-10"/>
                <w:sz w:val="18"/>
              </w:rPr>
              <w:t xml:space="preserve"> </w:t>
            </w:r>
            <w:r>
              <w:rPr>
                <w:b/>
                <w:sz w:val="18"/>
                <w:u w:val="single"/>
              </w:rPr>
              <w:t>ersoane</w:t>
            </w:r>
            <w:r>
              <w:rPr>
                <w:b/>
                <w:spacing w:val="80"/>
                <w:sz w:val="18"/>
                <w:u w:val="single"/>
              </w:rPr>
              <w:t xml:space="preserve"> </w:t>
            </w:r>
            <w:r>
              <w:rPr>
                <w:b/>
                <w:sz w:val="18"/>
                <w:u w:val="single"/>
              </w:rPr>
              <w:t>f iz ice</w:t>
            </w:r>
            <w:r>
              <w:rPr>
                <w:b/>
                <w:spacing w:val="80"/>
                <w:sz w:val="18"/>
                <w:u w:val="single"/>
              </w:rPr>
              <w:t xml:space="preserve"> </w:t>
            </w:r>
            <w:r>
              <w:rPr>
                <w:b/>
                <w:sz w:val="18"/>
                <w:u w:val="single"/>
              </w:rPr>
              <w:t>sau</w:t>
            </w:r>
            <w:r>
              <w:rPr>
                <w:b/>
                <w:spacing w:val="40"/>
                <w:sz w:val="18"/>
                <w:u w:val="single"/>
              </w:rPr>
              <w:t xml:space="preserve"> </w:t>
            </w:r>
          </w:p>
          <w:p w14:paraId="00EC328F" w14:textId="77777777" w:rsidR="005B4DD7" w:rsidRDefault="00000000" w:rsidP="0052476E">
            <w:pPr>
              <w:pStyle w:val="TableParagraph"/>
              <w:spacing w:before="19"/>
              <w:ind w:left="70"/>
              <w:rPr>
                <w:sz w:val="18"/>
              </w:rPr>
            </w:pPr>
            <w:r>
              <w:rPr>
                <w:b/>
                <w:spacing w:val="-2"/>
                <w:sz w:val="18"/>
                <w:u w:val="single"/>
              </w:rPr>
              <w:t xml:space="preserve"> </w:t>
            </w:r>
            <w:r>
              <w:rPr>
                <w:b/>
                <w:sz w:val="18"/>
                <w:u w:val="single"/>
              </w:rPr>
              <w:t>j</w:t>
            </w:r>
            <w:r>
              <w:rPr>
                <w:b/>
                <w:spacing w:val="17"/>
                <w:sz w:val="18"/>
                <w:u w:val="single"/>
              </w:rPr>
              <w:t xml:space="preserve"> </w:t>
            </w:r>
            <w:r>
              <w:rPr>
                <w:b/>
                <w:sz w:val="18"/>
                <w:u w:val="single"/>
              </w:rPr>
              <w:t>urid</w:t>
            </w:r>
            <w:r>
              <w:rPr>
                <w:b/>
                <w:spacing w:val="17"/>
                <w:sz w:val="18"/>
                <w:u w:val="single"/>
              </w:rPr>
              <w:t xml:space="preserve"> </w:t>
            </w:r>
            <w:r>
              <w:rPr>
                <w:b/>
                <w:sz w:val="18"/>
                <w:u w:val="single"/>
              </w:rPr>
              <w:t>ice</w:t>
            </w:r>
            <w:r>
              <w:rPr>
                <w:b/>
                <w:spacing w:val="71"/>
                <w:w w:val="150"/>
                <w:sz w:val="18"/>
                <w:u w:val="single"/>
              </w:rPr>
              <w:t xml:space="preserve"> </w:t>
            </w:r>
            <w:r>
              <w:rPr>
                <w:b/>
                <w:sz w:val="18"/>
                <w:u w:val="single"/>
              </w:rPr>
              <w:t>inregi</w:t>
            </w:r>
            <w:r>
              <w:rPr>
                <w:b/>
                <w:spacing w:val="15"/>
                <w:sz w:val="18"/>
                <w:u w:val="single"/>
              </w:rPr>
              <w:t xml:space="preserve"> </w:t>
            </w:r>
            <w:r>
              <w:rPr>
                <w:b/>
                <w:sz w:val="18"/>
                <w:u w:val="single"/>
              </w:rPr>
              <w:t>st</w:t>
            </w:r>
            <w:r>
              <w:rPr>
                <w:b/>
                <w:spacing w:val="17"/>
                <w:sz w:val="18"/>
                <w:u w:val="single"/>
              </w:rPr>
              <w:t xml:space="preserve"> </w:t>
            </w:r>
            <w:r>
              <w:rPr>
                <w:b/>
                <w:sz w:val="18"/>
                <w:u w:val="single"/>
              </w:rPr>
              <w:t>rat</w:t>
            </w:r>
            <w:r>
              <w:rPr>
                <w:b/>
                <w:spacing w:val="16"/>
                <w:sz w:val="18"/>
                <w:u w:val="single"/>
              </w:rPr>
              <w:t xml:space="preserve"> </w:t>
            </w:r>
            <w:r>
              <w:rPr>
                <w:b/>
                <w:sz w:val="18"/>
                <w:u w:val="single"/>
              </w:rPr>
              <w:t>e</w:t>
            </w:r>
            <w:r>
              <w:rPr>
                <w:b/>
                <w:spacing w:val="71"/>
                <w:w w:val="150"/>
                <w:sz w:val="18"/>
                <w:u w:val="single"/>
              </w:rPr>
              <w:t xml:space="preserve"> </w:t>
            </w:r>
            <w:r>
              <w:rPr>
                <w:b/>
                <w:sz w:val="18"/>
                <w:u w:val="single"/>
              </w:rPr>
              <w:t>în</w:t>
            </w:r>
            <w:r>
              <w:rPr>
                <w:b/>
                <w:spacing w:val="70"/>
                <w:w w:val="150"/>
                <w:sz w:val="18"/>
                <w:u w:val="single"/>
              </w:rPr>
              <w:t xml:space="preserve"> </w:t>
            </w:r>
            <w:r>
              <w:rPr>
                <w:b/>
                <w:sz w:val="18"/>
                <w:u w:val="single"/>
              </w:rPr>
              <w:t>alta</w:t>
            </w:r>
            <w:r>
              <w:rPr>
                <w:b/>
                <w:spacing w:val="71"/>
                <w:w w:val="150"/>
                <w:sz w:val="18"/>
                <w:u w:val="single"/>
              </w:rPr>
              <w:t xml:space="preserve"> </w:t>
            </w:r>
            <w:r>
              <w:rPr>
                <w:b/>
                <w:sz w:val="18"/>
                <w:u w:val="single"/>
              </w:rPr>
              <w:t>ț</w:t>
            </w:r>
            <w:r>
              <w:rPr>
                <w:b/>
                <w:spacing w:val="17"/>
                <w:sz w:val="18"/>
                <w:u w:val="single"/>
              </w:rPr>
              <w:t xml:space="preserve"> </w:t>
            </w:r>
            <w:r>
              <w:rPr>
                <w:b/>
                <w:sz w:val="18"/>
                <w:u w:val="single"/>
              </w:rPr>
              <w:t>ara</w:t>
            </w:r>
            <w:r>
              <w:rPr>
                <w:b/>
                <w:spacing w:val="15"/>
                <w:sz w:val="18"/>
                <w:u w:val="single"/>
              </w:rPr>
              <w:t xml:space="preserve"> </w:t>
            </w:r>
            <w:r>
              <w:rPr>
                <w:b/>
                <w:spacing w:val="32"/>
                <w:sz w:val="18"/>
              </w:rPr>
              <w:t xml:space="preserve">  </w:t>
            </w:r>
            <w:r>
              <w:rPr>
                <w:sz w:val="18"/>
              </w:rPr>
              <w:t>care</w:t>
            </w:r>
            <w:r>
              <w:rPr>
                <w:spacing w:val="26"/>
                <w:sz w:val="18"/>
              </w:rPr>
              <w:t xml:space="preserve"> </w:t>
            </w:r>
            <w:r>
              <w:rPr>
                <w:sz w:val="18"/>
              </w:rPr>
              <w:t>detin</w:t>
            </w:r>
            <w:r>
              <w:rPr>
                <w:spacing w:val="25"/>
                <w:sz w:val="18"/>
              </w:rPr>
              <w:t xml:space="preserve"> </w:t>
            </w:r>
            <w:r>
              <w:rPr>
                <w:sz w:val="18"/>
              </w:rPr>
              <w:t>parti</w:t>
            </w:r>
            <w:r>
              <w:rPr>
                <w:spacing w:val="25"/>
                <w:sz w:val="18"/>
              </w:rPr>
              <w:t xml:space="preserve"> </w:t>
            </w:r>
            <w:r>
              <w:rPr>
                <w:sz w:val="18"/>
              </w:rPr>
              <w:t>sociale/</w:t>
            </w:r>
            <w:r>
              <w:rPr>
                <w:spacing w:val="24"/>
                <w:sz w:val="18"/>
              </w:rPr>
              <w:t xml:space="preserve"> </w:t>
            </w:r>
            <w:r>
              <w:rPr>
                <w:sz w:val="18"/>
              </w:rPr>
              <w:t>actiuni</w:t>
            </w:r>
            <w:r>
              <w:rPr>
                <w:spacing w:val="20"/>
                <w:sz w:val="18"/>
              </w:rPr>
              <w:t xml:space="preserve"> </w:t>
            </w:r>
            <w:r>
              <w:rPr>
                <w:spacing w:val="-5"/>
                <w:sz w:val="18"/>
              </w:rPr>
              <w:t>in</w:t>
            </w:r>
          </w:p>
          <w:p w14:paraId="005C4C7B" w14:textId="23D604D7" w:rsidR="0052476E" w:rsidRPr="0052476E" w:rsidRDefault="00000000" w:rsidP="0052476E">
            <w:pPr>
              <w:pStyle w:val="TableParagraph"/>
              <w:ind w:left="70"/>
              <w:rPr>
                <w:sz w:val="18"/>
              </w:rPr>
            </w:pPr>
            <w:r>
              <w:rPr>
                <w:sz w:val="18"/>
              </w:rPr>
              <w:t>proportie</w:t>
            </w:r>
            <w:r>
              <w:rPr>
                <w:spacing w:val="8"/>
                <w:sz w:val="18"/>
              </w:rPr>
              <w:t xml:space="preserve"> </w:t>
            </w:r>
            <w:r>
              <w:rPr>
                <w:sz w:val="18"/>
              </w:rPr>
              <w:t>mai</w:t>
            </w:r>
            <w:r>
              <w:rPr>
                <w:spacing w:val="7"/>
                <w:sz w:val="18"/>
              </w:rPr>
              <w:t xml:space="preserve"> </w:t>
            </w:r>
            <w:r>
              <w:rPr>
                <w:sz w:val="18"/>
              </w:rPr>
              <w:t>mare</w:t>
            </w:r>
            <w:r>
              <w:rPr>
                <w:spacing w:val="10"/>
                <w:sz w:val="18"/>
              </w:rPr>
              <w:t xml:space="preserve"> </w:t>
            </w:r>
            <w:r>
              <w:rPr>
                <w:sz w:val="18"/>
              </w:rPr>
              <w:t>de</w:t>
            </w:r>
            <w:r>
              <w:rPr>
                <w:spacing w:val="10"/>
                <w:sz w:val="18"/>
              </w:rPr>
              <w:t xml:space="preserve"> </w:t>
            </w:r>
            <w:r>
              <w:rPr>
                <w:sz w:val="18"/>
              </w:rPr>
              <w:t>25%</w:t>
            </w:r>
            <w:r>
              <w:rPr>
                <w:spacing w:val="10"/>
                <w:sz w:val="18"/>
              </w:rPr>
              <w:t xml:space="preserve"> </w:t>
            </w:r>
            <w:r>
              <w:rPr>
                <w:sz w:val="18"/>
              </w:rPr>
              <w:t>si</w:t>
            </w:r>
            <w:r>
              <w:rPr>
                <w:spacing w:val="7"/>
                <w:sz w:val="18"/>
              </w:rPr>
              <w:t xml:space="preserve"> </w:t>
            </w:r>
            <w:r>
              <w:rPr>
                <w:sz w:val="18"/>
              </w:rPr>
              <w:t>sunt</w:t>
            </w:r>
            <w:r>
              <w:rPr>
                <w:spacing w:val="10"/>
                <w:sz w:val="18"/>
              </w:rPr>
              <w:t xml:space="preserve"> </w:t>
            </w:r>
            <w:r>
              <w:rPr>
                <w:sz w:val="18"/>
              </w:rPr>
              <w:t>in</w:t>
            </w:r>
            <w:r>
              <w:rPr>
                <w:spacing w:val="11"/>
                <w:sz w:val="18"/>
              </w:rPr>
              <w:t xml:space="preserve"> </w:t>
            </w:r>
            <w:r>
              <w:rPr>
                <w:sz w:val="18"/>
              </w:rPr>
              <w:t>acest</w:t>
            </w:r>
            <w:r>
              <w:rPr>
                <w:spacing w:val="10"/>
                <w:sz w:val="18"/>
              </w:rPr>
              <w:t xml:space="preserve"> </w:t>
            </w:r>
            <w:r>
              <w:rPr>
                <w:sz w:val="18"/>
              </w:rPr>
              <w:t>fel</w:t>
            </w:r>
            <w:r>
              <w:rPr>
                <w:spacing w:val="8"/>
                <w:sz w:val="18"/>
              </w:rPr>
              <w:t xml:space="preserve"> </w:t>
            </w:r>
            <w:r>
              <w:rPr>
                <w:sz w:val="18"/>
              </w:rPr>
              <w:t>partenere</w:t>
            </w:r>
            <w:r>
              <w:rPr>
                <w:spacing w:val="10"/>
                <w:sz w:val="18"/>
              </w:rPr>
              <w:t xml:space="preserve"> </w:t>
            </w:r>
            <w:r>
              <w:rPr>
                <w:sz w:val="18"/>
              </w:rPr>
              <w:t>sau</w:t>
            </w:r>
            <w:r>
              <w:rPr>
                <w:spacing w:val="10"/>
                <w:sz w:val="18"/>
              </w:rPr>
              <w:t xml:space="preserve"> </w:t>
            </w:r>
            <w:r>
              <w:rPr>
                <w:sz w:val="18"/>
              </w:rPr>
              <w:t>legate</w:t>
            </w:r>
            <w:r>
              <w:rPr>
                <w:spacing w:val="11"/>
                <w:sz w:val="18"/>
              </w:rPr>
              <w:t xml:space="preserve"> </w:t>
            </w:r>
            <w:r>
              <w:rPr>
                <w:sz w:val="18"/>
              </w:rPr>
              <w:t>de</w:t>
            </w:r>
            <w:r>
              <w:rPr>
                <w:spacing w:val="8"/>
                <w:sz w:val="18"/>
              </w:rPr>
              <w:t xml:space="preserve"> </w:t>
            </w:r>
            <w:r>
              <w:rPr>
                <w:spacing w:val="-2"/>
                <w:sz w:val="18"/>
              </w:rPr>
              <w:t>solicitant,</w:t>
            </w:r>
          </w:p>
        </w:tc>
      </w:tr>
    </w:tbl>
    <w:p w14:paraId="32E12E15" w14:textId="77777777" w:rsidR="005B4DD7" w:rsidRDefault="005B4DD7">
      <w:pPr>
        <w:spacing w:line="123" w:lineRule="exact"/>
        <w:rPr>
          <w:sz w:val="18"/>
        </w:rPr>
        <w:sectPr w:rsidR="005B4DD7">
          <w:pgSz w:w="11930" w:h="16850"/>
          <w:pgMar w:top="1680" w:right="320" w:bottom="660" w:left="840" w:header="732" w:footer="465" w:gutter="0"/>
          <w:cols w:space="720"/>
        </w:sectPr>
      </w:pPr>
    </w:p>
    <w:p w14:paraId="03B19900" w14:textId="77777777" w:rsidR="005B4DD7" w:rsidRDefault="005B4DD7">
      <w:pPr>
        <w:pStyle w:val="BodyText"/>
      </w:pPr>
    </w:p>
    <w:p w14:paraId="4F473F69" w14:textId="77777777" w:rsidR="005B4DD7" w:rsidRDefault="005B4DD7">
      <w:pPr>
        <w:pStyle w:val="BodyText"/>
      </w:pPr>
    </w:p>
    <w:p w14:paraId="7B5871A3" w14:textId="77777777" w:rsidR="005B4DD7" w:rsidRDefault="005B4DD7">
      <w:pPr>
        <w:pStyle w:val="BodyText"/>
      </w:pPr>
    </w:p>
    <w:p w14:paraId="0B0C79E5" w14:textId="77777777" w:rsidR="005B4DD7" w:rsidRDefault="005B4DD7">
      <w:pPr>
        <w:pStyle w:val="BodyText"/>
        <w:spacing w:before="9"/>
        <w:rPr>
          <w:sz w:val="19"/>
        </w:rPr>
      </w:pPr>
    </w:p>
    <w:p w14:paraId="78AD0D72" w14:textId="77777777" w:rsidR="005B4DD7" w:rsidRDefault="00000000">
      <w:pPr>
        <w:tabs>
          <w:tab w:val="left" w:pos="5326"/>
          <w:tab w:val="left" w:pos="6452"/>
        </w:tabs>
        <w:ind w:left="3771"/>
        <w:rPr>
          <w:b/>
          <w:sz w:val="18"/>
        </w:rPr>
      </w:pPr>
      <w:r>
        <w:rPr>
          <w:noProof/>
        </w:rPr>
        <w:drawing>
          <wp:anchor distT="0" distB="0" distL="0" distR="0" simplePos="0" relativeHeight="485605888" behindDoc="1" locked="0" layoutInCell="1" allowOverlap="1" wp14:anchorId="7B10302C" wp14:editId="3714F41B">
            <wp:simplePos x="0" y="0"/>
            <wp:positionH relativeFrom="page">
              <wp:posOffset>922134</wp:posOffset>
            </wp:positionH>
            <wp:positionV relativeFrom="paragraph">
              <wp:posOffset>-543294</wp:posOffset>
            </wp:positionV>
            <wp:extent cx="3728719" cy="59219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27" cstate="print"/>
                    <a:stretch>
                      <a:fillRect/>
                    </a:stretch>
                  </pic:blipFill>
                  <pic:spPr>
                    <a:xfrm>
                      <a:off x="0" y="0"/>
                      <a:ext cx="3728719" cy="592195"/>
                    </a:xfrm>
                    <a:prstGeom prst="rect">
                      <a:avLst/>
                    </a:prstGeom>
                  </pic:spPr>
                </pic:pic>
              </a:graphicData>
            </a:graphic>
          </wp:anchor>
        </w:drawing>
      </w:r>
      <w:r>
        <w:rPr>
          <w:b/>
          <w:sz w:val="18"/>
        </w:rPr>
        <w:t>se</w:t>
      </w:r>
      <w:r>
        <w:rPr>
          <w:b/>
          <w:spacing w:val="19"/>
          <w:sz w:val="18"/>
        </w:rPr>
        <w:t xml:space="preserve"> </w:t>
      </w:r>
      <w:r>
        <w:rPr>
          <w:b/>
          <w:sz w:val="18"/>
        </w:rPr>
        <w:t>va</w:t>
      </w:r>
      <w:r>
        <w:rPr>
          <w:b/>
          <w:spacing w:val="22"/>
          <w:sz w:val="18"/>
        </w:rPr>
        <w:t xml:space="preserve"> </w:t>
      </w:r>
      <w:r>
        <w:rPr>
          <w:b/>
          <w:sz w:val="18"/>
        </w:rPr>
        <w:t>cere</w:t>
      </w:r>
      <w:r>
        <w:rPr>
          <w:b/>
          <w:spacing w:val="21"/>
          <w:sz w:val="18"/>
        </w:rPr>
        <w:t xml:space="preserve"> </w:t>
      </w:r>
      <w:r>
        <w:rPr>
          <w:b/>
          <w:spacing w:val="-4"/>
          <w:sz w:val="18"/>
        </w:rPr>
        <w:t>prin</w:t>
      </w:r>
      <w:r>
        <w:rPr>
          <w:b/>
          <w:sz w:val="18"/>
        </w:rPr>
        <w:tab/>
      </w:r>
      <w:r>
        <w:rPr>
          <w:b/>
          <w:spacing w:val="-2"/>
          <w:sz w:val="18"/>
        </w:rPr>
        <w:t>formularul</w:t>
      </w:r>
      <w:r>
        <w:rPr>
          <w:b/>
          <w:sz w:val="18"/>
        </w:rPr>
        <w:tab/>
      </w:r>
      <w:r>
        <w:rPr>
          <w:b/>
          <w:spacing w:val="-4"/>
          <w:sz w:val="18"/>
        </w:rPr>
        <w:t>E3.4</w:t>
      </w:r>
    </w:p>
    <w:p w14:paraId="21E9C4A7" w14:textId="77777777" w:rsidR="005B4DD7" w:rsidRDefault="00000000">
      <w:pPr>
        <w:pStyle w:val="Heading1"/>
        <w:spacing w:before="29"/>
        <w:ind w:left="32"/>
      </w:pPr>
      <w:r>
        <w:rPr>
          <w:b w:val="0"/>
        </w:rPr>
        <w:br w:type="column"/>
      </w:r>
      <w:r>
        <w:t>ASOCIAŢIA</w:t>
      </w:r>
      <w:r>
        <w:rPr>
          <w:spacing w:val="-7"/>
        </w:rPr>
        <w:t xml:space="preserve"> </w:t>
      </w:r>
      <w:r>
        <w:t>G.A.L.</w:t>
      </w:r>
      <w:r>
        <w:rPr>
          <w:spacing w:val="-5"/>
        </w:rPr>
        <w:t xml:space="preserve"> </w:t>
      </w:r>
      <w:r>
        <w:t>DELTA</w:t>
      </w:r>
      <w:r>
        <w:rPr>
          <w:spacing w:val="-8"/>
        </w:rPr>
        <w:t xml:space="preserve"> </w:t>
      </w:r>
      <w:r>
        <w:rPr>
          <w:spacing w:val="-2"/>
        </w:rPr>
        <w:t>DUNARII</w:t>
      </w:r>
    </w:p>
    <w:p w14:paraId="202A066C" w14:textId="77777777" w:rsidR="005B4DD7" w:rsidRDefault="00000000">
      <w:pPr>
        <w:pStyle w:val="BodyText"/>
        <w:spacing w:before="1"/>
        <w:ind w:left="200" w:right="747" w:firstLine="132"/>
        <w:jc w:val="both"/>
        <w:rPr>
          <w:rFonts w:ascii="Calibri"/>
        </w:rPr>
      </w:pPr>
      <w:r>
        <w:rPr>
          <w:rFonts w:ascii="Calibri"/>
        </w:rPr>
        <w:t>web site :</w:t>
      </w:r>
      <w:hyperlink r:id="rId28">
        <w:r>
          <w:rPr>
            <w:rFonts w:ascii="Calibri"/>
            <w:color w:val="0000FF"/>
            <w:u w:val="single" w:color="0000FF"/>
          </w:rPr>
          <w:t>www.gal-deltadunarii.ro</w:t>
        </w:r>
      </w:hyperlink>
      <w:r>
        <w:rPr>
          <w:rFonts w:ascii="Calibri"/>
          <w:color w:val="0000FF"/>
        </w:rPr>
        <w:t xml:space="preserve"> </w:t>
      </w:r>
      <w:r>
        <w:rPr>
          <w:rFonts w:ascii="Calibri"/>
        </w:rPr>
        <w:t xml:space="preserve">e-mail : </w:t>
      </w:r>
      <w:hyperlink r:id="rId29">
        <w:r>
          <w:rPr>
            <w:rFonts w:ascii="Calibri"/>
            <w:color w:val="0000FF"/>
            <w:u w:val="single" w:color="0000FF"/>
          </w:rPr>
          <w:t>galdeltadunarii@gmail.com</w:t>
        </w:r>
      </w:hyperlink>
      <w:r>
        <w:rPr>
          <w:rFonts w:ascii="Calibri"/>
          <w:color w:val="0000FF"/>
        </w:rPr>
        <w:t xml:space="preserve"> </w:t>
      </w:r>
      <w:r>
        <w:rPr>
          <w:rFonts w:ascii="Calibri"/>
        </w:rPr>
        <w:t>Tel :</w:t>
      </w:r>
      <w:r>
        <w:rPr>
          <w:rFonts w:ascii="Calibri"/>
          <w:spacing w:val="40"/>
        </w:rPr>
        <w:t xml:space="preserve"> </w:t>
      </w:r>
      <w:r>
        <w:rPr>
          <w:rFonts w:ascii="Calibri"/>
        </w:rPr>
        <w:t>0745 344 132 ; 0748 140 257</w:t>
      </w:r>
    </w:p>
    <w:p w14:paraId="07452937" w14:textId="7B9AA6FB" w:rsidR="005B4DD7" w:rsidRDefault="00000000">
      <w:pPr>
        <w:tabs>
          <w:tab w:val="left" w:pos="761"/>
          <w:tab w:val="left" w:pos="1206"/>
          <w:tab w:val="left" w:pos="2214"/>
          <w:tab w:val="left" w:pos="2545"/>
        </w:tabs>
        <w:spacing w:line="105" w:lineRule="exact"/>
        <w:ind w:left="195"/>
        <w:rPr>
          <w:b/>
          <w:sz w:val="18"/>
        </w:rPr>
      </w:pPr>
      <w:r>
        <w:rPr>
          <w:b/>
          <w:spacing w:val="-4"/>
          <w:sz w:val="18"/>
        </w:rPr>
        <w:t>Fisa</w:t>
      </w:r>
      <w:r>
        <w:rPr>
          <w:b/>
          <w:sz w:val="18"/>
        </w:rPr>
        <w:tab/>
      </w:r>
      <w:r>
        <w:rPr>
          <w:b/>
          <w:spacing w:val="-5"/>
          <w:sz w:val="18"/>
        </w:rPr>
        <w:t>de</w:t>
      </w:r>
      <w:r>
        <w:rPr>
          <w:b/>
          <w:sz w:val="18"/>
        </w:rPr>
        <w:tab/>
      </w:r>
      <w:r>
        <w:rPr>
          <w:b/>
          <w:spacing w:val="-2"/>
          <w:sz w:val="18"/>
        </w:rPr>
        <w:t>solicitare</w:t>
      </w:r>
      <w:r>
        <w:rPr>
          <w:b/>
          <w:sz w:val="18"/>
        </w:rPr>
        <w:tab/>
      </w:r>
      <w:r>
        <w:rPr>
          <w:b/>
          <w:spacing w:val="-10"/>
          <w:sz w:val="18"/>
        </w:rPr>
        <w:t>a</w:t>
      </w:r>
      <w:r>
        <w:rPr>
          <w:b/>
          <w:sz w:val="18"/>
        </w:rPr>
        <w:tab/>
      </w:r>
      <w:r>
        <w:rPr>
          <w:b/>
          <w:spacing w:val="-2"/>
          <w:sz w:val="18"/>
        </w:rPr>
        <w:t>informatiilor</w:t>
      </w:r>
    </w:p>
    <w:p w14:paraId="034ADD81" w14:textId="77777777" w:rsidR="005B4DD7" w:rsidRDefault="005B4DD7">
      <w:pPr>
        <w:spacing w:line="105" w:lineRule="exact"/>
        <w:rPr>
          <w:sz w:val="18"/>
        </w:rPr>
        <w:sectPr w:rsidR="005B4DD7">
          <w:headerReference w:type="default" r:id="rId30"/>
          <w:footerReference w:type="default" r:id="rId31"/>
          <w:pgSz w:w="11930" w:h="16850"/>
          <w:pgMar w:top="660" w:right="320" w:bottom="660" w:left="840" w:header="0" w:footer="465" w:gutter="0"/>
          <w:cols w:num="2" w:space="720" w:equalWidth="0">
            <w:col w:w="6835" w:space="40"/>
            <w:col w:w="3895"/>
          </w:cols>
        </w:sectPr>
      </w:pPr>
    </w:p>
    <w:p w14:paraId="6A204C04" w14:textId="77777777" w:rsidR="005B4DD7" w:rsidRDefault="00000000">
      <w:pPr>
        <w:spacing w:before="29" w:line="276" w:lineRule="auto"/>
        <w:ind w:left="3771" w:right="274"/>
        <w:jc w:val="both"/>
        <w:rPr>
          <w:sz w:val="18"/>
        </w:rPr>
      </w:pPr>
      <w:r>
        <w:rPr>
          <w:b/>
          <w:sz w:val="18"/>
        </w:rPr>
        <w:t>suplimentare,</w:t>
      </w:r>
      <w:r>
        <w:rPr>
          <w:b/>
          <w:spacing w:val="40"/>
          <w:sz w:val="18"/>
        </w:rPr>
        <w:t xml:space="preserve"> </w:t>
      </w:r>
      <w:r>
        <w:rPr>
          <w:b/>
          <w:sz w:val="18"/>
        </w:rPr>
        <w:t>documentele</w:t>
      </w:r>
      <w:r>
        <w:rPr>
          <w:b/>
          <w:spacing w:val="80"/>
          <w:sz w:val="18"/>
        </w:rPr>
        <w:t xml:space="preserve"> </w:t>
      </w:r>
      <w:r>
        <w:rPr>
          <w:b/>
          <w:sz w:val="18"/>
        </w:rPr>
        <w:t>similare</w:t>
      </w:r>
      <w:r>
        <w:rPr>
          <w:b/>
          <w:spacing w:val="80"/>
          <w:sz w:val="18"/>
        </w:rPr>
        <w:t xml:space="preserve"> </w:t>
      </w:r>
      <w:r>
        <w:rPr>
          <w:b/>
          <w:sz w:val="18"/>
        </w:rPr>
        <w:t>cu</w:t>
      </w:r>
      <w:r>
        <w:rPr>
          <w:b/>
          <w:spacing w:val="80"/>
          <w:sz w:val="18"/>
        </w:rPr>
        <w:t xml:space="preserve"> </w:t>
      </w:r>
      <w:r>
        <w:rPr>
          <w:b/>
          <w:sz w:val="18"/>
        </w:rPr>
        <w:t>Certificat</w:t>
      </w:r>
      <w:r>
        <w:rPr>
          <w:b/>
          <w:spacing w:val="80"/>
          <w:sz w:val="18"/>
        </w:rPr>
        <w:t xml:space="preserve"> </w:t>
      </w:r>
      <w:r>
        <w:rPr>
          <w:b/>
          <w:sz w:val="18"/>
        </w:rPr>
        <w:t>constatator</w:t>
      </w:r>
      <w:r>
        <w:rPr>
          <w:b/>
          <w:spacing w:val="80"/>
          <w:sz w:val="18"/>
        </w:rPr>
        <w:t xml:space="preserve"> </w:t>
      </w:r>
      <w:r>
        <w:rPr>
          <w:b/>
          <w:sz w:val="18"/>
        </w:rPr>
        <w:t>de</w:t>
      </w:r>
      <w:r>
        <w:rPr>
          <w:b/>
          <w:spacing w:val="80"/>
          <w:sz w:val="18"/>
        </w:rPr>
        <w:t xml:space="preserve"> </w:t>
      </w:r>
      <w:r>
        <w:rPr>
          <w:b/>
          <w:sz w:val="18"/>
        </w:rPr>
        <w:t>la</w:t>
      </w:r>
      <w:r>
        <w:rPr>
          <w:b/>
          <w:spacing w:val="40"/>
          <w:sz w:val="18"/>
        </w:rPr>
        <w:t xml:space="preserve"> </w:t>
      </w:r>
      <w:r>
        <w:rPr>
          <w:b/>
          <w:sz w:val="18"/>
        </w:rPr>
        <w:t>Oficiul</w:t>
      </w:r>
      <w:r>
        <w:rPr>
          <w:b/>
          <w:spacing w:val="40"/>
          <w:sz w:val="18"/>
        </w:rPr>
        <w:t xml:space="preserve"> </w:t>
      </w:r>
      <w:r>
        <w:rPr>
          <w:b/>
          <w:sz w:val="18"/>
        </w:rPr>
        <w:t xml:space="preserve">Registrului Comerţului </w:t>
      </w:r>
      <w:r>
        <w:rPr>
          <w:sz w:val="18"/>
        </w:rPr>
        <w:t>iar în cazul în care acționarii/ asociații solicitantului</w:t>
      </w:r>
      <w:r>
        <w:rPr>
          <w:spacing w:val="40"/>
          <w:sz w:val="18"/>
        </w:rPr>
        <w:t xml:space="preserve"> </w:t>
      </w:r>
      <w:r>
        <w:rPr>
          <w:sz w:val="18"/>
        </w:rPr>
        <w:t>dețin mai mult</w:t>
      </w:r>
    </w:p>
    <w:p w14:paraId="74113175" w14:textId="77777777" w:rsidR="005B4DD7" w:rsidRDefault="005B4DD7">
      <w:pPr>
        <w:spacing w:line="276" w:lineRule="auto"/>
        <w:jc w:val="both"/>
        <w:rPr>
          <w:sz w:val="18"/>
        </w:rPr>
        <w:sectPr w:rsidR="005B4DD7">
          <w:type w:val="continuous"/>
          <w:pgSz w:w="11930" w:h="16850"/>
          <w:pgMar w:top="1820" w:right="320" w:bottom="660" w:left="840" w:header="0" w:footer="465" w:gutter="0"/>
          <w:cols w:space="720"/>
        </w:sectPr>
      </w:pPr>
    </w:p>
    <w:p w14:paraId="52A35DF3" w14:textId="77777777" w:rsidR="005B4DD7" w:rsidRDefault="005B4DD7">
      <w:pPr>
        <w:pStyle w:val="BodyText"/>
        <w:spacing w:before="5" w:after="1"/>
        <w:rPr>
          <w:sz w:val="25"/>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51"/>
        <w:gridCol w:w="6806"/>
      </w:tblGrid>
      <w:tr w:rsidR="005B4DD7" w14:paraId="7A17158D" w14:textId="77777777">
        <w:trPr>
          <w:trHeight w:val="8727"/>
        </w:trPr>
        <w:tc>
          <w:tcPr>
            <w:tcW w:w="3551" w:type="dxa"/>
          </w:tcPr>
          <w:p w14:paraId="60580446" w14:textId="77777777" w:rsidR="005B4DD7" w:rsidRDefault="005B4DD7">
            <w:pPr>
              <w:pStyle w:val="TableParagraph"/>
              <w:rPr>
                <w:rFonts w:ascii="Times New Roman"/>
                <w:sz w:val="18"/>
              </w:rPr>
            </w:pPr>
          </w:p>
        </w:tc>
        <w:tc>
          <w:tcPr>
            <w:tcW w:w="6806" w:type="dxa"/>
          </w:tcPr>
          <w:p w14:paraId="2BA8D8D5" w14:textId="77777777" w:rsidR="005B4DD7" w:rsidRDefault="00000000">
            <w:pPr>
              <w:pStyle w:val="TableParagraph"/>
              <w:spacing w:line="268" w:lineRule="auto"/>
              <w:ind w:left="66" w:right="67"/>
              <w:jc w:val="both"/>
              <w:rPr>
                <w:sz w:val="18"/>
              </w:rPr>
            </w:pPr>
            <w:r>
              <w:rPr>
                <w:sz w:val="18"/>
              </w:rPr>
              <w:t>de</w:t>
            </w:r>
            <w:r>
              <w:rPr>
                <w:spacing w:val="-14"/>
                <w:sz w:val="18"/>
              </w:rPr>
              <w:t xml:space="preserve"> </w:t>
            </w:r>
            <w:r>
              <w:rPr>
                <w:sz w:val="18"/>
              </w:rPr>
              <w:t>50%</w:t>
            </w:r>
            <w:r>
              <w:rPr>
                <w:spacing w:val="-14"/>
                <w:sz w:val="18"/>
              </w:rPr>
              <w:t xml:space="preserve"> </w:t>
            </w:r>
            <w:r>
              <w:rPr>
                <w:sz w:val="18"/>
              </w:rPr>
              <w:t>actiuni/</w:t>
            </w:r>
            <w:r>
              <w:rPr>
                <w:spacing w:val="-13"/>
                <w:sz w:val="18"/>
              </w:rPr>
              <w:t xml:space="preserve"> </w:t>
            </w:r>
            <w:r>
              <w:rPr>
                <w:sz w:val="18"/>
              </w:rPr>
              <w:t>parti</w:t>
            </w:r>
            <w:r>
              <w:rPr>
                <w:spacing w:val="-14"/>
                <w:sz w:val="18"/>
              </w:rPr>
              <w:t xml:space="preserve"> </w:t>
            </w:r>
            <w:r>
              <w:rPr>
                <w:sz w:val="18"/>
              </w:rPr>
              <w:t>sociale</w:t>
            </w:r>
            <w:r>
              <w:rPr>
                <w:spacing w:val="-13"/>
                <w:sz w:val="18"/>
              </w:rPr>
              <w:t xml:space="preserve"> </w:t>
            </w:r>
            <w:r>
              <w:rPr>
                <w:sz w:val="18"/>
              </w:rPr>
              <w:t>în</w:t>
            </w:r>
            <w:r>
              <w:rPr>
                <w:spacing w:val="-14"/>
                <w:sz w:val="18"/>
              </w:rPr>
              <w:t xml:space="preserve"> </w:t>
            </w:r>
            <w:r>
              <w:rPr>
                <w:sz w:val="18"/>
              </w:rPr>
              <w:t>cadrul</w:t>
            </w:r>
            <w:r>
              <w:rPr>
                <w:spacing w:val="-13"/>
                <w:sz w:val="18"/>
              </w:rPr>
              <w:t xml:space="preserve"> </w:t>
            </w:r>
            <w:r>
              <w:rPr>
                <w:sz w:val="18"/>
              </w:rPr>
              <w:t>altor</w:t>
            </w:r>
            <w:r>
              <w:rPr>
                <w:spacing w:val="-14"/>
                <w:sz w:val="18"/>
              </w:rPr>
              <w:t xml:space="preserve"> </w:t>
            </w:r>
            <w:r>
              <w:rPr>
                <w:sz w:val="18"/>
              </w:rPr>
              <w:t>societăți</w:t>
            </w:r>
            <w:r>
              <w:rPr>
                <w:spacing w:val="7"/>
                <w:sz w:val="18"/>
              </w:rPr>
              <w:t xml:space="preserve"> </w:t>
            </w:r>
            <w:r>
              <w:rPr>
                <w:sz w:val="18"/>
              </w:rPr>
              <w:t>si</w:t>
            </w:r>
            <w:r>
              <w:rPr>
                <w:spacing w:val="-8"/>
                <w:sz w:val="18"/>
              </w:rPr>
              <w:t xml:space="preserve"> </w:t>
            </w:r>
            <w:r>
              <w:rPr>
                <w:sz w:val="18"/>
              </w:rPr>
              <w:t>situatiile</w:t>
            </w:r>
            <w:r>
              <w:rPr>
                <w:spacing w:val="-10"/>
                <w:sz w:val="18"/>
              </w:rPr>
              <w:t xml:space="preserve"> </w:t>
            </w:r>
            <w:r>
              <w:rPr>
                <w:sz w:val="18"/>
              </w:rPr>
              <w:t>financiare</w:t>
            </w:r>
            <w:r>
              <w:rPr>
                <w:spacing w:val="-10"/>
                <w:sz w:val="18"/>
              </w:rPr>
              <w:t xml:space="preserve"> </w:t>
            </w:r>
            <w:r>
              <w:rPr>
                <w:sz w:val="18"/>
              </w:rPr>
              <w:t>din</w:t>
            </w:r>
            <w:r>
              <w:rPr>
                <w:spacing w:val="-9"/>
                <w:sz w:val="18"/>
              </w:rPr>
              <w:t xml:space="preserve"> </w:t>
            </w:r>
            <w:r>
              <w:rPr>
                <w:sz w:val="18"/>
              </w:rPr>
              <w:t>tara respectiva, traduse oficial în limba română, din care sa se poata verifica cifra de afaceri si numarul mediu de salariati.</w:t>
            </w:r>
          </w:p>
          <w:p w14:paraId="07933056" w14:textId="77777777" w:rsidR="005B4DD7" w:rsidRDefault="00000000">
            <w:pPr>
              <w:pStyle w:val="TableParagraph"/>
              <w:spacing w:before="8" w:line="237" w:lineRule="auto"/>
              <w:ind w:left="66" w:right="29"/>
              <w:jc w:val="both"/>
              <w:rPr>
                <w:sz w:val="18"/>
              </w:rPr>
            </w:pPr>
            <w:r>
              <w:rPr>
                <w:sz w:val="18"/>
              </w:rPr>
              <w:t>Se verifică dacă reprezentantul legal deține calitatea de asociat unic si administrator/asociat majoritar deține cel puțin (50%+1) din acțiuni şi administrator</w:t>
            </w:r>
            <w:r>
              <w:rPr>
                <w:spacing w:val="40"/>
                <w:sz w:val="18"/>
              </w:rPr>
              <w:t xml:space="preserve"> </w:t>
            </w:r>
            <w:r>
              <w:rPr>
                <w:sz w:val="18"/>
              </w:rPr>
              <w:t>şi dacă acesta se regăseşte în structura altor forme de organizare conform OUG. 44/2008 sau Legea 31/1990.</w:t>
            </w:r>
          </w:p>
          <w:p w14:paraId="34B1F543" w14:textId="77777777" w:rsidR="005B4DD7" w:rsidRDefault="00000000">
            <w:pPr>
              <w:pStyle w:val="TableParagraph"/>
              <w:spacing w:before="3" w:line="237" w:lineRule="auto"/>
              <w:ind w:left="66" w:right="29"/>
              <w:jc w:val="both"/>
              <w:rPr>
                <w:sz w:val="18"/>
              </w:rPr>
            </w:pPr>
            <w:r>
              <w:rPr>
                <w:sz w:val="18"/>
              </w:rPr>
              <w:t>Î</w:t>
            </w:r>
            <w:r>
              <w:rPr>
                <w:i/>
                <w:sz w:val="18"/>
              </w:rPr>
              <w:t>n funcţie de cota de participare se determină</w:t>
            </w:r>
            <w:r>
              <w:rPr>
                <w:i/>
                <w:spacing w:val="80"/>
                <w:sz w:val="18"/>
              </w:rPr>
              <w:t xml:space="preserve"> </w:t>
            </w:r>
            <w:r>
              <w:rPr>
                <w:i/>
                <w:sz w:val="18"/>
              </w:rPr>
              <w:t>c</w:t>
            </w:r>
            <w:r>
              <w:rPr>
                <w:sz w:val="18"/>
              </w:rPr>
              <w:t xml:space="preserve">alculul numarului mediu de salariati si a cifrei de afaceri ai solicitantului conform precizarilor din Legea nr.346/2004, art4 şi Ghidul IMM de pe site-ul </w:t>
            </w:r>
            <w:r>
              <w:rPr>
                <w:sz w:val="18"/>
                <w:u w:val="single"/>
              </w:rPr>
              <w:t>europaeuint/ comm/ entreprise/</w:t>
            </w:r>
            <w:r>
              <w:rPr>
                <w:sz w:val="18"/>
              </w:rPr>
              <w:t xml:space="preserve"> </w:t>
            </w:r>
            <w:r>
              <w:rPr>
                <w:sz w:val="18"/>
                <w:u w:val="single"/>
              </w:rPr>
              <w:t>entrepriseneurship/ sme_envoy/ index.htm, respectiv încadrarea în categoria de</w:t>
            </w:r>
            <w:r>
              <w:rPr>
                <w:sz w:val="18"/>
              </w:rPr>
              <w:t xml:space="preserve"> </w:t>
            </w:r>
            <w:r>
              <w:rPr>
                <w:sz w:val="18"/>
                <w:u w:val="single"/>
              </w:rPr>
              <w:t>microîntreprindere, întreprindere mică la momentul depunerii cererii de</w:t>
            </w:r>
            <w:r>
              <w:rPr>
                <w:spacing w:val="40"/>
                <w:sz w:val="18"/>
              </w:rPr>
              <w:t xml:space="preserve"> </w:t>
            </w:r>
            <w:r>
              <w:rPr>
                <w:spacing w:val="-2"/>
                <w:sz w:val="18"/>
                <w:u w:val="single"/>
              </w:rPr>
              <w:t>finanțare.</w:t>
            </w:r>
          </w:p>
          <w:p w14:paraId="2A1AD0A6" w14:textId="77777777" w:rsidR="005B4DD7" w:rsidRDefault="00000000">
            <w:pPr>
              <w:pStyle w:val="TableParagraph"/>
              <w:spacing w:line="207" w:lineRule="exact"/>
              <w:ind w:left="66"/>
              <w:jc w:val="both"/>
              <w:rPr>
                <w:b/>
                <w:sz w:val="18"/>
              </w:rPr>
            </w:pPr>
            <w:r>
              <w:rPr>
                <w:sz w:val="18"/>
              </w:rPr>
              <w:t>Expertul</w:t>
            </w:r>
            <w:r>
              <w:rPr>
                <w:spacing w:val="36"/>
                <w:sz w:val="18"/>
              </w:rPr>
              <w:t xml:space="preserve"> </w:t>
            </w:r>
            <w:r>
              <w:rPr>
                <w:sz w:val="18"/>
              </w:rPr>
              <w:t>va</w:t>
            </w:r>
            <w:r>
              <w:rPr>
                <w:spacing w:val="35"/>
                <w:sz w:val="18"/>
              </w:rPr>
              <w:t xml:space="preserve"> </w:t>
            </w:r>
            <w:r>
              <w:rPr>
                <w:sz w:val="18"/>
              </w:rPr>
              <w:t>printa</w:t>
            </w:r>
            <w:r>
              <w:rPr>
                <w:spacing w:val="37"/>
                <w:sz w:val="18"/>
              </w:rPr>
              <w:t xml:space="preserve"> </w:t>
            </w:r>
            <w:r>
              <w:rPr>
                <w:sz w:val="18"/>
              </w:rPr>
              <w:t>print-screen–urile</w:t>
            </w:r>
            <w:r>
              <w:rPr>
                <w:spacing w:val="38"/>
                <w:sz w:val="18"/>
              </w:rPr>
              <w:t xml:space="preserve"> </w:t>
            </w:r>
            <w:r>
              <w:rPr>
                <w:sz w:val="18"/>
              </w:rPr>
              <w:t>din</w:t>
            </w:r>
            <w:r>
              <w:rPr>
                <w:spacing w:val="41"/>
                <w:sz w:val="18"/>
              </w:rPr>
              <w:t xml:space="preserve"> </w:t>
            </w:r>
            <w:r>
              <w:rPr>
                <w:sz w:val="18"/>
              </w:rPr>
              <w:t>RECOM</w:t>
            </w:r>
            <w:r>
              <w:rPr>
                <w:spacing w:val="36"/>
                <w:sz w:val="18"/>
              </w:rPr>
              <w:t xml:space="preserve"> </w:t>
            </w:r>
            <w:r>
              <w:rPr>
                <w:sz w:val="18"/>
              </w:rPr>
              <w:t>identificate</w:t>
            </w:r>
            <w:r>
              <w:rPr>
                <w:spacing w:val="41"/>
                <w:sz w:val="18"/>
              </w:rPr>
              <w:t xml:space="preserve"> </w:t>
            </w:r>
            <w:r>
              <w:rPr>
                <w:sz w:val="18"/>
              </w:rPr>
              <w:t>pentru</w:t>
            </w:r>
            <w:r>
              <w:rPr>
                <w:spacing w:val="43"/>
                <w:sz w:val="18"/>
              </w:rPr>
              <w:t xml:space="preserve"> </w:t>
            </w:r>
            <w:r>
              <w:rPr>
                <w:b/>
                <w:spacing w:val="-2"/>
                <w:sz w:val="18"/>
              </w:rPr>
              <w:t>solicitant,</w:t>
            </w:r>
          </w:p>
          <w:p w14:paraId="61C34AD1" w14:textId="77777777" w:rsidR="005B4DD7" w:rsidRDefault="00000000">
            <w:pPr>
              <w:pStyle w:val="TableParagraph"/>
              <w:spacing w:before="33"/>
              <w:ind w:left="66"/>
              <w:jc w:val="both"/>
              <w:rPr>
                <w:sz w:val="18"/>
              </w:rPr>
            </w:pPr>
            <w:r>
              <w:rPr>
                <w:sz w:val="18"/>
              </w:rPr>
              <w:t>actionarii/</w:t>
            </w:r>
            <w:r>
              <w:rPr>
                <w:spacing w:val="-5"/>
                <w:sz w:val="18"/>
              </w:rPr>
              <w:t xml:space="preserve"> </w:t>
            </w:r>
            <w:r>
              <w:rPr>
                <w:sz w:val="18"/>
              </w:rPr>
              <w:t>asociatii</w:t>
            </w:r>
            <w:r>
              <w:rPr>
                <w:spacing w:val="-3"/>
                <w:sz w:val="18"/>
              </w:rPr>
              <w:t xml:space="preserve"> </w:t>
            </w:r>
            <w:r>
              <w:rPr>
                <w:sz w:val="18"/>
              </w:rPr>
              <w:t>acestuia, pentru</w:t>
            </w:r>
            <w:r>
              <w:rPr>
                <w:spacing w:val="-3"/>
                <w:sz w:val="18"/>
              </w:rPr>
              <w:t xml:space="preserve"> </w:t>
            </w:r>
            <w:r>
              <w:rPr>
                <w:sz w:val="18"/>
              </w:rPr>
              <w:t>a</w:t>
            </w:r>
            <w:r>
              <w:rPr>
                <w:spacing w:val="-4"/>
                <w:sz w:val="18"/>
              </w:rPr>
              <w:t xml:space="preserve"> </w:t>
            </w:r>
            <w:r>
              <w:rPr>
                <w:sz w:val="18"/>
              </w:rPr>
              <w:t>proba</w:t>
            </w:r>
            <w:r>
              <w:rPr>
                <w:spacing w:val="-4"/>
                <w:sz w:val="18"/>
              </w:rPr>
              <w:t xml:space="preserve"> </w:t>
            </w:r>
            <w:r>
              <w:rPr>
                <w:sz w:val="18"/>
              </w:rPr>
              <w:t>verificarea</w:t>
            </w:r>
            <w:r>
              <w:rPr>
                <w:spacing w:val="-3"/>
                <w:sz w:val="18"/>
              </w:rPr>
              <w:t xml:space="preserve"> </w:t>
            </w:r>
            <w:r>
              <w:rPr>
                <w:spacing w:val="-2"/>
                <w:sz w:val="18"/>
              </w:rPr>
              <w:t>realizată.</w:t>
            </w:r>
          </w:p>
          <w:p w14:paraId="1C1A1DF4" w14:textId="77777777" w:rsidR="005B4DD7" w:rsidRDefault="00000000">
            <w:pPr>
              <w:pStyle w:val="TableParagraph"/>
              <w:spacing w:before="43" w:line="237" w:lineRule="auto"/>
              <w:ind w:left="66" w:right="33"/>
              <w:jc w:val="both"/>
              <w:rPr>
                <w:sz w:val="18"/>
              </w:rPr>
            </w:pPr>
            <w:r>
              <w:rPr>
                <w:sz w:val="18"/>
              </w:rPr>
              <w:t>Vor fi eligibili solicitantii care desfăşoară activitate agricolă numai prin intermediul formei de organizare în numele căreia solicită sprijinul, respectând statutul de microîntreprindere/întreprindere mică.</w:t>
            </w:r>
          </w:p>
          <w:p w14:paraId="30FBCDF1" w14:textId="77777777" w:rsidR="005B4DD7" w:rsidRDefault="00000000">
            <w:pPr>
              <w:pStyle w:val="TableParagraph"/>
              <w:spacing w:line="273" w:lineRule="auto"/>
              <w:ind w:left="66" w:right="32"/>
              <w:jc w:val="both"/>
              <w:rPr>
                <w:b/>
                <w:sz w:val="18"/>
              </w:rPr>
            </w:pPr>
            <w:r>
              <w:rPr>
                <w:b/>
                <w:sz w:val="18"/>
              </w:rPr>
              <w:t>Tânărul fermier solicitant al sprijinului de instalare nu trebuie să deţină</w:t>
            </w:r>
            <w:r>
              <w:rPr>
                <w:b/>
                <w:spacing w:val="40"/>
                <w:sz w:val="18"/>
              </w:rPr>
              <w:t xml:space="preserve"> </w:t>
            </w:r>
            <w:r>
              <w:rPr>
                <w:b/>
                <w:sz w:val="18"/>
              </w:rPr>
              <w:t>acţiuni în alte societăţi care desfășoară activități agricole sau în alte forme de organizare constituite conform OUG 44/2008, cu excepţia cooperativelor agricole şi grupurilor de producători.</w:t>
            </w:r>
          </w:p>
          <w:p w14:paraId="47186826" w14:textId="77777777" w:rsidR="005B4DD7" w:rsidRDefault="00000000">
            <w:pPr>
              <w:pStyle w:val="TableParagraph"/>
              <w:spacing w:before="6" w:line="268" w:lineRule="auto"/>
              <w:ind w:left="66" w:right="27"/>
              <w:jc w:val="both"/>
              <w:rPr>
                <w:b/>
                <w:sz w:val="18"/>
              </w:rPr>
            </w:pPr>
            <w:r>
              <w:rPr>
                <w:b/>
                <w:sz w:val="18"/>
              </w:rPr>
              <w:t>Un tânăr fermier poate face parte dintr-o cooperativă agricolă sau un grup de producători, sau să se înscrie ulterior instalării într-o astfel de formă de asociere, cu condiţia menţinerii statutului de şef al exploataţiei agricole.</w:t>
            </w:r>
          </w:p>
          <w:p w14:paraId="0E604C3B" w14:textId="77777777" w:rsidR="005B4DD7" w:rsidRDefault="00000000">
            <w:pPr>
              <w:pStyle w:val="TableParagraph"/>
              <w:spacing w:before="9"/>
              <w:ind w:left="66"/>
              <w:jc w:val="both"/>
              <w:rPr>
                <w:sz w:val="18"/>
              </w:rPr>
            </w:pPr>
            <w:r>
              <w:rPr>
                <w:sz w:val="18"/>
              </w:rPr>
              <w:t>Se</w:t>
            </w:r>
            <w:r>
              <w:rPr>
                <w:spacing w:val="-2"/>
                <w:sz w:val="18"/>
              </w:rPr>
              <w:t xml:space="preserve"> verifică:</w:t>
            </w:r>
          </w:p>
          <w:p w14:paraId="1F591F6B" w14:textId="77777777" w:rsidR="005B4DD7" w:rsidRDefault="00000000">
            <w:pPr>
              <w:pStyle w:val="TableParagraph"/>
              <w:numPr>
                <w:ilvl w:val="0"/>
                <w:numId w:val="37"/>
              </w:numPr>
              <w:tabs>
                <w:tab w:val="left" w:pos="823"/>
              </w:tabs>
              <w:spacing w:before="31" w:line="280" w:lineRule="auto"/>
              <w:ind w:right="32" w:hanging="360"/>
              <w:jc w:val="both"/>
              <w:rPr>
                <w:sz w:val="18"/>
              </w:rPr>
            </w:pPr>
            <w:r>
              <w:rPr>
                <w:sz w:val="18"/>
              </w:rPr>
              <w:t>înregistrarea tânărului fermier (care urmează să se instaleze) la Oficiul Registrului Comerțului ca microîntreprindere/întreprindere mică, având pentru prima dată obiect de activitate în domeniul agricol cu maximum 24 de luni înaintea depunerii cererii de finanțare,</w:t>
            </w:r>
          </w:p>
          <w:p w14:paraId="39171740" w14:textId="77777777" w:rsidR="005B4DD7" w:rsidRDefault="00000000">
            <w:pPr>
              <w:pStyle w:val="TableParagraph"/>
              <w:numPr>
                <w:ilvl w:val="0"/>
                <w:numId w:val="37"/>
              </w:numPr>
              <w:tabs>
                <w:tab w:val="left" w:pos="782"/>
              </w:tabs>
              <w:spacing w:line="191" w:lineRule="exact"/>
              <w:ind w:left="781" w:hanging="356"/>
              <w:jc w:val="both"/>
              <w:rPr>
                <w:sz w:val="18"/>
              </w:rPr>
            </w:pPr>
            <w:r>
              <w:rPr>
                <w:sz w:val="18"/>
              </w:rPr>
              <w:t>înscrierea</w:t>
            </w:r>
            <w:r>
              <w:rPr>
                <w:spacing w:val="32"/>
                <w:sz w:val="18"/>
              </w:rPr>
              <w:t xml:space="preserve"> </w:t>
            </w:r>
            <w:r>
              <w:rPr>
                <w:sz w:val="18"/>
              </w:rPr>
              <w:t>la</w:t>
            </w:r>
            <w:r>
              <w:rPr>
                <w:spacing w:val="32"/>
                <w:sz w:val="18"/>
              </w:rPr>
              <w:t xml:space="preserve"> </w:t>
            </w:r>
            <w:r>
              <w:rPr>
                <w:sz w:val="18"/>
              </w:rPr>
              <w:t>APIA</w:t>
            </w:r>
            <w:r>
              <w:rPr>
                <w:spacing w:val="33"/>
                <w:sz w:val="18"/>
              </w:rPr>
              <w:t xml:space="preserve"> </w:t>
            </w:r>
            <w:r>
              <w:rPr>
                <w:sz w:val="18"/>
              </w:rPr>
              <w:t>şi/sau</w:t>
            </w:r>
            <w:r>
              <w:rPr>
                <w:spacing w:val="34"/>
                <w:sz w:val="18"/>
              </w:rPr>
              <w:t xml:space="preserve"> </w:t>
            </w:r>
            <w:r>
              <w:rPr>
                <w:sz w:val="18"/>
              </w:rPr>
              <w:t>Registrul</w:t>
            </w:r>
            <w:r>
              <w:rPr>
                <w:spacing w:val="33"/>
                <w:sz w:val="18"/>
              </w:rPr>
              <w:t xml:space="preserve"> </w:t>
            </w:r>
            <w:r>
              <w:rPr>
                <w:sz w:val="18"/>
              </w:rPr>
              <w:t>Exploatației</w:t>
            </w:r>
            <w:r>
              <w:rPr>
                <w:spacing w:val="33"/>
                <w:sz w:val="18"/>
              </w:rPr>
              <w:t xml:space="preserve"> </w:t>
            </w:r>
            <w:r>
              <w:rPr>
                <w:sz w:val="18"/>
              </w:rPr>
              <w:t>de</w:t>
            </w:r>
            <w:r>
              <w:rPr>
                <w:spacing w:val="34"/>
                <w:sz w:val="18"/>
              </w:rPr>
              <w:t xml:space="preserve"> </w:t>
            </w:r>
            <w:r>
              <w:rPr>
                <w:sz w:val="18"/>
              </w:rPr>
              <w:t>la</w:t>
            </w:r>
            <w:r>
              <w:rPr>
                <w:spacing w:val="32"/>
                <w:sz w:val="18"/>
              </w:rPr>
              <w:t xml:space="preserve"> </w:t>
            </w:r>
            <w:r>
              <w:rPr>
                <w:sz w:val="18"/>
              </w:rPr>
              <w:t>ANSVSA/DSVSA</w:t>
            </w:r>
            <w:r>
              <w:rPr>
                <w:spacing w:val="35"/>
                <w:sz w:val="18"/>
              </w:rPr>
              <w:t xml:space="preserve"> </w:t>
            </w:r>
            <w:r>
              <w:rPr>
                <w:spacing w:val="-10"/>
                <w:sz w:val="18"/>
              </w:rPr>
              <w:t>a</w:t>
            </w:r>
          </w:p>
          <w:p w14:paraId="45E3C1C0" w14:textId="77777777" w:rsidR="005B4DD7" w:rsidRDefault="00000000">
            <w:pPr>
              <w:pStyle w:val="TableParagraph"/>
              <w:spacing w:before="31" w:line="276" w:lineRule="auto"/>
              <w:ind w:left="786" w:right="33"/>
              <w:jc w:val="both"/>
              <w:rPr>
                <w:sz w:val="18"/>
              </w:rPr>
            </w:pPr>
            <w:r>
              <w:rPr>
                <w:sz w:val="18"/>
              </w:rPr>
              <w:t>exploatației deținute sub entitatea economică prin care solicită sprijin,</w:t>
            </w:r>
            <w:r>
              <w:rPr>
                <w:spacing w:val="40"/>
                <w:sz w:val="18"/>
              </w:rPr>
              <w:t xml:space="preserve"> </w:t>
            </w:r>
            <w:r>
              <w:rPr>
                <w:sz w:val="18"/>
              </w:rPr>
              <w:t>în acelaşi termen de maximum 24 de luni.</w:t>
            </w:r>
          </w:p>
          <w:p w14:paraId="4D8CB1E0" w14:textId="77777777" w:rsidR="005B4DD7" w:rsidRDefault="005B4DD7">
            <w:pPr>
              <w:pStyle w:val="TableParagraph"/>
              <w:spacing w:before="9"/>
              <w:rPr>
                <w:sz w:val="20"/>
              </w:rPr>
            </w:pPr>
          </w:p>
          <w:p w14:paraId="2990B106" w14:textId="77777777" w:rsidR="005B4DD7" w:rsidRDefault="00000000">
            <w:pPr>
              <w:pStyle w:val="TableParagraph"/>
              <w:spacing w:line="276" w:lineRule="auto"/>
              <w:ind w:left="66" w:right="62"/>
              <w:jc w:val="both"/>
              <w:rPr>
                <w:i/>
                <w:sz w:val="18"/>
              </w:rPr>
            </w:pPr>
            <w:r>
              <w:rPr>
                <w:i/>
                <w:sz w:val="18"/>
              </w:rPr>
              <w:t xml:space="preserve">Condiţia de 24 de luni cu privire la înregistrarea la ORC se aplică atât </w:t>
            </w:r>
            <w:r>
              <w:rPr>
                <w:sz w:val="18"/>
              </w:rPr>
              <w:t xml:space="preserve">tânărului fermier, cât </w:t>
            </w:r>
            <w:r>
              <w:rPr>
                <w:i/>
                <w:sz w:val="18"/>
              </w:rPr>
              <w:t>și microîntreprinderii/întreprinderii mici.</w:t>
            </w:r>
          </w:p>
          <w:p w14:paraId="2EE3F412" w14:textId="77777777" w:rsidR="005B4DD7" w:rsidRDefault="00000000">
            <w:pPr>
              <w:pStyle w:val="TableParagraph"/>
              <w:spacing w:line="276" w:lineRule="auto"/>
              <w:ind w:left="66" w:right="60"/>
              <w:jc w:val="both"/>
              <w:rPr>
                <w:sz w:val="18"/>
              </w:rPr>
            </w:pPr>
            <w:r>
              <w:rPr>
                <w:sz w:val="18"/>
              </w:rPr>
              <w:t>Solicitantul poate depăşi categoria de microintreprindere/intreprindere mica pe perioada de implementare a proiectului.</w:t>
            </w:r>
          </w:p>
        </w:tc>
      </w:tr>
      <w:tr w:rsidR="005B4DD7" w14:paraId="04C37A15" w14:textId="77777777">
        <w:trPr>
          <w:trHeight w:val="5052"/>
        </w:trPr>
        <w:tc>
          <w:tcPr>
            <w:tcW w:w="3551" w:type="dxa"/>
          </w:tcPr>
          <w:p w14:paraId="62A2B935" w14:textId="77777777" w:rsidR="005B4DD7" w:rsidRDefault="00000000">
            <w:pPr>
              <w:pStyle w:val="TableParagraph"/>
              <w:spacing w:line="273" w:lineRule="auto"/>
              <w:ind w:left="69" w:right="26"/>
              <w:jc w:val="both"/>
              <w:rPr>
                <w:sz w:val="18"/>
              </w:rPr>
            </w:pPr>
            <w:r>
              <w:rPr>
                <w:sz w:val="18"/>
              </w:rPr>
              <w:t>Copiile situațiilor financiare pentru anii “n” și , “n-1”, unde “n” este anul</w:t>
            </w:r>
            <w:r>
              <w:rPr>
                <w:spacing w:val="80"/>
                <w:sz w:val="18"/>
              </w:rPr>
              <w:t xml:space="preserve"> </w:t>
            </w:r>
            <w:r>
              <w:rPr>
                <w:sz w:val="18"/>
              </w:rPr>
              <w:t>anterior</w:t>
            </w:r>
            <w:r>
              <w:rPr>
                <w:spacing w:val="40"/>
                <w:sz w:val="18"/>
              </w:rPr>
              <w:t xml:space="preserve"> </w:t>
            </w:r>
            <w:r>
              <w:rPr>
                <w:sz w:val="18"/>
              </w:rPr>
              <w:t>anului în care solicitantul</w:t>
            </w:r>
            <w:r>
              <w:rPr>
                <w:spacing w:val="40"/>
                <w:sz w:val="18"/>
              </w:rPr>
              <w:t xml:space="preserve"> </w:t>
            </w:r>
            <w:r>
              <w:rPr>
                <w:sz w:val="18"/>
              </w:rPr>
              <w:t>depune</w:t>
            </w:r>
            <w:r>
              <w:rPr>
                <w:spacing w:val="40"/>
                <w:sz w:val="18"/>
              </w:rPr>
              <w:t xml:space="preserve"> </w:t>
            </w:r>
            <w:r>
              <w:rPr>
                <w:sz w:val="18"/>
              </w:rPr>
              <w:t>Cererea de</w:t>
            </w:r>
            <w:r>
              <w:rPr>
                <w:spacing w:val="40"/>
                <w:sz w:val="18"/>
              </w:rPr>
              <w:t xml:space="preserve"> </w:t>
            </w:r>
            <w:r>
              <w:rPr>
                <w:sz w:val="18"/>
              </w:rPr>
              <w:t>Finanțare, înregistrate la Administrația Financiară:</w:t>
            </w:r>
          </w:p>
          <w:p w14:paraId="17A8112E" w14:textId="77777777" w:rsidR="005B4DD7" w:rsidRDefault="00000000">
            <w:pPr>
              <w:pStyle w:val="TableParagraph"/>
              <w:numPr>
                <w:ilvl w:val="0"/>
                <w:numId w:val="36"/>
              </w:numPr>
              <w:tabs>
                <w:tab w:val="left" w:pos="289"/>
              </w:tabs>
              <w:ind w:hanging="220"/>
              <w:jc w:val="both"/>
              <w:rPr>
                <w:sz w:val="18"/>
              </w:rPr>
            </w:pPr>
            <w:r>
              <w:rPr>
                <w:sz w:val="18"/>
              </w:rPr>
              <w:t>Pentru</w:t>
            </w:r>
            <w:r>
              <w:rPr>
                <w:spacing w:val="-3"/>
                <w:sz w:val="18"/>
              </w:rPr>
              <w:t xml:space="preserve"> </w:t>
            </w:r>
            <w:r>
              <w:rPr>
                <w:sz w:val="18"/>
              </w:rPr>
              <w:t>societăți</w:t>
            </w:r>
            <w:r>
              <w:rPr>
                <w:spacing w:val="-3"/>
                <w:sz w:val="18"/>
              </w:rPr>
              <w:t xml:space="preserve"> </w:t>
            </w:r>
            <w:r>
              <w:rPr>
                <w:spacing w:val="-2"/>
                <w:sz w:val="18"/>
              </w:rPr>
              <w:t>comerciale:</w:t>
            </w:r>
          </w:p>
          <w:p w14:paraId="25A7CCE8" w14:textId="77777777" w:rsidR="005B4DD7" w:rsidRDefault="00000000">
            <w:pPr>
              <w:pStyle w:val="TableParagraph"/>
              <w:numPr>
                <w:ilvl w:val="1"/>
                <w:numId w:val="36"/>
              </w:numPr>
              <w:tabs>
                <w:tab w:val="left" w:pos="195"/>
              </w:tabs>
              <w:spacing w:before="17"/>
              <w:ind w:left="194" w:hanging="126"/>
              <w:rPr>
                <w:sz w:val="18"/>
              </w:rPr>
            </w:pPr>
            <w:r>
              <w:rPr>
                <w:sz w:val="18"/>
              </w:rPr>
              <w:t>Bilanțul</w:t>
            </w:r>
            <w:r>
              <w:rPr>
                <w:spacing w:val="-3"/>
                <w:sz w:val="18"/>
              </w:rPr>
              <w:t xml:space="preserve"> </w:t>
            </w:r>
            <w:r>
              <w:rPr>
                <w:sz w:val="18"/>
              </w:rPr>
              <w:t>(cod</w:t>
            </w:r>
            <w:r>
              <w:rPr>
                <w:spacing w:val="-2"/>
                <w:sz w:val="18"/>
              </w:rPr>
              <w:t xml:space="preserve"> </w:t>
            </w:r>
            <w:r>
              <w:rPr>
                <w:spacing w:val="-4"/>
                <w:sz w:val="18"/>
              </w:rPr>
              <w:t>10);</w:t>
            </w:r>
          </w:p>
          <w:p w14:paraId="316CA6CA" w14:textId="77777777" w:rsidR="005B4DD7" w:rsidRDefault="00000000">
            <w:pPr>
              <w:pStyle w:val="TableParagraph"/>
              <w:numPr>
                <w:ilvl w:val="1"/>
                <w:numId w:val="36"/>
              </w:numPr>
              <w:tabs>
                <w:tab w:val="left" w:pos="195"/>
              </w:tabs>
              <w:spacing w:before="31"/>
              <w:ind w:left="194" w:hanging="126"/>
              <w:rPr>
                <w:sz w:val="18"/>
              </w:rPr>
            </w:pPr>
            <w:r>
              <w:rPr>
                <w:sz w:val="18"/>
              </w:rPr>
              <w:t>Contul</w:t>
            </w:r>
            <w:r>
              <w:rPr>
                <w:spacing w:val="-7"/>
                <w:sz w:val="18"/>
              </w:rPr>
              <w:t xml:space="preserve"> </w:t>
            </w:r>
            <w:r>
              <w:rPr>
                <w:sz w:val="18"/>
              </w:rPr>
              <w:t>de</w:t>
            </w:r>
            <w:r>
              <w:rPr>
                <w:spacing w:val="-1"/>
                <w:sz w:val="18"/>
              </w:rPr>
              <w:t xml:space="preserve"> </w:t>
            </w:r>
            <w:r>
              <w:rPr>
                <w:sz w:val="18"/>
              </w:rPr>
              <w:t>profit</w:t>
            </w:r>
            <w:r>
              <w:rPr>
                <w:spacing w:val="-2"/>
                <w:sz w:val="18"/>
              </w:rPr>
              <w:t xml:space="preserve"> </w:t>
            </w:r>
            <w:r>
              <w:rPr>
                <w:sz w:val="18"/>
              </w:rPr>
              <w:t>şi</w:t>
            </w:r>
            <w:r>
              <w:rPr>
                <w:spacing w:val="-5"/>
                <w:sz w:val="18"/>
              </w:rPr>
              <w:t xml:space="preserve"> </w:t>
            </w:r>
            <w:r>
              <w:rPr>
                <w:sz w:val="18"/>
              </w:rPr>
              <w:t>pierderi</w:t>
            </w:r>
            <w:r>
              <w:rPr>
                <w:spacing w:val="-4"/>
                <w:sz w:val="18"/>
              </w:rPr>
              <w:t xml:space="preserve"> </w:t>
            </w:r>
            <w:r>
              <w:rPr>
                <w:sz w:val="18"/>
              </w:rPr>
              <w:t xml:space="preserve">(cod </w:t>
            </w:r>
            <w:r>
              <w:rPr>
                <w:spacing w:val="-4"/>
                <w:sz w:val="18"/>
              </w:rPr>
              <w:t>20);</w:t>
            </w:r>
          </w:p>
          <w:p w14:paraId="30476A4D" w14:textId="77777777" w:rsidR="005B4DD7" w:rsidRDefault="00000000">
            <w:pPr>
              <w:pStyle w:val="TableParagraph"/>
              <w:numPr>
                <w:ilvl w:val="1"/>
                <w:numId w:val="36"/>
              </w:numPr>
              <w:tabs>
                <w:tab w:val="left" w:pos="195"/>
              </w:tabs>
              <w:spacing w:before="31"/>
              <w:ind w:left="194" w:hanging="126"/>
              <w:rPr>
                <w:sz w:val="18"/>
              </w:rPr>
            </w:pPr>
            <w:r>
              <w:rPr>
                <w:sz w:val="18"/>
              </w:rPr>
              <w:t>Datele</w:t>
            </w:r>
            <w:r>
              <w:rPr>
                <w:spacing w:val="-4"/>
                <w:sz w:val="18"/>
              </w:rPr>
              <w:t xml:space="preserve"> </w:t>
            </w:r>
            <w:r>
              <w:rPr>
                <w:sz w:val="18"/>
              </w:rPr>
              <w:t>informative</w:t>
            </w:r>
            <w:r>
              <w:rPr>
                <w:spacing w:val="-3"/>
                <w:sz w:val="18"/>
              </w:rPr>
              <w:t xml:space="preserve"> </w:t>
            </w:r>
            <w:r>
              <w:rPr>
                <w:sz w:val="18"/>
              </w:rPr>
              <w:t>(cod</w:t>
            </w:r>
            <w:r>
              <w:rPr>
                <w:spacing w:val="-3"/>
                <w:sz w:val="18"/>
              </w:rPr>
              <w:t xml:space="preserve"> </w:t>
            </w:r>
            <w:r>
              <w:rPr>
                <w:spacing w:val="-4"/>
                <w:sz w:val="18"/>
              </w:rPr>
              <w:t>30);</w:t>
            </w:r>
          </w:p>
          <w:p w14:paraId="3EC5DA6C" w14:textId="77777777" w:rsidR="005B4DD7" w:rsidRDefault="00000000">
            <w:pPr>
              <w:pStyle w:val="TableParagraph"/>
              <w:numPr>
                <w:ilvl w:val="1"/>
                <w:numId w:val="36"/>
              </w:numPr>
              <w:tabs>
                <w:tab w:val="left" w:pos="195"/>
              </w:tabs>
              <w:spacing w:before="31" w:line="276" w:lineRule="auto"/>
              <w:ind w:right="220" w:firstLine="0"/>
              <w:rPr>
                <w:sz w:val="18"/>
              </w:rPr>
            </w:pPr>
            <w:r>
              <w:rPr>
                <w:sz w:val="18"/>
              </w:rPr>
              <w:t>Situația</w:t>
            </w:r>
            <w:r>
              <w:rPr>
                <w:spacing w:val="-11"/>
                <w:sz w:val="18"/>
              </w:rPr>
              <w:t xml:space="preserve"> </w:t>
            </w:r>
            <w:r>
              <w:rPr>
                <w:sz w:val="18"/>
              </w:rPr>
              <w:t>activelor</w:t>
            </w:r>
            <w:r>
              <w:rPr>
                <w:spacing w:val="-11"/>
                <w:sz w:val="18"/>
              </w:rPr>
              <w:t xml:space="preserve"> </w:t>
            </w:r>
            <w:r>
              <w:rPr>
                <w:sz w:val="18"/>
              </w:rPr>
              <w:t>imobilizate</w:t>
            </w:r>
            <w:r>
              <w:rPr>
                <w:spacing w:val="-10"/>
                <w:sz w:val="18"/>
              </w:rPr>
              <w:t xml:space="preserve"> </w:t>
            </w:r>
            <w:r>
              <w:rPr>
                <w:sz w:val="18"/>
              </w:rPr>
              <w:t>(cod</w:t>
            </w:r>
            <w:r>
              <w:rPr>
                <w:spacing w:val="-10"/>
                <w:sz w:val="18"/>
              </w:rPr>
              <w:t xml:space="preserve"> </w:t>
            </w:r>
            <w:r>
              <w:rPr>
                <w:sz w:val="18"/>
              </w:rPr>
              <w:t xml:space="preserve">40); </w:t>
            </w:r>
            <w:r>
              <w:rPr>
                <w:spacing w:val="-2"/>
                <w:sz w:val="18"/>
              </w:rPr>
              <w:t>Si/sau</w:t>
            </w:r>
          </w:p>
          <w:p w14:paraId="475941E4" w14:textId="77777777" w:rsidR="005B4DD7" w:rsidRDefault="00000000">
            <w:pPr>
              <w:pStyle w:val="TableParagraph"/>
              <w:numPr>
                <w:ilvl w:val="1"/>
                <w:numId w:val="36"/>
              </w:numPr>
              <w:tabs>
                <w:tab w:val="left" w:pos="204"/>
              </w:tabs>
              <w:spacing w:line="276" w:lineRule="auto"/>
              <w:ind w:right="30" w:firstLine="0"/>
              <w:jc w:val="both"/>
              <w:rPr>
                <w:sz w:val="18"/>
              </w:rPr>
            </w:pPr>
            <w:r>
              <w:rPr>
                <w:sz w:val="18"/>
              </w:rPr>
              <w:t>Declarația de inactivitate înregistrată la Administrația Financiară (cod S1046), în cazul solicitanților care de la constituire, nu au desfăşurat activitate pe o perioadă mai mare de un an fiscal.</w:t>
            </w:r>
          </w:p>
          <w:p w14:paraId="4641ADCE" w14:textId="77777777" w:rsidR="005B4DD7" w:rsidRDefault="005B4DD7">
            <w:pPr>
              <w:pStyle w:val="TableParagraph"/>
              <w:rPr>
                <w:sz w:val="20"/>
              </w:rPr>
            </w:pPr>
          </w:p>
          <w:p w14:paraId="60B599D7" w14:textId="77777777" w:rsidR="005B4DD7" w:rsidRDefault="005B4DD7">
            <w:pPr>
              <w:pStyle w:val="TableParagraph"/>
              <w:spacing w:before="1"/>
              <w:rPr>
                <w:sz w:val="21"/>
              </w:rPr>
            </w:pPr>
          </w:p>
          <w:p w14:paraId="31DBBD6D" w14:textId="77777777" w:rsidR="005B4DD7" w:rsidRDefault="00000000">
            <w:pPr>
              <w:pStyle w:val="TableParagraph"/>
              <w:spacing w:before="1" w:line="273" w:lineRule="auto"/>
              <w:ind w:left="69" w:right="48"/>
              <w:rPr>
                <w:sz w:val="18"/>
              </w:rPr>
            </w:pPr>
            <w:r>
              <w:rPr>
                <w:sz w:val="18"/>
              </w:rPr>
              <w:t>b) Pentru persoane fizice autorizate, întreprinderi</w:t>
            </w:r>
            <w:r>
              <w:rPr>
                <w:spacing w:val="-14"/>
                <w:sz w:val="18"/>
              </w:rPr>
              <w:t xml:space="preserve"> </w:t>
            </w:r>
            <w:r>
              <w:rPr>
                <w:sz w:val="18"/>
              </w:rPr>
              <w:t>individuale</w:t>
            </w:r>
            <w:r>
              <w:rPr>
                <w:spacing w:val="-12"/>
                <w:sz w:val="18"/>
              </w:rPr>
              <w:t xml:space="preserve"> </w:t>
            </w:r>
            <w:r>
              <w:rPr>
                <w:sz w:val="18"/>
              </w:rPr>
              <w:t>şi</w:t>
            </w:r>
            <w:r>
              <w:rPr>
                <w:spacing w:val="-13"/>
                <w:sz w:val="18"/>
              </w:rPr>
              <w:t xml:space="preserve"> </w:t>
            </w:r>
            <w:r>
              <w:rPr>
                <w:sz w:val="18"/>
              </w:rPr>
              <w:t xml:space="preserve">întreprinderi </w:t>
            </w:r>
            <w:r>
              <w:rPr>
                <w:spacing w:val="-2"/>
                <w:sz w:val="18"/>
              </w:rPr>
              <w:t>familiale:</w:t>
            </w:r>
          </w:p>
        </w:tc>
        <w:tc>
          <w:tcPr>
            <w:tcW w:w="6806" w:type="dxa"/>
          </w:tcPr>
          <w:p w14:paraId="55FEBCCA" w14:textId="77777777" w:rsidR="005B4DD7" w:rsidRDefault="00000000">
            <w:pPr>
              <w:pStyle w:val="TableParagraph"/>
              <w:spacing w:line="237" w:lineRule="auto"/>
              <w:ind w:left="66" w:right="35"/>
              <w:jc w:val="both"/>
              <w:rPr>
                <w:sz w:val="18"/>
              </w:rPr>
            </w:pPr>
            <w:r>
              <w:rPr>
                <w:sz w:val="18"/>
              </w:rPr>
              <w:t>Expertul verifica incadrarea in categoria microintreprindere sau intreprindere mica</w:t>
            </w:r>
            <w:r>
              <w:rPr>
                <w:spacing w:val="40"/>
                <w:sz w:val="18"/>
              </w:rPr>
              <w:t xml:space="preserve"> </w:t>
            </w:r>
            <w:r>
              <w:rPr>
                <w:sz w:val="18"/>
              </w:rPr>
              <w:t>analizand datele cu privire la numărul mediu anual de salariați, cifră de afaceri anuală/activele totale anuale</w:t>
            </w:r>
          </w:p>
          <w:p w14:paraId="289D6215" w14:textId="77777777" w:rsidR="005B4DD7" w:rsidRDefault="00000000">
            <w:pPr>
              <w:pStyle w:val="TableParagraph"/>
              <w:spacing w:line="242" w:lineRule="auto"/>
              <w:ind w:left="66" w:right="63"/>
              <w:jc w:val="both"/>
              <w:rPr>
                <w:sz w:val="18"/>
              </w:rPr>
            </w:pPr>
            <w:r>
              <w:rPr>
                <w:sz w:val="18"/>
              </w:rPr>
              <w:t>Pentru unitatile in functiune care au incheiat un an fiscal si au depus situatii financiare se verifică datele din bilant referitoare la cifra de afaceri (formularul 20) si numarul mediu de salariati (formularul 30).</w:t>
            </w:r>
          </w:p>
          <w:p w14:paraId="38C88B28" w14:textId="77777777" w:rsidR="005B4DD7" w:rsidRDefault="005B4DD7">
            <w:pPr>
              <w:pStyle w:val="TableParagraph"/>
              <w:spacing w:before="10"/>
              <w:rPr>
                <w:sz w:val="15"/>
              </w:rPr>
            </w:pPr>
          </w:p>
          <w:p w14:paraId="008F5AF9" w14:textId="77777777" w:rsidR="005B4DD7" w:rsidRDefault="00000000">
            <w:pPr>
              <w:pStyle w:val="TableParagraph"/>
              <w:spacing w:line="276" w:lineRule="auto"/>
              <w:ind w:left="66" w:right="29"/>
              <w:jc w:val="both"/>
              <w:rPr>
                <w:sz w:val="18"/>
              </w:rPr>
            </w:pPr>
            <w:r>
              <w:rPr>
                <w:color w:val="202020"/>
                <w:sz w:val="18"/>
              </w:rPr>
              <w:t xml:space="preserve">Întreprinderile care se încadrează în categoria de </w:t>
            </w:r>
            <w:r>
              <w:rPr>
                <w:b/>
                <w:color w:val="202020"/>
                <w:sz w:val="18"/>
              </w:rPr>
              <w:t xml:space="preserve">microîntreprinderi </w:t>
            </w:r>
            <w:r>
              <w:rPr>
                <w:color w:val="202020"/>
                <w:sz w:val="18"/>
              </w:rPr>
              <w:t>sunt întreprinderi care îndeplinesc cumulativ următoarele condiții, au până la 9 salariați şi realizează o cifră de afaceri anuală netă sau deține active totale de până la 2 milioane euro, echivalent în lei.</w:t>
            </w:r>
          </w:p>
          <w:p w14:paraId="16A1A2FB" w14:textId="77777777" w:rsidR="005B4DD7" w:rsidRDefault="00000000">
            <w:pPr>
              <w:pStyle w:val="TableParagraph"/>
              <w:spacing w:line="276" w:lineRule="auto"/>
              <w:ind w:left="66" w:right="25"/>
              <w:jc w:val="both"/>
              <w:rPr>
                <w:sz w:val="18"/>
              </w:rPr>
            </w:pPr>
            <w:r>
              <w:rPr>
                <w:color w:val="202020"/>
                <w:sz w:val="18"/>
              </w:rPr>
              <w:t xml:space="preserve">Întreprinderile care se încadrează în categoria de </w:t>
            </w:r>
            <w:r>
              <w:rPr>
                <w:b/>
                <w:color w:val="202020"/>
                <w:sz w:val="18"/>
              </w:rPr>
              <w:t xml:space="preserve">întreprinderi mici </w:t>
            </w:r>
            <w:r>
              <w:rPr>
                <w:color w:val="202020"/>
                <w:sz w:val="18"/>
              </w:rPr>
              <w:t>sunt întreprinderi care îndeplinesc cumulativ următoarele condiții, au între 10 şi 49 de salariați şi realizează o cifră de afaceri anuală netă sau deține active totale de până la 10 milioane euro,echivalent în lei.</w:t>
            </w:r>
          </w:p>
          <w:p w14:paraId="51F62437" w14:textId="77777777" w:rsidR="005B4DD7" w:rsidRDefault="005B4DD7">
            <w:pPr>
              <w:pStyle w:val="TableParagraph"/>
              <w:spacing w:before="6"/>
              <w:rPr>
                <w:sz w:val="20"/>
              </w:rPr>
            </w:pPr>
          </w:p>
          <w:p w14:paraId="6AD83DB0" w14:textId="77777777" w:rsidR="005B4DD7" w:rsidRDefault="00000000">
            <w:pPr>
              <w:pStyle w:val="TableParagraph"/>
              <w:spacing w:line="242" w:lineRule="auto"/>
              <w:ind w:left="66" w:right="35"/>
              <w:jc w:val="both"/>
              <w:rPr>
                <w:sz w:val="18"/>
              </w:rPr>
            </w:pPr>
            <w:r>
              <w:rPr>
                <w:sz w:val="18"/>
              </w:rPr>
              <w:t>Pentru verificarea cifrei de afaceri din contul de profit si pierdere,</w:t>
            </w:r>
            <w:r>
              <w:rPr>
                <w:spacing w:val="40"/>
                <w:sz w:val="18"/>
              </w:rPr>
              <w:t xml:space="preserve"> </w:t>
            </w:r>
            <w:r>
              <w:rPr>
                <w:sz w:val="18"/>
              </w:rPr>
              <w:t>conversia se face</w:t>
            </w:r>
            <w:r>
              <w:rPr>
                <w:spacing w:val="40"/>
                <w:sz w:val="18"/>
              </w:rPr>
              <w:t xml:space="preserve"> </w:t>
            </w:r>
            <w:r>
              <w:rPr>
                <w:sz w:val="18"/>
              </w:rPr>
              <w:t>la cursul BNR din 31 decembrie, anul pentru care s-a intocmit bilantul.</w:t>
            </w:r>
          </w:p>
        </w:tc>
      </w:tr>
    </w:tbl>
    <w:p w14:paraId="5A2F35E5" w14:textId="77777777" w:rsidR="005B4DD7" w:rsidRDefault="005B4DD7">
      <w:pPr>
        <w:spacing w:line="242" w:lineRule="auto"/>
        <w:jc w:val="both"/>
        <w:rPr>
          <w:sz w:val="18"/>
        </w:rPr>
        <w:sectPr w:rsidR="005B4DD7">
          <w:headerReference w:type="default" r:id="rId32"/>
          <w:footerReference w:type="default" r:id="rId33"/>
          <w:pgSz w:w="11930" w:h="16850"/>
          <w:pgMar w:top="1680" w:right="320" w:bottom="660" w:left="840" w:header="732" w:footer="465" w:gutter="0"/>
          <w:cols w:space="720"/>
        </w:sectPr>
      </w:pPr>
    </w:p>
    <w:p w14:paraId="603369DB" w14:textId="77777777" w:rsidR="005B4DD7" w:rsidRDefault="005B4DD7">
      <w:pPr>
        <w:pStyle w:val="BodyText"/>
        <w:spacing w:before="5" w:after="1"/>
        <w:rPr>
          <w:sz w:val="25"/>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51"/>
        <w:gridCol w:w="6806"/>
      </w:tblGrid>
      <w:tr w:rsidR="005B4DD7" w14:paraId="4444BF39" w14:textId="77777777">
        <w:trPr>
          <w:trHeight w:val="4704"/>
        </w:trPr>
        <w:tc>
          <w:tcPr>
            <w:tcW w:w="3551" w:type="dxa"/>
          </w:tcPr>
          <w:p w14:paraId="2F70E454" w14:textId="77777777" w:rsidR="005B4DD7" w:rsidRDefault="00000000">
            <w:pPr>
              <w:pStyle w:val="TableParagraph"/>
              <w:numPr>
                <w:ilvl w:val="0"/>
                <w:numId w:val="35"/>
              </w:numPr>
              <w:tabs>
                <w:tab w:val="left" w:pos="195"/>
              </w:tabs>
              <w:spacing w:line="268" w:lineRule="auto"/>
              <w:ind w:right="306" w:firstLine="0"/>
              <w:rPr>
                <w:sz w:val="18"/>
              </w:rPr>
            </w:pPr>
            <w:r>
              <w:rPr>
                <w:sz w:val="18"/>
              </w:rPr>
              <w:t>Declarația</w:t>
            </w:r>
            <w:r>
              <w:rPr>
                <w:spacing w:val="-14"/>
                <w:sz w:val="18"/>
              </w:rPr>
              <w:t xml:space="preserve"> </w:t>
            </w:r>
            <w:r>
              <w:rPr>
                <w:sz w:val="18"/>
              </w:rPr>
              <w:t>privind</w:t>
            </w:r>
            <w:r>
              <w:rPr>
                <w:spacing w:val="-14"/>
                <w:sz w:val="18"/>
              </w:rPr>
              <w:t xml:space="preserve"> </w:t>
            </w:r>
            <w:r>
              <w:rPr>
                <w:sz w:val="18"/>
              </w:rPr>
              <w:t>veniturile</w:t>
            </w:r>
            <w:r>
              <w:rPr>
                <w:spacing w:val="-13"/>
                <w:sz w:val="18"/>
              </w:rPr>
              <w:t xml:space="preserve"> </w:t>
            </w:r>
            <w:r>
              <w:rPr>
                <w:sz w:val="18"/>
              </w:rPr>
              <w:t xml:space="preserve">realizate (Formularul 200 - cod 14.13.01.13) </w:t>
            </w:r>
            <w:r>
              <w:rPr>
                <w:spacing w:val="-2"/>
                <w:sz w:val="18"/>
              </w:rPr>
              <w:t>Si/Sau</w:t>
            </w:r>
          </w:p>
          <w:p w14:paraId="18F44854" w14:textId="77777777" w:rsidR="005B4DD7" w:rsidRDefault="00000000">
            <w:pPr>
              <w:pStyle w:val="TableParagraph"/>
              <w:numPr>
                <w:ilvl w:val="1"/>
                <w:numId w:val="35"/>
              </w:numPr>
              <w:tabs>
                <w:tab w:val="left" w:pos="781"/>
              </w:tabs>
              <w:spacing w:before="4"/>
              <w:ind w:right="27" w:hanging="360"/>
              <w:jc w:val="both"/>
              <w:rPr>
                <w:sz w:val="18"/>
              </w:rPr>
            </w:pPr>
            <w:r>
              <w:rPr>
                <w:sz w:val="18"/>
              </w:rPr>
              <w:t>Declarația privind veniturile din activități agricole - impunere pe normele de venit (Formularul</w:t>
            </w:r>
            <w:r>
              <w:rPr>
                <w:spacing w:val="80"/>
                <w:sz w:val="18"/>
              </w:rPr>
              <w:t xml:space="preserve"> </w:t>
            </w:r>
            <w:r>
              <w:rPr>
                <w:sz w:val="18"/>
              </w:rPr>
              <w:t>221</w:t>
            </w:r>
            <w:r>
              <w:rPr>
                <w:spacing w:val="80"/>
                <w:sz w:val="18"/>
              </w:rPr>
              <w:t xml:space="preserve"> </w:t>
            </w:r>
            <w:r>
              <w:rPr>
                <w:sz w:val="18"/>
              </w:rPr>
              <w:t>-</w:t>
            </w:r>
            <w:r>
              <w:rPr>
                <w:spacing w:val="80"/>
                <w:sz w:val="18"/>
              </w:rPr>
              <w:t xml:space="preserve"> </w:t>
            </w:r>
            <w:r>
              <w:rPr>
                <w:sz w:val="18"/>
              </w:rPr>
              <w:t>cod</w:t>
            </w:r>
            <w:r>
              <w:rPr>
                <w:spacing w:val="80"/>
                <w:sz w:val="18"/>
              </w:rPr>
              <w:t xml:space="preserve"> </w:t>
            </w:r>
            <w:r>
              <w:rPr>
                <w:sz w:val="18"/>
              </w:rPr>
              <w:t>14.13.01.13/9),</w:t>
            </w:r>
            <w:r>
              <w:rPr>
                <w:spacing w:val="101"/>
                <w:sz w:val="18"/>
              </w:rPr>
              <w:t xml:space="preserve"> </w:t>
            </w:r>
            <w:r>
              <w:rPr>
                <w:sz w:val="18"/>
              </w:rPr>
              <w:t>în</w:t>
            </w:r>
          </w:p>
          <w:p w14:paraId="6E8781E0" w14:textId="77777777" w:rsidR="005B4DD7" w:rsidRDefault="00000000">
            <w:pPr>
              <w:pStyle w:val="TableParagraph"/>
              <w:spacing w:before="1" w:line="237" w:lineRule="auto"/>
              <w:ind w:left="789" w:right="26"/>
              <w:jc w:val="both"/>
              <w:rPr>
                <w:sz w:val="18"/>
              </w:rPr>
            </w:pPr>
            <w:r>
              <w:rPr>
                <w:sz w:val="18"/>
              </w:rPr>
              <w:t>cazul solicitanților care în anii “n” și “n-1” sunt autorizați conform OUG. 44/2008, cu modificările şi completările ulterioare și au optat pentru calcularea venitului net pe bază de norme de venit.</w:t>
            </w:r>
          </w:p>
          <w:p w14:paraId="5F8E5387" w14:textId="77777777" w:rsidR="005B4DD7" w:rsidRDefault="005B4DD7">
            <w:pPr>
              <w:pStyle w:val="TableParagraph"/>
              <w:spacing w:before="8"/>
              <w:rPr>
                <w:sz w:val="20"/>
              </w:rPr>
            </w:pPr>
          </w:p>
          <w:p w14:paraId="72274445" w14:textId="77777777" w:rsidR="005B4DD7" w:rsidRDefault="00000000">
            <w:pPr>
              <w:pStyle w:val="TableParagraph"/>
              <w:spacing w:line="276" w:lineRule="auto"/>
              <w:ind w:left="69" w:right="29"/>
              <w:jc w:val="both"/>
              <w:rPr>
                <w:sz w:val="18"/>
              </w:rPr>
            </w:pPr>
            <w:r>
              <w:rPr>
                <w:sz w:val="18"/>
              </w:rPr>
              <w:t xml:space="preserve">În cazul solicitanților persoane fizice autorizate, întreprinderi individuale şi întreprinderi familiale înființate în anul depunerii Cererii de Finanțare, nu este cazul depunerii documentelor mai sus </w:t>
            </w:r>
            <w:r>
              <w:rPr>
                <w:spacing w:val="-2"/>
                <w:sz w:val="18"/>
              </w:rPr>
              <w:t>menționate.</w:t>
            </w:r>
          </w:p>
        </w:tc>
        <w:tc>
          <w:tcPr>
            <w:tcW w:w="6806" w:type="dxa"/>
          </w:tcPr>
          <w:p w14:paraId="67731049" w14:textId="77777777" w:rsidR="005B4DD7" w:rsidRDefault="005B4DD7">
            <w:pPr>
              <w:pStyle w:val="TableParagraph"/>
              <w:rPr>
                <w:rFonts w:ascii="Times New Roman"/>
                <w:sz w:val="18"/>
              </w:rPr>
            </w:pPr>
          </w:p>
        </w:tc>
      </w:tr>
      <w:tr w:rsidR="005B4DD7" w14:paraId="249A4329" w14:textId="77777777">
        <w:trPr>
          <w:trHeight w:val="1252"/>
        </w:trPr>
        <w:tc>
          <w:tcPr>
            <w:tcW w:w="3551" w:type="dxa"/>
          </w:tcPr>
          <w:p w14:paraId="1C68CD78" w14:textId="77777777" w:rsidR="005B4DD7" w:rsidRDefault="00000000">
            <w:pPr>
              <w:pStyle w:val="TableParagraph"/>
              <w:tabs>
                <w:tab w:val="left" w:pos="1243"/>
                <w:tab w:val="left" w:pos="2284"/>
                <w:tab w:val="left" w:pos="3379"/>
              </w:tabs>
              <w:spacing w:line="261" w:lineRule="auto"/>
              <w:ind w:left="69" w:right="63"/>
              <w:rPr>
                <w:sz w:val="18"/>
              </w:rPr>
            </w:pPr>
            <w:r>
              <w:rPr>
                <w:b/>
                <w:spacing w:val="-2"/>
                <w:sz w:val="18"/>
              </w:rPr>
              <w:t>Hotărârea</w:t>
            </w:r>
            <w:r>
              <w:rPr>
                <w:b/>
                <w:sz w:val="18"/>
              </w:rPr>
              <w:tab/>
            </w:r>
            <w:r>
              <w:rPr>
                <w:b/>
                <w:spacing w:val="-2"/>
                <w:sz w:val="18"/>
              </w:rPr>
              <w:t>Adunării</w:t>
            </w:r>
            <w:r>
              <w:rPr>
                <w:b/>
                <w:sz w:val="18"/>
              </w:rPr>
              <w:tab/>
            </w:r>
            <w:r>
              <w:rPr>
                <w:b/>
                <w:spacing w:val="-2"/>
                <w:sz w:val="18"/>
              </w:rPr>
              <w:t>Generale</w:t>
            </w:r>
            <w:r>
              <w:rPr>
                <w:b/>
                <w:sz w:val="18"/>
              </w:rPr>
              <w:tab/>
            </w:r>
            <w:r>
              <w:rPr>
                <w:b/>
                <w:spacing w:val="-10"/>
                <w:sz w:val="18"/>
              </w:rPr>
              <w:t xml:space="preserve">a </w:t>
            </w:r>
            <w:r>
              <w:rPr>
                <w:b/>
                <w:sz w:val="18"/>
              </w:rPr>
              <w:t xml:space="preserve">Acţionarilor </w:t>
            </w:r>
            <w:r>
              <w:rPr>
                <w:sz w:val="18"/>
              </w:rPr>
              <w:t>(AGA) a persoanei juridice</w:t>
            </w:r>
          </w:p>
        </w:tc>
        <w:tc>
          <w:tcPr>
            <w:tcW w:w="6806" w:type="dxa"/>
          </w:tcPr>
          <w:p w14:paraId="7B9F2D50" w14:textId="77777777" w:rsidR="005B4DD7" w:rsidRDefault="00000000">
            <w:pPr>
              <w:pStyle w:val="TableParagraph"/>
              <w:spacing w:line="237" w:lineRule="auto"/>
              <w:ind w:left="66" w:right="27"/>
              <w:jc w:val="both"/>
              <w:rPr>
                <w:sz w:val="18"/>
              </w:rPr>
            </w:pPr>
            <w:r>
              <w:rPr>
                <w:b/>
                <w:sz w:val="18"/>
              </w:rPr>
              <w:t xml:space="preserve">Expertul verifică Hotărârea Adunării Generale a Acţionarilor </w:t>
            </w:r>
            <w:r>
              <w:rPr>
                <w:sz w:val="18"/>
              </w:rPr>
              <w:t>(AGA) a persoanei juridice, prin care se desemnează ca tânărul fermier (actionar majoritar, deține cel puțin 50%+1 din acțiunile societății) să reprezinte societatea în relația cu AFIR și că exercită un control efectiv pe termen lung</w:t>
            </w:r>
            <w:r>
              <w:rPr>
                <w:spacing w:val="80"/>
                <w:sz w:val="18"/>
              </w:rPr>
              <w:t xml:space="preserve"> </w:t>
            </w:r>
            <w:r>
              <w:rPr>
                <w:sz w:val="18"/>
              </w:rPr>
              <w:t xml:space="preserve">în ceea ce priveşte deciziile referitoare la gestionare, beneficii, riscuri financiare în cadrul exploatației </w:t>
            </w:r>
            <w:r>
              <w:rPr>
                <w:spacing w:val="-2"/>
                <w:sz w:val="18"/>
              </w:rPr>
              <w:t>respective</w:t>
            </w:r>
          </w:p>
        </w:tc>
      </w:tr>
      <w:tr w:rsidR="005B4DD7" w14:paraId="219E273A" w14:textId="77777777">
        <w:trPr>
          <w:trHeight w:val="721"/>
        </w:trPr>
        <w:tc>
          <w:tcPr>
            <w:tcW w:w="3551" w:type="dxa"/>
          </w:tcPr>
          <w:p w14:paraId="4D0F415A" w14:textId="77777777" w:rsidR="005B4DD7" w:rsidRDefault="00000000">
            <w:pPr>
              <w:pStyle w:val="TableParagraph"/>
              <w:spacing w:line="268" w:lineRule="auto"/>
              <w:ind w:left="69" w:right="64"/>
              <w:jc w:val="both"/>
              <w:rPr>
                <w:sz w:val="18"/>
              </w:rPr>
            </w:pPr>
            <w:r>
              <w:rPr>
                <w:sz w:val="18"/>
              </w:rPr>
              <w:t>Certificatul de înregistrare eliberat de Oficiul Național al Registrului Comertului conform legislatiei in vigoare.</w:t>
            </w:r>
          </w:p>
        </w:tc>
        <w:tc>
          <w:tcPr>
            <w:tcW w:w="6806" w:type="dxa"/>
          </w:tcPr>
          <w:p w14:paraId="5D4B0225" w14:textId="77777777" w:rsidR="005B4DD7" w:rsidRDefault="00000000">
            <w:pPr>
              <w:pStyle w:val="TableParagraph"/>
              <w:spacing w:line="237" w:lineRule="auto"/>
              <w:ind w:left="66" w:right="56"/>
              <w:jc w:val="both"/>
              <w:rPr>
                <w:sz w:val="18"/>
              </w:rPr>
            </w:pPr>
            <w:r>
              <w:rPr>
                <w:sz w:val="18"/>
              </w:rPr>
              <w:t>6. Se va verifica concordanța informațiilor menționate în CF cu cele menționate</w:t>
            </w:r>
            <w:r>
              <w:rPr>
                <w:spacing w:val="40"/>
                <w:sz w:val="18"/>
              </w:rPr>
              <w:t xml:space="preserve"> </w:t>
            </w:r>
            <w:r>
              <w:rPr>
                <w:sz w:val="18"/>
              </w:rPr>
              <w:t>în document: numele societății, adresa, cod unic de înregistrare/ nr. de înmatriculare; valabilitatea documentului.</w:t>
            </w:r>
          </w:p>
        </w:tc>
      </w:tr>
    </w:tbl>
    <w:p w14:paraId="4B53911F" w14:textId="77777777" w:rsidR="005B4DD7" w:rsidRDefault="005B4DD7">
      <w:pPr>
        <w:pStyle w:val="BodyText"/>
      </w:pPr>
    </w:p>
    <w:p w14:paraId="5FF31CD0" w14:textId="77777777" w:rsidR="005B4DD7" w:rsidRDefault="005B4DD7">
      <w:pPr>
        <w:pStyle w:val="BodyText"/>
        <w:spacing w:before="11"/>
        <w:rPr>
          <w:sz w:val="19"/>
        </w:rPr>
      </w:pPr>
    </w:p>
    <w:p w14:paraId="0CA54D81" w14:textId="77777777" w:rsidR="005B4DD7" w:rsidRDefault="00000000">
      <w:pPr>
        <w:pStyle w:val="Heading4"/>
        <w:numPr>
          <w:ilvl w:val="0"/>
          <w:numId w:val="45"/>
        </w:numPr>
        <w:tabs>
          <w:tab w:val="left" w:pos="771"/>
        </w:tabs>
        <w:ind w:left="770" w:hanging="190"/>
        <w:rPr>
          <w:sz w:val="18"/>
        </w:rPr>
      </w:pPr>
      <w:r>
        <w:t>Pentru</w:t>
      </w:r>
      <w:r>
        <w:rPr>
          <w:spacing w:val="-12"/>
        </w:rPr>
        <w:t xml:space="preserve"> </w:t>
      </w:r>
      <w:r>
        <w:t>proiectele</w:t>
      </w:r>
      <w:r>
        <w:rPr>
          <w:spacing w:val="-13"/>
        </w:rPr>
        <w:t xml:space="preserve"> </w:t>
      </w:r>
      <w:r>
        <w:t>care</w:t>
      </w:r>
      <w:r>
        <w:rPr>
          <w:spacing w:val="-7"/>
        </w:rPr>
        <w:t xml:space="preserve"> </w:t>
      </w:r>
      <w:r>
        <w:t>se</w:t>
      </w:r>
      <w:r>
        <w:rPr>
          <w:spacing w:val="-6"/>
        </w:rPr>
        <w:t xml:space="preserve"> </w:t>
      </w:r>
      <w:r>
        <w:t>încadrează</w:t>
      </w:r>
      <w:r>
        <w:rPr>
          <w:spacing w:val="-15"/>
        </w:rPr>
        <w:t xml:space="preserve"> </w:t>
      </w:r>
      <w:r>
        <w:t>în</w:t>
      </w:r>
      <w:r>
        <w:rPr>
          <w:spacing w:val="-9"/>
        </w:rPr>
        <w:t xml:space="preserve"> </w:t>
      </w:r>
      <w:r>
        <w:t>art.</w:t>
      </w:r>
      <w:r>
        <w:rPr>
          <w:spacing w:val="-9"/>
        </w:rPr>
        <w:t xml:space="preserve"> </w:t>
      </w:r>
      <w:r>
        <w:rPr>
          <w:spacing w:val="-2"/>
        </w:rPr>
        <w:t>19.1.a.ii</w:t>
      </w:r>
    </w:p>
    <w:p w14:paraId="3C9AFD98" w14:textId="77777777" w:rsidR="005B4DD7" w:rsidRDefault="00000000">
      <w:pPr>
        <w:pStyle w:val="BodyText"/>
        <w:spacing w:before="34" w:line="276" w:lineRule="auto"/>
        <w:ind w:left="581" w:right="892"/>
      </w:pPr>
      <w:r>
        <w:t>Solicitantul</w:t>
      </w:r>
      <w:r>
        <w:rPr>
          <w:spacing w:val="-12"/>
        </w:rPr>
        <w:t xml:space="preserve"> </w:t>
      </w:r>
      <w:r>
        <w:t>este</w:t>
      </w:r>
      <w:r>
        <w:rPr>
          <w:spacing w:val="-5"/>
        </w:rPr>
        <w:t xml:space="preserve"> </w:t>
      </w:r>
      <w:r>
        <w:t>înregistrat</w:t>
      </w:r>
      <w:r>
        <w:rPr>
          <w:spacing w:val="-8"/>
        </w:rPr>
        <w:t xml:space="preserve"> </w:t>
      </w:r>
      <w:r>
        <w:t>ca</w:t>
      </w:r>
      <w:r>
        <w:rPr>
          <w:spacing w:val="40"/>
        </w:rPr>
        <w:t xml:space="preserve"> </w:t>
      </w:r>
      <w:r>
        <w:t>microîntreprindere</w:t>
      </w:r>
      <w:r>
        <w:rPr>
          <w:spacing w:val="-18"/>
        </w:rPr>
        <w:t xml:space="preserve"> </w:t>
      </w:r>
      <w:r>
        <w:t>sau</w:t>
      </w:r>
      <w:r>
        <w:rPr>
          <w:spacing w:val="-3"/>
        </w:rPr>
        <w:t xml:space="preserve"> </w:t>
      </w:r>
      <w:r>
        <w:t>intreprindere</w:t>
      </w:r>
      <w:r>
        <w:rPr>
          <w:spacing w:val="-14"/>
        </w:rPr>
        <w:t xml:space="preserve"> </w:t>
      </w:r>
      <w:r>
        <w:t>mica</w:t>
      </w:r>
      <w:r>
        <w:rPr>
          <w:spacing w:val="-3"/>
        </w:rPr>
        <w:t xml:space="preserve"> </w:t>
      </w:r>
      <w:r>
        <w:t>și</w:t>
      </w:r>
      <w:r>
        <w:rPr>
          <w:spacing w:val="-1"/>
        </w:rPr>
        <w:t xml:space="preserve"> </w:t>
      </w:r>
      <w:r>
        <w:t>respectă</w:t>
      </w:r>
      <w:r>
        <w:rPr>
          <w:spacing w:val="-8"/>
        </w:rPr>
        <w:t xml:space="preserve"> </w:t>
      </w:r>
      <w:r>
        <w:t>regulile</w:t>
      </w:r>
      <w:r>
        <w:rPr>
          <w:spacing w:val="-7"/>
        </w:rPr>
        <w:t xml:space="preserve"> </w:t>
      </w:r>
      <w:r>
        <w:t>de</w:t>
      </w:r>
      <w:r>
        <w:rPr>
          <w:spacing w:val="-5"/>
        </w:rPr>
        <w:t xml:space="preserve"> </w:t>
      </w:r>
      <w:r>
        <w:t>ajutor de minimis?</w:t>
      </w:r>
    </w:p>
    <w:p w14:paraId="20FF7EBF" w14:textId="77777777" w:rsidR="005B4DD7" w:rsidRDefault="005B4DD7">
      <w:pPr>
        <w:pStyle w:val="BodyText"/>
        <w:spacing w:before="9"/>
        <w:rPr>
          <w:sz w:val="24"/>
        </w:rPr>
      </w:pP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04325206" w14:textId="77777777">
        <w:trPr>
          <w:trHeight w:val="479"/>
        </w:trPr>
        <w:tc>
          <w:tcPr>
            <w:tcW w:w="3548" w:type="dxa"/>
            <w:tcBorders>
              <w:left w:val="nil"/>
              <w:right w:val="nil"/>
            </w:tcBorders>
            <w:shd w:val="clear" w:color="auto" w:fill="C0C0C0"/>
          </w:tcPr>
          <w:p w14:paraId="04AE26A7" w14:textId="77777777" w:rsidR="005B4DD7" w:rsidRDefault="005B4DD7">
            <w:pPr>
              <w:pStyle w:val="TableParagraph"/>
              <w:spacing w:before="8"/>
              <w:rPr>
                <w:sz w:val="18"/>
              </w:rPr>
            </w:pPr>
          </w:p>
          <w:p w14:paraId="280D902A" w14:textId="77777777" w:rsidR="005B4DD7" w:rsidRDefault="00000000">
            <w:pPr>
              <w:pStyle w:val="TableParagraph"/>
              <w:ind w:left="71"/>
              <w:rPr>
                <w:b/>
                <w:sz w:val="18"/>
              </w:rPr>
            </w:pPr>
            <w:r>
              <w:rPr>
                <w:b/>
                <w:sz w:val="18"/>
              </w:rPr>
              <w:t>DOCUMENTE</w:t>
            </w:r>
            <w:r>
              <w:rPr>
                <w:b/>
                <w:spacing w:val="77"/>
                <w:w w:val="150"/>
                <w:sz w:val="18"/>
              </w:rPr>
              <w:t xml:space="preserve"> </w:t>
            </w:r>
            <w:r>
              <w:rPr>
                <w:b/>
                <w:sz w:val="18"/>
              </w:rPr>
              <w:t>NECESARE</w:t>
            </w:r>
            <w:r>
              <w:rPr>
                <w:b/>
                <w:spacing w:val="52"/>
                <w:sz w:val="18"/>
              </w:rPr>
              <w:t xml:space="preserve"> </w:t>
            </w:r>
            <w:r>
              <w:rPr>
                <w:b/>
                <w:spacing w:val="-2"/>
                <w:sz w:val="18"/>
              </w:rPr>
              <w:t>VERIFICARII</w:t>
            </w:r>
          </w:p>
        </w:tc>
        <w:tc>
          <w:tcPr>
            <w:tcW w:w="6805" w:type="dxa"/>
            <w:tcBorders>
              <w:left w:val="nil"/>
              <w:right w:val="nil"/>
            </w:tcBorders>
            <w:shd w:val="clear" w:color="auto" w:fill="C0C0C0"/>
          </w:tcPr>
          <w:p w14:paraId="2B605747" w14:textId="77777777" w:rsidR="005B4DD7" w:rsidRDefault="005B4DD7">
            <w:pPr>
              <w:pStyle w:val="TableParagraph"/>
              <w:spacing w:before="8"/>
              <w:rPr>
                <w:sz w:val="18"/>
              </w:rPr>
            </w:pPr>
          </w:p>
          <w:p w14:paraId="2A01053A" w14:textId="77777777" w:rsidR="005B4DD7" w:rsidRDefault="00000000">
            <w:pPr>
              <w:pStyle w:val="TableParagraph"/>
              <w:ind w:left="74"/>
              <w:rPr>
                <w:b/>
                <w:sz w:val="18"/>
              </w:rPr>
            </w:pPr>
            <w:r>
              <w:rPr>
                <w:b/>
                <w:sz w:val="18"/>
              </w:rPr>
              <w:t>PUNCTE</w:t>
            </w:r>
            <w:r>
              <w:rPr>
                <w:b/>
                <w:spacing w:val="-1"/>
                <w:sz w:val="18"/>
              </w:rPr>
              <w:t xml:space="preserve"> </w:t>
            </w:r>
            <w:r>
              <w:rPr>
                <w:b/>
                <w:sz w:val="18"/>
              </w:rPr>
              <w:t>DE VERIFICAT IN</w:t>
            </w:r>
            <w:r>
              <w:rPr>
                <w:b/>
                <w:spacing w:val="-3"/>
                <w:sz w:val="18"/>
              </w:rPr>
              <w:t xml:space="preserve"> </w:t>
            </w:r>
            <w:r>
              <w:rPr>
                <w:b/>
                <w:spacing w:val="-2"/>
                <w:sz w:val="18"/>
              </w:rPr>
              <w:t>DOCUMENTE</w:t>
            </w:r>
          </w:p>
        </w:tc>
      </w:tr>
      <w:tr w:rsidR="005B4DD7" w14:paraId="6BD89C82" w14:textId="77777777">
        <w:trPr>
          <w:trHeight w:val="5052"/>
        </w:trPr>
        <w:tc>
          <w:tcPr>
            <w:tcW w:w="3548" w:type="dxa"/>
          </w:tcPr>
          <w:p w14:paraId="19815C64" w14:textId="77777777" w:rsidR="005B4DD7" w:rsidRDefault="00000000">
            <w:pPr>
              <w:pStyle w:val="TableParagraph"/>
              <w:spacing w:line="264" w:lineRule="auto"/>
              <w:ind w:left="66" w:right="1496"/>
              <w:jc w:val="both"/>
              <w:rPr>
                <w:sz w:val="18"/>
              </w:rPr>
            </w:pPr>
            <w:r>
              <w:rPr>
                <w:b/>
                <w:sz w:val="18"/>
              </w:rPr>
              <w:t>Doc.</w:t>
            </w:r>
            <w:r>
              <w:rPr>
                <w:b/>
                <w:spacing w:val="-7"/>
                <w:sz w:val="18"/>
              </w:rPr>
              <w:t xml:space="preserve"> </w:t>
            </w:r>
            <w:r>
              <w:rPr>
                <w:b/>
                <w:sz w:val="18"/>
              </w:rPr>
              <w:t>1</w:t>
            </w:r>
            <w:r>
              <w:rPr>
                <w:b/>
                <w:spacing w:val="-8"/>
                <w:sz w:val="18"/>
              </w:rPr>
              <w:t xml:space="preserve"> </w:t>
            </w:r>
            <w:r>
              <w:rPr>
                <w:sz w:val="18"/>
              </w:rPr>
              <w:t>Planul</w:t>
            </w:r>
            <w:r>
              <w:rPr>
                <w:spacing w:val="-11"/>
                <w:sz w:val="18"/>
              </w:rPr>
              <w:t xml:space="preserve"> </w:t>
            </w:r>
            <w:r>
              <w:rPr>
                <w:sz w:val="18"/>
              </w:rPr>
              <w:t>de</w:t>
            </w:r>
            <w:r>
              <w:rPr>
                <w:spacing w:val="-10"/>
                <w:sz w:val="18"/>
              </w:rPr>
              <w:t xml:space="preserve"> </w:t>
            </w:r>
            <w:r>
              <w:rPr>
                <w:sz w:val="18"/>
              </w:rPr>
              <w:t>Afaceri Cererea de finantare</w:t>
            </w:r>
          </w:p>
          <w:p w14:paraId="12C22240" w14:textId="77777777" w:rsidR="005B4DD7" w:rsidRDefault="00000000">
            <w:pPr>
              <w:pStyle w:val="TableParagraph"/>
              <w:spacing w:line="276" w:lineRule="auto"/>
              <w:ind w:left="66" w:right="28"/>
              <w:jc w:val="both"/>
              <w:rPr>
                <w:b/>
                <w:sz w:val="18"/>
              </w:rPr>
            </w:pPr>
            <w:r>
              <w:rPr>
                <w:b/>
                <w:sz w:val="18"/>
              </w:rPr>
              <w:t xml:space="preserve">Doc.2.1 </w:t>
            </w:r>
            <w:r>
              <w:rPr>
                <w:sz w:val="18"/>
              </w:rPr>
              <w:t xml:space="preserve">Situatii financiare/ Doc. 2.2. Declaratie </w:t>
            </w:r>
            <w:r>
              <w:rPr>
                <w:b/>
                <w:sz w:val="18"/>
              </w:rPr>
              <w:t>privind veniturile realizate</w:t>
            </w:r>
            <w:r>
              <w:rPr>
                <w:b/>
                <w:spacing w:val="40"/>
                <w:sz w:val="18"/>
              </w:rPr>
              <w:t xml:space="preserve"> </w:t>
            </w:r>
            <w:r>
              <w:rPr>
                <w:b/>
                <w:sz w:val="18"/>
              </w:rPr>
              <w:t xml:space="preserve">din România - Formularul </w:t>
            </w:r>
            <w:r>
              <w:rPr>
                <w:sz w:val="18"/>
              </w:rPr>
              <w:t xml:space="preserve">200/ Doc 2.3. </w:t>
            </w:r>
            <w:r>
              <w:rPr>
                <w:b/>
                <w:sz w:val="18"/>
              </w:rPr>
              <w:t xml:space="preserve">Declaratie privind veniturile din activitati agricole - Formularul </w:t>
            </w:r>
            <w:r>
              <w:rPr>
                <w:sz w:val="18"/>
              </w:rPr>
              <w:t>221</w:t>
            </w:r>
            <w:r>
              <w:rPr>
                <w:b/>
                <w:sz w:val="18"/>
              </w:rPr>
              <w:t>/ Doc</w:t>
            </w:r>
          </w:p>
          <w:p w14:paraId="3CA8B463" w14:textId="77777777" w:rsidR="005B4DD7" w:rsidRDefault="00000000">
            <w:pPr>
              <w:pStyle w:val="TableParagraph"/>
              <w:spacing w:line="205" w:lineRule="exact"/>
              <w:ind w:left="66"/>
              <w:jc w:val="both"/>
              <w:rPr>
                <w:b/>
                <w:sz w:val="18"/>
              </w:rPr>
            </w:pPr>
            <w:r>
              <w:rPr>
                <w:b/>
                <w:sz w:val="18"/>
              </w:rPr>
              <w:t>2.4.</w:t>
            </w:r>
            <w:r>
              <w:rPr>
                <w:b/>
                <w:spacing w:val="2"/>
                <w:sz w:val="18"/>
              </w:rPr>
              <w:t xml:space="preserve"> </w:t>
            </w:r>
            <w:r>
              <w:rPr>
                <w:b/>
                <w:sz w:val="18"/>
              </w:rPr>
              <w:t>Declaratia</w:t>
            </w:r>
            <w:r>
              <w:rPr>
                <w:b/>
                <w:spacing w:val="1"/>
                <w:sz w:val="18"/>
              </w:rPr>
              <w:t xml:space="preserve"> </w:t>
            </w:r>
            <w:r>
              <w:rPr>
                <w:b/>
                <w:sz w:val="18"/>
              </w:rPr>
              <w:t>de</w:t>
            </w:r>
            <w:r>
              <w:rPr>
                <w:b/>
                <w:spacing w:val="-3"/>
                <w:sz w:val="18"/>
              </w:rPr>
              <w:t xml:space="preserve"> </w:t>
            </w:r>
            <w:r>
              <w:rPr>
                <w:b/>
                <w:spacing w:val="-2"/>
                <w:sz w:val="18"/>
              </w:rPr>
              <w:t>inactivitate</w:t>
            </w:r>
          </w:p>
          <w:p w14:paraId="2F1D0A37" w14:textId="77777777" w:rsidR="005B4DD7" w:rsidRDefault="00000000">
            <w:pPr>
              <w:pStyle w:val="TableParagraph"/>
              <w:numPr>
                <w:ilvl w:val="0"/>
                <w:numId w:val="34"/>
              </w:numPr>
              <w:tabs>
                <w:tab w:val="left" w:pos="392"/>
              </w:tabs>
              <w:spacing w:before="33" w:line="276" w:lineRule="auto"/>
              <w:ind w:left="66" w:right="66" w:firstLine="0"/>
              <w:jc w:val="both"/>
              <w:rPr>
                <w:sz w:val="18"/>
              </w:rPr>
            </w:pPr>
            <w:r>
              <w:rPr>
                <w:sz w:val="18"/>
              </w:rPr>
              <w:t>Documente care atestă forma de organizare a solicitantului.</w:t>
            </w:r>
          </w:p>
          <w:p w14:paraId="081DA811" w14:textId="77777777" w:rsidR="005B4DD7" w:rsidRDefault="00000000">
            <w:pPr>
              <w:pStyle w:val="TableParagraph"/>
              <w:numPr>
                <w:ilvl w:val="1"/>
                <w:numId w:val="34"/>
              </w:numPr>
              <w:tabs>
                <w:tab w:val="left" w:pos="478"/>
              </w:tabs>
              <w:spacing w:line="276" w:lineRule="auto"/>
              <w:ind w:left="66" w:right="28" w:firstLine="0"/>
              <w:jc w:val="both"/>
              <w:rPr>
                <w:sz w:val="18"/>
              </w:rPr>
            </w:pPr>
            <w:r>
              <w:rPr>
                <w:sz w:val="18"/>
              </w:rPr>
              <w:t>Hotărâre judecătorească definitivă pronunțată pe baza actului de constituire și a statutului propriu în cazul</w:t>
            </w:r>
            <w:r>
              <w:rPr>
                <w:spacing w:val="80"/>
                <w:sz w:val="18"/>
              </w:rPr>
              <w:t xml:space="preserve"> </w:t>
            </w:r>
            <w:r>
              <w:rPr>
                <w:sz w:val="18"/>
              </w:rPr>
              <w:t>Societăților agricole, însoțită de Statutul Societății agricole;</w:t>
            </w:r>
          </w:p>
          <w:p w14:paraId="74C53D9C" w14:textId="77777777" w:rsidR="005B4DD7" w:rsidRDefault="00000000">
            <w:pPr>
              <w:pStyle w:val="TableParagraph"/>
              <w:numPr>
                <w:ilvl w:val="1"/>
                <w:numId w:val="34"/>
              </w:numPr>
              <w:tabs>
                <w:tab w:val="left" w:pos="481"/>
              </w:tabs>
              <w:spacing w:before="7" w:line="266" w:lineRule="auto"/>
              <w:ind w:left="66" w:right="64" w:firstLine="0"/>
              <w:jc w:val="both"/>
              <w:rPr>
                <w:sz w:val="18"/>
              </w:rPr>
            </w:pPr>
            <w:r>
              <w:rPr>
                <w:sz w:val="18"/>
              </w:rPr>
              <w:t>Act constitutiv pentru Societatea cooperativă agricolă.</w:t>
            </w:r>
          </w:p>
          <w:p w14:paraId="4DD974AB" w14:textId="77777777" w:rsidR="005B4DD7" w:rsidRDefault="00000000">
            <w:pPr>
              <w:pStyle w:val="TableParagraph"/>
              <w:spacing w:before="6" w:line="273" w:lineRule="auto"/>
              <w:ind w:left="66" w:right="33"/>
              <w:jc w:val="both"/>
              <w:rPr>
                <w:sz w:val="18"/>
              </w:rPr>
            </w:pPr>
            <w:r>
              <w:rPr>
                <w:b/>
                <w:sz w:val="18"/>
              </w:rPr>
              <w:t xml:space="preserve">Anexa 7 </w:t>
            </w:r>
            <w:r>
              <w:rPr>
                <w:sz w:val="18"/>
              </w:rPr>
              <w:t>Lista</w:t>
            </w:r>
            <w:r>
              <w:rPr>
                <w:spacing w:val="40"/>
                <w:sz w:val="18"/>
              </w:rPr>
              <w:t xml:space="preserve"> </w:t>
            </w:r>
            <w:r>
              <w:rPr>
                <w:sz w:val="18"/>
              </w:rPr>
              <w:t>codurilor CAEN eligibile pentru finantare in cadrul sM6.2</w:t>
            </w:r>
          </w:p>
          <w:p w14:paraId="2A5DACA6" w14:textId="77777777" w:rsidR="005B4DD7" w:rsidRDefault="00000000">
            <w:pPr>
              <w:pStyle w:val="TableParagraph"/>
              <w:spacing w:before="4" w:line="276" w:lineRule="auto"/>
              <w:ind w:left="66" w:right="63"/>
              <w:jc w:val="both"/>
              <w:rPr>
                <w:sz w:val="18"/>
              </w:rPr>
            </w:pPr>
            <w:r>
              <w:rPr>
                <w:b/>
                <w:sz w:val="18"/>
              </w:rPr>
              <w:t xml:space="preserve">Doc.10 </w:t>
            </w:r>
            <w:r>
              <w:rPr>
                <w:sz w:val="18"/>
              </w:rPr>
              <w:t>Declaratie privind incadrarea întreprinderii</w:t>
            </w:r>
            <w:r>
              <w:rPr>
                <w:spacing w:val="-1"/>
                <w:sz w:val="18"/>
              </w:rPr>
              <w:t xml:space="preserve"> </w:t>
            </w:r>
            <w:r>
              <w:rPr>
                <w:sz w:val="18"/>
              </w:rPr>
              <w:t>în</w:t>
            </w:r>
            <w:r>
              <w:rPr>
                <w:spacing w:val="1"/>
                <w:sz w:val="18"/>
              </w:rPr>
              <w:t xml:space="preserve"> </w:t>
            </w:r>
            <w:r>
              <w:rPr>
                <w:sz w:val="18"/>
              </w:rPr>
              <w:t xml:space="preserve">categoria </w:t>
            </w:r>
            <w:r>
              <w:rPr>
                <w:spacing w:val="-2"/>
                <w:sz w:val="18"/>
              </w:rPr>
              <w:t>intreprinderilor</w:t>
            </w:r>
          </w:p>
        </w:tc>
        <w:tc>
          <w:tcPr>
            <w:tcW w:w="6805" w:type="dxa"/>
          </w:tcPr>
          <w:p w14:paraId="66B51EB0" w14:textId="77777777" w:rsidR="005B4DD7" w:rsidRDefault="00000000">
            <w:pPr>
              <w:pStyle w:val="TableParagraph"/>
              <w:spacing w:line="266" w:lineRule="auto"/>
              <w:ind w:left="69" w:right="29"/>
              <w:jc w:val="both"/>
              <w:rPr>
                <w:sz w:val="18"/>
              </w:rPr>
            </w:pPr>
            <w:r>
              <w:rPr>
                <w:sz w:val="18"/>
              </w:rPr>
              <w:t>Se va verifica concordanța informațiilor menționate în paragraful B1 cu cele menționate în document: numele întreprinderii, adresa, cod unic de înregistrare/nr. de înmatriculare, valabilitatea documentului.</w:t>
            </w:r>
          </w:p>
          <w:p w14:paraId="4D674397" w14:textId="77777777" w:rsidR="005B4DD7" w:rsidRDefault="00000000">
            <w:pPr>
              <w:pStyle w:val="TableParagraph"/>
              <w:spacing w:before="1" w:line="276" w:lineRule="auto"/>
              <w:ind w:left="69" w:right="25"/>
              <w:jc w:val="both"/>
              <w:rPr>
                <w:sz w:val="18"/>
              </w:rPr>
            </w:pPr>
            <w:r>
              <w:rPr>
                <w:sz w:val="18"/>
              </w:rPr>
              <w:t xml:space="preserve">Se verifica daca </w:t>
            </w:r>
            <w:r>
              <w:rPr>
                <w:b/>
                <w:sz w:val="18"/>
              </w:rPr>
              <w:t xml:space="preserve">sediul social si </w:t>
            </w:r>
            <w:r>
              <w:rPr>
                <w:sz w:val="18"/>
              </w:rPr>
              <w:t>punctul /punctele de lucru unde se realizeaza investitia pentru care se solicită finanțarea este/sunt amplasate in spatiul rural, cu exceptia spatiului rural ITI-DD.</w:t>
            </w:r>
          </w:p>
          <w:p w14:paraId="0D98E927" w14:textId="77777777" w:rsidR="005B4DD7" w:rsidRDefault="00000000">
            <w:pPr>
              <w:pStyle w:val="TableParagraph"/>
              <w:spacing w:line="208" w:lineRule="exact"/>
              <w:ind w:left="69"/>
              <w:jc w:val="both"/>
              <w:rPr>
                <w:sz w:val="18"/>
              </w:rPr>
            </w:pPr>
            <w:r>
              <w:rPr>
                <w:sz w:val="18"/>
              </w:rPr>
              <w:t>Declaratia</w:t>
            </w:r>
            <w:r>
              <w:rPr>
                <w:spacing w:val="-9"/>
                <w:sz w:val="18"/>
              </w:rPr>
              <w:t xml:space="preserve"> </w:t>
            </w:r>
            <w:r>
              <w:rPr>
                <w:spacing w:val="-10"/>
                <w:sz w:val="18"/>
              </w:rPr>
              <w:t>F</w:t>
            </w:r>
          </w:p>
          <w:p w14:paraId="3E3522DB" w14:textId="77777777" w:rsidR="005B4DD7" w:rsidRDefault="00000000">
            <w:pPr>
              <w:pStyle w:val="TableParagraph"/>
              <w:spacing w:before="31" w:line="276" w:lineRule="auto"/>
              <w:ind w:left="69" w:right="19"/>
              <w:jc w:val="both"/>
              <w:rPr>
                <w:sz w:val="18"/>
              </w:rPr>
            </w:pPr>
            <w:r>
              <w:rPr>
                <w:sz w:val="18"/>
              </w:rPr>
              <w:t>În situația în care punctul de lucru aferent investiției vizate de proiect nu este constituit la momentul depunerii Cererii de Finanțare, se verifica daca</w:t>
            </w:r>
            <w:r>
              <w:rPr>
                <w:spacing w:val="80"/>
                <w:sz w:val="18"/>
              </w:rPr>
              <w:t xml:space="preserve"> </w:t>
            </w:r>
            <w:r>
              <w:rPr>
                <w:sz w:val="18"/>
              </w:rPr>
              <w:t>solicitantul a semnat si a datat</w:t>
            </w:r>
            <w:r>
              <w:rPr>
                <w:spacing w:val="40"/>
                <w:sz w:val="18"/>
              </w:rPr>
              <w:t xml:space="preserve"> </w:t>
            </w:r>
            <w:r>
              <w:rPr>
                <w:sz w:val="18"/>
              </w:rPr>
              <w:t>Declaratia pe propria raspundere-Sectiunea</w:t>
            </w:r>
            <w:r>
              <w:rPr>
                <w:spacing w:val="40"/>
                <w:sz w:val="18"/>
              </w:rPr>
              <w:t xml:space="preserve"> </w:t>
            </w:r>
            <w:r>
              <w:rPr>
                <w:sz w:val="18"/>
              </w:rPr>
              <w:t>F din Cererea de Finantare . În cazul în care solicitantul nu a semnat Declarația pe propria răspundere F se vor solicita informatii suplimentare. În cazul in care solicitantul a refuzat să-şi asume Declarația F, în urma solicitării de informații suplimentare, criteriul de eligibilitate se consideră neîndeplinit.</w:t>
            </w:r>
          </w:p>
          <w:p w14:paraId="17871369" w14:textId="77777777" w:rsidR="005B4DD7" w:rsidRDefault="00000000">
            <w:pPr>
              <w:pStyle w:val="TableParagraph"/>
              <w:spacing w:before="12" w:line="264" w:lineRule="auto"/>
              <w:ind w:left="69" w:right="61" w:firstLine="55"/>
              <w:jc w:val="both"/>
              <w:rPr>
                <w:sz w:val="18"/>
              </w:rPr>
            </w:pPr>
            <w:r>
              <w:rPr>
                <w:sz w:val="18"/>
              </w:rPr>
              <w:t>Se verifică în serviciul RECOM online dacă solicitantul se incadreaza in categoria solicitantilor eligibili:</w:t>
            </w:r>
          </w:p>
          <w:p w14:paraId="3400738B" w14:textId="77777777" w:rsidR="005B4DD7" w:rsidRDefault="00000000">
            <w:pPr>
              <w:pStyle w:val="TableParagraph"/>
              <w:spacing w:before="9" w:line="276" w:lineRule="auto"/>
              <w:ind w:left="69" w:right="20"/>
              <w:jc w:val="both"/>
              <w:rPr>
                <w:sz w:val="18"/>
              </w:rPr>
            </w:pPr>
            <w:r>
              <w:rPr>
                <w:sz w:val="18"/>
              </w:rPr>
              <w:t>1. Solicitantul este inregistrat ca PFA/II/IF conform OUG nr. 44/16 aprilie 2008</w:t>
            </w:r>
            <w:r>
              <w:rPr>
                <w:spacing w:val="40"/>
                <w:sz w:val="18"/>
              </w:rPr>
              <w:t xml:space="preserve"> </w:t>
            </w:r>
            <w:r>
              <w:rPr>
                <w:sz w:val="18"/>
              </w:rPr>
              <w:t>sau</w:t>
            </w:r>
            <w:r>
              <w:rPr>
                <w:spacing w:val="40"/>
                <w:sz w:val="18"/>
              </w:rPr>
              <w:t xml:space="preserve"> </w:t>
            </w:r>
            <w:r>
              <w:rPr>
                <w:sz w:val="18"/>
              </w:rPr>
              <w:t>persoana juridica conform Legii nr. 31/1990; Legii 15/1990;</w:t>
            </w:r>
            <w:r>
              <w:rPr>
                <w:spacing w:val="40"/>
                <w:sz w:val="18"/>
              </w:rPr>
              <w:t xml:space="preserve"> </w:t>
            </w:r>
            <w:r>
              <w:rPr>
                <w:sz w:val="18"/>
              </w:rPr>
              <w:t>Legii nr. 36/1991; Legii nr.1/2005; Legii nr. 566/2004.</w:t>
            </w:r>
          </w:p>
          <w:p w14:paraId="105D7184" w14:textId="77777777" w:rsidR="005B4DD7" w:rsidRDefault="00000000">
            <w:pPr>
              <w:pStyle w:val="TableParagraph"/>
              <w:spacing w:line="278" w:lineRule="auto"/>
              <w:ind w:left="69" w:right="23"/>
              <w:jc w:val="both"/>
              <w:rPr>
                <w:sz w:val="18"/>
              </w:rPr>
            </w:pPr>
            <w:r>
              <w:rPr>
                <w:sz w:val="18"/>
              </w:rPr>
              <w:t>Pentru Societatea cooperativă agricolă</w:t>
            </w:r>
            <w:r>
              <w:rPr>
                <w:spacing w:val="40"/>
                <w:sz w:val="18"/>
              </w:rPr>
              <w:t xml:space="preserve"> </w:t>
            </w:r>
            <w:r>
              <w:rPr>
                <w:sz w:val="18"/>
              </w:rPr>
              <w:t>se va verifica daca din conținutul Actului constitutiv</w:t>
            </w:r>
            <w:r>
              <w:rPr>
                <w:spacing w:val="40"/>
                <w:sz w:val="18"/>
              </w:rPr>
              <w:t xml:space="preserve"> </w:t>
            </w:r>
            <w:r>
              <w:rPr>
                <w:sz w:val="18"/>
              </w:rPr>
              <w:t>/</w:t>
            </w:r>
            <w:r>
              <w:rPr>
                <w:spacing w:val="40"/>
                <w:sz w:val="18"/>
              </w:rPr>
              <w:t xml:space="preserve"> </w:t>
            </w:r>
            <w:r>
              <w:rPr>
                <w:sz w:val="18"/>
              </w:rPr>
              <w:t>Hotararii</w:t>
            </w:r>
            <w:r>
              <w:rPr>
                <w:spacing w:val="40"/>
                <w:sz w:val="18"/>
              </w:rPr>
              <w:t xml:space="preserve"> </w:t>
            </w:r>
            <w:r>
              <w:rPr>
                <w:sz w:val="18"/>
              </w:rPr>
              <w:t>judecatoresti</w:t>
            </w:r>
            <w:r>
              <w:rPr>
                <w:spacing w:val="40"/>
                <w:sz w:val="18"/>
              </w:rPr>
              <w:t xml:space="preserve"> </w:t>
            </w:r>
            <w:r>
              <w:rPr>
                <w:sz w:val="18"/>
              </w:rPr>
              <w:t>rezultă</w:t>
            </w:r>
            <w:r>
              <w:rPr>
                <w:spacing w:val="40"/>
                <w:sz w:val="18"/>
              </w:rPr>
              <w:t xml:space="preserve"> </w:t>
            </w:r>
            <w:r>
              <w:rPr>
                <w:sz w:val="18"/>
              </w:rPr>
              <w:t>că</w:t>
            </w:r>
            <w:r>
              <w:rPr>
                <w:spacing w:val="40"/>
                <w:sz w:val="18"/>
              </w:rPr>
              <w:t xml:space="preserve"> </w:t>
            </w:r>
            <w:r>
              <w:rPr>
                <w:sz w:val="18"/>
              </w:rPr>
              <w:t>scopul</w:t>
            </w:r>
            <w:r>
              <w:rPr>
                <w:spacing w:val="40"/>
                <w:sz w:val="18"/>
              </w:rPr>
              <w:t xml:space="preserve"> </w:t>
            </w:r>
            <w:r>
              <w:rPr>
                <w:sz w:val="18"/>
              </w:rPr>
              <w:t>și</w:t>
            </w:r>
            <w:r>
              <w:rPr>
                <w:spacing w:val="40"/>
                <w:sz w:val="18"/>
              </w:rPr>
              <w:t xml:space="preserve"> </w:t>
            </w:r>
            <w:r>
              <w:rPr>
                <w:sz w:val="18"/>
              </w:rPr>
              <w:t>obiectivele</w:t>
            </w:r>
            <w:r>
              <w:rPr>
                <w:spacing w:val="40"/>
                <w:sz w:val="18"/>
              </w:rPr>
              <w:t xml:space="preserve"> </w:t>
            </w:r>
            <w:r>
              <w:rPr>
                <w:sz w:val="18"/>
              </w:rPr>
              <w:t>societății</w:t>
            </w:r>
          </w:p>
        </w:tc>
      </w:tr>
    </w:tbl>
    <w:p w14:paraId="6FF912F9" w14:textId="77777777" w:rsidR="005B4DD7" w:rsidRDefault="005B4DD7">
      <w:pPr>
        <w:spacing w:line="278" w:lineRule="auto"/>
        <w:jc w:val="both"/>
        <w:rPr>
          <w:sz w:val="18"/>
        </w:rPr>
        <w:sectPr w:rsidR="005B4DD7">
          <w:pgSz w:w="11930" w:h="16850"/>
          <w:pgMar w:top="1680" w:right="320" w:bottom="660" w:left="840" w:header="732" w:footer="465" w:gutter="0"/>
          <w:cols w:space="720"/>
        </w:sectPr>
      </w:pPr>
    </w:p>
    <w:p w14:paraId="4159BC17"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0BCE491D" w14:textId="77777777">
        <w:trPr>
          <w:trHeight w:val="13751"/>
        </w:trPr>
        <w:tc>
          <w:tcPr>
            <w:tcW w:w="3548" w:type="dxa"/>
          </w:tcPr>
          <w:p w14:paraId="2A918BE8" w14:textId="77777777" w:rsidR="005B4DD7" w:rsidRDefault="00000000">
            <w:pPr>
              <w:pStyle w:val="TableParagraph"/>
              <w:spacing w:line="184" w:lineRule="exact"/>
              <w:ind w:left="68"/>
              <w:rPr>
                <w:sz w:val="18"/>
              </w:rPr>
            </w:pPr>
            <w:r>
              <w:rPr>
                <w:sz w:val="18"/>
              </w:rPr>
              <w:t>mici</w:t>
            </w:r>
            <w:r>
              <w:rPr>
                <w:spacing w:val="69"/>
                <w:sz w:val="18"/>
              </w:rPr>
              <w:t xml:space="preserve"> </w:t>
            </w:r>
            <w:r>
              <w:rPr>
                <w:sz w:val="18"/>
              </w:rPr>
              <w:t>și</w:t>
            </w:r>
            <w:r>
              <w:rPr>
                <w:spacing w:val="68"/>
                <w:sz w:val="18"/>
              </w:rPr>
              <w:t xml:space="preserve"> </w:t>
            </w:r>
            <w:r>
              <w:rPr>
                <w:sz w:val="18"/>
              </w:rPr>
              <w:t>mijlocii</w:t>
            </w:r>
            <w:r>
              <w:rPr>
                <w:spacing w:val="70"/>
                <w:sz w:val="18"/>
              </w:rPr>
              <w:t xml:space="preserve"> </w:t>
            </w:r>
            <w:r>
              <w:rPr>
                <w:sz w:val="18"/>
              </w:rPr>
              <w:t>(Anexa</w:t>
            </w:r>
            <w:r>
              <w:rPr>
                <w:spacing w:val="68"/>
                <w:sz w:val="18"/>
              </w:rPr>
              <w:t xml:space="preserve"> </w:t>
            </w:r>
            <w:r>
              <w:rPr>
                <w:sz w:val="18"/>
              </w:rPr>
              <w:t>6.1</w:t>
            </w:r>
            <w:r>
              <w:rPr>
                <w:spacing w:val="70"/>
                <w:sz w:val="18"/>
              </w:rPr>
              <w:t xml:space="preserve"> </w:t>
            </w:r>
            <w:r>
              <w:rPr>
                <w:sz w:val="18"/>
              </w:rPr>
              <w:t>din</w:t>
            </w:r>
            <w:r>
              <w:rPr>
                <w:spacing w:val="67"/>
                <w:sz w:val="18"/>
              </w:rPr>
              <w:t xml:space="preserve"> </w:t>
            </w:r>
            <w:r>
              <w:rPr>
                <w:spacing w:val="-2"/>
                <w:sz w:val="18"/>
              </w:rPr>
              <w:t>Ghidul</w:t>
            </w:r>
          </w:p>
          <w:p w14:paraId="2CB11D0C" w14:textId="77777777" w:rsidR="005B4DD7" w:rsidRDefault="00000000">
            <w:pPr>
              <w:pStyle w:val="TableParagraph"/>
              <w:spacing w:before="28"/>
              <w:ind w:left="68"/>
              <w:rPr>
                <w:sz w:val="18"/>
              </w:rPr>
            </w:pPr>
            <w:r>
              <w:rPr>
                <w:spacing w:val="-2"/>
                <w:sz w:val="18"/>
              </w:rPr>
              <w:t>solicitantului)</w:t>
            </w:r>
          </w:p>
          <w:p w14:paraId="21B42011" w14:textId="77777777" w:rsidR="005B4DD7" w:rsidRDefault="00000000">
            <w:pPr>
              <w:pStyle w:val="TableParagraph"/>
              <w:spacing w:before="34" w:line="276" w:lineRule="auto"/>
              <w:ind w:left="68" w:right="55"/>
              <w:rPr>
                <w:sz w:val="18"/>
              </w:rPr>
            </w:pPr>
            <w:r>
              <w:rPr>
                <w:sz w:val="18"/>
              </w:rPr>
              <w:t>Doc. 13 Declarație pe propria răspundere a solicitantului privind neîncadrarea în categoria "firme in dificultate".</w:t>
            </w:r>
          </w:p>
          <w:p w14:paraId="163EE353" w14:textId="77777777" w:rsidR="005B4DD7" w:rsidRDefault="005B4DD7">
            <w:pPr>
              <w:pStyle w:val="TableParagraph"/>
              <w:spacing w:before="6"/>
              <w:rPr>
                <w:sz w:val="20"/>
              </w:rPr>
            </w:pPr>
          </w:p>
          <w:p w14:paraId="05A3B502" w14:textId="77777777" w:rsidR="005B4DD7" w:rsidRDefault="00000000">
            <w:pPr>
              <w:pStyle w:val="TableParagraph"/>
              <w:spacing w:line="278" w:lineRule="auto"/>
              <w:ind w:left="68"/>
              <w:rPr>
                <w:sz w:val="18"/>
              </w:rPr>
            </w:pPr>
            <w:r>
              <w:rPr>
                <w:b/>
                <w:sz w:val="18"/>
              </w:rPr>
              <w:t>Baza</w:t>
            </w:r>
            <w:r>
              <w:rPr>
                <w:b/>
                <w:spacing w:val="-4"/>
                <w:sz w:val="18"/>
              </w:rPr>
              <w:t xml:space="preserve"> </w:t>
            </w:r>
            <w:r>
              <w:rPr>
                <w:b/>
                <w:sz w:val="18"/>
              </w:rPr>
              <w:t>de</w:t>
            </w:r>
            <w:r>
              <w:rPr>
                <w:b/>
                <w:spacing w:val="-5"/>
                <w:sz w:val="18"/>
              </w:rPr>
              <w:t xml:space="preserve"> </w:t>
            </w:r>
            <w:r>
              <w:rPr>
                <w:b/>
                <w:sz w:val="18"/>
              </w:rPr>
              <w:t>date</w:t>
            </w:r>
            <w:r>
              <w:rPr>
                <w:b/>
                <w:spacing w:val="-3"/>
                <w:sz w:val="18"/>
              </w:rPr>
              <w:t xml:space="preserve"> </w:t>
            </w:r>
            <w:r>
              <w:rPr>
                <w:sz w:val="18"/>
              </w:rPr>
              <w:t>a</w:t>
            </w:r>
            <w:r>
              <w:rPr>
                <w:spacing w:val="-5"/>
                <w:sz w:val="18"/>
              </w:rPr>
              <w:t xml:space="preserve"> </w:t>
            </w:r>
            <w:r>
              <w:rPr>
                <w:sz w:val="18"/>
              </w:rPr>
              <w:t>serviciul</w:t>
            </w:r>
            <w:r>
              <w:rPr>
                <w:spacing w:val="-5"/>
                <w:sz w:val="18"/>
              </w:rPr>
              <w:t xml:space="preserve"> </w:t>
            </w:r>
            <w:r>
              <w:rPr>
                <w:sz w:val="18"/>
              </w:rPr>
              <w:t>online</w:t>
            </w:r>
            <w:r>
              <w:rPr>
                <w:spacing w:val="-4"/>
                <w:sz w:val="18"/>
              </w:rPr>
              <w:t xml:space="preserve"> </w:t>
            </w:r>
            <w:r>
              <w:rPr>
                <w:sz w:val="18"/>
              </w:rPr>
              <w:t>RECOM</w:t>
            </w:r>
            <w:r>
              <w:rPr>
                <w:spacing w:val="40"/>
                <w:sz w:val="18"/>
              </w:rPr>
              <w:t xml:space="preserve"> </w:t>
            </w:r>
            <w:r>
              <w:rPr>
                <w:sz w:val="18"/>
              </w:rPr>
              <w:t xml:space="preserve">a </w:t>
            </w:r>
            <w:r>
              <w:rPr>
                <w:spacing w:val="-4"/>
                <w:sz w:val="18"/>
              </w:rPr>
              <w:t>ONRC</w:t>
            </w:r>
          </w:p>
          <w:p w14:paraId="7463B6A2" w14:textId="77777777" w:rsidR="005B4DD7" w:rsidRDefault="005B4DD7">
            <w:pPr>
              <w:pStyle w:val="TableParagraph"/>
              <w:spacing w:before="3"/>
              <w:rPr>
                <w:sz w:val="20"/>
              </w:rPr>
            </w:pPr>
          </w:p>
          <w:p w14:paraId="30626BCC" w14:textId="77777777" w:rsidR="005B4DD7" w:rsidRDefault="00000000">
            <w:pPr>
              <w:pStyle w:val="TableParagraph"/>
              <w:tabs>
                <w:tab w:val="left" w:pos="670"/>
                <w:tab w:val="left" w:pos="1107"/>
                <w:tab w:val="left" w:pos="1662"/>
                <w:tab w:val="left" w:pos="2790"/>
              </w:tabs>
              <w:spacing w:line="276" w:lineRule="auto"/>
              <w:ind w:left="68" w:right="55"/>
              <w:rPr>
                <w:sz w:val="18"/>
              </w:rPr>
            </w:pPr>
            <w:r>
              <w:rPr>
                <w:b/>
                <w:spacing w:val="-4"/>
                <w:sz w:val="18"/>
              </w:rPr>
              <w:t>Doc.</w:t>
            </w:r>
            <w:r>
              <w:rPr>
                <w:b/>
                <w:sz w:val="18"/>
              </w:rPr>
              <w:tab/>
            </w:r>
            <w:r>
              <w:rPr>
                <w:b/>
                <w:spacing w:val="-6"/>
                <w:sz w:val="18"/>
              </w:rPr>
              <w:t>18</w:t>
            </w:r>
            <w:r>
              <w:rPr>
                <w:b/>
                <w:sz w:val="18"/>
              </w:rPr>
              <w:tab/>
            </w:r>
            <w:r>
              <w:rPr>
                <w:spacing w:val="-4"/>
                <w:sz w:val="18"/>
              </w:rPr>
              <w:t>Alte</w:t>
            </w:r>
            <w:r>
              <w:rPr>
                <w:sz w:val="18"/>
              </w:rPr>
              <w:tab/>
            </w:r>
            <w:r>
              <w:rPr>
                <w:spacing w:val="-2"/>
                <w:sz w:val="18"/>
              </w:rPr>
              <w:t>documente</w:t>
            </w:r>
            <w:r>
              <w:rPr>
                <w:sz w:val="18"/>
              </w:rPr>
              <w:tab/>
            </w:r>
            <w:r>
              <w:rPr>
                <w:spacing w:val="-2"/>
                <w:sz w:val="18"/>
              </w:rPr>
              <w:t>(procură notarială),</w:t>
            </w:r>
          </w:p>
        </w:tc>
        <w:tc>
          <w:tcPr>
            <w:tcW w:w="6805" w:type="dxa"/>
          </w:tcPr>
          <w:p w14:paraId="4ACE5031" w14:textId="77777777" w:rsidR="005B4DD7" w:rsidRDefault="00000000">
            <w:pPr>
              <w:pStyle w:val="TableParagraph"/>
              <w:spacing w:line="186" w:lineRule="exact"/>
              <w:ind w:left="68"/>
              <w:jc w:val="both"/>
              <w:rPr>
                <w:sz w:val="18"/>
              </w:rPr>
            </w:pPr>
            <w:r>
              <w:rPr>
                <w:sz w:val="18"/>
              </w:rPr>
              <w:t>cooperative</w:t>
            </w:r>
            <w:r>
              <w:rPr>
                <w:spacing w:val="-3"/>
                <w:sz w:val="18"/>
              </w:rPr>
              <w:t xml:space="preserve"> </w:t>
            </w:r>
            <w:r>
              <w:rPr>
                <w:sz w:val="18"/>
              </w:rPr>
              <w:t>sunt</w:t>
            </w:r>
            <w:r>
              <w:rPr>
                <w:spacing w:val="-2"/>
                <w:sz w:val="18"/>
              </w:rPr>
              <w:t xml:space="preserve"> </w:t>
            </w:r>
            <w:r>
              <w:rPr>
                <w:sz w:val="18"/>
              </w:rPr>
              <w:t>în</w:t>
            </w:r>
            <w:r>
              <w:rPr>
                <w:spacing w:val="-3"/>
                <w:sz w:val="18"/>
              </w:rPr>
              <w:t xml:space="preserve"> </w:t>
            </w:r>
            <w:r>
              <w:rPr>
                <w:sz w:val="18"/>
              </w:rPr>
              <w:t>conformitate</w:t>
            </w:r>
            <w:r>
              <w:rPr>
                <w:spacing w:val="-2"/>
                <w:sz w:val="18"/>
              </w:rPr>
              <w:t xml:space="preserve"> </w:t>
            </w:r>
            <w:r>
              <w:rPr>
                <w:sz w:val="18"/>
              </w:rPr>
              <w:t>cu</w:t>
            </w:r>
            <w:r>
              <w:rPr>
                <w:spacing w:val="-3"/>
                <w:sz w:val="18"/>
              </w:rPr>
              <w:t xml:space="preserve"> </w:t>
            </w:r>
            <w:r>
              <w:rPr>
                <w:sz w:val="18"/>
              </w:rPr>
              <w:t>activitățile</w:t>
            </w:r>
            <w:r>
              <w:rPr>
                <w:spacing w:val="-2"/>
                <w:sz w:val="18"/>
              </w:rPr>
              <w:t xml:space="preserve"> </w:t>
            </w:r>
            <w:r>
              <w:rPr>
                <w:sz w:val="18"/>
              </w:rPr>
              <w:t>propuse</w:t>
            </w:r>
            <w:r>
              <w:rPr>
                <w:spacing w:val="-3"/>
                <w:sz w:val="18"/>
              </w:rPr>
              <w:t xml:space="preserve"> </w:t>
            </w:r>
            <w:r>
              <w:rPr>
                <w:sz w:val="18"/>
              </w:rPr>
              <w:t>prin</w:t>
            </w:r>
            <w:r>
              <w:rPr>
                <w:spacing w:val="-2"/>
                <w:sz w:val="18"/>
              </w:rPr>
              <w:t xml:space="preserve"> proiect</w:t>
            </w:r>
          </w:p>
          <w:p w14:paraId="67E754E5" w14:textId="77777777" w:rsidR="005B4DD7" w:rsidRDefault="00000000">
            <w:pPr>
              <w:pStyle w:val="TableParagraph"/>
              <w:numPr>
                <w:ilvl w:val="0"/>
                <w:numId w:val="33"/>
              </w:numPr>
              <w:tabs>
                <w:tab w:val="left" w:pos="287"/>
              </w:tabs>
              <w:spacing w:before="31"/>
              <w:jc w:val="both"/>
              <w:rPr>
                <w:sz w:val="18"/>
              </w:rPr>
            </w:pPr>
            <w:r>
              <w:rPr>
                <w:sz w:val="18"/>
              </w:rPr>
              <w:t>Capitalul</w:t>
            </w:r>
            <w:r>
              <w:rPr>
                <w:spacing w:val="-5"/>
                <w:sz w:val="18"/>
              </w:rPr>
              <w:t xml:space="preserve"> </w:t>
            </w:r>
            <w:r>
              <w:rPr>
                <w:sz w:val="18"/>
              </w:rPr>
              <w:t>social</w:t>
            </w:r>
            <w:r>
              <w:rPr>
                <w:spacing w:val="-3"/>
                <w:sz w:val="18"/>
              </w:rPr>
              <w:t xml:space="preserve"> </w:t>
            </w:r>
            <w:r>
              <w:rPr>
                <w:sz w:val="18"/>
              </w:rPr>
              <w:t>sa</w:t>
            </w:r>
            <w:r>
              <w:rPr>
                <w:spacing w:val="-4"/>
                <w:sz w:val="18"/>
              </w:rPr>
              <w:t xml:space="preserve"> </w:t>
            </w:r>
            <w:r>
              <w:rPr>
                <w:sz w:val="18"/>
              </w:rPr>
              <w:t>fie</w:t>
            </w:r>
            <w:r>
              <w:rPr>
                <w:spacing w:val="-2"/>
                <w:sz w:val="18"/>
              </w:rPr>
              <w:t xml:space="preserve"> </w:t>
            </w:r>
            <w:r>
              <w:rPr>
                <w:sz w:val="18"/>
              </w:rPr>
              <w:t>100%</w:t>
            </w:r>
            <w:r>
              <w:rPr>
                <w:spacing w:val="-3"/>
                <w:sz w:val="18"/>
              </w:rPr>
              <w:t xml:space="preserve"> </w:t>
            </w:r>
            <w:r>
              <w:rPr>
                <w:spacing w:val="-2"/>
                <w:sz w:val="18"/>
              </w:rPr>
              <w:t>privat;</w:t>
            </w:r>
          </w:p>
          <w:p w14:paraId="30B0C104" w14:textId="77777777" w:rsidR="005B4DD7" w:rsidRDefault="00000000">
            <w:pPr>
              <w:pStyle w:val="TableParagraph"/>
              <w:numPr>
                <w:ilvl w:val="0"/>
                <w:numId w:val="33"/>
              </w:numPr>
              <w:tabs>
                <w:tab w:val="left" w:pos="323"/>
              </w:tabs>
              <w:spacing w:before="31" w:line="273" w:lineRule="auto"/>
              <w:ind w:left="68" w:right="11" w:firstLine="0"/>
              <w:jc w:val="both"/>
              <w:rPr>
                <w:sz w:val="18"/>
              </w:rPr>
            </w:pPr>
            <w:r>
              <w:rPr>
                <w:sz w:val="18"/>
              </w:rPr>
              <w:t>Certificatul constatator emis de Oficiul Registrului Comerțului precizează la Domenii de activitate codul CAEN conform activității pentru care solicită</w:t>
            </w:r>
            <w:r>
              <w:rPr>
                <w:spacing w:val="40"/>
                <w:sz w:val="18"/>
              </w:rPr>
              <w:t xml:space="preserve"> </w:t>
            </w:r>
            <w:r>
              <w:rPr>
                <w:spacing w:val="-2"/>
                <w:sz w:val="18"/>
              </w:rPr>
              <w:t>finanțare.</w:t>
            </w:r>
          </w:p>
          <w:p w14:paraId="07E9788B" w14:textId="77777777" w:rsidR="005B4DD7" w:rsidRDefault="00000000">
            <w:pPr>
              <w:pStyle w:val="TableParagraph"/>
              <w:numPr>
                <w:ilvl w:val="0"/>
                <w:numId w:val="33"/>
              </w:numPr>
              <w:tabs>
                <w:tab w:val="left" w:pos="230"/>
              </w:tabs>
              <w:spacing w:before="2" w:line="273" w:lineRule="auto"/>
              <w:ind w:left="68" w:right="12" w:firstLine="0"/>
              <w:jc w:val="both"/>
              <w:rPr>
                <w:sz w:val="18"/>
              </w:rPr>
            </w:pPr>
            <w:r>
              <w:rPr>
                <w:sz w:val="18"/>
              </w:rPr>
              <w:t xml:space="preserve">Solicitantul nu se află în procedură de lichidare, fuziune, divizare, reorganizare judiciară sau faliment, conform Legii 31/1990, republicată și Legii 85/2006, </w:t>
            </w:r>
            <w:r>
              <w:rPr>
                <w:spacing w:val="-2"/>
                <w:sz w:val="18"/>
              </w:rPr>
              <w:t>republicată.</w:t>
            </w:r>
          </w:p>
          <w:p w14:paraId="22C227EB" w14:textId="77777777" w:rsidR="005B4DD7" w:rsidRDefault="00000000">
            <w:pPr>
              <w:pStyle w:val="TableParagraph"/>
              <w:numPr>
                <w:ilvl w:val="0"/>
                <w:numId w:val="33"/>
              </w:numPr>
              <w:tabs>
                <w:tab w:val="left" w:pos="230"/>
              </w:tabs>
              <w:spacing w:before="6"/>
              <w:ind w:left="229" w:hanging="162"/>
              <w:jc w:val="both"/>
              <w:rPr>
                <w:sz w:val="18"/>
              </w:rPr>
            </w:pPr>
            <w:r>
              <w:rPr>
                <w:sz w:val="18"/>
              </w:rPr>
              <w:t>Solicitantul</w:t>
            </w:r>
            <w:r>
              <w:rPr>
                <w:spacing w:val="-6"/>
                <w:sz w:val="18"/>
              </w:rPr>
              <w:t xml:space="preserve"> </w:t>
            </w:r>
            <w:r>
              <w:rPr>
                <w:sz w:val="18"/>
              </w:rPr>
              <w:t>nu</w:t>
            </w:r>
            <w:r>
              <w:rPr>
                <w:spacing w:val="-2"/>
                <w:sz w:val="18"/>
              </w:rPr>
              <w:t xml:space="preserve"> </w:t>
            </w:r>
            <w:r>
              <w:rPr>
                <w:sz w:val="18"/>
              </w:rPr>
              <w:t>este</w:t>
            </w:r>
            <w:r>
              <w:rPr>
                <w:spacing w:val="-2"/>
                <w:sz w:val="18"/>
              </w:rPr>
              <w:t xml:space="preserve"> </w:t>
            </w:r>
            <w:r>
              <w:rPr>
                <w:sz w:val="18"/>
              </w:rPr>
              <w:t>inscris</w:t>
            </w:r>
            <w:r>
              <w:rPr>
                <w:spacing w:val="-3"/>
                <w:sz w:val="18"/>
              </w:rPr>
              <w:t xml:space="preserve"> </w:t>
            </w:r>
            <w:r>
              <w:rPr>
                <w:sz w:val="18"/>
              </w:rPr>
              <w:t>in</w:t>
            </w:r>
            <w:r>
              <w:rPr>
                <w:spacing w:val="-2"/>
                <w:sz w:val="18"/>
              </w:rPr>
              <w:t xml:space="preserve"> </w:t>
            </w:r>
            <w:r>
              <w:rPr>
                <w:sz w:val="18"/>
              </w:rPr>
              <w:t>Buletinul</w:t>
            </w:r>
            <w:r>
              <w:rPr>
                <w:spacing w:val="-3"/>
                <w:sz w:val="18"/>
              </w:rPr>
              <w:t xml:space="preserve"> </w:t>
            </w:r>
            <w:r>
              <w:rPr>
                <w:sz w:val="18"/>
              </w:rPr>
              <w:t>Procedurilor</w:t>
            </w:r>
            <w:r>
              <w:rPr>
                <w:spacing w:val="-3"/>
                <w:sz w:val="18"/>
              </w:rPr>
              <w:t xml:space="preserve"> </w:t>
            </w:r>
            <w:r>
              <w:rPr>
                <w:sz w:val="18"/>
              </w:rPr>
              <w:t>de</w:t>
            </w:r>
            <w:r>
              <w:rPr>
                <w:spacing w:val="-2"/>
                <w:sz w:val="18"/>
              </w:rPr>
              <w:t xml:space="preserve"> Insolventa.</w:t>
            </w:r>
          </w:p>
          <w:p w14:paraId="0D82176C" w14:textId="77777777" w:rsidR="005B4DD7" w:rsidRDefault="00000000">
            <w:pPr>
              <w:pStyle w:val="TableParagraph"/>
              <w:numPr>
                <w:ilvl w:val="0"/>
                <w:numId w:val="33"/>
              </w:numPr>
              <w:tabs>
                <w:tab w:val="left" w:pos="230"/>
              </w:tabs>
              <w:spacing w:before="31" w:line="276" w:lineRule="auto"/>
              <w:ind w:left="68" w:right="13" w:firstLine="0"/>
              <w:jc w:val="both"/>
              <w:rPr>
                <w:sz w:val="18"/>
              </w:rPr>
            </w:pPr>
            <w:r>
              <w:rPr>
                <w:sz w:val="18"/>
              </w:rPr>
              <w:t>Incadrarea</w:t>
            </w:r>
            <w:r>
              <w:rPr>
                <w:spacing w:val="40"/>
                <w:sz w:val="18"/>
              </w:rPr>
              <w:t xml:space="preserve"> </w:t>
            </w:r>
            <w:r>
              <w:rPr>
                <w:sz w:val="18"/>
              </w:rPr>
              <w:t>solicitantului</w:t>
            </w:r>
            <w:r>
              <w:rPr>
                <w:spacing w:val="40"/>
                <w:sz w:val="18"/>
              </w:rPr>
              <w:t xml:space="preserve"> </w:t>
            </w:r>
            <w:r>
              <w:rPr>
                <w:sz w:val="18"/>
              </w:rPr>
              <w:t>in</w:t>
            </w:r>
            <w:r>
              <w:rPr>
                <w:spacing w:val="40"/>
                <w:sz w:val="18"/>
              </w:rPr>
              <w:t xml:space="preserve"> </w:t>
            </w:r>
            <w:r>
              <w:rPr>
                <w:sz w:val="18"/>
              </w:rPr>
              <w:t>statutul</w:t>
            </w:r>
            <w:r>
              <w:rPr>
                <w:spacing w:val="40"/>
                <w:sz w:val="18"/>
              </w:rPr>
              <w:t xml:space="preserve"> </w:t>
            </w:r>
            <w:r>
              <w:rPr>
                <w:sz w:val="18"/>
              </w:rPr>
              <w:t>de</w:t>
            </w:r>
            <w:r>
              <w:rPr>
                <w:spacing w:val="40"/>
                <w:sz w:val="18"/>
              </w:rPr>
              <w:t xml:space="preserve"> </w:t>
            </w:r>
            <w:r>
              <w:rPr>
                <w:sz w:val="18"/>
              </w:rPr>
              <w:t>microîntreprindere</w:t>
            </w:r>
            <w:r>
              <w:rPr>
                <w:spacing w:val="40"/>
                <w:sz w:val="18"/>
              </w:rPr>
              <w:t xml:space="preserve"> </w:t>
            </w:r>
            <w:r>
              <w:rPr>
                <w:sz w:val="18"/>
              </w:rPr>
              <w:t>și</w:t>
            </w:r>
            <w:r>
              <w:rPr>
                <w:spacing w:val="40"/>
                <w:sz w:val="18"/>
              </w:rPr>
              <w:t xml:space="preserve"> </w:t>
            </w:r>
            <w:r>
              <w:rPr>
                <w:sz w:val="18"/>
              </w:rPr>
              <w:t>întreprindere mică, cf. Legii nr. 346/2004. Situatiile financiare:</w:t>
            </w:r>
          </w:p>
          <w:p w14:paraId="52C954CA" w14:textId="77777777" w:rsidR="005B4DD7" w:rsidRDefault="00000000">
            <w:pPr>
              <w:pStyle w:val="TableParagraph"/>
              <w:numPr>
                <w:ilvl w:val="1"/>
                <w:numId w:val="33"/>
              </w:numPr>
              <w:tabs>
                <w:tab w:val="left" w:pos="482"/>
              </w:tabs>
              <w:spacing w:before="1" w:line="242" w:lineRule="auto"/>
              <w:ind w:right="6" w:firstLine="0"/>
              <w:jc w:val="both"/>
              <w:rPr>
                <w:sz w:val="18"/>
              </w:rPr>
            </w:pPr>
            <w:r>
              <w:rPr>
                <w:sz w:val="18"/>
              </w:rPr>
              <w:t>Rezultatul din exploatare din situatiile financiare (bilanțul</w:t>
            </w:r>
            <w:r>
              <w:rPr>
                <w:spacing w:val="40"/>
                <w:sz w:val="18"/>
              </w:rPr>
              <w:t xml:space="preserve"> </w:t>
            </w:r>
            <w:r>
              <w:rPr>
                <w:sz w:val="18"/>
              </w:rPr>
              <w:t>- formularul 10, contul de profit și pierdere - formularul 20), precedent anului depunerii proiectului să fie pozitiv (inclusiv 0) sau veniturile sa fie cel puțin egale cu cheltuielile în cazul persoanelor fizice autorizate, întreprinderilor individuale şi întreprinderilor familiale</w:t>
            </w:r>
            <w:r>
              <w:rPr>
                <w:i/>
                <w:sz w:val="18"/>
              </w:rPr>
              <w:t xml:space="preserve">, </w:t>
            </w:r>
            <w:r>
              <w:rPr>
                <w:sz w:val="18"/>
              </w:rPr>
              <w:t>din Declarația privind veniturile realizate (formularul 200 insotit de Anexele la Formular).</w:t>
            </w:r>
          </w:p>
          <w:p w14:paraId="10C698F6" w14:textId="77777777" w:rsidR="005B4DD7" w:rsidRDefault="00000000">
            <w:pPr>
              <w:pStyle w:val="TableParagraph"/>
              <w:spacing w:line="271" w:lineRule="auto"/>
              <w:ind w:left="68" w:right="14"/>
              <w:jc w:val="both"/>
              <w:rPr>
                <w:sz w:val="18"/>
              </w:rPr>
            </w:pPr>
            <w:r>
              <w:rPr>
                <w:sz w:val="18"/>
              </w:rPr>
              <w:t>Nu se va lua in calcul</w:t>
            </w:r>
            <w:r>
              <w:rPr>
                <w:spacing w:val="14"/>
                <w:sz w:val="18"/>
              </w:rPr>
              <w:t xml:space="preserve"> </w:t>
            </w:r>
            <w:r>
              <w:rPr>
                <w:b/>
                <w:sz w:val="18"/>
              </w:rPr>
              <w:t xml:space="preserve">anul infiintarii </w:t>
            </w:r>
            <w:r>
              <w:rPr>
                <w:sz w:val="18"/>
              </w:rPr>
              <w:t>in care rezultatul poate fi negativ, situatie</w:t>
            </w:r>
            <w:r>
              <w:rPr>
                <w:spacing w:val="40"/>
                <w:sz w:val="18"/>
              </w:rPr>
              <w:t xml:space="preserve"> </w:t>
            </w:r>
            <w:r>
              <w:rPr>
                <w:sz w:val="18"/>
              </w:rPr>
              <w:t xml:space="preserve">in care conditia pentru verificarea rezultatului financiar se va considera </w:t>
            </w:r>
            <w:r>
              <w:rPr>
                <w:spacing w:val="-2"/>
                <w:sz w:val="18"/>
              </w:rPr>
              <w:t>indeplinita.</w:t>
            </w:r>
          </w:p>
          <w:p w14:paraId="2DE6C519" w14:textId="77777777" w:rsidR="005B4DD7" w:rsidRDefault="00000000">
            <w:pPr>
              <w:pStyle w:val="TableParagraph"/>
              <w:spacing w:line="273" w:lineRule="auto"/>
              <w:ind w:left="68" w:right="9"/>
              <w:jc w:val="both"/>
              <w:rPr>
                <w:b/>
                <w:sz w:val="18"/>
              </w:rPr>
            </w:pPr>
            <w:r>
              <w:rPr>
                <w:sz w:val="18"/>
              </w:rPr>
              <w:t xml:space="preserve">In cazul in care solicitantii au depus formularul 221, fiind o activitate impozitata, se considera ca aceasta este generatoare de venit. </w:t>
            </w:r>
            <w:r>
              <w:rPr>
                <w:b/>
                <w:sz w:val="18"/>
              </w:rPr>
              <w:t xml:space="preserve">Nu este cazul sa se verifice </w:t>
            </w:r>
            <w:r>
              <w:rPr>
                <w:b/>
                <w:spacing w:val="-2"/>
                <w:sz w:val="18"/>
              </w:rPr>
              <w:t>pierderile.</w:t>
            </w:r>
          </w:p>
          <w:p w14:paraId="09241E9C" w14:textId="77777777" w:rsidR="005B4DD7" w:rsidRDefault="00000000">
            <w:pPr>
              <w:pStyle w:val="TableParagraph"/>
              <w:spacing w:before="4" w:line="276" w:lineRule="auto"/>
              <w:ind w:left="68" w:right="51"/>
              <w:jc w:val="both"/>
              <w:rPr>
                <w:sz w:val="18"/>
              </w:rPr>
            </w:pPr>
            <w:r>
              <w:rPr>
                <w:b/>
                <w:sz w:val="18"/>
              </w:rPr>
              <w:t xml:space="preserve">Declaraţia de inactivitate </w:t>
            </w:r>
            <w:r>
              <w:rPr>
                <w:sz w:val="18"/>
              </w:rPr>
              <w:t>înregistrată la Administrația Financiară, în cazul solicitanților care nu au desfăşurat activitate anterior depunerii proiectului.</w:t>
            </w:r>
          </w:p>
          <w:p w14:paraId="49B707EF" w14:textId="77777777" w:rsidR="005B4DD7" w:rsidRDefault="00000000">
            <w:pPr>
              <w:pStyle w:val="TableParagraph"/>
              <w:spacing w:line="208" w:lineRule="exact"/>
              <w:ind w:left="68"/>
              <w:jc w:val="both"/>
              <w:rPr>
                <w:sz w:val="18"/>
              </w:rPr>
            </w:pPr>
            <w:r>
              <w:rPr>
                <w:sz w:val="18"/>
              </w:rPr>
              <w:t>Declaratie</w:t>
            </w:r>
            <w:r>
              <w:rPr>
                <w:spacing w:val="-5"/>
                <w:sz w:val="18"/>
              </w:rPr>
              <w:t xml:space="preserve"> </w:t>
            </w:r>
            <w:r>
              <w:rPr>
                <w:sz w:val="18"/>
              </w:rPr>
              <w:t>incadrare</w:t>
            </w:r>
            <w:r>
              <w:rPr>
                <w:spacing w:val="-4"/>
                <w:sz w:val="18"/>
              </w:rPr>
              <w:t xml:space="preserve"> </w:t>
            </w:r>
            <w:r>
              <w:rPr>
                <w:spacing w:val="-5"/>
                <w:sz w:val="18"/>
              </w:rPr>
              <w:t>IMM</w:t>
            </w:r>
          </w:p>
          <w:p w14:paraId="0DB83DAF" w14:textId="77777777" w:rsidR="005B4DD7" w:rsidRDefault="00000000">
            <w:pPr>
              <w:pStyle w:val="TableParagraph"/>
              <w:spacing w:before="38" w:line="266" w:lineRule="auto"/>
              <w:ind w:left="68" w:right="57"/>
              <w:jc w:val="both"/>
              <w:rPr>
                <w:sz w:val="18"/>
              </w:rPr>
            </w:pPr>
            <w:r>
              <w:rPr>
                <w:sz w:val="18"/>
              </w:rPr>
              <w:t xml:space="preserve">Expertul verifica doc. 10 </w:t>
            </w:r>
            <w:r>
              <w:rPr>
                <w:i/>
                <w:sz w:val="18"/>
              </w:rPr>
              <w:t>Declaratie incadrare in</w:t>
            </w:r>
            <w:r>
              <w:rPr>
                <w:i/>
                <w:spacing w:val="40"/>
                <w:sz w:val="18"/>
              </w:rPr>
              <w:t xml:space="preserve"> </w:t>
            </w:r>
            <w:r>
              <w:rPr>
                <w:i/>
                <w:sz w:val="18"/>
              </w:rPr>
              <w:t xml:space="preserve">categoria microintreprindere- intreprindere mica </w:t>
            </w:r>
            <w:r>
              <w:rPr>
                <w:sz w:val="18"/>
              </w:rPr>
              <w:t>cf. Legii nr. 346/2004, daca:</w:t>
            </w:r>
          </w:p>
          <w:p w14:paraId="70231E97" w14:textId="77777777" w:rsidR="005B4DD7" w:rsidRDefault="00000000">
            <w:pPr>
              <w:pStyle w:val="TableParagraph"/>
              <w:numPr>
                <w:ilvl w:val="2"/>
                <w:numId w:val="33"/>
              </w:numPr>
              <w:tabs>
                <w:tab w:val="left" w:pos="390"/>
              </w:tabs>
              <w:spacing w:before="7" w:line="276" w:lineRule="auto"/>
              <w:ind w:right="11" w:firstLine="0"/>
              <w:jc w:val="both"/>
              <w:rPr>
                <w:sz w:val="18"/>
              </w:rPr>
            </w:pPr>
            <w:r>
              <w:rPr>
                <w:sz w:val="18"/>
              </w:rPr>
              <w:t xml:space="preserve">Declarația este semnata de persoana autorizata sa reprezinte intreprinderea conform actului constitutiv / de persoana din cadrul întreprinderii împuternicită prin procură notarială de către persoana autorizată legal conform actului </w:t>
            </w:r>
            <w:r>
              <w:rPr>
                <w:spacing w:val="-2"/>
                <w:sz w:val="18"/>
              </w:rPr>
              <w:t>constitutiv.</w:t>
            </w:r>
          </w:p>
          <w:p w14:paraId="0E5973A8" w14:textId="77777777" w:rsidR="005B4DD7" w:rsidRDefault="00000000">
            <w:pPr>
              <w:pStyle w:val="TableParagraph"/>
              <w:spacing w:line="276" w:lineRule="auto"/>
              <w:ind w:left="68" w:right="10"/>
              <w:jc w:val="both"/>
              <w:rPr>
                <w:sz w:val="18"/>
              </w:rPr>
            </w:pPr>
            <w:r>
              <w:rPr>
                <w:sz w:val="18"/>
              </w:rPr>
              <w:t>În situația în care reprezentantul legal al intreprinderii este altă persoană decât cea stabilită prin Actul Constitutiv să reprezinte întreprinderea, expertul va verifica</w:t>
            </w:r>
            <w:r>
              <w:rPr>
                <w:spacing w:val="20"/>
                <w:sz w:val="18"/>
              </w:rPr>
              <w:t xml:space="preserve"> </w:t>
            </w:r>
            <w:r>
              <w:rPr>
                <w:sz w:val="18"/>
              </w:rPr>
              <w:t>existența</w:t>
            </w:r>
            <w:r>
              <w:rPr>
                <w:spacing w:val="20"/>
                <w:sz w:val="18"/>
              </w:rPr>
              <w:t xml:space="preserve"> </w:t>
            </w:r>
            <w:r>
              <w:rPr>
                <w:sz w:val="18"/>
              </w:rPr>
              <w:t>procurii</w:t>
            </w:r>
            <w:r>
              <w:rPr>
                <w:spacing w:val="20"/>
                <w:sz w:val="18"/>
              </w:rPr>
              <w:t xml:space="preserve"> </w:t>
            </w:r>
            <w:r>
              <w:rPr>
                <w:sz w:val="18"/>
              </w:rPr>
              <w:t>notariale</w:t>
            </w:r>
            <w:r>
              <w:rPr>
                <w:spacing w:val="21"/>
                <w:sz w:val="18"/>
              </w:rPr>
              <w:t xml:space="preserve"> </w:t>
            </w:r>
            <w:r>
              <w:rPr>
                <w:sz w:val="18"/>
              </w:rPr>
              <w:t>însoțite</w:t>
            </w:r>
            <w:r>
              <w:rPr>
                <w:spacing w:val="21"/>
                <w:sz w:val="18"/>
              </w:rPr>
              <w:t xml:space="preserve"> </w:t>
            </w:r>
            <w:r>
              <w:rPr>
                <w:sz w:val="18"/>
              </w:rPr>
              <w:t>de</w:t>
            </w:r>
            <w:r>
              <w:rPr>
                <w:spacing w:val="21"/>
                <w:sz w:val="18"/>
              </w:rPr>
              <w:t xml:space="preserve"> </w:t>
            </w:r>
            <w:r>
              <w:rPr>
                <w:sz w:val="18"/>
              </w:rPr>
              <w:t>copia</w:t>
            </w:r>
            <w:r>
              <w:rPr>
                <w:spacing w:val="20"/>
                <w:sz w:val="18"/>
              </w:rPr>
              <w:t xml:space="preserve"> </w:t>
            </w:r>
            <w:r>
              <w:rPr>
                <w:sz w:val="18"/>
              </w:rPr>
              <w:t>CI</w:t>
            </w:r>
            <w:r>
              <w:rPr>
                <w:spacing w:val="21"/>
                <w:sz w:val="18"/>
              </w:rPr>
              <w:t xml:space="preserve"> </w:t>
            </w:r>
            <w:r>
              <w:rPr>
                <w:sz w:val="18"/>
              </w:rPr>
              <w:t>a</w:t>
            </w:r>
            <w:r>
              <w:rPr>
                <w:spacing w:val="20"/>
                <w:sz w:val="18"/>
              </w:rPr>
              <w:t xml:space="preserve"> </w:t>
            </w:r>
            <w:r>
              <w:rPr>
                <w:sz w:val="18"/>
              </w:rPr>
              <w:t>persoanei</w:t>
            </w:r>
            <w:r>
              <w:rPr>
                <w:spacing w:val="20"/>
                <w:sz w:val="18"/>
              </w:rPr>
              <w:t xml:space="preserve"> </w:t>
            </w:r>
            <w:r>
              <w:rPr>
                <w:sz w:val="18"/>
              </w:rPr>
              <w:t xml:space="preserve">mandatate. În procură va fi specificată funcția/calitatea persoanei mandatate în cadrul </w:t>
            </w:r>
            <w:r>
              <w:rPr>
                <w:spacing w:val="-2"/>
                <w:sz w:val="18"/>
              </w:rPr>
              <w:t>întreprinderii</w:t>
            </w:r>
          </w:p>
          <w:p w14:paraId="18B69D9F" w14:textId="77777777" w:rsidR="005B4DD7" w:rsidRDefault="00000000">
            <w:pPr>
              <w:pStyle w:val="TableParagraph"/>
              <w:spacing w:line="276" w:lineRule="auto"/>
              <w:ind w:left="68" w:right="10"/>
              <w:jc w:val="both"/>
              <w:rPr>
                <w:i/>
                <w:sz w:val="18"/>
              </w:rPr>
            </w:pPr>
            <w:r>
              <w:rPr>
                <w:b/>
                <w:sz w:val="18"/>
              </w:rPr>
              <w:t>Notă</w:t>
            </w:r>
            <w:r>
              <w:rPr>
                <w:i/>
                <w:sz w:val="18"/>
              </w:rPr>
              <w:t xml:space="preserve">: În situația în care aceste documente nu au fost depuse conform Cererii de Finanțare la Secțiunea ”Alte documente”, expertul le va solicita prin formularul </w:t>
            </w:r>
            <w:r>
              <w:rPr>
                <w:i/>
                <w:spacing w:val="-4"/>
                <w:sz w:val="18"/>
              </w:rPr>
              <w:t>E3.4</w:t>
            </w:r>
          </w:p>
          <w:p w14:paraId="30C988F8" w14:textId="77777777" w:rsidR="005B4DD7" w:rsidRDefault="00000000">
            <w:pPr>
              <w:pStyle w:val="TableParagraph"/>
              <w:numPr>
                <w:ilvl w:val="2"/>
                <w:numId w:val="33"/>
              </w:numPr>
              <w:tabs>
                <w:tab w:val="left" w:pos="941"/>
                <w:tab w:val="left" w:pos="942"/>
                <w:tab w:val="left" w:pos="2579"/>
                <w:tab w:val="left" w:pos="3464"/>
                <w:tab w:val="left" w:pos="5087"/>
                <w:tab w:val="left" w:pos="5954"/>
              </w:tabs>
              <w:spacing w:before="3" w:line="273" w:lineRule="auto"/>
              <w:ind w:right="7" w:firstLine="0"/>
              <w:jc w:val="both"/>
              <w:rPr>
                <w:sz w:val="18"/>
              </w:rPr>
            </w:pPr>
            <w:r>
              <w:rPr>
                <w:b/>
                <w:spacing w:val="-2"/>
                <w:sz w:val="18"/>
              </w:rPr>
              <w:t>solicitantul</w:t>
            </w:r>
            <w:r>
              <w:rPr>
                <w:b/>
                <w:sz w:val="18"/>
              </w:rPr>
              <w:tab/>
            </w:r>
            <w:r>
              <w:rPr>
                <w:b/>
                <w:spacing w:val="-6"/>
                <w:sz w:val="18"/>
              </w:rPr>
              <w:t>se</w:t>
            </w:r>
            <w:r>
              <w:rPr>
                <w:b/>
                <w:sz w:val="18"/>
              </w:rPr>
              <w:tab/>
            </w:r>
            <w:r>
              <w:rPr>
                <w:b/>
                <w:spacing w:val="-2"/>
                <w:sz w:val="18"/>
              </w:rPr>
              <w:t>incadreaza</w:t>
            </w:r>
            <w:r>
              <w:rPr>
                <w:b/>
                <w:sz w:val="18"/>
              </w:rPr>
              <w:tab/>
            </w:r>
            <w:r>
              <w:rPr>
                <w:b/>
                <w:spacing w:val="-6"/>
                <w:sz w:val="18"/>
              </w:rPr>
              <w:t>in</w:t>
            </w:r>
            <w:r>
              <w:rPr>
                <w:b/>
                <w:sz w:val="18"/>
              </w:rPr>
              <w:tab/>
            </w:r>
            <w:r>
              <w:rPr>
                <w:b/>
                <w:spacing w:val="-2"/>
                <w:sz w:val="18"/>
              </w:rPr>
              <w:t xml:space="preserve">categoria </w:t>
            </w:r>
            <w:r>
              <w:rPr>
                <w:b/>
                <w:sz w:val="18"/>
              </w:rPr>
              <w:t>microintreprinderilor/intreprinderilor</w:t>
            </w:r>
            <w:r>
              <w:rPr>
                <w:b/>
                <w:spacing w:val="40"/>
                <w:sz w:val="18"/>
              </w:rPr>
              <w:t xml:space="preserve"> </w:t>
            </w:r>
            <w:r>
              <w:rPr>
                <w:b/>
                <w:sz w:val="18"/>
              </w:rPr>
              <w:t>mici</w:t>
            </w:r>
            <w:r>
              <w:rPr>
                <w:b/>
                <w:spacing w:val="40"/>
                <w:sz w:val="18"/>
              </w:rPr>
              <w:t xml:space="preserve"> </w:t>
            </w:r>
            <w:r>
              <w:rPr>
                <w:sz w:val="18"/>
              </w:rPr>
              <w:t>(până la 9 salariati,</w:t>
            </w:r>
            <w:r>
              <w:rPr>
                <w:spacing w:val="40"/>
                <w:sz w:val="18"/>
              </w:rPr>
              <w:t xml:space="preserve"> </w:t>
            </w:r>
            <w:r>
              <w:rPr>
                <w:sz w:val="18"/>
              </w:rPr>
              <w:t xml:space="preserve">o cifra de afaceri anuală netă sau active totale de până la 2 milioane euro pentru microintreprindere si între 10 şi 49 de salariați, cifră de afaceri anuală netă sau active totale de până la 10 milioane euro, echivalent în lei, pentru intreprindere </w:t>
            </w:r>
            <w:r>
              <w:rPr>
                <w:spacing w:val="-2"/>
                <w:sz w:val="18"/>
              </w:rPr>
              <w:t>mică).</w:t>
            </w:r>
          </w:p>
          <w:p w14:paraId="3E987261" w14:textId="77777777" w:rsidR="005B4DD7" w:rsidRDefault="00000000">
            <w:pPr>
              <w:pStyle w:val="TableParagraph"/>
              <w:spacing w:before="13" w:line="268" w:lineRule="auto"/>
              <w:ind w:left="68" w:right="15"/>
              <w:jc w:val="both"/>
              <w:rPr>
                <w:sz w:val="18"/>
              </w:rPr>
            </w:pPr>
            <w:r>
              <w:rPr>
                <w:sz w:val="18"/>
              </w:rPr>
              <w:t xml:space="preserve">Pentru verificarea cifrei de afaceri din contul de profit și pierdere conversia se face la cursul BNR din data de 31 decembrie, anul pentru care a fost întocmit </w:t>
            </w:r>
            <w:r>
              <w:rPr>
                <w:spacing w:val="-2"/>
                <w:sz w:val="18"/>
              </w:rPr>
              <w:t>bilanțul.</w:t>
            </w:r>
          </w:p>
          <w:p w14:paraId="7968B65F" w14:textId="77777777" w:rsidR="005B4DD7" w:rsidRDefault="00000000">
            <w:pPr>
              <w:pStyle w:val="TableParagraph"/>
              <w:spacing w:before="8"/>
              <w:ind w:left="68"/>
              <w:jc w:val="both"/>
              <w:rPr>
                <w:b/>
                <w:sz w:val="18"/>
              </w:rPr>
            </w:pPr>
            <w:r>
              <w:rPr>
                <w:b/>
                <w:sz w:val="18"/>
              </w:rPr>
              <w:t>Pentru</w:t>
            </w:r>
            <w:r>
              <w:rPr>
                <w:b/>
                <w:spacing w:val="-6"/>
                <w:sz w:val="18"/>
              </w:rPr>
              <w:t xml:space="preserve"> </w:t>
            </w:r>
            <w:r>
              <w:rPr>
                <w:b/>
                <w:sz w:val="18"/>
              </w:rPr>
              <w:t>întreprinderile</w:t>
            </w:r>
            <w:r>
              <w:rPr>
                <w:b/>
                <w:spacing w:val="-6"/>
                <w:sz w:val="18"/>
              </w:rPr>
              <w:t xml:space="preserve"> </w:t>
            </w:r>
            <w:r>
              <w:rPr>
                <w:b/>
                <w:spacing w:val="-2"/>
                <w:sz w:val="18"/>
              </w:rPr>
              <w:t>autonome:</w:t>
            </w:r>
          </w:p>
          <w:p w14:paraId="41295120" w14:textId="77777777" w:rsidR="005B4DD7" w:rsidRDefault="00000000">
            <w:pPr>
              <w:pStyle w:val="TableParagraph"/>
              <w:numPr>
                <w:ilvl w:val="3"/>
                <w:numId w:val="33"/>
              </w:numPr>
              <w:tabs>
                <w:tab w:val="left" w:pos="203"/>
              </w:tabs>
              <w:spacing w:before="31" w:line="276" w:lineRule="auto"/>
              <w:ind w:right="7" w:firstLine="0"/>
              <w:jc w:val="both"/>
              <w:rPr>
                <w:b/>
                <w:sz w:val="18"/>
              </w:rPr>
            </w:pPr>
            <w:r>
              <w:rPr>
                <w:sz w:val="18"/>
              </w:rPr>
              <w:t>se verifică în aplicația RECOM online structura acționariatului în amonte și aval, pentru verificarea tipului de întreprindere autonomă conform informațiilor prezentate în Doc. 10</w:t>
            </w:r>
          </w:p>
          <w:p w14:paraId="691A00C7" w14:textId="77777777" w:rsidR="005B4DD7" w:rsidRDefault="00000000">
            <w:pPr>
              <w:pStyle w:val="TableParagraph"/>
              <w:numPr>
                <w:ilvl w:val="3"/>
                <w:numId w:val="33"/>
              </w:numPr>
              <w:tabs>
                <w:tab w:val="left" w:pos="208"/>
              </w:tabs>
              <w:spacing w:before="7" w:line="271" w:lineRule="auto"/>
              <w:ind w:right="53" w:firstLine="0"/>
              <w:jc w:val="both"/>
              <w:rPr>
                <w:sz w:val="18"/>
              </w:rPr>
            </w:pPr>
            <w:r>
              <w:rPr>
                <w:sz w:val="18"/>
              </w:rPr>
              <w:t xml:space="preserve">se verifică dacă datele din Doc. 10 corespund cu datele din Doc. 2.1 </w:t>
            </w:r>
            <w:r>
              <w:rPr>
                <w:i/>
                <w:sz w:val="18"/>
              </w:rPr>
              <w:t xml:space="preserve">Situaţiile financiare / bilanţ – formularul 10 si formularul 30 </w:t>
            </w:r>
            <w:r>
              <w:rPr>
                <w:sz w:val="18"/>
              </w:rPr>
              <w:t>informatii referitoare la numarul mediu de salariati, cifra de afaceri și active totale.</w:t>
            </w:r>
          </w:p>
          <w:p w14:paraId="259CCF6D" w14:textId="77777777" w:rsidR="005B4DD7" w:rsidRDefault="00000000">
            <w:pPr>
              <w:pStyle w:val="TableParagraph"/>
              <w:spacing w:before="1" w:line="276" w:lineRule="auto"/>
              <w:ind w:left="68" w:right="4"/>
              <w:jc w:val="both"/>
              <w:rPr>
                <w:sz w:val="18"/>
              </w:rPr>
            </w:pPr>
            <w:r>
              <w:rPr>
                <w:sz w:val="18"/>
              </w:rPr>
              <w:t xml:space="preserve">Pentru verificarea </w:t>
            </w:r>
            <w:r>
              <w:rPr>
                <w:b/>
                <w:sz w:val="18"/>
              </w:rPr>
              <w:t>cifrei de afacer</w:t>
            </w:r>
            <w:r>
              <w:rPr>
                <w:sz w:val="18"/>
              </w:rPr>
              <w:t xml:space="preserve">i </w:t>
            </w:r>
            <w:r>
              <w:rPr>
                <w:b/>
                <w:sz w:val="18"/>
              </w:rPr>
              <w:t xml:space="preserve">și a activelor totale </w:t>
            </w:r>
            <w:r>
              <w:rPr>
                <w:sz w:val="18"/>
              </w:rPr>
              <w:t>din contul de profit si pierdere, conversia se face la cursul BNR din 31 decembrie, anul pentru care s-a</w:t>
            </w:r>
          </w:p>
        </w:tc>
      </w:tr>
    </w:tbl>
    <w:p w14:paraId="03D7A013" w14:textId="77777777" w:rsidR="005B4DD7" w:rsidRDefault="005B4DD7">
      <w:pPr>
        <w:spacing w:line="276" w:lineRule="auto"/>
        <w:jc w:val="both"/>
        <w:rPr>
          <w:sz w:val="18"/>
        </w:rPr>
        <w:sectPr w:rsidR="005B4DD7">
          <w:pgSz w:w="11930" w:h="16850"/>
          <w:pgMar w:top="1680" w:right="320" w:bottom="660" w:left="840" w:header="732" w:footer="465" w:gutter="0"/>
          <w:cols w:space="720"/>
        </w:sectPr>
      </w:pPr>
    </w:p>
    <w:p w14:paraId="0224B7C5" w14:textId="203C6191" w:rsidR="005B4DD7" w:rsidRDefault="00197411">
      <w:pPr>
        <w:pStyle w:val="BodyText"/>
        <w:spacing w:before="9"/>
        <w:rPr>
          <w:sz w:val="25"/>
        </w:rPr>
      </w:pPr>
      <w:r>
        <w:rPr>
          <w:noProof/>
        </w:rPr>
        <w:lastRenderedPageBreak/>
        <mc:AlternateContent>
          <mc:Choice Requires="wps">
            <w:drawing>
              <wp:anchor distT="0" distB="0" distL="114300" distR="114300" simplePos="0" relativeHeight="485606400" behindDoc="1" locked="0" layoutInCell="1" allowOverlap="1" wp14:anchorId="39E58DD8" wp14:editId="663BD3E2">
                <wp:simplePos x="0" y="0"/>
                <wp:positionH relativeFrom="page">
                  <wp:posOffset>5696585</wp:posOffset>
                </wp:positionH>
                <wp:positionV relativeFrom="page">
                  <wp:posOffset>5110480</wp:posOffset>
                </wp:positionV>
                <wp:extent cx="52070" cy="7620"/>
                <wp:effectExtent l="0" t="0" r="0" b="0"/>
                <wp:wrapNone/>
                <wp:docPr id="29" name="docshape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55185C" id="docshape20" o:spid="_x0000_s1026" style="position:absolute;margin-left:448.55pt;margin-top:402.4pt;width:4.1pt;height:.6pt;z-index:-1771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" fillcolor="black" stroked="f">
                <w10:wrap anchorx="page" anchory="page"/>
              </v:rect>
            </w:pict>
          </mc:Fallback>
        </mc:AlternateContent>
      </w: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451C43C4" w14:textId="77777777">
        <w:trPr>
          <w:trHeight w:val="13801"/>
        </w:trPr>
        <w:tc>
          <w:tcPr>
            <w:tcW w:w="3548" w:type="dxa"/>
          </w:tcPr>
          <w:p w14:paraId="55AAC340" w14:textId="77777777" w:rsidR="005B4DD7" w:rsidRDefault="005B4DD7">
            <w:pPr>
              <w:pStyle w:val="TableParagraph"/>
              <w:rPr>
                <w:rFonts w:ascii="Times New Roman"/>
                <w:sz w:val="18"/>
              </w:rPr>
            </w:pPr>
          </w:p>
        </w:tc>
        <w:tc>
          <w:tcPr>
            <w:tcW w:w="6805" w:type="dxa"/>
          </w:tcPr>
          <w:p w14:paraId="1311616C" w14:textId="77777777" w:rsidR="005B4DD7" w:rsidRDefault="00000000">
            <w:pPr>
              <w:pStyle w:val="TableParagraph"/>
              <w:spacing w:line="186" w:lineRule="exact"/>
              <w:ind w:left="70"/>
              <w:jc w:val="both"/>
              <w:rPr>
                <w:sz w:val="18"/>
              </w:rPr>
            </w:pPr>
            <w:r>
              <w:rPr>
                <w:sz w:val="18"/>
              </w:rPr>
              <w:t>intocmit</w:t>
            </w:r>
            <w:r>
              <w:rPr>
                <w:spacing w:val="-6"/>
                <w:sz w:val="18"/>
              </w:rPr>
              <w:t xml:space="preserve"> </w:t>
            </w:r>
            <w:r>
              <w:rPr>
                <w:spacing w:val="-2"/>
                <w:sz w:val="18"/>
              </w:rPr>
              <w:t>bilantul.</w:t>
            </w:r>
          </w:p>
          <w:p w14:paraId="1CD31752" w14:textId="77777777" w:rsidR="005B4DD7" w:rsidRDefault="00000000">
            <w:pPr>
              <w:pStyle w:val="TableParagraph"/>
              <w:spacing w:before="31" w:line="276" w:lineRule="auto"/>
              <w:ind w:left="70" w:right="50"/>
              <w:jc w:val="both"/>
              <w:rPr>
                <w:sz w:val="18"/>
              </w:rPr>
            </w:pPr>
            <w:r>
              <w:rPr>
                <w:sz w:val="18"/>
              </w:rPr>
              <w:t xml:space="preserve">Pentru întreprinderile autonome </w:t>
            </w:r>
            <w:r>
              <w:rPr>
                <w:b/>
                <w:sz w:val="18"/>
              </w:rPr>
              <w:t xml:space="preserve">nou înființate </w:t>
            </w:r>
            <w:r>
              <w:rPr>
                <w:sz w:val="18"/>
              </w:rPr>
              <w:t>verificarea se face doar pe baza informațiilor prezentate de solicitant în Doc. 10.</w:t>
            </w:r>
          </w:p>
          <w:p w14:paraId="69326945" w14:textId="77777777" w:rsidR="005B4DD7" w:rsidRDefault="00000000">
            <w:pPr>
              <w:pStyle w:val="TableParagraph"/>
              <w:spacing w:before="1"/>
              <w:ind w:left="70"/>
              <w:jc w:val="both"/>
              <w:rPr>
                <w:b/>
                <w:sz w:val="18"/>
              </w:rPr>
            </w:pPr>
            <w:r>
              <w:rPr>
                <w:b/>
                <w:sz w:val="18"/>
              </w:rPr>
              <w:t>Pentru</w:t>
            </w:r>
            <w:r>
              <w:rPr>
                <w:b/>
                <w:spacing w:val="-5"/>
                <w:sz w:val="18"/>
              </w:rPr>
              <w:t xml:space="preserve"> </w:t>
            </w:r>
            <w:r>
              <w:rPr>
                <w:b/>
                <w:sz w:val="18"/>
              </w:rPr>
              <w:t>intreprinderile</w:t>
            </w:r>
            <w:r>
              <w:rPr>
                <w:b/>
                <w:spacing w:val="-4"/>
                <w:sz w:val="18"/>
              </w:rPr>
              <w:t xml:space="preserve"> </w:t>
            </w:r>
            <w:r>
              <w:rPr>
                <w:b/>
                <w:sz w:val="18"/>
              </w:rPr>
              <w:t>partenere</w:t>
            </w:r>
            <w:r>
              <w:rPr>
                <w:b/>
                <w:spacing w:val="-5"/>
                <w:sz w:val="18"/>
              </w:rPr>
              <w:t xml:space="preserve"> </w:t>
            </w:r>
            <w:r>
              <w:rPr>
                <w:b/>
                <w:sz w:val="18"/>
              </w:rPr>
              <w:t>și/sau</w:t>
            </w:r>
            <w:r>
              <w:rPr>
                <w:b/>
                <w:spacing w:val="-4"/>
                <w:sz w:val="18"/>
              </w:rPr>
              <w:t xml:space="preserve"> </w:t>
            </w:r>
            <w:r>
              <w:rPr>
                <w:b/>
                <w:spacing w:val="-2"/>
                <w:sz w:val="18"/>
              </w:rPr>
              <w:t>legate:</w:t>
            </w:r>
          </w:p>
          <w:p w14:paraId="4DFD7D04" w14:textId="77777777" w:rsidR="005B4DD7" w:rsidRDefault="00000000">
            <w:pPr>
              <w:pStyle w:val="TableParagraph"/>
              <w:numPr>
                <w:ilvl w:val="0"/>
                <w:numId w:val="32"/>
              </w:numPr>
              <w:tabs>
                <w:tab w:val="left" w:pos="208"/>
              </w:tabs>
              <w:spacing w:before="29" w:line="273" w:lineRule="auto"/>
              <w:ind w:right="7" w:firstLine="0"/>
              <w:jc w:val="both"/>
              <w:rPr>
                <w:sz w:val="18"/>
              </w:rPr>
            </w:pPr>
            <w:r>
              <w:rPr>
                <w:sz w:val="18"/>
              </w:rPr>
              <w:t>se verifică în aplicația RECOM online structura acționariatului în amonte și aval pentru verificarea tipului de întreprindere conform informațiilor prezentate în Doc. 10 (partenere și/sau legate)</w:t>
            </w:r>
          </w:p>
          <w:p w14:paraId="10B1F373" w14:textId="77777777" w:rsidR="005B4DD7" w:rsidRDefault="00000000">
            <w:pPr>
              <w:pStyle w:val="TableParagraph"/>
              <w:numPr>
                <w:ilvl w:val="0"/>
                <w:numId w:val="32"/>
              </w:numPr>
              <w:tabs>
                <w:tab w:val="left" w:pos="201"/>
              </w:tabs>
              <w:spacing w:before="5"/>
              <w:ind w:left="200" w:hanging="131"/>
              <w:jc w:val="both"/>
              <w:rPr>
                <w:sz w:val="18"/>
              </w:rPr>
            </w:pPr>
            <w:r>
              <w:rPr>
                <w:sz w:val="18"/>
              </w:rPr>
              <w:t>se</w:t>
            </w:r>
            <w:r>
              <w:rPr>
                <w:spacing w:val="1"/>
                <w:sz w:val="18"/>
              </w:rPr>
              <w:t xml:space="preserve"> </w:t>
            </w:r>
            <w:r>
              <w:rPr>
                <w:sz w:val="18"/>
              </w:rPr>
              <w:t>verifica</w:t>
            </w:r>
            <w:r>
              <w:rPr>
                <w:spacing w:val="2"/>
                <w:sz w:val="18"/>
              </w:rPr>
              <w:t xml:space="preserve"> </w:t>
            </w:r>
            <w:r>
              <w:rPr>
                <w:sz w:val="18"/>
              </w:rPr>
              <w:t>numarul</w:t>
            </w:r>
            <w:r>
              <w:rPr>
                <w:spacing w:val="3"/>
                <w:sz w:val="18"/>
              </w:rPr>
              <w:t xml:space="preserve"> </w:t>
            </w:r>
            <w:r>
              <w:rPr>
                <w:sz w:val="18"/>
              </w:rPr>
              <w:t>mediu</w:t>
            </w:r>
            <w:r>
              <w:rPr>
                <w:spacing w:val="6"/>
                <w:sz w:val="18"/>
              </w:rPr>
              <w:t xml:space="preserve"> </w:t>
            </w:r>
            <w:r>
              <w:rPr>
                <w:sz w:val="18"/>
              </w:rPr>
              <w:t>de</w:t>
            </w:r>
            <w:r>
              <w:rPr>
                <w:spacing w:val="5"/>
                <w:sz w:val="18"/>
              </w:rPr>
              <w:t xml:space="preserve"> </w:t>
            </w:r>
            <w:r>
              <w:rPr>
                <w:sz w:val="18"/>
              </w:rPr>
              <w:t>salariati</w:t>
            </w:r>
            <w:r>
              <w:rPr>
                <w:spacing w:val="5"/>
                <w:sz w:val="18"/>
              </w:rPr>
              <w:t xml:space="preserve"> </w:t>
            </w:r>
            <w:r>
              <w:rPr>
                <w:sz w:val="18"/>
              </w:rPr>
              <w:t>și</w:t>
            </w:r>
            <w:r>
              <w:rPr>
                <w:spacing w:val="2"/>
                <w:sz w:val="18"/>
              </w:rPr>
              <w:t xml:space="preserve"> </w:t>
            </w:r>
            <w:r>
              <w:rPr>
                <w:sz w:val="18"/>
              </w:rPr>
              <w:t>cifra de</w:t>
            </w:r>
            <w:r>
              <w:rPr>
                <w:spacing w:val="4"/>
                <w:sz w:val="18"/>
              </w:rPr>
              <w:t xml:space="preserve"> </w:t>
            </w:r>
            <w:r>
              <w:rPr>
                <w:sz w:val="18"/>
              </w:rPr>
              <w:t>afaceri/active</w:t>
            </w:r>
            <w:r>
              <w:rPr>
                <w:spacing w:val="5"/>
                <w:sz w:val="18"/>
              </w:rPr>
              <w:t xml:space="preserve"> </w:t>
            </w:r>
            <w:r>
              <w:rPr>
                <w:sz w:val="18"/>
              </w:rPr>
              <w:t>totale</w:t>
            </w:r>
            <w:r>
              <w:rPr>
                <w:spacing w:val="4"/>
                <w:sz w:val="18"/>
              </w:rPr>
              <w:t xml:space="preserve"> </w:t>
            </w:r>
            <w:r>
              <w:rPr>
                <w:sz w:val="18"/>
              </w:rPr>
              <w:t>în</w:t>
            </w:r>
            <w:r>
              <w:rPr>
                <w:spacing w:val="3"/>
                <w:sz w:val="18"/>
              </w:rPr>
              <w:t xml:space="preserve"> </w:t>
            </w:r>
            <w:r>
              <w:rPr>
                <w:sz w:val="18"/>
              </w:rPr>
              <w:t>Doc</w:t>
            </w:r>
            <w:r>
              <w:rPr>
                <w:spacing w:val="6"/>
                <w:sz w:val="18"/>
              </w:rPr>
              <w:t xml:space="preserve"> </w:t>
            </w:r>
            <w:r>
              <w:rPr>
                <w:spacing w:val="-5"/>
                <w:sz w:val="18"/>
              </w:rPr>
              <w:t>10</w:t>
            </w:r>
          </w:p>
          <w:p w14:paraId="15D532F6" w14:textId="77777777" w:rsidR="005B4DD7" w:rsidRDefault="00000000">
            <w:pPr>
              <w:pStyle w:val="TableParagraph"/>
              <w:numPr>
                <w:ilvl w:val="0"/>
                <w:numId w:val="32"/>
              </w:numPr>
              <w:tabs>
                <w:tab w:val="left" w:pos="203"/>
              </w:tabs>
              <w:spacing w:before="31" w:line="276" w:lineRule="auto"/>
              <w:ind w:right="54" w:firstLine="0"/>
              <w:jc w:val="both"/>
              <w:rPr>
                <w:sz w:val="18"/>
              </w:rPr>
            </w:pPr>
            <w:r>
              <w:rPr>
                <w:sz w:val="18"/>
              </w:rPr>
              <w:t xml:space="preserve">Cap I. și daca persoana imputernicita sa reprezinte intreprinderea, a completat si semnat Cap II- </w:t>
            </w:r>
            <w:r>
              <w:rPr>
                <w:i/>
                <w:sz w:val="18"/>
              </w:rPr>
              <w:t>Calculul pentru intreprinderi partenere sau legate</w:t>
            </w:r>
            <w:r>
              <w:rPr>
                <w:sz w:val="18"/>
              </w:rPr>
              <w:t>.</w:t>
            </w:r>
          </w:p>
          <w:p w14:paraId="2F10B2FA" w14:textId="77777777" w:rsidR="005B4DD7" w:rsidRDefault="00000000">
            <w:pPr>
              <w:pStyle w:val="TableParagraph"/>
              <w:spacing w:before="2" w:line="276" w:lineRule="auto"/>
              <w:ind w:left="70" w:right="3"/>
              <w:jc w:val="both"/>
              <w:rPr>
                <w:sz w:val="18"/>
              </w:rPr>
            </w:pPr>
            <w:r>
              <w:rPr>
                <w:sz w:val="18"/>
              </w:rPr>
              <w:t>Verificarea precizarilor din Doc.10 cu privire la societatea partenera și/sau</w:t>
            </w:r>
            <w:r>
              <w:rPr>
                <w:spacing w:val="80"/>
                <w:sz w:val="18"/>
              </w:rPr>
              <w:t xml:space="preserve"> </w:t>
            </w:r>
            <w:r>
              <w:rPr>
                <w:sz w:val="18"/>
              </w:rPr>
              <w:t xml:space="preserve">legata, se va face prin </w:t>
            </w:r>
            <w:r>
              <w:rPr>
                <w:b/>
                <w:sz w:val="18"/>
              </w:rPr>
              <w:t xml:space="preserve">verificarea solicitantului si actionarilor / asociatilor </w:t>
            </w:r>
            <w:r>
              <w:rPr>
                <w:sz w:val="18"/>
              </w:rPr>
              <w:t>în baza de date a serviciului online RECOM.</w:t>
            </w:r>
          </w:p>
          <w:p w14:paraId="2EAEEFB9" w14:textId="77777777" w:rsidR="005B4DD7" w:rsidRDefault="00000000">
            <w:pPr>
              <w:pStyle w:val="TableParagraph"/>
              <w:spacing w:before="8" w:line="271" w:lineRule="auto"/>
              <w:ind w:left="70" w:right="12"/>
              <w:jc w:val="both"/>
              <w:rPr>
                <w:sz w:val="18"/>
              </w:rPr>
            </w:pPr>
            <w:r>
              <w:rPr>
                <w:sz w:val="18"/>
              </w:rPr>
              <w:t xml:space="preserve">Această verificare se realizează </w:t>
            </w:r>
            <w:r>
              <w:rPr>
                <w:b/>
                <w:sz w:val="18"/>
              </w:rPr>
              <w:t>în amonte şi aval</w:t>
            </w:r>
            <w:r>
              <w:rPr>
                <w:sz w:val="18"/>
              </w:rPr>
              <w:t>, dacă solicitantul are in structura capitalului alte persoane juridice sau asociati / actionari sau dacă se regaseşte ca asociat/acționar în structura capitalului social al</w:t>
            </w:r>
            <w:r>
              <w:rPr>
                <w:spacing w:val="40"/>
                <w:sz w:val="18"/>
              </w:rPr>
              <w:t xml:space="preserve"> </w:t>
            </w:r>
            <w:r>
              <w:rPr>
                <w:sz w:val="18"/>
              </w:rPr>
              <w:t>altor</w:t>
            </w:r>
            <w:r>
              <w:rPr>
                <w:spacing w:val="40"/>
                <w:sz w:val="18"/>
              </w:rPr>
              <w:t xml:space="preserve"> </w:t>
            </w:r>
            <w:r>
              <w:rPr>
                <w:sz w:val="18"/>
              </w:rPr>
              <w:t xml:space="preserve">persoane </w:t>
            </w:r>
            <w:r>
              <w:rPr>
                <w:spacing w:val="-2"/>
                <w:sz w:val="18"/>
              </w:rPr>
              <w:t>juridice.</w:t>
            </w:r>
          </w:p>
          <w:p w14:paraId="082F49F4" w14:textId="77777777" w:rsidR="005B4DD7" w:rsidRDefault="00000000">
            <w:pPr>
              <w:pStyle w:val="TableParagraph"/>
              <w:spacing w:before="16"/>
              <w:ind w:left="70"/>
              <w:rPr>
                <w:sz w:val="18"/>
              </w:rPr>
            </w:pPr>
            <w:r>
              <w:rPr>
                <w:b/>
                <w:spacing w:val="-2"/>
                <w:sz w:val="18"/>
              </w:rPr>
              <w:t>Partenere</w:t>
            </w:r>
            <w:r>
              <w:rPr>
                <w:spacing w:val="-2"/>
                <w:sz w:val="18"/>
              </w:rPr>
              <w:t>:</w:t>
            </w:r>
          </w:p>
          <w:p w14:paraId="1934BC88" w14:textId="77777777" w:rsidR="005B4DD7" w:rsidRDefault="00000000">
            <w:pPr>
              <w:pStyle w:val="TableParagraph"/>
              <w:spacing w:before="19" w:line="276" w:lineRule="auto"/>
              <w:ind w:left="70" w:right="6"/>
              <w:jc w:val="both"/>
              <w:rPr>
                <w:sz w:val="18"/>
              </w:rPr>
            </w:pPr>
            <w:r>
              <w:rPr>
                <w:sz w:val="18"/>
              </w:rPr>
              <w:t xml:space="preserve">Se verifică dacă în structura lui există entități </w:t>
            </w:r>
            <w:r>
              <w:rPr>
                <w:b/>
                <w:sz w:val="18"/>
              </w:rPr>
              <w:t xml:space="preserve">persoane juridice </w:t>
            </w:r>
            <w:r>
              <w:rPr>
                <w:sz w:val="18"/>
              </w:rPr>
              <w:t>care dețin mai mult de 25% sau solicitantul deține mai mult de 25% din capitalul altei/altor persoane juridice.</w:t>
            </w:r>
          </w:p>
          <w:p w14:paraId="17316B4D" w14:textId="77777777" w:rsidR="005B4DD7" w:rsidRDefault="00000000">
            <w:pPr>
              <w:pStyle w:val="TableParagraph"/>
              <w:spacing w:before="2"/>
              <w:ind w:left="70" w:right="6"/>
              <w:jc w:val="both"/>
              <w:rPr>
                <w:i/>
                <w:sz w:val="18"/>
              </w:rPr>
            </w:pPr>
            <w:r>
              <w:rPr>
                <w:sz w:val="18"/>
              </w:rPr>
              <w:t xml:space="preserve">Dacă DA, se verifică calculul efectuat în Doc. 10, pe baza situațiilor financiare ( informații care se regăsesc pe portalul </w:t>
            </w:r>
            <w:r>
              <w:rPr>
                <w:i/>
                <w:sz w:val="18"/>
              </w:rPr>
              <w:t>m.finante.ro</w:t>
            </w:r>
            <w:r>
              <w:rPr>
                <w:sz w:val="18"/>
              </w:rPr>
              <w:t xml:space="preserve">, Secțiunea </w:t>
            </w:r>
            <w:r>
              <w:rPr>
                <w:i/>
                <w:sz w:val="18"/>
              </w:rPr>
              <w:t>Informații fiscale și bilanțuri)</w:t>
            </w:r>
          </w:p>
          <w:p w14:paraId="5DEE1DCC" w14:textId="77777777" w:rsidR="005B4DD7" w:rsidRDefault="00000000">
            <w:pPr>
              <w:pStyle w:val="TableParagraph"/>
              <w:spacing w:before="9" w:line="205" w:lineRule="exact"/>
              <w:ind w:left="70"/>
              <w:rPr>
                <w:b/>
                <w:sz w:val="18"/>
              </w:rPr>
            </w:pPr>
            <w:r>
              <w:rPr>
                <w:b/>
                <w:spacing w:val="-2"/>
                <w:sz w:val="18"/>
              </w:rPr>
              <w:t>Legate:</w:t>
            </w:r>
          </w:p>
          <w:p w14:paraId="12F9F720" w14:textId="77777777" w:rsidR="005B4DD7" w:rsidRDefault="00000000">
            <w:pPr>
              <w:pStyle w:val="TableParagraph"/>
              <w:ind w:left="70" w:right="-15"/>
              <w:jc w:val="both"/>
              <w:rPr>
                <w:i/>
                <w:sz w:val="18"/>
              </w:rPr>
            </w:pPr>
            <w:r>
              <w:rPr>
                <w:sz w:val="18"/>
              </w:rPr>
              <w:t xml:space="preserve">Dacă se constată că sunt îndeplinite condițiile de </w:t>
            </w:r>
            <w:r>
              <w:rPr>
                <w:b/>
                <w:sz w:val="18"/>
              </w:rPr>
              <w:t xml:space="preserve">întreprindere legată prin intermediul altor persoane juridice </w:t>
            </w:r>
            <w:r>
              <w:rPr>
                <w:sz w:val="18"/>
              </w:rPr>
              <w:t xml:space="preserve">atfel cum sunt definite în art. 4 </w:t>
            </w:r>
            <w:r>
              <w:rPr>
                <w:sz w:val="18"/>
                <w:vertAlign w:val="superscript"/>
              </w:rPr>
              <w:t>4</w:t>
            </w:r>
            <w:r>
              <w:rPr>
                <w:sz w:val="18"/>
              </w:rPr>
              <w:t>,</w:t>
            </w:r>
            <w:r>
              <w:rPr>
                <w:spacing w:val="-3"/>
                <w:sz w:val="18"/>
              </w:rPr>
              <w:t xml:space="preserve"> </w:t>
            </w:r>
            <w:r>
              <w:rPr>
                <w:sz w:val="18"/>
              </w:rPr>
              <w:t>din Legea nr.</w:t>
            </w:r>
            <w:r>
              <w:rPr>
                <w:spacing w:val="40"/>
                <w:sz w:val="18"/>
              </w:rPr>
              <w:t xml:space="preserve"> </w:t>
            </w:r>
            <w:r>
              <w:rPr>
                <w:sz w:val="18"/>
              </w:rPr>
              <w:t>346/2004,</w:t>
            </w:r>
            <w:r>
              <w:rPr>
                <w:spacing w:val="40"/>
                <w:sz w:val="18"/>
              </w:rPr>
              <w:t xml:space="preserve"> </w:t>
            </w:r>
            <w:r>
              <w:rPr>
                <w:sz w:val="18"/>
              </w:rPr>
              <w:t>expertul</w:t>
            </w:r>
            <w:r>
              <w:rPr>
                <w:spacing w:val="80"/>
                <w:sz w:val="18"/>
              </w:rPr>
              <w:t xml:space="preserve"> </w:t>
            </w:r>
            <w:r>
              <w:rPr>
                <w:sz w:val="18"/>
              </w:rPr>
              <w:t>verifică datele</w:t>
            </w:r>
            <w:r>
              <w:rPr>
                <w:spacing w:val="40"/>
                <w:sz w:val="18"/>
              </w:rPr>
              <w:t xml:space="preserve"> </w:t>
            </w:r>
            <w:r>
              <w:rPr>
                <w:sz w:val="18"/>
              </w:rPr>
              <w:t>menționate în</w:t>
            </w:r>
            <w:r>
              <w:rPr>
                <w:spacing w:val="40"/>
                <w:sz w:val="18"/>
              </w:rPr>
              <w:t xml:space="preserve"> </w:t>
            </w:r>
            <w:r>
              <w:rPr>
                <w:sz w:val="18"/>
              </w:rPr>
              <w:t xml:space="preserve">Doc. 10 în baza informațiilor care se regăsesc pe portalul </w:t>
            </w:r>
            <w:r>
              <w:rPr>
                <w:i/>
                <w:sz w:val="18"/>
              </w:rPr>
              <w:t>m.finante.ro</w:t>
            </w:r>
            <w:r>
              <w:rPr>
                <w:sz w:val="18"/>
              </w:rPr>
              <w:t xml:space="preserve">, Secțiunea </w:t>
            </w:r>
            <w:r>
              <w:rPr>
                <w:i/>
                <w:sz w:val="18"/>
              </w:rPr>
              <w:t>Informații fiscale și bilanțuri.</w:t>
            </w:r>
          </w:p>
          <w:p w14:paraId="1A8A3C34" w14:textId="77777777" w:rsidR="005B4DD7" w:rsidRDefault="00000000">
            <w:pPr>
              <w:pStyle w:val="TableParagraph"/>
              <w:spacing w:line="276" w:lineRule="auto"/>
              <w:ind w:left="70" w:right="1"/>
              <w:jc w:val="both"/>
              <w:rPr>
                <w:sz w:val="18"/>
              </w:rPr>
            </w:pPr>
            <w:r>
              <w:rPr>
                <w:sz w:val="18"/>
              </w:rPr>
              <w:t>În situația în care în urma verificărilor expertul constată că informațiile din</w:t>
            </w:r>
            <w:r>
              <w:rPr>
                <w:spacing w:val="40"/>
                <w:sz w:val="18"/>
              </w:rPr>
              <w:t xml:space="preserve"> </w:t>
            </w:r>
            <w:r>
              <w:rPr>
                <w:sz w:val="18"/>
              </w:rPr>
              <w:t xml:space="preserve">Doc.10 nu sunt conforme cu informațiile furnizate prin RECOM și pe </w:t>
            </w:r>
            <w:r>
              <w:rPr>
                <w:i/>
                <w:sz w:val="18"/>
              </w:rPr>
              <w:t>m.finanțe.ro</w:t>
            </w:r>
            <w:r>
              <w:rPr>
                <w:sz w:val="18"/>
              </w:rPr>
              <w:t>, va solicita prin formularul E 3.4, redepunerea Doc. 10 cu rectificarea</w:t>
            </w:r>
            <w:r>
              <w:rPr>
                <w:spacing w:val="80"/>
                <w:sz w:val="18"/>
              </w:rPr>
              <w:t xml:space="preserve"> </w:t>
            </w:r>
            <w:r>
              <w:rPr>
                <w:spacing w:val="-2"/>
                <w:sz w:val="18"/>
              </w:rPr>
              <w:t>informațiilor.</w:t>
            </w:r>
          </w:p>
          <w:p w14:paraId="4434457F" w14:textId="77777777" w:rsidR="005B4DD7" w:rsidRDefault="00000000">
            <w:pPr>
              <w:pStyle w:val="TableParagraph"/>
              <w:spacing w:before="1"/>
              <w:ind w:left="70"/>
              <w:jc w:val="both"/>
              <w:rPr>
                <w:b/>
                <w:sz w:val="18"/>
              </w:rPr>
            </w:pPr>
            <w:r>
              <w:rPr>
                <w:b/>
                <w:sz w:val="18"/>
              </w:rPr>
              <w:t>Persoane</w:t>
            </w:r>
            <w:r>
              <w:rPr>
                <w:b/>
                <w:spacing w:val="-4"/>
                <w:sz w:val="18"/>
              </w:rPr>
              <w:t xml:space="preserve"> </w:t>
            </w:r>
            <w:r>
              <w:rPr>
                <w:b/>
                <w:spacing w:val="-2"/>
                <w:sz w:val="18"/>
              </w:rPr>
              <w:t>fizice</w:t>
            </w:r>
          </w:p>
          <w:p w14:paraId="245AF23A" w14:textId="77777777" w:rsidR="005B4DD7" w:rsidRDefault="00000000">
            <w:pPr>
              <w:pStyle w:val="TableParagraph"/>
              <w:spacing w:before="21" w:line="273" w:lineRule="auto"/>
              <w:ind w:left="70" w:right="-15"/>
              <w:jc w:val="both"/>
              <w:rPr>
                <w:sz w:val="18"/>
              </w:rPr>
            </w:pPr>
            <w:r>
              <w:rPr>
                <w:sz w:val="18"/>
              </w:rPr>
              <w:t>În cazul în care solicitantul se încadrează în tipul de</w:t>
            </w:r>
            <w:r>
              <w:rPr>
                <w:spacing w:val="40"/>
                <w:sz w:val="18"/>
              </w:rPr>
              <w:t xml:space="preserve"> </w:t>
            </w:r>
            <w:r>
              <w:rPr>
                <w:b/>
                <w:sz w:val="18"/>
              </w:rPr>
              <w:t xml:space="preserve">întreprindere legată prin intermediul unor persoane fizice </w:t>
            </w:r>
            <w:r>
              <w:rPr>
                <w:sz w:val="18"/>
              </w:rPr>
              <w:t>conform art. 4</w:t>
            </w:r>
            <w:r>
              <w:rPr>
                <w:sz w:val="18"/>
                <w:vertAlign w:val="superscript"/>
              </w:rPr>
              <w:t>4</w:t>
            </w:r>
            <w:r>
              <w:rPr>
                <w:spacing w:val="-9"/>
                <w:sz w:val="18"/>
              </w:rPr>
              <w:t xml:space="preserve"> </w:t>
            </w:r>
            <w:r>
              <w:rPr>
                <w:sz w:val="18"/>
              </w:rPr>
              <w:t xml:space="preserve">din Legea 346/2004, expertul verifică corectitudinea informațiilor completate în Doc 10 pe baza datelor RECOM online pentru persoanele </w:t>
            </w:r>
            <w:r>
              <w:rPr>
                <w:b/>
                <w:sz w:val="18"/>
              </w:rPr>
              <w:t>fizice române</w:t>
            </w:r>
            <w:r>
              <w:rPr>
                <w:sz w:val="18"/>
              </w:rPr>
              <w:t>.</w:t>
            </w:r>
          </w:p>
          <w:p w14:paraId="500B73C9" w14:textId="77777777" w:rsidR="005B4DD7" w:rsidRDefault="00000000">
            <w:pPr>
              <w:pStyle w:val="TableParagraph"/>
              <w:spacing w:before="10" w:line="273" w:lineRule="auto"/>
              <w:ind w:left="70" w:right="5"/>
              <w:jc w:val="both"/>
              <w:rPr>
                <w:sz w:val="18"/>
              </w:rPr>
            </w:pPr>
            <w:r>
              <w:rPr>
                <w:b/>
                <w:sz w:val="18"/>
              </w:rPr>
              <w:t>Atenție</w:t>
            </w:r>
            <w:r>
              <w:rPr>
                <w:sz w:val="18"/>
              </w:rPr>
              <w:t>! Conform art. 4</w:t>
            </w:r>
            <w:r>
              <w:rPr>
                <w:sz w:val="18"/>
                <w:vertAlign w:val="superscript"/>
              </w:rPr>
              <w:t>4</w:t>
            </w:r>
            <w:r>
              <w:rPr>
                <w:spacing w:val="-7"/>
                <w:sz w:val="18"/>
              </w:rPr>
              <w:t xml:space="preserve"> </w:t>
            </w:r>
            <w:r>
              <w:rPr>
                <w:sz w:val="18"/>
              </w:rPr>
              <w:t>alin (4) din Legea 346/2004, ”</w:t>
            </w:r>
            <w:r>
              <w:rPr>
                <w:i/>
                <w:sz w:val="18"/>
              </w:rPr>
              <w:t xml:space="preserve">întreprinderile între care există oricare din raporturile descrise la alin (1)-(3) prin intermediul unei persoane fizice sau al unui grup de persoane fizice care acționează de comun acord sunt de asemenea considerate întreprinderi legate, dacă își desfășoară activitatea pe aceeași </w:t>
            </w:r>
            <w:r>
              <w:rPr>
                <w:b/>
                <w:i/>
                <w:sz w:val="18"/>
              </w:rPr>
              <w:t xml:space="preserve">piață relevantă </w:t>
            </w:r>
            <w:r>
              <w:rPr>
                <w:i/>
                <w:sz w:val="18"/>
              </w:rPr>
              <w:t xml:space="preserve">ori pe </w:t>
            </w:r>
            <w:r>
              <w:rPr>
                <w:b/>
                <w:i/>
                <w:sz w:val="18"/>
              </w:rPr>
              <w:t>piețe adiacente</w:t>
            </w:r>
            <w:r>
              <w:rPr>
                <w:sz w:val="18"/>
              </w:rPr>
              <w:t>”.</w:t>
            </w:r>
          </w:p>
          <w:p w14:paraId="6265C241" w14:textId="77777777" w:rsidR="005B4DD7" w:rsidRDefault="00000000">
            <w:pPr>
              <w:pStyle w:val="TableParagraph"/>
              <w:spacing w:before="4" w:line="276" w:lineRule="auto"/>
              <w:ind w:left="70" w:right="7"/>
              <w:jc w:val="both"/>
              <w:rPr>
                <w:i/>
                <w:sz w:val="18"/>
              </w:rPr>
            </w:pPr>
            <w:r>
              <w:rPr>
                <w:sz w:val="18"/>
              </w:rPr>
              <w:t>Conform alin (5) al aceluiași articol, ”</w:t>
            </w:r>
            <w:r>
              <w:rPr>
                <w:b/>
                <w:i/>
                <w:sz w:val="18"/>
              </w:rPr>
              <w:t xml:space="preserve">o piață adiacentă </w:t>
            </w:r>
            <w:r>
              <w:rPr>
                <w:i/>
                <w:sz w:val="18"/>
              </w:rPr>
              <w:t>este acea piață a unui produs</w:t>
            </w:r>
            <w:r>
              <w:rPr>
                <w:i/>
                <w:spacing w:val="40"/>
                <w:sz w:val="18"/>
              </w:rPr>
              <w:t xml:space="preserve"> </w:t>
            </w:r>
            <w:r>
              <w:rPr>
                <w:i/>
                <w:sz w:val="18"/>
              </w:rPr>
              <w:t>sau</w:t>
            </w:r>
            <w:r>
              <w:rPr>
                <w:i/>
                <w:spacing w:val="40"/>
                <w:sz w:val="18"/>
              </w:rPr>
              <w:t xml:space="preserve"> </w:t>
            </w:r>
            <w:r>
              <w:rPr>
                <w:i/>
                <w:sz w:val="18"/>
              </w:rPr>
              <w:t>a</w:t>
            </w:r>
            <w:r>
              <w:rPr>
                <w:i/>
                <w:spacing w:val="40"/>
                <w:sz w:val="18"/>
              </w:rPr>
              <w:t xml:space="preserve"> </w:t>
            </w:r>
            <w:r>
              <w:rPr>
                <w:i/>
                <w:sz w:val="18"/>
              </w:rPr>
              <w:t>unui</w:t>
            </w:r>
            <w:r>
              <w:rPr>
                <w:i/>
                <w:spacing w:val="40"/>
                <w:sz w:val="18"/>
              </w:rPr>
              <w:t xml:space="preserve"> </w:t>
            </w:r>
            <w:r>
              <w:rPr>
                <w:i/>
                <w:sz w:val="18"/>
              </w:rPr>
              <w:t>serviciu</w:t>
            </w:r>
            <w:r>
              <w:rPr>
                <w:i/>
                <w:spacing w:val="40"/>
                <w:sz w:val="18"/>
              </w:rPr>
              <w:t xml:space="preserve"> </w:t>
            </w:r>
            <w:r>
              <w:rPr>
                <w:i/>
                <w:sz w:val="18"/>
              </w:rPr>
              <w:t>situată</w:t>
            </w:r>
            <w:r>
              <w:rPr>
                <w:i/>
                <w:spacing w:val="40"/>
                <w:sz w:val="18"/>
              </w:rPr>
              <w:t xml:space="preserve"> </w:t>
            </w:r>
            <w:r>
              <w:rPr>
                <w:i/>
                <w:sz w:val="18"/>
              </w:rPr>
              <w:t>direct</w:t>
            </w:r>
            <w:r>
              <w:rPr>
                <w:i/>
                <w:spacing w:val="40"/>
                <w:sz w:val="18"/>
              </w:rPr>
              <w:t xml:space="preserve"> </w:t>
            </w:r>
            <w:r>
              <w:rPr>
                <w:i/>
                <w:sz w:val="18"/>
              </w:rPr>
              <w:t>în</w:t>
            </w:r>
            <w:r>
              <w:rPr>
                <w:i/>
                <w:spacing w:val="40"/>
                <w:sz w:val="18"/>
              </w:rPr>
              <w:t xml:space="preserve"> </w:t>
            </w:r>
            <w:r>
              <w:rPr>
                <w:i/>
                <w:sz w:val="18"/>
              </w:rPr>
              <w:t>amonte</w:t>
            </w:r>
            <w:r>
              <w:rPr>
                <w:i/>
                <w:spacing w:val="40"/>
                <w:sz w:val="18"/>
              </w:rPr>
              <w:t xml:space="preserve"> </w:t>
            </w:r>
            <w:r>
              <w:rPr>
                <w:i/>
                <w:sz w:val="18"/>
              </w:rPr>
              <w:t>sau</w:t>
            </w:r>
            <w:r>
              <w:rPr>
                <w:i/>
                <w:spacing w:val="40"/>
                <w:sz w:val="18"/>
              </w:rPr>
              <w:t xml:space="preserve"> </w:t>
            </w:r>
            <w:r>
              <w:rPr>
                <w:i/>
                <w:sz w:val="18"/>
              </w:rPr>
              <w:t>în</w:t>
            </w:r>
            <w:r>
              <w:rPr>
                <w:i/>
                <w:spacing w:val="40"/>
                <w:sz w:val="18"/>
              </w:rPr>
              <w:t xml:space="preserve"> </w:t>
            </w:r>
            <w:r>
              <w:rPr>
                <w:i/>
                <w:sz w:val="18"/>
              </w:rPr>
              <w:t>aval</w:t>
            </w:r>
            <w:r>
              <w:rPr>
                <w:i/>
                <w:spacing w:val="40"/>
                <w:sz w:val="18"/>
              </w:rPr>
              <w:t xml:space="preserve"> </w:t>
            </w:r>
            <w:r>
              <w:rPr>
                <w:i/>
                <w:sz w:val="18"/>
              </w:rPr>
              <w:t>pe</w:t>
            </w:r>
            <w:r>
              <w:rPr>
                <w:i/>
                <w:spacing w:val="40"/>
                <w:sz w:val="18"/>
              </w:rPr>
              <w:t xml:space="preserve"> </w:t>
            </w:r>
            <w:r>
              <w:rPr>
                <w:i/>
                <w:sz w:val="18"/>
              </w:rPr>
              <w:t>piața</w:t>
            </w:r>
            <w:r>
              <w:rPr>
                <w:i/>
                <w:spacing w:val="40"/>
                <w:sz w:val="18"/>
              </w:rPr>
              <w:t xml:space="preserve"> </w:t>
            </w:r>
            <w:r>
              <w:rPr>
                <w:i/>
                <w:sz w:val="18"/>
              </w:rPr>
              <w:t xml:space="preserve">în </w:t>
            </w:r>
            <w:r>
              <w:rPr>
                <w:i/>
                <w:spacing w:val="-2"/>
                <w:sz w:val="18"/>
              </w:rPr>
              <w:t>cauză”.</w:t>
            </w:r>
          </w:p>
          <w:p w14:paraId="74DA2874" w14:textId="77777777" w:rsidR="005B4DD7" w:rsidRDefault="00000000">
            <w:pPr>
              <w:pStyle w:val="TableParagraph"/>
              <w:spacing w:before="6" w:line="266" w:lineRule="auto"/>
              <w:ind w:left="70" w:right="53"/>
              <w:jc w:val="both"/>
              <w:rPr>
                <w:sz w:val="18"/>
              </w:rPr>
            </w:pPr>
            <w:r>
              <w:rPr>
                <w:sz w:val="18"/>
              </w:rPr>
              <w:t>Pentru</w:t>
            </w:r>
            <w:r>
              <w:rPr>
                <w:spacing w:val="-1"/>
                <w:sz w:val="18"/>
              </w:rPr>
              <w:t xml:space="preserve"> </w:t>
            </w:r>
            <w:r>
              <w:rPr>
                <w:b/>
                <w:sz w:val="18"/>
              </w:rPr>
              <w:t>persoanele</w:t>
            </w:r>
            <w:r>
              <w:rPr>
                <w:b/>
                <w:spacing w:val="-1"/>
                <w:sz w:val="18"/>
              </w:rPr>
              <w:t xml:space="preserve"> </w:t>
            </w:r>
            <w:r>
              <w:rPr>
                <w:b/>
                <w:sz w:val="18"/>
              </w:rPr>
              <w:t>fizice</w:t>
            </w:r>
            <w:r>
              <w:rPr>
                <w:b/>
                <w:spacing w:val="-1"/>
                <w:sz w:val="18"/>
              </w:rPr>
              <w:t xml:space="preserve"> </w:t>
            </w:r>
            <w:r>
              <w:rPr>
                <w:b/>
                <w:sz w:val="18"/>
              </w:rPr>
              <w:t>străine</w:t>
            </w:r>
            <w:r>
              <w:rPr>
                <w:b/>
                <w:spacing w:val="-1"/>
                <w:sz w:val="18"/>
              </w:rPr>
              <w:t xml:space="preserve"> </w:t>
            </w:r>
            <w:r>
              <w:rPr>
                <w:sz w:val="18"/>
              </w:rPr>
              <w:t>verificarea</w:t>
            </w:r>
            <w:r>
              <w:rPr>
                <w:spacing w:val="-2"/>
                <w:sz w:val="18"/>
              </w:rPr>
              <w:t xml:space="preserve"> </w:t>
            </w:r>
            <w:r>
              <w:rPr>
                <w:sz w:val="18"/>
              </w:rPr>
              <w:t>se</w:t>
            </w:r>
            <w:r>
              <w:rPr>
                <w:spacing w:val="-1"/>
                <w:sz w:val="18"/>
              </w:rPr>
              <w:t xml:space="preserve"> </w:t>
            </w:r>
            <w:r>
              <w:rPr>
                <w:sz w:val="18"/>
              </w:rPr>
              <w:t>va</w:t>
            </w:r>
            <w:r>
              <w:rPr>
                <w:spacing w:val="-1"/>
                <w:sz w:val="18"/>
              </w:rPr>
              <w:t xml:space="preserve"> </w:t>
            </w:r>
            <w:r>
              <w:rPr>
                <w:sz w:val="18"/>
              </w:rPr>
              <w:t>face</w:t>
            </w:r>
            <w:r>
              <w:rPr>
                <w:spacing w:val="-3"/>
                <w:sz w:val="18"/>
              </w:rPr>
              <w:t xml:space="preserve"> </w:t>
            </w:r>
            <w:r>
              <w:rPr>
                <w:sz w:val="18"/>
              </w:rPr>
              <w:t>doar</w:t>
            </w:r>
            <w:r>
              <w:rPr>
                <w:spacing w:val="-1"/>
                <w:sz w:val="18"/>
              </w:rPr>
              <w:t xml:space="preserve"> </w:t>
            </w:r>
            <w:r>
              <w:rPr>
                <w:sz w:val="18"/>
              </w:rPr>
              <w:t>pe baza</w:t>
            </w:r>
            <w:r>
              <w:rPr>
                <w:spacing w:val="-2"/>
                <w:sz w:val="18"/>
              </w:rPr>
              <w:t xml:space="preserve"> </w:t>
            </w:r>
            <w:r>
              <w:rPr>
                <w:sz w:val="18"/>
              </w:rPr>
              <w:t>informațiilor din Doc 10.</w:t>
            </w:r>
          </w:p>
          <w:p w14:paraId="704ED91B" w14:textId="77777777" w:rsidR="005B4DD7" w:rsidRDefault="00000000">
            <w:pPr>
              <w:pStyle w:val="TableParagraph"/>
              <w:spacing w:before="7" w:line="273" w:lineRule="auto"/>
              <w:ind w:left="70"/>
              <w:rPr>
                <w:i/>
                <w:sz w:val="18"/>
              </w:rPr>
            </w:pPr>
            <w:r>
              <w:rPr>
                <w:sz w:val="18"/>
              </w:rPr>
              <w:t>Se verifică dacă persoana fizică a mai fost asociata în întreprinderi care au beneficiat</w:t>
            </w:r>
            <w:r>
              <w:rPr>
                <w:spacing w:val="-3"/>
                <w:sz w:val="18"/>
              </w:rPr>
              <w:t xml:space="preserve"> </w:t>
            </w:r>
            <w:r>
              <w:rPr>
                <w:sz w:val="18"/>
              </w:rPr>
              <w:t>de</w:t>
            </w:r>
            <w:r>
              <w:rPr>
                <w:spacing w:val="-3"/>
                <w:sz w:val="18"/>
              </w:rPr>
              <w:t xml:space="preserve"> </w:t>
            </w:r>
            <w:r>
              <w:rPr>
                <w:sz w:val="18"/>
              </w:rPr>
              <w:t>sprijin</w:t>
            </w:r>
            <w:r>
              <w:rPr>
                <w:spacing w:val="-3"/>
                <w:sz w:val="18"/>
              </w:rPr>
              <w:t xml:space="preserve"> </w:t>
            </w:r>
            <w:r>
              <w:rPr>
                <w:sz w:val="18"/>
              </w:rPr>
              <w:t>financiar</w:t>
            </w:r>
            <w:r>
              <w:rPr>
                <w:spacing w:val="-4"/>
                <w:sz w:val="18"/>
              </w:rPr>
              <w:t xml:space="preserve"> </w:t>
            </w:r>
            <w:r>
              <w:rPr>
                <w:sz w:val="18"/>
              </w:rPr>
              <w:t>prin</w:t>
            </w:r>
            <w:r>
              <w:rPr>
                <w:spacing w:val="-3"/>
                <w:sz w:val="18"/>
              </w:rPr>
              <w:t xml:space="preserve"> </w:t>
            </w:r>
            <w:r>
              <w:rPr>
                <w:sz w:val="18"/>
              </w:rPr>
              <w:t>6.2</w:t>
            </w:r>
            <w:r>
              <w:rPr>
                <w:spacing w:val="-4"/>
                <w:sz w:val="18"/>
              </w:rPr>
              <w:t xml:space="preserve"> </w:t>
            </w:r>
            <w:r>
              <w:rPr>
                <w:sz w:val="18"/>
              </w:rPr>
              <w:t>inclusiv</w:t>
            </w:r>
            <w:r>
              <w:rPr>
                <w:spacing w:val="-3"/>
                <w:sz w:val="18"/>
              </w:rPr>
              <w:t xml:space="preserve"> </w:t>
            </w:r>
            <w:r>
              <w:rPr>
                <w:sz w:val="18"/>
              </w:rPr>
              <w:t>de</w:t>
            </w:r>
            <w:r>
              <w:rPr>
                <w:spacing w:val="-3"/>
                <w:sz w:val="18"/>
              </w:rPr>
              <w:t xml:space="preserve"> </w:t>
            </w:r>
            <w:r>
              <w:rPr>
                <w:sz w:val="18"/>
              </w:rPr>
              <w:t>același</w:t>
            </w:r>
            <w:r>
              <w:rPr>
                <w:spacing w:val="-4"/>
                <w:sz w:val="18"/>
              </w:rPr>
              <w:t xml:space="preserve"> </w:t>
            </w:r>
            <w:r>
              <w:rPr>
                <w:sz w:val="18"/>
              </w:rPr>
              <w:t>tip</w:t>
            </w:r>
            <w:r>
              <w:rPr>
                <w:spacing w:val="-3"/>
                <w:sz w:val="18"/>
              </w:rPr>
              <w:t xml:space="preserve"> </w:t>
            </w:r>
            <w:r>
              <w:rPr>
                <w:sz w:val="18"/>
              </w:rPr>
              <w:t>de</w:t>
            </w:r>
            <w:r>
              <w:rPr>
                <w:spacing w:val="-6"/>
                <w:sz w:val="18"/>
              </w:rPr>
              <w:t xml:space="preserve"> </w:t>
            </w:r>
            <w:r>
              <w:rPr>
                <w:sz w:val="18"/>
              </w:rPr>
              <w:t>finanțare</w:t>
            </w:r>
            <w:r>
              <w:rPr>
                <w:spacing w:val="-3"/>
                <w:sz w:val="18"/>
              </w:rPr>
              <w:t xml:space="preserve"> </w:t>
            </w:r>
            <w:r>
              <w:rPr>
                <w:sz w:val="18"/>
              </w:rPr>
              <w:t>pentru activități neagricole obținut prin Măsura 19.2</w:t>
            </w:r>
            <w:r>
              <w:rPr>
                <w:spacing w:val="40"/>
                <w:sz w:val="18"/>
              </w:rPr>
              <w:t xml:space="preserve"> </w:t>
            </w:r>
            <w:r>
              <w:rPr>
                <w:sz w:val="18"/>
              </w:rPr>
              <w:t>”</w:t>
            </w:r>
            <w:r>
              <w:rPr>
                <w:i/>
                <w:sz w:val="18"/>
              </w:rPr>
              <w:t>Implementarea Strategiilor de Dezvoltare ocală”.</w:t>
            </w:r>
          </w:p>
          <w:p w14:paraId="1BEBE177" w14:textId="77777777" w:rsidR="005B4DD7" w:rsidRDefault="00000000">
            <w:pPr>
              <w:pStyle w:val="TableParagraph"/>
              <w:spacing w:before="7"/>
              <w:ind w:left="70" w:right="3"/>
              <w:jc w:val="both"/>
              <w:rPr>
                <w:sz w:val="18"/>
              </w:rPr>
            </w:pPr>
            <w:r>
              <w:rPr>
                <w:sz w:val="18"/>
              </w:rPr>
              <w:t xml:space="preserve">Se verifică în RECOM online dacă reprezentantul legal deține calitatea de </w:t>
            </w:r>
            <w:r>
              <w:rPr>
                <w:b/>
                <w:sz w:val="18"/>
              </w:rPr>
              <w:t xml:space="preserve">asociat si administrator </w:t>
            </w:r>
            <w:r>
              <w:rPr>
                <w:sz w:val="18"/>
              </w:rPr>
              <w:t>cu puteri depline şi dacă acesta se regăseşte în structura altor forme de organizare conform OUG. 44/2008 sau Legea 31/1990.</w:t>
            </w:r>
          </w:p>
          <w:p w14:paraId="43354110" w14:textId="77777777" w:rsidR="005B4DD7" w:rsidRDefault="00000000">
            <w:pPr>
              <w:pStyle w:val="TableParagraph"/>
              <w:spacing w:before="11"/>
              <w:ind w:left="70"/>
              <w:jc w:val="both"/>
              <w:rPr>
                <w:sz w:val="18"/>
              </w:rPr>
            </w:pPr>
            <w:r>
              <w:rPr>
                <w:sz w:val="18"/>
              </w:rPr>
              <w:t>Verificari</w:t>
            </w:r>
            <w:r>
              <w:rPr>
                <w:spacing w:val="-5"/>
                <w:sz w:val="18"/>
              </w:rPr>
              <w:t xml:space="preserve"> </w:t>
            </w:r>
            <w:r>
              <w:rPr>
                <w:sz w:val="18"/>
              </w:rPr>
              <w:t>calcul</w:t>
            </w:r>
            <w:r>
              <w:rPr>
                <w:spacing w:val="-3"/>
                <w:sz w:val="18"/>
              </w:rPr>
              <w:t xml:space="preserve"> </w:t>
            </w:r>
            <w:r>
              <w:rPr>
                <w:sz w:val="18"/>
              </w:rPr>
              <w:t>intreprinderi</w:t>
            </w:r>
            <w:r>
              <w:rPr>
                <w:spacing w:val="-4"/>
                <w:sz w:val="18"/>
              </w:rPr>
              <w:t xml:space="preserve"> </w:t>
            </w:r>
            <w:r>
              <w:rPr>
                <w:spacing w:val="-2"/>
                <w:sz w:val="18"/>
              </w:rPr>
              <w:t>legate:</w:t>
            </w:r>
          </w:p>
          <w:p w14:paraId="6D0DCA71" w14:textId="77777777" w:rsidR="005B4DD7" w:rsidRDefault="00000000">
            <w:pPr>
              <w:pStyle w:val="TableParagraph"/>
              <w:spacing w:before="19" w:line="276" w:lineRule="auto"/>
              <w:ind w:left="70" w:right="7"/>
              <w:jc w:val="both"/>
              <w:rPr>
                <w:sz w:val="18"/>
              </w:rPr>
            </w:pPr>
            <w:r>
              <w:rPr>
                <w:sz w:val="18"/>
              </w:rPr>
              <w:t>Daca doi sau mai multi solicitanti atat in cazul persoanelor fizice cat si in cazul persoanelor</w:t>
            </w:r>
            <w:r>
              <w:rPr>
                <w:spacing w:val="40"/>
                <w:sz w:val="18"/>
              </w:rPr>
              <w:t xml:space="preserve"> </w:t>
            </w:r>
            <w:r>
              <w:rPr>
                <w:sz w:val="18"/>
              </w:rPr>
              <w:t>juridice</w:t>
            </w:r>
            <w:r>
              <w:rPr>
                <w:spacing w:val="40"/>
                <w:sz w:val="18"/>
              </w:rPr>
              <w:t xml:space="preserve"> </w:t>
            </w:r>
            <w:r>
              <w:rPr>
                <w:b/>
                <w:sz w:val="18"/>
              </w:rPr>
              <w:t>detin</w:t>
            </w:r>
            <w:r>
              <w:rPr>
                <w:b/>
                <w:spacing w:val="40"/>
                <w:sz w:val="18"/>
              </w:rPr>
              <w:t xml:space="preserve"> </w:t>
            </w:r>
            <w:r>
              <w:rPr>
                <w:b/>
                <w:sz w:val="18"/>
              </w:rPr>
              <w:t>impreuna</w:t>
            </w:r>
            <w:r>
              <w:rPr>
                <w:b/>
                <w:spacing w:val="40"/>
                <w:sz w:val="18"/>
              </w:rPr>
              <w:t xml:space="preserve"> </w:t>
            </w:r>
            <w:r>
              <w:rPr>
                <w:sz w:val="18"/>
              </w:rPr>
              <w:t>actiuni/parti</w:t>
            </w:r>
            <w:r>
              <w:rPr>
                <w:spacing w:val="40"/>
                <w:sz w:val="18"/>
              </w:rPr>
              <w:t xml:space="preserve"> </w:t>
            </w:r>
            <w:r>
              <w:rPr>
                <w:sz w:val="18"/>
              </w:rPr>
              <w:t>sociale/drepturi</w:t>
            </w:r>
            <w:r>
              <w:rPr>
                <w:spacing w:val="40"/>
                <w:sz w:val="18"/>
              </w:rPr>
              <w:t xml:space="preserve"> </w:t>
            </w:r>
            <w:r>
              <w:rPr>
                <w:sz w:val="18"/>
              </w:rPr>
              <w:t>de</w:t>
            </w:r>
            <w:r>
              <w:rPr>
                <w:spacing w:val="40"/>
                <w:sz w:val="18"/>
              </w:rPr>
              <w:t xml:space="preserve"> </w:t>
            </w:r>
            <w:r>
              <w:rPr>
                <w:sz w:val="18"/>
              </w:rPr>
              <w:t>vot</w:t>
            </w:r>
            <w:r>
              <w:rPr>
                <w:spacing w:val="40"/>
                <w:sz w:val="18"/>
              </w:rPr>
              <w:t xml:space="preserve"> </w:t>
            </w:r>
            <w:r>
              <w:rPr>
                <w:sz w:val="18"/>
              </w:rPr>
              <w:t>in</w:t>
            </w:r>
          </w:p>
        </w:tc>
      </w:tr>
    </w:tbl>
    <w:p w14:paraId="686093A3" w14:textId="77777777" w:rsidR="005B4DD7" w:rsidRDefault="005B4DD7">
      <w:pPr>
        <w:spacing w:line="276" w:lineRule="auto"/>
        <w:jc w:val="both"/>
        <w:rPr>
          <w:sz w:val="18"/>
        </w:rPr>
        <w:sectPr w:rsidR="005B4DD7">
          <w:pgSz w:w="11930" w:h="16850"/>
          <w:pgMar w:top="1680" w:right="320" w:bottom="660" w:left="840" w:header="732" w:footer="465" w:gutter="0"/>
          <w:cols w:space="720"/>
        </w:sectPr>
      </w:pPr>
    </w:p>
    <w:p w14:paraId="5C0CC175"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742466DD" w14:textId="77777777">
        <w:trPr>
          <w:trHeight w:val="13846"/>
        </w:trPr>
        <w:tc>
          <w:tcPr>
            <w:tcW w:w="3548" w:type="dxa"/>
          </w:tcPr>
          <w:p w14:paraId="70669F42" w14:textId="77777777" w:rsidR="005B4DD7" w:rsidRDefault="005B4DD7">
            <w:pPr>
              <w:pStyle w:val="TableParagraph"/>
              <w:rPr>
                <w:rFonts w:ascii="Times New Roman"/>
                <w:sz w:val="18"/>
              </w:rPr>
            </w:pPr>
          </w:p>
        </w:tc>
        <w:tc>
          <w:tcPr>
            <w:tcW w:w="6805" w:type="dxa"/>
          </w:tcPr>
          <w:p w14:paraId="2BF8AD8D" w14:textId="77777777" w:rsidR="005B4DD7" w:rsidRDefault="00000000">
            <w:pPr>
              <w:pStyle w:val="TableParagraph"/>
              <w:spacing w:line="186" w:lineRule="exact"/>
              <w:ind w:left="70"/>
              <w:jc w:val="both"/>
              <w:rPr>
                <w:sz w:val="18"/>
              </w:rPr>
            </w:pPr>
            <w:r>
              <w:rPr>
                <w:sz w:val="18"/>
              </w:rPr>
              <w:t>proportie</w:t>
            </w:r>
            <w:r>
              <w:rPr>
                <w:spacing w:val="79"/>
                <w:sz w:val="18"/>
              </w:rPr>
              <w:t xml:space="preserve"> </w:t>
            </w:r>
            <w:r>
              <w:rPr>
                <w:sz w:val="18"/>
              </w:rPr>
              <w:t>de</w:t>
            </w:r>
            <w:r>
              <w:rPr>
                <w:spacing w:val="53"/>
                <w:w w:val="150"/>
                <w:sz w:val="18"/>
              </w:rPr>
              <w:t xml:space="preserve"> </w:t>
            </w:r>
            <w:r>
              <w:rPr>
                <w:sz w:val="18"/>
              </w:rPr>
              <w:t>cel</w:t>
            </w:r>
            <w:r>
              <w:rPr>
                <w:spacing w:val="55"/>
                <w:w w:val="150"/>
                <w:sz w:val="18"/>
              </w:rPr>
              <w:t xml:space="preserve"> </w:t>
            </w:r>
            <w:r>
              <w:rPr>
                <w:sz w:val="18"/>
              </w:rPr>
              <w:t>puțin</w:t>
            </w:r>
            <w:r>
              <w:rPr>
                <w:spacing w:val="53"/>
                <w:w w:val="150"/>
                <w:sz w:val="18"/>
              </w:rPr>
              <w:t xml:space="preserve"> </w:t>
            </w:r>
            <w:r>
              <w:rPr>
                <w:sz w:val="18"/>
              </w:rPr>
              <w:t>50%</w:t>
            </w:r>
            <w:r>
              <w:rPr>
                <w:spacing w:val="53"/>
                <w:w w:val="150"/>
                <w:sz w:val="18"/>
              </w:rPr>
              <w:t xml:space="preserve"> </w:t>
            </w:r>
            <w:r>
              <w:rPr>
                <w:sz w:val="18"/>
              </w:rPr>
              <w:t>plus</w:t>
            </w:r>
            <w:r>
              <w:rPr>
                <w:spacing w:val="79"/>
                <w:sz w:val="18"/>
              </w:rPr>
              <w:t xml:space="preserve"> </w:t>
            </w:r>
            <w:r>
              <w:rPr>
                <w:sz w:val="18"/>
              </w:rPr>
              <w:t>1</w:t>
            </w:r>
            <w:r>
              <w:rPr>
                <w:spacing w:val="78"/>
                <w:sz w:val="18"/>
              </w:rPr>
              <w:t xml:space="preserve"> </w:t>
            </w:r>
            <w:r>
              <w:rPr>
                <w:sz w:val="18"/>
              </w:rPr>
              <w:t>din</w:t>
            </w:r>
            <w:r>
              <w:rPr>
                <w:spacing w:val="53"/>
                <w:w w:val="150"/>
                <w:sz w:val="18"/>
              </w:rPr>
              <w:t xml:space="preserve"> </w:t>
            </w:r>
            <w:r>
              <w:rPr>
                <w:sz w:val="18"/>
              </w:rPr>
              <w:t>totalul</w:t>
            </w:r>
            <w:r>
              <w:rPr>
                <w:spacing w:val="54"/>
                <w:w w:val="150"/>
                <w:sz w:val="18"/>
              </w:rPr>
              <w:t xml:space="preserve"> </w:t>
            </w:r>
            <w:r>
              <w:rPr>
                <w:sz w:val="18"/>
              </w:rPr>
              <w:t>acțiunilor/</w:t>
            </w:r>
            <w:r>
              <w:rPr>
                <w:spacing w:val="54"/>
                <w:w w:val="150"/>
                <w:sz w:val="18"/>
              </w:rPr>
              <w:t xml:space="preserve"> </w:t>
            </w:r>
            <w:r>
              <w:rPr>
                <w:sz w:val="18"/>
              </w:rPr>
              <w:t>părților</w:t>
            </w:r>
            <w:r>
              <w:rPr>
                <w:spacing w:val="55"/>
                <w:w w:val="150"/>
                <w:sz w:val="18"/>
              </w:rPr>
              <w:t xml:space="preserve"> </w:t>
            </w:r>
            <w:r>
              <w:rPr>
                <w:spacing w:val="-2"/>
                <w:sz w:val="18"/>
              </w:rPr>
              <w:t>sociale</w:t>
            </w:r>
          </w:p>
          <w:p w14:paraId="7E26B663" w14:textId="77777777" w:rsidR="005B4DD7" w:rsidRDefault="00000000">
            <w:pPr>
              <w:pStyle w:val="TableParagraph"/>
              <w:spacing w:before="31" w:line="276" w:lineRule="auto"/>
              <w:ind w:left="70" w:right="8"/>
              <w:jc w:val="both"/>
              <w:rPr>
                <w:sz w:val="18"/>
              </w:rPr>
            </w:pPr>
            <w:r>
              <w:rPr>
                <w:sz w:val="18"/>
              </w:rPr>
              <w:t xml:space="preserve">/drepturilor de vot în două sau mai multe intreprinderi, se realizeaza calculul de intreprinderi legate pentru toate intreprinderile in care </w:t>
            </w:r>
            <w:r>
              <w:rPr>
                <w:b/>
                <w:sz w:val="18"/>
              </w:rPr>
              <w:t>acestia detin impreuna</w:t>
            </w:r>
            <w:r>
              <w:rPr>
                <w:b/>
                <w:spacing w:val="80"/>
                <w:sz w:val="18"/>
              </w:rPr>
              <w:t xml:space="preserve"> </w:t>
            </w:r>
            <w:r>
              <w:rPr>
                <w:sz w:val="18"/>
              </w:rPr>
              <w:t>in</w:t>
            </w:r>
            <w:r>
              <w:rPr>
                <w:spacing w:val="30"/>
                <w:sz w:val="18"/>
              </w:rPr>
              <w:t xml:space="preserve"> </w:t>
            </w:r>
            <w:r>
              <w:rPr>
                <w:sz w:val="18"/>
              </w:rPr>
              <w:t>diferite</w:t>
            </w:r>
            <w:r>
              <w:rPr>
                <w:spacing w:val="30"/>
                <w:sz w:val="18"/>
              </w:rPr>
              <w:t xml:space="preserve"> </w:t>
            </w:r>
            <w:r>
              <w:rPr>
                <w:sz w:val="18"/>
              </w:rPr>
              <w:t>proportii</w:t>
            </w:r>
            <w:r>
              <w:rPr>
                <w:spacing w:val="29"/>
                <w:sz w:val="18"/>
              </w:rPr>
              <w:t xml:space="preserve"> </w:t>
            </w:r>
            <w:r>
              <w:rPr>
                <w:sz w:val="18"/>
              </w:rPr>
              <w:t>cel</w:t>
            </w:r>
            <w:r>
              <w:rPr>
                <w:spacing w:val="32"/>
                <w:sz w:val="18"/>
              </w:rPr>
              <w:t xml:space="preserve"> </w:t>
            </w:r>
            <w:r>
              <w:rPr>
                <w:sz w:val="18"/>
              </w:rPr>
              <w:t>puțin</w:t>
            </w:r>
            <w:r>
              <w:rPr>
                <w:spacing w:val="33"/>
                <w:sz w:val="18"/>
              </w:rPr>
              <w:t xml:space="preserve"> </w:t>
            </w:r>
            <w:r>
              <w:rPr>
                <w:sz w:val="18"/>
              </w:rPr>
              <w:t>50%</w:t>
            </w:r>
            <w:r>
              <w:rPr>
                <w:spacing w:val="30"/>
                <w:sz w:val="18"/>
              </w:rPr>
              <w:t xml:space="preserve"> </w:t>
            </w:r>
            <w:r>
              <w:rPr>
                <w:sz w:val="18"/>
              </w:rPr>
              <w:t>plus</w:t>
            </w:r>
            <w:r>
              <w:rPr>
                <w:spacing w:val="29"/>
                <w:sz w:val="18"/>
              </w:rPr>
              <w:t xml:space="preserve"> </w:t>
            </w:r>
            <w:r>
              <w:rPr>
                <w:sz w:val="18"/>
              </w:rPr>
              <w:t>1</w:t>
            </w:r>
            <w:r>
              <w:rPr>
                <w:spacing w:val="27"/>
                <w:sz w:val="18"/>
              </w:rPr>
              <w:t xml:space="preserve"> </w:t>
            </w:r>
            <w:r>
              <w:rPr>
                <w:sz w:val="18"/>
              </w:rPr>
              <w:t>din</w:t>
            </w:r>
            <w:r>
              <w:rPr>
                <w:spacing w:val="30"/>
                <w:sz w:val="18"/>
              </w:rPr>
              <w:t xml:space="preserve"> </w:t>
            </w:r>
            <w:r>
              <w:rPr>
                <w:sz w:val="18"/>
              </w:rPr>
              <w:t>totalul</w:t>
            </w:r>
            <w:r>
              <w:rPr>
                <w:spacing w:val="30"/>
                <w:sz w:val="18"/>
              </w:rPr>
              <w:t xml:space="preserve"> </w:t>
            </w:r>
            <w:r>
              <w:rPr>
                <w:sz w:val="18"/>
              </w:rPr>
              <w:t>acțiunilor/</w:t>
            </w:r>
            <w:r>
              <w:rPr>
                <w:spacing w:val="29"/>
                <w:sz w:val="18"/>
              </w:rPr>
              <w:t xml:space="preserve"> </w:t>
            </w:r>
            <w:r>
              <w:rPr>
                <w:sz w:val="18"/>
              </w:rPr>
              <w:t>părților</w:t>
            </w:r>
            <w:r>
              <w:rPr>
                <w:spacing w:val="30"/>
                <w:sz w:val="18"/>
              </w:rPr>
              <w:t xml:space="preserve"> </w:t>
            </w:r>
            <w:r>
              <w:rPr>
                <w:sz w:val="18"/>
              </w:rPr>
              <w:t>sociale</w:t>
            </w:r>
          </w:p>
          <w:p w14:paraId="2E2FEEB3" w14:textId="77777777" w:rsidR="005B4DD7" w:rsidRDefault="00000000">
            <w:pPr>
              <w:pStyle w:val="TableParagraph"/>
              <w:spacing w:before="6" w:line="264" w:lineRule="auto"/>
              <w:ind w:left="70" w:right="61"/>
              <w:jc w:val="both"/>
              <w:rPr>
                <w:sz w:val="18"/>
              </w:rPr>
            </w:pPr>
            <w:r>
              <w:rPr>
                <w:sz w:val="18"/>
              </w:rPr>
              <w:t>/drepturilor de vot, conform prevederilor legii 346 si Recomandarilor CE pentru calculul intreprinderilor legate.</w:t>
            </w:r>
          </w:p>
          <w:p w14:paraId="7FE510E1" w14:textId="77777777" w:rsidR="005B4DD7" w:rsidRDefault="00000000">
            <w:pPr>
              <w:pStyle w:val="TableParagraph"/>
              <w:spacing w:before="8"/>
              <w:ind w:left="70"/>
              <w:rPr>
                <w:sz w:val="18"/>
              </w:rPr>
            </w:pPr>
            <w:r>
              <w:rPr>
                <w:spacing w:val="-2"/>
                <w:sz w:val="18"/>
              </w:rPr>
              <w:t>Exemple:</w:t>
            </w:r>
          </w:p>
          <w:p w14:paraId="11C58F5D" w14:textId="77777777" w:rsidR="005B4DD7" w:rsidRDefault="00000000">
            <w:pPr>
              <w:pStyle w:val="TableParagraph"/>
              <w:numPr>
                <w:ilvl w:val="0"/>
                <w:numId w:val="31"/>
              </w:numPr>
              <w:tabs>
                <w:tab w:val="left" w:pos="854"/>
              </w:tabs>
              <w:spacing w:before="33"/>
              <w:ind w:right="9" w:firstLine="312"/>
              <w:jc w:val="both"/>
              <w:rPr>
                <w:sz w:val="18"/>
              </w:rPr>
            </w:pPr>
            <w:r>
              <w:rPr>
                <w:sz w:val="18"/>
              </w:rPr>
              <w:t>Dacă persoana fizică sau juridică (X) detine cel puțin 50% plus 1 din totalul acțiunilor/ părților sociale /drepturile de vot ale intreprindeii A si cel</w:t>
            </w:r>
            <w:r>
              <w:rPr>
                <w:spacing w:val="40"/>
                <w:sz w:val="18"/>
              </w:rPr>
              <w:t xml:space="preserve"> </w:t>
            </w:r>
            <w:r>
              <w:rPr>
                <w:sz w:val="18"/>
              </w:rPr>
              <w:t xml:space="preserve">puțin 50% plus 1 din totalul acțiunilor/ părților sociale /drepturile de vot ale intreprindeii B, cele două întreprinderi (A si B) vor fi considerate intreprinderi </w:t>
            </w:r>
            <w:r>
              <w:rPr>
                <w:spacing w:val="-2"/>
                <w:sz w:val="18"/>
              </w:rPr>
              <w:t>legate.</w:t>
            </w:r>
          </w:p>
          <w:p w14:paraId="63198D91" w14:textId="77777777" w:rsidR="005B4DD7" w:rsidRDefault="00000000">
            <w:pPr>
              <w:pStyle w:val="TableParagraph"/>
              <w:numPr>
                <w:ilvl w:val="0"/>
                <w:numId w:val="31"/>
              </w:numPr>
              <w:tabs>
                <w:tab w:val="left" w:pos="809"/>
                <w:tab w:val="left" w:pos="810"/>
              </w:tabs>
              <w:spacing w:before="11"/>
              <w:ind w:right="7" w:firstLine="312"/>
              <w:rPr>
                <w:sz w:val="18"/>
              </w:rPr>
            </w:pPr>
            <w:r>
              <w:rPr>
                <w:sz w:val="18"/>
              </w:rPr>
              <w:t>Dacă persoanele fizice sau juridice (X si Y) detin cel puțin 50% plus 1 din totalul</w:t>
            </w:r>
            <w:r>
              <w:rPr>
                <w:spacing w:val="40"/>
                <w:sz w:val="18"/>
              </w:rPr>
              <w:t xml:space="preserve"> </w:t>
            </w:r>
            <w:r>
              <w:rPr>
                <w:sz w:val="18"/>
              </w:rPr>
              <w:t>acțiunilor/</w:t>
            </w:r>
            <w:r>
              <w:rPr>
                <w:spacing w:val="40"/>
                <w:sz w:val="18"/>
              </w:rPr>
              <w:t xml:space="preserve"> </w:t>
            </w:r>
            <w:r>
              <w:rPr>
                <w:sz w:val="18"/>
              </w:rPr>
              <w:t>părților</w:t>
            </w:r>
            <w:r>
              <w:rPr>
                <w:spacing w:val="40"/>
                <w:sz w:val="18"/>
              </w:rPr>
              <w:t xml:space="preserve"> </w:t>
            </w:r>
            <w:r>
              <w:rPr>
                <w:sz w:val="18"/>
              </w:rPr>
              <w:t>sociale</w:t>
            </w:r>
            <w:r>
              <w:rPr>
                <w:spacing w:val="40"/>
                <w:sz w:val="18"/>
              </w:rPr>
              <w:t xml:space="preserve"> </w:t>
            </w:r>
            <w:r>
              <w:rPr>
                <w:sz w:val="18"/>
              </w:rPr>
              <w:t>/drepturile</w:t>
            </w:r>
            <w:r>
              <w:rPr>
                <w:spacing w:val="40"/>
                <w:sz w:val="18"/>
              </w:rPr>
              <w:t xml:space="preserve"> </w:t>
            </w:r>
            <w:r>
              <w:rPr>
                <w:sz w:val="18"/>
              </w:rPr>
              <w:t>de</w:t>
            </w:r>
            <w:r>
              <w:rPr>
                <w:spacing w:val="40"/>
                <w:sz w:val="18"/>
              </w:rPr>
              <w:t xml:space="preserve"> </w:t>
            </w:r>
            <w:r>
              <w:rPr>
                <w:sz w:val="18"/>
              </w:rPr>
              <w:t>vot</w:t>
            </w:r>
            <w:r>
              <w:rPr>
                <w:spacing w:val="40"/>
                <w:sz w:val="18"/>
              </w:rPr>
              <w:t xml:space="preserve"> </w:t>
            </w:r>
            <w:r>
              <w:rPr>
                <w:sz w:val="18"/>
              </w:rPr>
              <w:t>ale</w:t>
            </w:r>
            <w:r>
              <w:rPr>
                <w:spacing w:val="40"/>
                <w:sz w:val="18"/>
              </w:rPr>
              <w:t xml:space="preserve"> </w:t>
            </w:r>
            <w:r>
              <w:rPr>
                <w:sz w:val="18"/>
              </w:rPr>
              <w:t>intreprinderii</w:t>
            </w:r>
            <w:r>
              <w:rPr>
                <w:spacing w:val="40"/>
                <w:sz w:val="18"/>
              </w:rPr>
              <w:t xml:space="preserve"> </w:t>
            </w:r>
            <w:r>
              <w:rPr>
                <w:sz w:val="18"/>
              </w:rPr>
              <w:t>A,</w:t>
            </w:r>
            <w:r>
              <w:rPr>
                <w:spacing w:val="40"/>
                <w:sz w:val="18"/>
              </w:rPr>
              <w:t xml:space="preserve"> </w:t>
            </w:r>
            <w:r>
              <w:rPr>
                <w:sz w:val="18"/>
              </w:rPr>
              <w:t>in oricare dintre proportii si totodata aceleasi persoane fizice sau juridice (X si Y) detin de cel puțin 50% plus 1 din</w:t>
            </w:r>
            <w:r>
              <w:rPr>
                <w:spacing w:val="22"/>
                <w:sz w:val="18"/>
              </w:rPr>
              <w:t xml:space="preserve"> </w:t>
            </w:r>
            <w:r>
              <w:rPr>
                <w:sz w:val="18"/>
              </w:rPr>
              <w:t>totalul acțiunilor/ părților sociale</w:t>
            </w:r>
            <w:r>
              <w:rPr>
                <w:spacing w:val="22"/>
                <w:sz w:val="18"/>
              </w:rPr>
              <w:t xml:space="preserve"> </w:t>
            </w:r>
            <w:r>
              <w:rPr>
                <w:sz w:val="18"/>
              </w:rPr>
              <w:t>/drepturilor</w:t>
            </w:r>
            <w:r>
              <w:rPr>
                <w:spacing w:val="40"/>
                <w:sz w:val="18"/>
              </w:rPr>
              <w:t xml:space="preserve"> </w:t>
            </w:r>
            <w:r>
              <w:rPr>
                <w:sz w:val="18"/>
              </w:rPr>
              <w:t>de</w:t>
            </w:r>
            <w:r>
              <w:rPr>
                <w:spacing w:val="40"/>
                <w:sz w:val="18"/>
              </w:rPr>
              <w:t xml:space="preserve"> </w:t>
            </w:r>
            <w:r>
              <w:rPr>
                <w:sz w:val="18"/>
              </w:rPr>
              <w:t>vot</w:t>
            </w:r>
            <w:r>
              <w:rPr>
                <w:spacing w:val="40"/>
                <w:sz w:val="18"/>
              </w:rPr>
              <w:t xml:space="preserve"> </w:t>
            </w:r>
            <w:r>
              <w:rPr>
                <w:sz w:val="18"/>
              </w:rPr>
              <w:t>ale</w:t>
            </w:r>
            <w:r>
              <w:rPr>
                <w:spacing w:val="40"/>
                <w:sz w:val="18"/>
              </w:rPr>
              <w:t xml:space="preserve"> </w:t>
            </w:r>
            <w:r>
              <w:rPr>
                <w:sz w:val="18"/>
              </w:rPr>
              <w:t>intreprindeii</w:t>
            </w:r>
            <w:r>
              <w:rPr>
                <w:spacing w:val="40"/>
                <w:sz w:val="18"/>
              </w:rPr>
              <w:t xml:space="preserve"> </w:t>
            </w:r>
            <w:r>
              <w:rPr>
                <w:sz w:val="18"/>
              </w:rPr>
              <w:t>B,</w:t>
            </w:r>
            <w:r>
              <w:rPr>
                <w:spacing w:val="40"/>
                <w:sz w:val="18"/>
              </w:rPr>
              <w:t xml:space="preserve"> </w:t>
            </w:r>
            <w:r>
              <w:rPr>
                <w:sz w:val="18"/>
              </w:rPr>
              <w:t>cele</w:t>
            </w:r>
            <w:r>
              <w:rPr>
                <w:spacing w:val="40"/>
                <w:sz w:val="18"/>
              </w:rPr>
              <w:t xml:space="preserve"> </w:t>
            </w:r>
            <w:r>
              <w:rPr>
                <w:sz w:val="18"/>
              </w:rPr>
              <w:t>două</w:t>
            </w:r>
            <w:r>
              <w:rPr>
                <w:spacing w:val="40"/>
                <w:sz w:val="18"/>
              </w:rPr>
              <w:t xml:space="preserve"> </w:t>
            </w:r>
            <w:r>
              <w:rPr>
                <w:sz w:val="18"/>
              </w:rPr>
              <w:t>întreprinderi</w:t>
            </w:r>
            <w:r>
              <w:rPr>
                <w:spacing w:val="40"/>
                <w:sz w:val="18"/>
              </w:rPr>
              <w:t xml:space="preserve"> </w:t>
            </w:r>
            <w:r>
              <w:rPr>
                <w:sz w:val="18"/>
              </w:rPr>
              <w:t>(A</w:t>
            </w:r>
            <w:r>
              <w:rPr>
                <w:spacing w:val="40"/>
                <w:sz w:val="18"/>
              </w:rPr>
              <w:t xml:space="preserve"> </w:t>
            </w:r>
            <w:r>
              <w:rPr>
                <w:sz w:val="18"/>
              </w:rPr>
              <w:t>si</w:t>
            </w:r>
            <w:r>
              <w:rPr>
                <w:spacing w:val="40"/>
                <w:sz w:val="18"/>
              </w:rPr>
              <w:t xml:space="preserve"> </w:t>
            </w:r>
            <w:r>
              <w:rPr>
                <w:sz w:val="18"/>
              </w:rPr>
              <w:t>B)</w:t>
            </w:r>
            <w:r>
              <w:rPr>
                <w:spacing w:val="40"/>
                <w:sz w:val="18"/>
              </w:rPr>
              <w:t xml:space="preserve"> </w:t>
            </w:r>
            <w:r>
              <w:rPr>
                <w:sz w:val="18"/>
              </w:rPr>
              <w:t>vor</w:t>
            </w:r>
            <w:r>
              <w:rPr>
                <w:spacing w:val="40"/>
                <w:sz w:val="18"/>
              </w:rPr>
              <w:t xml:space="preserve"> </w:t>
            </w:r>
            <w:r>
              <w:rPr>
                <w:sz w:val="18"/>
              </w:rPr>
              <w:t>fi</w:t>
            </w:r>
            <w:r>
              <w:rPr>
                <w:spacing w:val="40"/>
                <w:sz w:val="18"/>
              </w:rPr>
              <w:t xml:space="preserve"> </w:t>
            </w:r>
            <w:r>
              <w:rPr>
                <w:sz w:val="18"/>
              </w:rPr>
              <w:t>considerate intreprinderi</w:t>
            </w:r>
            <w:r>
              <w:rPr>
                <w:spacing w:val="40"/>
                <w:sz w:val="18"/>
              </w:rPr>
              <w:t xml:space="preserve"> </w:t>
            </w:r>
            <w:r>
              <w:rPr>
                <w:sz w:val="18"/>
              </w:rPr>
              <w:t>legate.</w:t>
            </w:r>
            <w:r>
              <w:rPr>
                <w:spacing w:val="40"/>
                <w:sz w:val="18"/>
              </w:rPr>
              <w:t xml:space="preserve"> </w:t>
            </w:r>
            <w:r>
              <w:rPr>
                <w:sz w:val="18"/>
              </w:rPr>
              <w:t>Cele</w:t>
            </w:r>
            <w:r>
              <w:rPr>
                <w:spacing w:val="40"/>
                <w:sz w:val="18"/>
              </w:rPr>
              <w:t xml:space="preserve"> </w:t>
            </w:r>
            <w:r>
              <w:rPr>
                <w:sz w:val="18"/>
              </w:rPr>
              <w:t>două</w:t>
            </w:r>
            <w:r>
              <w:rPr>
                <w:spacing w:val="40"/>
                <w:sz w:val="18"/>
              </w:rPr>
              <w:t xml:space="preserve"> </w:t>
            </w:r>
            <w:r>
              <w:rPr>
                <w:sz w:val="18"/>
              </w:rPr>
              <w:t>persoane</w:t>
            </w:r>
            <w:r>
              <w:rPr>
                <w:spacing w:val="40"/>
                <w:sz w:val="18"/>
              </w:rPr>
              <w:t xml:space="preserve"> </w:t>
            </w:r>
            <w:r>
              <w:rPr>
                <w:sz w:val="18"/>
              </w:rPr>
              <w:t>fizice</w:t>
            </w:r>
            <w:r>
              <w:rPr>
                <w:spacing w:val="40"/>
                <w:sz w:val="18"/>
              </w:rPr>
              <w:t xml:space="preserve"> </w:t>
            </w:r>
            <w:r>
              <w:rPr>
                <w:sz w:val="18"/>
              </w:rPr>
              <w:t>sau</w:t>
            </w:r>
            <w:r>
              <w:rPr>
                <w:spacing w:val="40"/>
                <w:sz w:val="18"/>
              </w:rPr>
              <w:t xml:space="preserve"> </w:t>
            </w:r>
            <w:r>
              <w:rPr>
                <w:sz w:val="18"/>
              </w:rPr>
              <w:t>juridice,</w:t>
            </w:r>
            <w:r>
              <w:rPr>
                <w:spacing w:val="40"/>
                <w:sz w:val="18"/>
              </w:rPr>
              <w:t xml:space="preserve"> </w:t>
            </w:r>
            <w:r>
              <w:rPr>
                <w:sz w:val="18"/>
              </w:rPr>
              <w:t>împreună,</w:t>
            </w:r>
            <w:r>
              <w:rPr>
                <w:spacing w:val="40"/>
                <w:sz w:val="18"/>
              </w:rPr>
              <w:t xml:space="preserve"> </w:t>
            </w:r>
            <w:r>
              <w:rPr>
                <w:sz w:val="18"/>
              </w:rPr>
              <w:t>vor</w:t>
            </w:r>
            <w:r>
              <w:rPr>
                <w:spacing w:val="40"/>
                <w:sz w:val="18"/>
              </w:rPr>
              <w:t xml:space="preserve"> </w:t>
            </w:r>
            <w:r>
              <w:rPr>
                <w:sz w:val="18"/>
              </w:rPr>
              <w:t>fi considerate actionari majoritari in ambele</w:t>
            </w:r>
            <w:r>
              <w:rPr>
                <w:spacing w:val="26"/>
                <w:sz w:val="18"/>
              </w:rPr>
              <w:t xml:space="preserve"> </w:t>
            </w:r>
            <w:r>
              <w:rPr>
                <w:sz w:val="18"/>
              </w:rPr>
              <w:t>intreprinderi si se vor cumula datele</w:t>
            </w:r>
            <w:r>
              <w:rPr>
                <w:spacing w:val="40"/>
                <w:sz w:val="18"/>
              </w:rPr>
              <w:t xml:space="preserve"> </w:t>
            </w:r>
            <w:r>
              <w:rPr>
                <w:sz w:val="18"/>
              </w:rPr>
              <w:t>celor doua intreprinderi.</w:t>
            </w:r>
          </w:p>
          <w:p w14:paraId="6658E903" w14:textId="77777777" w:rsidR="005B4DD7" w:rsidRDefault="00000000">
            <w:pPr>
              <w:pStyle w:val="TableParagraph"/>
              <w:spacing w:line="203" w:lineRule="exact"/>
              <w:ind w:left="70"/>
              <w:rPr>
                <w:sz w:val="18"/>
              </w:rPr>
            </w:pPr>
            <w:r>
              <w:rPr>
                <w:sz w:val="18"/>
              </w:rPr>
              <w:t>Pentru</w:t>
            </w:r>
            <w:r>
              <w:rPr>
                <w:spacing w:val="-2"/>
                <w:sz w:val="18"/>
              </w:rPr>
              <w:t xml:space="preserve"> exemplificare:</w:t>
            </w:r>
          </w:p>
          <w:p w14:paraId="7BF00329" w14:textId="77777777" w:rsidR="005B4DD7" w:rsidRDefault="00000000">
            <w:pPr>
              <w:pStyle w:val="TableParagraph"/>
              <w:numPr>
                <w:ilvl w:val="1"/>
                <w:numId w:val="31"/>
              </w:numPr>
              <w:tabs>
                <w:tab w:val="left" w:pos="820"/>
              </w:tabs>
              <w:spacing w:before="34"/>
              <w:ind w:right="10" w:firstLine="312"/>
              <w:jc w:val="both"/>
              <w:rPr>
                <w:sz w:val="18"/>
              </w:rPr>
            </w:pPr>
            <w:r>
              <w:rPr>
                <w:sz w:val="18"/>
              </w:rPr>
              <w:t>intreprinderea/persoana</w:t>
            </w:r>
            <w:r>
              <w:rPr>
                <w:spacing w:val="-1"/>
                <w:sz w:val="18"/>
              </w:rPr>
              <w:t xml:space="preserve"> </w:t>
            </w:r>
            <w:r>
              <w:rPr>
                <w:sz w:val="18"/>
              </w:rPr>
              <w:t>fizica</w:t>
            </w:r>
            <w:r>
              <w:rPr>
                <w:spacing w:val="-1"/>
                <w:sz w:val="18"/>
              </w:rPr>
              <w:t xml:space="preserve"> </w:t>
            </w:r>
            <w:r>
              <w:rPr>
                <w:sz w:val="18"/>
              </w:rPr>
              <w:t>(X) detine</w:t>
            </w:r>
            <w:r>
              <w:rPr>
                <w:spacing w:val="-1"/>
                <w:sz w:val="18"/>
              </w:rPr>
              <w:t xml:space="preserve"> </w:t>
            </w:r>
            <w:r>
              <w:rPr>
                <w:sz w:val="18"/>
              </w:rPr>
              <w:t>30% plus</w:t>
            </w:r>
            <w:r>
              <w:rPr>
                <w:spacing w:val="-1"/>
                <w:sz w:val="18"/>
              </w:rPr>
              <w:t xml:space="preserve"> </w:t>
            </w:r>
            <w:r>
              <w:rPr>
                <w:sz w:val="18"/>
              </w:rPr>
              <w:t>1 actiuni/parti sociale si intreprinderea/persoana fizica (Y) detine 20% actiuni/parti sociale in intreprinderea A, totodata,</w:t>
            </w:r>
          </w:p>
          <w:p w14:paraId="41B62B63" w14:textId="77777777" w:rsidR="005B4DD7" w:rsidRDefault="00000000">
            <w:pPr>
              <w:pStyle w:val="TableParagraph"/>
              <w:spacing w:before="13" w:line="237" w:lineRule="auto"/>
              <w:ind w:left="70" w:right="11"/>
              <w:jc w:val="both"/>
              <w:rPr>
                <w:sz w:val="18"/>
              </w:rPr>
            </w:pPr>
            <w:r>
              <w:rPr>
                <w:sz w:val="18"/>
              </w:rPr>
              <w:t>intreprinderea/persoana fizica (X) detine 20% plus 1 actiuni/parti sociale si intreprinderea/persoana fizica (Y) detine 30% actiuni/parti sociale in intreprinderea B,</w:t>
            </w:r>
          </w:p>
          <w:p w14:paraId="04AB5999" w14:textId="77777777" w:rsidR="005B4DD7" w:rsidRDefault="00000000">
            <w:pPr>
              <w:pStyle w:val="TableParagraph"/>
              <w:spacing w:before="1" w:line="261" w:lineRule="auto"/>
              <w:ind w:left="70" w:right="52"/>
              <w:jc w:val="both"/>
              <w:rPr>
                <w:b/>
                <w:sz w:val="18"/>
              </w:rPr>
            </w:pPr>
            <w:r>
              <w:rPr>
                <w:sz w:val="18"/>
              </w:rPr>
              <w:t xml:space="preserve">In urma calculului se vor cumula datele pentru intreprinderi legate astfel: </w:t>
            </w:r>
            <w:r>
              <w:rPr>
                <w:b/>
                <w:sz w:val="18"/>
              </w:rPr>
              <w:t>(A) 100% + (B) 100%.</w:t>
            </w:r>
          </w:p>
          <w:p w14:paraId="3C98F3E3" w14:textId="77777777" w:rsidR="005B4DD7" w:rsidRDefault="00000000">
            <w:pPr>
              <w:pStyle w:val="TableParagraph"/>
              <w:spacing w:before="13"/>
              <w:ind w:left="70"/>
              <w:rPr>
                <w:b/>
                <w:sz w:val="18"/>
              </w:rPr>
            </w:pPr>
            <w:r>
              <w:rPr>
                <w:b/>
                <w:spacing w:val="-2"/>
                <w:sz w:val="18"/>
              </w:rPr>
              <w:t>Observatie!</w:t>
            </w:r>
          </w:p>
          <w:p w14:paraId="52D112DF" w14:textId="77777777" w:rsidR="005B4DD7" w:rsidRDefault="00000000">
            <w:pPr>
              <w:pStyle w:val="TableParagraph"/>
              <w:spacing w:before="33" w:line="276" w:lineRule="auto"/>
              <w:ind w:left="70" w:right="2"/>
              <w:jc w:val="both"/>
              <w:rPr>
                <w:b/>
                <w:sz w:val="18"/>
              </w:rPr>
            </w:pPr>
            <w:r>
              <w:rPr>
                <w:b/>
                <w:sz w:val="18"/>
              </w:rPr>
              <w:t>In cazul asociatilor/actionarilor persoane fizice, întreprinderile implicate în</w:t>
            </w:r>
            <w:r>
              <w:rPr>
                <w:b/>
                <w:spacing w:val="40"/>
                <w:sz w:val="18"/>
              </w:rPr>
              <w:t xml:space="preserve"> </w:t>
            </w:r>
            <w:r>
              <w:rPr>
                <w:b/>
                <w:sz w:val="18"/>
              </w:rPr>
              <w:t>una dintre relaţiile în cauză prin intermediul unei persoane fizice sau al unui grup de persoane fizice care acţionează în comun sunt de asemenea considerate întreprinderi legate dacă se angajează în activitatea lor sau într-o parte a activităţii lor pe aceeaşi piaţă relevantă sau pe pieţe adiacente.</w:t>
            </w:r>
          </w:p>
          <w:p w14:paraId="39CDD2D3" w14:textId="77777777" w:rsidR="005B4DD7" w:rsidRDefault="00000000">
            <w:pPr>
              <w:pStyle w:val="TableParagraph"/>
              <w:spacing w:before="6" w:line="266" w:lineRule="auto"/>
              <w:ind w:left="70" w:right="57"/>
              <w:jc w:val="both"/>
              <w:rPr>
                <w:b/>
                <w:sz w:val="18"/>
              </w:rPr>
            </w:pPr>
            <w:r>
              <w:rPr>
                <w:b/>
                <w:sz w:val="18"/>
              </w:rPr>
              <w:t>O „piaţă adiacentă” este considerată a</w:t>
            </w:r>
            <w:r>
              <w:rPr>
                <w:b/>
                <w:spacing w:val="-1"/>
                <w:sz w:val="18"/>
              </w:rPr>
              <w:t xml:space="preserve"> </w:t>
            </w:r>
            <w:r>
              <w:rPr>
                <w:b/>
                <w:sz w:val="18"/>
              </w:rPr>
              <w:t>fi piaţa unui produs sau a unui serviciu situată direct în amonte sau în aval de piaţa relevantă.</w:t>
            </w:r>
          </w:p>
          <w:p w14:paraId="281DAC04" w14:textId="77777777" w:rsidR="005B4DD7" w:rsidRDefault="00000000">
            <w:pPr>
              <w:pStyle w:val="TableParagraph"/>
              <w:spacing w:before="9" w:line="276" w:lineRule="auto"/>
              <w:ind w:left="70" w:right="4"/>
              <w:jc w:val="both"/>
              <w:rPr>
                <w:sz w:val="18"/>
              </w:rPr>
            </w:pPr>
            <w:r>
              <w:rPr>
                <w:sz w:val="18"/>
              </w:rPr>
              <w:t>Dupa caz, modalitatea de calculul pentru intreprinderi legate, se va aplica si pentru mai mult de doua intreprinderi in care se regasesc aceleasi persoane fizice sau juridice (X,Y…n) si detin impreuna cel puțin 50% plus 1 din totalul acțiunilor/ părților sociale /drepturilor de vot in oricare dintre proportii, conditia fiind ca acestia sa intruneasca</w:t>
            </w:r>
            <w:r>
              <w:rPr>
                <w:spacing w:val="40"/>
                <w:sz w:val="18"/>
              </w:rPr>
              <w:t xml:space="preserve"> </w:t>
            </w:r>
            <w:r>
              <w:rPr>
                <w:sz w:val="18"/>
              </w:rPr>
              <w:t>impreuna cel puțin 50% plus 1 din totalul acțiunilor/ părților sociale /drepturilor de vot in cadrul intreprinderilor identificate, in care detin calitatea de asociati/actionari.</w:t>
            </w:r>
          </w:p>
          <w:p w14:paraId="155CD43F" w14:textId="77777777" w:rsidR="005B4DD7" w:rsidRDefault="00000000">
            <w:pPr>
              <w:pStyle w:val="TableParagraph"/>
              <w:ind w:left="70"/>
              <w:rPr>
                <w:b/>
                <w:sz w:val="18"/>
              </w:rPr>
            </w:pPr>
            <w:r>
              <w:rPr>
                <w:b/>
                <w:spacing w:val="-2"/>
                <w:sz w:val="18"/>
              </w:rPr>
              <w:t>Atentionare!</w:t>
            </w:r>
          </w:p>
          <w:p w14:paraId="2547309B" w14:textId="77777777" w:rsidR="005B4DD7" w:rsidRDefault="00000000">
            <w:pPr>
              <w:pStyle w:val="TableParagraph"/>
              <w:spacing w:before="31" w:line="276" w:lineRule="auto"/>
              <w:ind w:left="70" w:right="2"/>
              <w:jc w:val="both"/>
              <w:rPr>
                <w:sz w:val="18"/>
              </w:rPr>
            </w:pPr>
            <w:r>
              <w:rPr>
                <w:sz w:val="18"/>
              </w:rPr>
              <w:t>Prin intermediul persoanelor fizice care detin calitatea de asociati/actionari in cadrul a doua sau mai multor intreprinderi, nu se va realiza calculul pentru intreprinderi partenere si nu se va intocmi fisa de parteneriat conform prevederilor Legii 346/2003 si a Recomandarilor CE- modelul de calcul prezentat</w:t>
            </w:r>
            <w:r>
              <w:rPr>
                <w:spacing w:val="40"/>
                <w:sz w:val="18"/>
              </w:rPr>
              <w:t xml:space="preserve"> </w:t>
            </w:r>
            <w:r>
              <w:rPr>
                <w:sz w:val="18"/>
              </w:rPr>
              <w:t>in Ghidul pentru IMM-uri, pentru persoane juridice.</w:t>
            </w:r>
          </w:p>
          <w:p w14:paraId="37207B3B" w14:textId="77777777" w:rsidR="005B4DD7" w:rsidRDefault="00000000">
            <w:pPr>
              <w:pStyle w:val="TableParagraph"/>
              <w:tabs>
                <w:tab w:val="left" w:pos="824"/>
                <w:tab w:val="left" w:pos="1897"/>
                <w:tab w:val="left" w:pos="2262"/>
                <w:tab w:val="left" w:pos="3231"/>
                <w:tab w:val="left" w:pos="3647"/>
                <w:tab w:val="left" w:pos="4936"/>
                <w:tab w:val="left" w:pos="5601"/>
                <w:tab w:val="left" w:pos="6472"/>
              </w:tabs>
              <w:spacing w:line="276" w:lineRule="auto"/>
              <w:ind w:left="70" w:right="48"/>
              <w:rPr>
                <w:sz w:val="18"/>
              </w:rPr>
            </w:pPr>
            <w:r>
              <w:rPr>
                <w:sz w:val="18"/>
              </w:rPr>
              <w:t>Prin</w:t>
            </w:r>
            <w:r>
              <w:rPr>
                <w:spacing w:val="40"/>
                <w:sz w:val="18"/>
              </w:rPr>
              <w:t xml:space="preserve"> </w:t>
            </w:r>
            <w:r>
              <w:rPr>
                <w:sz w:val="18"/>
              </w:rPr>
              <w:t>intermediul</w:t>
            </w:r>
            <w:r>
              <w:rPr>
                <w:spacing w:val="40"/>
                <w:sz w:val="18"/>
              </w:rPr>
              <w:t xml:space="preserve"> </w:t>
            </w:r>
            <w:r>
              <w:rPr>
                <w:sz w:val="18"/>
              </w:rPr>
              <w:t>persoanelor</w:t>
            </w:r>
            <w:r>
              <w:rPr>
                <w:spacing w:val="40"/>
                <w:sz w:val="18"/>
              </w:rPr>
              <w:t xml:space="preserve"> </w:t>
            </w:r>
            <w:r>
              <w:rPr>
                <w:sz w:val="18"/>
              </w:rPr>
              <w:t>fizice</w:t>
            </w:r>
            <w:r>
              <w:rPr>
                <w:spacing w:val="40"/>
                <w:sz w:val="18"/>
              </w:rPr>
              <w:t xml:space="preserve"> </w:t>
            </w:r>
            <w:r>
              <w:rPr>
                <w:sz w:val="18"/>
              </w:rPr>
              <w:t>(asociati/actionari),</w:t>
            </w:r>
            <w:r>
              <w:rPr>
                <w:spacing w:val="40"/>
                <w:sz w:val="18"/>
              </w:rPr>
              <w:t xml:space="preserve"> </w:t>
            </w:r>
            <w:r>
              <w:rPr>
                <w:sz w:val="18"/>
              </w:rPr>
              <w:t>intreprinderile</w:t>
            </w:r>
            <w:r>
              <w:rPr>
                <w:spacing w:val="40"/>
                <w:sz w:val="18"/>
              </w:rPr>
              <w:t xml:space="preserve"> </w:t>
            </w:r>
            <w:r>
              <w:rPr>
                <w:sz w:val="18"/>
              </w:rPr>
              <w:t>pot</w:t>
            </w:r>
            <w:r>
              <w:rPr>
                <w:spacing w:val="40"/>
                <w:sz w:val="18"/>
              </w:rPr>
              <w:t xml:space="preserve"> </w:t>
            </w:r>
            <w:r>
              <w:rPr>
                <w:sz w:val="18"/>
              </w:rPr>
              <w:t xml:space="preserve">fi numai “legate” </w:t>
            </w:r>
            <w:r>
              <w:rPr>
                <w:b/>
                <w:sz w:val="18"/>
              </w:rPr>
              <w:t xml:space="preserve">numai in situatiile in care intreprinderile respective activeaza pe piata relevanta (aceiasi piata) sau pe piete adiacente (amonte si/sau aval). </w:t>
            </w:r>
            <w:r>
              <w:rPr>
                <w:sz w:val="18"/>
              </w:rPr>
              <w:t>Daca</w:t>
            </w:r>
            <w:r>
              <w:rPr>
                <w:spacing w:val="30"/>
                <w:sz w:val="18"/>
              </w:rPr>
              <w:t xml:space="preserve"> </w:t>
            </w:r>
            <w:r>
              <w:rPr>
                <w:sz w:val="18"/>
              </w:rPr>
              <w:t>o</w:t>
            </w:r>
            <w:r>
              <w:rPr>
                <w:spacing w:val="30"/>
                <w:sz w:val="18"/>
              </w:rPr>
              <w:t xml:space="preserve"> </w:t>
            </w:r>
            <w:r>
              <w:rPr>
                <w:sz w:val="18"/>
              </w:rPr>
              <w:t>microintreprindere</w:t>
            </w:r>
            <w:r>
              <w:rPr>
                <w:spacing w:val="31"/>
                <w:sz w:val="18"/>
              </w:rPr>
              <w:t xml:space="preserve"> </w:t>
            </w:r>
            <w:r>
              <w:rPr>
                <w:sz w:val="18"/>
              </w:rPr>
              <w:t>A,</w:t>
            </w:r>
            <w:r>
              <w:rPr>
                <w:spacing w:val="32"/>
                <w:sz w:val="18"/>
              </w:rPr>
              <w:t xml:space="preserve"> </w:t>
            </w:r>
            <w:r>
              <w:rPr>
                <w:sz w:val="18"/>
              </w:rPr>
              <w:t>este</w:t>
            </w:r>
            <w:r>
              <w:rPr>
                <w:spacing w:val="29"/>
                <w:sz w:val="18"/>
              </w:rPr>
              <w:t xml:space="preserve"> </w:t>
            </w:r>
            <w:r>
              <w:rPr>
                <w:sz w:val="18"/>
              </w:rPr>
              <w:t>legata</w:t>
            </w:r>
            <w:r>
              <w:rPr>
                <w:spacing w:val="30"/>
                <w:sz w:val="18"/>
              </w:rPr>
              <w:t xml:space="preserve"> </w:t>
            </w:r>
            <w:r>
              <w:rPr>
                <w:sz w:val="18"/>
              </w:rPr>
              <w:t>cu</w:t>
            </w:r>
            <w:r>
              <w:rPr>
                <w:spacing w:val="31"/>
                <w:sz w:val="18"/>
              </w:rPr>
              <w:t xml:space="preserve"> </w:t>
            </w:r>
            <w:r>
              <w:rPr>
                <w:sz w:val="18"/>
              </w:rPr>
              <w:t>o</w:t>
            </w:r>
            <w:r>
              <w:rPr>
                <w:spacing w:val="31"/>
                <w:sz w:val="18"/>
              </w:rPr>
              <w:t xml:space="preserve"> </w:t>
            </w:r>
            <w:r>
              <w:rPr>
                <w:sz w:val="18"/>
              </w:rPr>
              <w:t>alta</w:t>
            </w:r>
            <w:r>
              <w:rPr>
                <w:spacing w:val="30"/>
                <w:sz w:val="18"/>
              </w:rPr>
              <w:t xml:space="preserve"> </w:t>
            </w:r>
            <w:r>
              <w:rPr>
                <w:sz w:val="18"/>
              </w:rPr>
              <w:t>intreprindere</w:t>
            </w:r>
            <w:r>
              <w:rPr>
                <w:spacing w:val="31"/>
                <w:sz w:val="18"/>
              </w:rPr>
              <w:t xml:space="preserve"> </w:t>
            </w:r>
            <w:r>
              <w:rPr>
                <w:sz w:val="18"/>
              </w:rPr>
              <w:t>mijolocie,</w:t>
            </w:r>
            <w:r>
              <w:rPr>
                <w:spacing w:val="35"/>
                <w:sz w:val="18"/>
              </w:rPr>
              <w:t xml:space="preserve"> </w:t>
            </w:r>
            <w:r>
              <w:rPr>
                <w:sz w:val="18"/>
              </w:rPr>
              <w:t xml:space="preserve">B, </w:t>
            </w:r>
            <w:r>
              <w:rPr>
                <w:spacing w:val="-2"/>
                <w:sz w:val="18"/>
              </w:rPr>
              <w:t>pentru</w:t>
            </w:r>
            <w:r>
              <w:rPr>
                <w:sz w:val="18"/>
              </w:rPr>
              <w:tab/>
            </w:r>
            <w:r>
              <w:rPr>
                <w:spacing w:val="-2"/>
                <w:sz w:val="18"/>
              </w:rPr>
              <w:t>incadrarea</w:t>
            </w:r>
            <w:r>
              <w:rPr>
                <w:sz w:val="18"/>
              </w:rPr>
              <w:tab/>
            </w:r>
            <w:r>
              <w:rPr>
                <w:spacing w:val="-6"/>
                <w:sz w:val="18"/>
              </w:rPr>
              <w:t>in</w:t>
            </w:r>
            <w:r>
              <w:rPr>
                <w:sz w:val="18"/>
              </w:rPr>
              <w:tab/>
            </w:r>
            <w:r>
              <w:rPr>
                <w:spacing w:val="-2"/>
                <w:sz w:val="18"/>
              </w:rPr>
              <w:t>categoria</w:t>
            </w:r>
            <w:r>
              <w:rPr>
                <w:sz w:val="18"/>
              </w:rPr>
              <w:tab/>
            </w:r>
            <w:r>
              <w:rPr>
                <w:spacing w:val="-6"/>
                <w:sz w:val="18"/>
              </w:rPr>
              <w:t>de</w:t>
            </w:r>
            <w:r>
              <w:rPr>
                <w:sz w:val="18"/>
              </w:rPr>
              <w:tab/>
            </w:r>
            <w:r>
              <w:rPr>
                <w:spacing w:val="-2"/>
                <w:sz w:val="18"/>
              </w:rPr>
              <w:t>întreprindere</w:t>
            </w:r>
            <w:r>
              <w:rPr>
                <w:sz w:val="18"/>
              </w:rPr>
              <w:tab/>
            </w:r>
            <w:r>
              <w:rPr>
                <w:spacing w:val="-2"/>
                <w:sz w:val="18"/>
              </w:rPr>
              <w:t>mică,</w:t>
            </w:r>
            <w:r>
              <w:rPr>
                <w:sz w:val="18"/>
              </w:rPr>
              <w:tab/>
            </w:r>
            <w:r>
              <w:rPr>
                <w:spacing w:val="-2"/>
                <w:sz w:val="18"/>
              </w:rPr>
              <w:t>mijlocie</w:t>
            </w:r>
            <w:r>
              <w:rPr>
                <w:sz w:val="18"/>
              </w:rPr>
              <w:tab/>
            </w:r>
            <w:r>
              <w:rPr>
                <w:spacing w:val="-4"/>
                <w:sz w:val="18"/>
              </w:rPr>
              <w:t xml:space="preserve">sau </w:t>
            </w:r>
            <w:r>
              <w:rPr>
                <w:sz w:val="18"/>
              </w:rPr>
              <w:t>microîntreprindere se vor analiza situatiile financiare ale firmei legate, aferente anilor</w:t>
            </w:r>
            <w:r>
              <w:rPr>
                <w:spacing w:val="40"/>
                <w:sz w:val="18"/>
              </w:rPr>
              <w:t xml:space="preserve"> </w:t>
            </w:r>
            <w:r>
              <w:rPr>
                <w:sz w:val="18"/>
              </w:rPr>
              <w:t>anteriori</w:t>
            </w:r>
            <w:r>
              <w:rPr>
                <w:spacing w:val="40"/>
                <w:sz w:val="18"/>
              </w:rPr>
              <w:t xml:space="preserve"> </w:t>
            </w:r>
            <w:r>
              <w:rPr>
                <w:sz w:val="18"/>
              </w:rPr>
              <w:t>depunerii</w:t>
            </w:r>
            <w:r>
              <w:rPr>
                <w:spacing w:val="40"/>
                <w:sz w:val="18"/>
              </w:rPr>
              <w:t xml:space="preserve"> </w:t>
            </w:r>
            <w:r>
              <w:rPr>
                <w:sz w:val="18"/>
              </w:rPr>
              <w:t>proiectului.</w:t>
            </w:r>
            <w:r>
              <w:rPr>
                <w:spacing w:val="40"/>
                <w:sz w:val="18"/>
              </w:rPr>
              <w:t xml:space="preserve"> </w:t>
            </w:r>
            <w:r>
              <w:rPr>
                <w:sz w:val="18"/>
              </w:rPr>
              <w:t>In</w:t>
            </w:r>
            <w:r>
              <w:rPr>
                <w:spacing w:val="40"/>
                <w:sz w:val="18"/>
              </w:rPr>
              <w:t xml:space="preserve"> </w:t>
            </w:r>
            <w:r>
              <w:rPr>
                <w:sz w:val="18"/>
              </w:rPr>
              <w:t>urma</w:t>
            </w:r>
            <w:r>
              <w:rPr>
                <w:spacing w:val="40"/>
                <w:sz w:val="18"/>
              </w:rPr>
              <w:t xml:space="preserve"> </w:t>
            </w:r>
            <w:r>
              <w:rPr>
                <w:sz w:val="18"/>
              </w:rPr>
              <w:t>calculului</w:t>
            </w:r>
            <w:r>
              <w:rPr>
                <w:spacing w:val="40"/>
                <w:sz w:val="18"/>
              </w:rPr>
              <w:t xml:space="preserve"> </w:t>
            </w:r>
            <w:r>
              <w:rPr>
                <w:sz w:val="18"/>
              </w:rPr>
              <w:t>se</w:t>
            </w:r>
            <w:r>
              <w:rPr>
                <w:spacing w:val="40"/>
                <w:sz w:val="18"/>
              </w:rPr>
              <w:t xml:space="preserve"> </w:t>
            </w:r>
            <w:r>
              <w:rPr>
                <w:sz w:val="18"/>
              </w:rPr>
              <w:t>va</w:t>
            </w:r>
            <w:r>
              <w:rPr>
                <w:spacing w:val="40"/>
                <w:sz w:val="18"/>
              </w:rPr>
              <w:t xml:space="preserve"> </w:t>
            </w:r>
            <w:r>
              <w:rPr>
                <w:sz w:val="18"/>
              </w:rPr>
              <w:t>verifica</w:t>
            </w:r>
            <w:r>
              <w:rPr>
                <w:spacing w:val="40"/>
                <w:sz w:val="18"/>
              </w:rPr>
              <w:t xml:space="preserve"> </w:t>
            </w:r>
            <w:r>
              <w:rPr>
                <w:sz w:val="18"/>
              </w:rPr>
              <w:t>daca aceste plafoane au fost depasite de firma legată (B) in două exerciții financiare consecutive, iar dacă au fost depasite firma</w:t>
            </w:r>
            <w:r>
              <w:rPr>
                <w:spacing w:val="-1"/>
                <w:sz w:val="18"/>
              </w:rPr>
              <w:t xml:space="preserve"> </w:t>
            </w:r>
            <w:r>
              <w:rPr>
                <w:sz w:val="18"/>
              </w:rPr>
              <w:t>A</w:t>
            </w:r>
            <w:r>
              <w:rPr>
                <w:spacing w:val="-1"/>
                <w:sz w:val="18"/>
              </w:rPr>
              <w:t xml:space="preserve"> </w:t>
            </w:r>
            <w:r>
              <w:rPr>
                <w:sz w:val="18"/>
              </w:rPr>
              <w:t>va fi incadrata</w:t>
            </w:r>
            <w:r>
              <w:rPr>
                <w:spacing w:val="-1"/>
                <w:sz w:val="18"/>
              </w:rPr>
              <w:t xml:space="preserve"> </w:t>
            </w:r>
            <w:r>
              <w:rPr>
                <w:sz w:val="18"/>
              </w:rPr>
              <w:t>in aceeasi categorie cu firma B.</w:t>
            </w:r>
          </w:p>
        </w:tc>
      </w:tr>
    </w:tbl>
    <w:p w14:paraId="338B23B9" w14:textId="77777777" w:rsidR="005B4DD7" w:rsidRDefault="005B4DD7">
      <w:pPr>
        <w:spacing w:line="276" w:lineRule="auto"/>
        <w:rPr>
          <w:sz w:val="18"/>
        </w:rPr>
        <w:sectPr w:rsidR="005B4DD7">
          <w:pgSz w:w="11930" w:h="16850"/>
          <w:pgMar w:top="1680" w:right="320" w:bottom="660" w:left="840" w:header="732" w:footer="465" w:gutter="0"/>
          <w:cols w:space="720"/>
        </w:sectPr>
      </w:pPr>
    </w:p>
    <w:p w14:paraId="7BE6385C" w14:textId="77777777" w:rsidR="005B4DD7" w:rsidRDefault="005B4DD7">
      <w:pPr>
        <w:pStyle w:val="BodyText"/>
        <w:spacing w:before="5" w:after="1"/>
        <w:rPr>
          <w:sz w:val="25"/>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51"/>
        <w:gridCol w:w="6806"/>
      </w:tblGrid>
      <w:tr w:rsidR="005B4DD7" w14:paraId="0ED510E7" w14:textId="77777777">
        <w:trPr>
          <w:trHeight w:val="6564"/>
        </w:trPr>
        <w:tc>
          <w:tcPr>
            <w:tcW w:w="3551" w:type="dxa"/>
          </w:tcPr>
          <w:p w14:paraId="4A0D1E8D" w14:textId="77777777" w:rsidR="005B4DD7" w:rsidRDefault="005B4DD7">
            <w:pPr>
              <w:pStyle w:val="TableParagraph"/>
              <w:rPr>
                <w:rFonts w:ascii="Times New Roman"/>
                <w:sz w:val="18"/>
              </w:rPr>
            </w:pPr>
          </w:p>
        </w:tc>
        <w:tc>
          <w:tcPr>
            <w:tcW w:w="6806" w:type="dxa"/>
          </w:tcPr>
          <w:p w14:paraId="7459EE3F" w14:textId="77777777" w:rsidR="005B4DD7" w:rsidRDefault="00000000">
            <w:pPr>
              <w:pStyle w:val="TableParagraph"/>
              <w:spacing w:line="198" w:lineRule="exact"/>
              <w:ind w:left="66"/>
              <w:jc w:val="both"/>
              <w:rPr>
                <w:sz w:val="18"/>
              </w:rPr>
            </w:pPr>
            <w:r>
              <w:rPr>
                <w:b/>
                <w:sz w:val="18"/>
              </w:rPr>
              <w:t>Verificări</w:t>
            </w:r>
            <w:r>
              <w:rPr>
                <w:b/>
                <w:spacing w:val="-6"/>
                <w:sz w:val="18"/>
              </w:rPr>
              <w:t xml:space="preserve"> </w:t>
            </w:r>
            <w:r>
              <w:rPr>
                <w:b/>
                <w:spacing w:val="-2"/>
                <w:sz w:val="18"/>
              </w:rPr>
              <w:t>generale</w:t>
            </w:r>
            <w:r>
              <w:rPr>
                <w:spacing w:val="-2"/>
                <w:sz w:val="18"/>
              </w:rPr>
              <w:t>:</w:t>
            </w:r>
          </w:p>
          <w:p w14:paraId="3915DDB9" w14:textId="77777777" w:rsidR="005B4DD7" w:rsidRDefault="00000000">
            <w:pPr>
              <w:pStyle w:val="TableParagraph"/>
              <w:spacing w:before="19" w:line="276" w:lineRule="auto"/>
              <w:ind w:left="66" w:right="31"/>
              <w:jc w:val="both"/>
              <w:rPr>
                <w:i/>
                <w:sz w:val="18"/>
              </w:rPr>
            </w:pPr>
            <w:r>
              <w:rPr>
                <w:i/>
                <w:sz w:val="18"/>
              </w:rPr>
              <w:t>Pentru verificările ce vizează firme înființate înainte de anul 2000 se vor lua în considerare Numele și Data Nașterii persoanei verificate iar pentru perioada ulterioară anului 2000, CNP –ul.</w:t>
            </w:r>
          </w:p>
          <w:p w14:paraId="16E7DF59" w14:textId="77777777" w:rsidR="005B4DD7" w:rsidRDefault="00000000">
            <w:pPr>
              <w:pStyle w:val="TableParagraph"/>
              <w:spacing w:before="6" w:line="273" w:lineRule="auto"/>
              <w:ind w:left="66" w:right="24"/>
              <w:jc w:val="both"/>
              <w:rPr>
                <w:sz w:val="18"/>
              </w:rPr>
            </w:pPr>
            <w:r>
              <w:rPr>
                <w:sz w:val="18"/>
              </w:rPr>
              <w:t xml:space="preserve">În situația în care în urma verificărilor expertul constată diferențe referitoare la valoarea cifrei de afaceri anuale/activelor totale, completate în Doc.10, care modifică încadrarea în categoria microîntreprinderii sau întreprinderii mici, va solicita prin formularul E 3.4, refacerea Doc. 10 cu completarea </w:t>
            </w:r>
            <w:r>
              <w:rPr>
                <w:b/>
                <w:sz w:val="18"/>
              </w:rPr>
              <w:t xml:space="preserve">valorii în euro calculată utilizând cursul BNR din 31 decembrie </w:t>
            </w:r>
            <w:r>
              <w:rPr>
                <w:sz w:val="18"/>
              </w:rPr>
              <w:t>din anul pentru care s-a intocmit bilantul</w:t>
            </w:r>
          </w:p>
          <w:p w14:paraId="58700457" w14:textId="77777777" w:rsidR="005B4DD7" w:rsidRDefault="00000000">
            <w:pPr>
              <w:pStyle w:val="TableParagraph"/>
              <w:spacing w:before="15"/>
              <w:ind w:left="66" w:right="27"/>
              <w:jc w:val="both"/>
              <w:rPr>
                <w:b/>
                <w:sz w:val="18"/>
              </w:rPr>
            </w:pPr>
            <w:r>
              <w:rPr>
                <w:sz w:val="18"/>
              </w:rPr>
              <w:t>Î</w:t>
            </w:r>
            <w:r>
              <w:rPr>
                <w:i/>
                <w:sz w:val="18"/>
              </w:rPr>
              <w:t>n funcţie de cota de participare se realizeaza</w:t>
            </w:r>
            <w:r>
              <w:rPr>
                <w:i/>
                <w:spacing w:val="80"/>
                <w:sz w:val="18"/>
              </w:rPr>
              <w:t xml:space="preserve"> </w:t>
            </w:r>
            <w:r>
              <w:rPr>
                <w:i/>
                <w:sz w:val="18"/>
              </w:rPr>
              <w:t>c</w:t>
            </w:r>
            <w:r>
              <w:rPr>
                <w:sz w:val="18"/>
              </w:rPr>
              <w:t>alculul numarului mediu de salariati si a cifrei de afaceri conform precizarilor din Legea nr. 346/2004, art. 4</w:t>
            </w:r>
            <w:r>
              <w:rPr>
                <w:spacing w:val="40"/>
                <w:sz w:val="18"/>
              </w:rPr>
              <w:t xml:space="preserve"> </w:t>
            </w:r>
            <w:r>
              <w:rPr>
                <w:sz w:val="18"/>
              </w:rPr>
              <w:t xml:space="preserve">şi Ghidul IMM respectiv încadrarea în categoria de microîntreprindere, întreprindere mică </w:t>
            </w:r>
            <w:r>
              <w:rPr>
                <w:b/>
                <w:sz w:val="18"/>
              </w:rPr>
              <w:t>la momentul depunerii cererii de finanţare.</w:t>
            </w:r>
          </w:p>
          <w:p w14:paraId="5C63617C" w14:textId="77777777" w:rsidR="005B4DD7" w:rsidRDefault="00000000">
            <w:pPr>
              <w:pStyle w:val="TableParagraph"/>
              <w:spacing w:line="268" w:lineRule="auto"/>
              <w:ind w:left="66" w:right="31"/>
              <w:jc w:val="both"/>
              <w:rPr>
                <w:sz w:val="18"/>
              </w:rPr>
            </w:pPr>
            <w:r>
              <w:rPr>
                <w:sz w:val="18"/>
              </w:rPr>
              <w:t>Pentru intreprinderea nou infiintata, numarul de salariati este cel declarat in Declaratia privind incadrarea intreprinderii</w:t>
            </w:r>
            <w:r>
              <w:rPr>
                <w:spacing w:val="40"/>
                <w:sz w:val="18"/>
              </w:rPr>
              <w:t xml:space="preserve"> </w:t>
            </w:r>
            <w:r>
              <w:rPr>
                <w:sz w:val="18"/>
              </w:rPr>
              <w:t>in categoria intreprinderilor mici si mijlocii si poate fi diferit de numarul</w:t>
            </w:r>
            <w:r>
              <w:rPr>
                <w:spacing w:val="40"/>
                <w:sz w:val="18"/>
              </w:rPr>
              <w:t xml:space="preserve"> </w:t>
            </w:r>
            <w:r>
              <w:rPr>
                <w:sz w:val="18"/>
              </w:rPr>
              <w:t>de salariati prevazut in proiect.</w:t>
            </w:r>
          </w:p>
          <w:p w14:paraId="6B9FB0C1" w14:textId="77777777" w:rsidR="005B4DD7" w:rsidRDefault="00000000">
            <w:pPr>
              <w:pStyle w:val="TableParagraph"/>
              <w:spacing w:before="3" w:line="276" w:lineRule="auto"/>
              <w:ind w:left="66" w:right="29"/>
              <w:jc w:val="both"/>
              <w:rPr>
                <w:sz w:val="18"/>
              </w:rPr>
            </w:pPr>
            <w:r>
              <w:rPr>
                <w:sz w:val="18"/>
              </w:rPr>
              <w:t>Expertul va atasa print-screen–urile și Cerificatele Constatatoare din RECOM identificate pentru solicitant, acționarii/ asociații acestuia, pentru a incheia verificarea realizată.</w:t>
            </w:r>
          </w:p>
          <w:p w14:paraId="684CCCBA" w14:textId="77777777" w:rsidR="005B4DD7" w:rsidRDefault="00000000">
            <w:pPr>
              <w:pStyle w:val="TableParagraph"/>
              <w:spacing w:before="9"/>
              <w:ind w:left="66" w:right="31"/>
              <w:jc w:val="both"/>
              <w:rPr>
                <w:i/>
                <w:sz w:val="18"/>
              </w:rPr>
            </w:pPr>
            <w:r>
              <w:rPr>
                <w:b/>
                <w:sz w:val="18"/>
              </w:rPr>
              <w:t>Notă</w:t>
            </w:r>
            <w:r>
              <w:rPr>
                <w:sz w:val="18"/>
              </w:rPr>
              <w:t xml:space="preserve">: </w:t>
            </w:r>
            <w:r>
              <w:rPr>
                <w:i/>
                <w:sz w:val="18"/>
              </w:rPr>
              <w:t>Solicitantul poate depăşi categoria de microintreprindere/intreprindere mica pe perioada de implementare a proiectului.</w:t>
            </w:r>
          </w:p>
          <w:p w14:paraId="6556FC12" w14:textId="77777777" w:rsidR="005B4DD7" w:rsidRDefault="00000000">
            <w:pPr>
              <w:pStyle w:val="TableParagraph"/>
              <w:spacing w:before="3" w:line="237" w:lineRule="auto"/>
              <w:ind w:left="66" w:right="31"/>
              <w:jc w:val="both"/>
              <w:rPr>
                <w:i/>
                <w:sz w:val="18"/>
              </w:rPr>
            </w:pPr>
            <w:r>
              <w:rPr>
                <w:i/>
                <w:sz w:val="18"/>
              </w:rPr>
              <w:t>Se verifică, în RECOM, dacă solicitantul este înscris la ONRC. În cazul în care solicitantul nu se regăseşte in RECOM online sau la ONRC înregistrat cererea de finanţare va fi declarată neeligibilă</w:t>
            </w:r>
          </w:p>
          <w:p w14:paraId="55112C15" w14:textId="77777777" w:rsidR="005B4DD7" w:rsidRDefault="00000000">
            <w:pPr>
              <w:pStyle w:val="TableParagraph"/>
              <w:ind w:left="66" w:right="29"/>
              <w:jc w:val="both"/>
              <w:rPr>
                <w:sz w:val="18"/>
              </w:rPr>
            </w:pPr>
            <w:r>
              <w:rPr>
                <w:sz w:val="18"/>
              </w:rPr>
              <w:t>Daca exista neconcordante intre verificarile realizate prin intermediul ONRC, Declarația privind încadrarea întreprinderii în categoria întreprinderilor mici și mijlocii și Calculul pentru întreprinderile partenere sau legate, se vor solicita informatii suplimentare pentru corectarea acestora.</w:t>
            </w:r>
          </w:p>
        </w:tc>
      </w:tr>
      <w:tr w:rsidR="005B4DD7" w14:paraId="04D79365" w14:textId="77777777">
        <w:trPr>
          <w:trHeight w:val="7214"/>
        </w:trPr>
        <w:tc>
          <w:tcPr>
            <w:tcW w:w="3551" w:type="dxa"/>
          </w:tcPr>
          <w:p w14:paraId="1EF61748" w14:textId="77777777" w:rsidR="005B4DD7" w:rsidRDefault="00000000">
            <w:pPr>
              <w:pStyle w:val="TableParagraph"/>
              <w:spacing w:line="271" w:lineRule="auto"/>
              <w:ind w:left="69" w:right="48"/>
              <w:rPr>
                <w:b/>
                <w:sz w:val="18"/>
              </w:rPr>
            </w:pPr>
            <w:r>
              <w:rPr>
                <w:b/>
                <w:sz w:val="18"/>
              </w:rPr>
              <w:t>Doc. 11 Declaraţie pe propria răspundere</w:t>
            </w:r>
            <w:r>
              <w:rPr>
                <w:b/>
                <w:spacing w:val="-13"/>
                <w:sz w:val="18"/>
              </w:rPr>
              <w:t xml:space="preserve"> </w:t>
            </w:r>
            <w:r>
              <w:rPr>
                <w:sz w:val="18"/>
              </w:rPr>
              <w:t>a</w:t>
            </w:r>
            <w:r>
              <w:rPr>
                <w:spacing w:val="-13"/>
                <w:sz w:val="18"/>
              </w:rPr>
              <w:t xml:space="preserve"> </w:t>
            </w:r>
            <w:r>
              <w:rPr>
                <w:sz w:val="18"/>
              </w:rPr>
              <w:t>solicitantului</w:t>
            </w:r>
            <w:r>
              <w:rPr>
                <w:spacing w:val="-13"/>
                <w:sz w:val="18"/>
              </w:rPr>
              <w:t xml:space="preserve"> </w:t>
            </w:r>
            <w:r>
              <w:rPr>
                <w:sz w:val="18"/>
              </w:rPr>
              <w:t xml:space="preserve">privind respectarea regulii de </w:t>
            </w:r>
            <w:r>
              <w:rPr>
                <w:b/>
                <w:sz w:val="18"/>
              </w:rPr>
              <w:t>cumul a ajutoarelor de minimis</w:t>
            </w:r>
          </w:p>
          <w:p w14:paraId="61E7E2D2" w14:textId="77777777" w:rsidR="005B4DD7" w:rsidRDefault="00000000">
            <w:pPr>
              <w:pStyle w:val="TableParagraph"/>
              <w:spacing w:line="276" w:lineRule="auto"/>
              <w:ind w:left="69" w:right="26"/>
              <w:jc w:val="both"/>
              <w:rPr>
                <w:sz w:val="18"/>
              </w:rPr>
            </w:pPr>
            <w:r>
              <w:rPr>
                <w:sz w:val="18"/>
              </w:rPr>
              <w:t>Registrul electronic al cererilor de finantare Bazele de date AFIR cu proiectele contractate pe schema de minimis (M312, M313, M413.312, M413.313,</w:t>
            </w:r>
            <w:r>
              <w:rPr>
                <w:spacing w:val="43"/>
                <w:sz w:val="18"/>
              </w:rPr>
              <w:t xml:space="preserve">  </w:t>
            </w:r>
            <w:r>
              <w:rPr>
                <w:sz w:val="18"/>
              </w:rPr>
              <w:t>sM</w:t>
            </w:r>
            <w:r>
              <w:rPr>
                <w:spacing w:val="42"/>
                <w:sz w:val="18"/>
              </w:rPr>
              <w:t xml:space="preserve">  </w:t>
            </w:r>
            <w:r>
              <w:rPr>
                <w:sz w:val="18"/>
              </w:rPr>
              <w:t>6.2,</w:t>
            </w:r>
            <w:r>
              <w:rPr>
                <w:spacing w:val="43"/>
                <w:sz w:val="18"/>
              </w:rPr>
              <w:t xml:space="preserve">  </w:t>
            </w:r>
            <w:r>
              <w:rPr>
                <w:sz w:val="18"/>
              </w:rPr>
              <w:t>sM6.4,</w:t>
            </w:r>
            <w:r>
              <w:rPr>
                <w:spacing w:val="43"/>
                <w:sz w:val="18"/>
              </w:rPr>
              <w:t xml:space="preserve">  </w:t>
            </w:r>
            <w:r>
              <w:rPr>
                <w:sz w:val="18"/>
              </w:rPr>
              <w:t>sM7.6)</w:t>
            </w:r>
            <w:r>
              <w:rPr>
                <w:spacing w:val="44"/>
                <w:sz w:val="18"/>
              </w:rPr>
              <w:t xml:space="preserve">  </w:t>
            </w:r>
            <w:r>
              <w:rPr>
                <w:spacing w:val="-10"/>
                <w:sz w:val="18"/>
              </w:rPr>
              <w:t>–</w:t>
            </w:r>
          </w:p>
          <w:p w14:paraId="17F57EF0" w14:textId="77777777" w:rsidR="005B4DD7" w:rsidRDefault="00000000">
            <w:pPr>
              <w:pStyle w:val="TableParagraph"/>
              <w:spacing w:line="207" w:lineRule="exact"/>
              <w:ind w:left="69"/>
              <w:jc w:val="both"/>
              <w:rPr>
                <w:sz w:val="18"/>
              </w:rPr>
            </w:pPr>
            <w:r>
              <w:rPr>
                <w:sz w:val="18"/>
              </w:rPr>
              <w:t>Registrul</w:t>
            </w:r>
            <w:r>
              <w:rPr>
                <w:spacing w:val="-3"/>
                <w:sz w:val="18"/>
              </w:rPr>
              <w:t xml:space="preserve"> </w:t>
            </w:r>
            <w:r>
              <w:rPr>
                <w:sz w:val="18"/>
              </w:rPr>
              <w:t xml:space="preserve">C </w:t>
            </w:r>
            <w:r>
              <w:rPr>
                <w:spacing w:val="-4"/>
                <w:sz w:val="18"/>
              </w:rPr>
              <w:t>1.13</w:t>
            </w:r>
          </w:p>
          <w:p w14:paraId="40137F33" w14:textId="77777777" w:rsidR="005B4DD7" w:rsidRDefault="00000000">
            <w:pPr>
              <w:pStyle w:val="TableParagraph"/>
              <w:spacing w:before="33" w:line="264" w:lineRule="auto"/>
              <w:ind w:left="69" w:right="64"/>
              <w:jc w:val="both"/>
              <w:rPr>
                <w:sz w:val="18"/>
              </w:rPr>
            </w:pPr>
            <w:r>
              <w:rPr>
                <w:sz w:val="18"/>
              </w:rPr>
              <w:t xml:space="preserve">Baza de date REGAS a Consiliului </w:t>
            </w:r>
            <w:r>
              <w:rPr>
                <w:spacing w:val="-2"/>
                <w:sz w:val="18"/>
              </w:rPr>
              <w:t>Concurentei</w:t>
            </w:r>
          </w:p>
        </w:tc>
        <w:tc>
          <w:tcPr>
            <w:tcW w:w="6806" w:type="dxa"/>
          </w:tcPr>
          <w:p w14:paraId="4703A257" w14:textId="77777777" w:rsidR="005B4DD7" w:rsidRDefault="00000000">
            <w:pPr>
              <w:pStyle w:val="TableParagraph"/>
              <w:spacing w:line="273" w:lineRule="auto"/>
              <w:ind w:left="66" w:right="34"/>
              <w:jc w:val="both"/>
              <w:rPr>
                <w:sz w:val="18"/>
              </w:rPr>
            </w:pPr>
            <w:r>
              <w:rPr>
                <w:sz w:val="18"/>
              </w:rPr>
              <w:t>Se verifica in doc. 11,</w:t>
            </w:r>
            <w:r>
              <w:rPr>
                <w:spacing w:val="40"/>
                <w:sz w:val="18"/>
              </w:rPr>
              <w:t xml:space="preserve"> </w:t>
            </w:r>
            <w:r>
              <w:rPr>
                <w:sz w:val="18"/>
              </w:rPr>
              <w:t>bazele de date AFIR, respectiv registrul C 1.13 si Registrul electronic al cererilor de finantare, precum si in baza de date REGAS (cand va fi functionala) daca solicitantul a mai beneficiat de ajutoare de minimis si daca da, se verifica daca prin acordarea ajutorului de minimis solicitat prin cererea de finantare depusa pe sM 19.2, se respecta plafonul de 200.000 euro /beneficiar (intreprindere unica).</w:t>
            </w:r>
          </w:p>
          <w:p w14:paraId="7177C323" w14:textId="77777777" w:rsidR="005B4DD7" w:rsidRDefault="00000000">
            <w:pPr>
              <w:pStyle w:val="TableParagraph"/>
              <w:spacing w:line="266" w:lineRule="auto"/>
              <w:ind w:left="66" w:right="58"/>
              <w:jc w:val="both"/>
              <w:rPr>
                <w:sz w:val="18"/>
              </w:rPr>
            </w:pPr>
            <w:r>
              <w:rPr>
                <w:sz w:val="18"/>
              </w:rPr>
              <w:t>„Întreprindere unică” include toate întreprinderile între care există cel puțin una dintre relațiile următoare:</w:t>
            </w:r>
          </w:p>
          <w:p w14:paraId="1A860642" w14:textId="77777777" w:rsidR="005B4DD7" w:rsidRDefault="00000000">
            <w:pPr>
              <w:pStyle w:val="TableParagraph"/>
              <w:numPr>
                <w:ilvl w:val="0"/>
                <w:numId w:val="30"/>
              </w:numPr>
              <w:tabs>
                <w:tab w:val="left" w:pos="367"/>
              </w:tabs>
              <w:spacing w:before="4" w:line="273" w:lineRule="auto"/>
              <w:ind w:right="29" w:firstLine="0"/>
              <w:jc w:val="both"/>
              <w:rPr>
                <w:sz w:val="18"/>
              </w:rPr>
            </w:pPr>
            <w:r>
              <w:rPr>
                <w:sz w:val="18"/>
              </w:rPr>
              <w:t>o întreprindere deține majoritatea drepturilor de vot ale acționarilor sau ale asociaților unei alte întreprinderi;</w:t>
            </w:r>
          </w:p>
          <w:p w14:paraId="22AAE539" w14:textId="77777777" w:rsidR="005B4DD7" w:rsidRDefault="00000000">
            <w:pPr>
              <w:pStyle w:val="TableParagraph"/>
              <w:numPr>
                <w:ilvl w:val="0"/>
                <w:numId w:val="30"/>
              </w:numPr>
              <w:tabs>
                <w:tab w:val="left" w:pos="408"/>
              </w:tabs>
              <w:spacing w:before="3" w:line="276" w:lineRule="auto"/>
              <w:ind w:right="32" w:firstLine="0"/>
              <w:jc w:val="both"/>
              <w:rPr>
                <w:sz w:val="18"/>
              </w:rPr>
            </w:pPr>
            <w:r>
              <w:rPr>
                <w:sz w:val="18"/>
              </w:rPr>
              <w:t xml:space="preserve">o întreprindere are dreptul de a numi sau revoca majoritatea membrilor organelor de administrare, de conducere sau de supraveghere ale unei alte </w:t>
            </w:r>
            <w:r>
              <w:rPr>
                <w:spacing w:val="-2"/>
                <w:sz w:val="18"/>
              </w:rPr>
              <w:t>întreprinderi;</w:t>
            </w:r>
          </w:p>
          <w:p w14:paraId="11288DFB" w14:textId="77777777" w:rsidR="005B4DD7" w:rsidRDefault="00000000">
            <w:pPr>
              <w:pStyle w:val="TableParagraph"/>
              <w:numPr>
                <w:ilvl w:val="0"/>
                <w:numId w:val="30"/>
              </w:numPr>
              <w:tabs>
                <w:tab w:val="left" w:pos="367"/>
              </w:tabs>
              <w:spacing w:before="11" w:line="271" w:lineRule="auto"/>
              <w:ind w:right="62" w:firstLine="0"/>
              <w:jc w:val="both"/>
              <w:rPr>
                <w:sz w:val="18"/>
              </w:rPr>
            </w:pPr>
            <w:r>
              <w:rPr>
                <w:sz w:val="18"/>
              </w:rPr>
              <w:t>o întreprindere are dreptul de a exercita o influență dominantă asupra altei întreprinderi în temeiul unui contract încheiat cu întreprinderea în cauză sau în temeiul unei prevederi din contractul de societate sau din statutul acesteia;</w:t>
            </w:r>
          </w:p>
          <w:p w14:paraId="5BDB9A97" w14:textId="77777777" w:rsidR="005B4DD7" w:rsidRDefault="00000000">
            <w:pPr>
              <w:pStyle w:val="TableParagraph"/>
              <w:numPr>
                <w:ilvl w:val="0"/>
                <w:numId w:val="30"/>
              </w:numPr>
              <w:tabs>
                <w:tab w:val="left" w:pos="362"/>
              </w:tabs>
              <w:spacing w:before="3" w:line="276" w:lineRule="auto"/>
              <w:ind w:right="31" w:firstLine="0"/>
              <w:jc w:val="both"/>
              <w:rPr>
                <w:sz w:val="18"/>
              </w:rPr>
            </w:pPr>
            <w:r>
              <w:rPr>
                <w:sz w:val="18"/>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12C68CD8" w14:textId="77777777" w:rsidR="005B4DD7" w:rsidRDefault="00000000">
            <w:pPr>
              <w:pStyle w:val="TableParagraph"/>
              <w:spacing w:before="8" w:line="271" w:lineRule="auto"/>
              <w:ind w:left="66" w:right="59"/>
              <w:jc w:val="both"/>
              <w:rPr>
                <w:sz w:val="18"/>
              </w:rPr>
            </w:pPr>
            <w:r>
              <w:rPr>
                <w:sz w:val="18"/>
              </w:rPr>
              <w:t xml:space="preserve">Întreprinderile care întrețin, cu una sau mai multe întreprinderi, relațiile la care se face referire la alineatul (1) literele (a)-(d) sunt considerate întreprinderi </w:t>
            </w:r>
            <w:r>
              <w:rPr>
                <w:spacing w:val="-2"/>
                <w:sz w:val="18"/>
              </w:rPr>
              <w:t>unice.</w:t>
            </w:r>
          </w:p>
          <w:p w14:paraId="6615E2DA" w14:textId="77777777" w:rsidR="005B4DD7" w:rsidRDefault="00000000">
            <w:pPr>
              <w:pStyle w:val="TableParagraph"/>
              <w:spacing w:before="4" w:line="276" w:lineRule="auto"/>
              <w:ind w:left="66" w:right="32"/>
              <w:jc w:val="both"/>
              <w:rPr>
                <w:sz w:val="18"/>
              </w:rPr>
            </w:pPr>
            <w:r>
              <w:rPr>
                <w:sz w:val="18"/>
              </w:rPr>
              <w:t>Cumulul ajutorului de minimis pentru întreprinderea unică se determina luand in considerare numai legaturile între persoanele juridice/persoanele fizice autorizate, nu si prin intermediul persoanelor fizice.</w:t>
            </w:r>
          </w:p>
          <w:p w14:paraId="70ACC1B9" w14:textId="77777777" w:rsidR="005B4DD7" w:rsidRDefault="00000000">
            <w:pPr>
              <w:pStyle w:val="TableParagraph"/>
              <w:spacing w:before="9" w:line="266" w:lineRule="auto"/>
              <w:ind w:left="66" w:right="116"/>
              <w:jc w:val="both"/>
              <w:rPr>
                <w:sz w:val="18"/>
              </w:rPr>
            </w:pPr>
            <w:r>
              <w:rPr>
                <w:sz w:val="18"/>
              </w:rPr>
              <w:t>Astfel</w:t>
            </w:r>
            <w:r>
              <w:rPr>
                <w:spacing w:val="-4"/>
                <w:sz w:val="18"/>
              </w:rPr>
              <w:t xml:space="preserve"> </w:t>
            </w:r>
            <w:r>
              <w:rPr>
                <w:sz w:val="18"/>
              </w:rPr>
              <w:t>două</w:t>
            </w:r>
            <w:r>
              <w:rPr>
                <w:spacing w:val="-5"/>
                <w:sz w:val="18"/>
              </w:rPr>
              <w:t xml:space="preserve"> </w:t>
            </w:r>
            <w:r>
              <w:rPr>
                <w:sz w:val="18"/>
              </w:rPr>
              <w:t>sau</w:t>
            </w:r>
            <w:r>
              <w:rPr>
                <w:spacing w:val="-4"/>
                <w:sz w:val="18"/>
              </w:rPr>
              <w:t xml:space="preserve"> </w:t>
            </w:r>
            <w:r>
              <w:rPr>
                <w:sz w:val="18"/>
              </w:rPr>
              <w:t>mai</w:t>
            </w:r>
            <w:r>
              <w:rPr>
                <w:spacing w:val="-5"/>
                <w:sz w:val="18"/>
              </w:rPr>
              <w:t xml:space="preserve"> </w:t>
            </w:r>
            <w:r>
              <w:rPr>
                <w:sz w:val="18"/>
              </w:rPr>
              <w:t>multe</w:t>
            </w:r>
            <w:r>
              <w:rPr>
                <w:spacing w:val="-4"/>
                <w:sz w:val="18"/>
              </w:rPr>
              <w:t xml:space="preserve"> </w:t>
            </w:r>
            <w:r>
              <w:rPr>
                <w:sz w:val="18"/>
              </w:rPr>
              <w:t>întreprinderi</w:t>
            </w:r>
            <w:r>
              <w:rPr>
                <w:spacing w:val="-5"/>
                <w:sz w:val="18"/>
              </w:rPr>
              <w:t xml:space="preserve"> </w:t>
            </w:r>
            <w:r>
              <w:rPr>
                <w:sz w:val="18"/>
              </w:rPr>
              <w:t>pot</w:t>
            </w:r>
            <w:r>
              <w:rPr>
                <w:spacing w:val="-4"/>
                <w:sz w:val="18"/>
              </w:rPr>
              <w:t xml:space="preserve"> </w:t>
            </w:r>
            <w:r>
              <w:rPr>
                <w:sz w:val="18"/>
              </w:rPr>
              <w:t>fi</w:t>
            </w:r>
            <w:r>
              <w:rPr>
                <w:spacing w:val="-5"/>
                <w:sz w:val="18"/>
              </w:rPr>
              <w:t xml:space="preserve"> </w:t>
            </w:r>
            <w:r>
              <w:rPr>
                <w:sz w:val="18"/>
              </w:rPr>
              <w:t>legate</w:t>
            </w:r>
            <w:r>
              <w:rPr>
                <w:spacing w:val="-4"/>
                <w:sz w:val="18"/>
              </w:rPr>
              <w:t xml:space="preserve"> </w:t>
            </w:r>
            <w:r>
              <w:rPr>
                <w:sz w:val="18"/>
              </w:rPr>
              <w:t>prin</w:t>
            </w:r>
            <w:r>
              <w:rPr>
                <w:spacing w:val="-4"/>
                <w:sz w:val="18"/>
              </w:rPr>
              <w:t xml:space="preserve"> </w:t>
            </w:r>
            <w:r>
              <w:rPr>
                <w:sz w:val="18"/>
              </w:rPr>
              <w:t>intermediul</w:t>
            </w:r>
            <w:r>
              <w:rPr>
                <w:spacing w:val="-5"/>
                <w:sz w:val="18"/>
              </w:rPr>
              <w:t xml:space="preserve"> </w:t>
            </w:r>
            <w:r>
              <w:rPr>
                <w:sz w:val="18"/>
              </w:rPr>
              <w:t>persoanelor fizice conform legii 346/2004 dar nu vor fi considerate intreprindere unica.</w:t>
            </w:r>
          </w:p>
          <w:p w14:paraId="2E90D211" w14:textId="77777777" w:rsidR="005B4DD7" w:rsidRDefault="00000000">
            <w:pPr>
              <w:pStyle w:val="TableParagraph"/>
              <w:spacing w:before="8" w:line="276" w:lineRule="auto"/>
              <w:ind w:left="66" w:right="63"/>
              <w:jc w:val="both"/>
              <w:rPr>
                <w:sz w:val="18"/>
              </w:rPr>
            </w:pPr>
            <w:r>
              <w:rPr>
                <w:sz w:val="18"/>
              </w:rPr>
              <w:t>În cazul în care, prin acordarea ajutorului de minimis solicitat prin Cererea de Finanțare</w:t>
            </w:r>
            <w:r>
              <w:rPr>
                <w:spacing w:val="66"/>
                <w:w w:val="150"/>
                <w:sz w:val="18"/>
              </w:rPr>
              <w:t xml:space="preserve"> </w:t>
            </w:r>
            <w:r>
              <w:rPr>
                <w:sz w:val="18"/>
              </w:rPr>
              <w:t>depusă</w:t>
            </w:r>
            <w:r>
              <w:rPr>
                <w:spacing w:val="62"/>
                <w:w w:val="150"/>
                <w:sz w:val="18"/>
              </w:rPr>
              <w:t xml:space="preserve"> </w:t>
            </w:r>
            <w:r>
              <w:rPr>
                <w:sz w:val="18"/>
              </w:rPr>
              <w:t>pe</w:t>
            </w:r>
            <w:r>
              <w:rPr>
                <w:spacing w:val="62"/>
                <w:w w:val="150"/>
                <w:sz w:val="18"/>
              </w:rPr>
              <w:t xml:space="preserve"> </w:t>
            </w:r>
            <w:r>
              <w:rPr>
                <w:sz w:val="18"/>
              </w:rPr>
              <w:t>sub-măsura</w:t>
            </w:r>
            <w:r>
              <w:rPr>
                <w:spacing w:val="61"/>
                <w:w w:val="150"/>
                <w:sz w:val="18"/>
              </w:rPr>
              <w:t xml:space="preserve"> </w:t>
            </w:r>
            <w:r>
              <w:rPr>
                <w:sz w:val="18"/>
              </w:rPr>
              <w:t>19.2,</w:t>
            </w:r>
            <w:r>
              <w:rPr>
                <w:spacing w:val="65"/>
                <w:w w:val="150"/>
                <w:sz w:val="18"/>
              </w:rPr>
              <w:t xml:space="preserve"> </w:t>
            </w:r>
            <w:r>
              <w:rPr>
                <w:sz w:val="18"/>
              </w:rPr>
              <w:t>se</w:t>
            </w:r>
            <w:r>
              <w:rPr>
                <w:spacing w:val="62"/>
                <w:w w:val="150"/>
                <w:sz w:val="18"/>
              </w:rPr>
              <w:t xml:space="preserve"> </w:t>
            </w:r>
            <w:r>
              <w:rPr>
                <w:sz w:val="18"/>
              </w:rPr>
              <w:t>depăşeste</w:t>
            </w:r>
            <w:r>
              <w:rPr>
                <w:spacing w:val="66"/>
                <w:w w:val="150"/>
                <w:sz w:val="18"/>
              </w:rPr>
              <w:t xml:space="preserve"> </w:t>
            </w:r>
            <w:r>
              <w:rPr>
                <w:sz w:val="18"/>
              </w:rPr>
              <w:t>plafonul</w:t>
            </w:r>
            <w:r>
              <w:rPr>
                <w:spacing w:val="62"/>
                <w:w w:val="150"/>
                <w:sz w:val="18"/>
              </w:rPr>
              <w:t xml:space="preserve"> </w:t>
            </w:r>
            <w:r>
              <w:rPr>
                <w:sz w:val="18"/>
              </w:rPr>
              <w:t>de</w:t>
            </w:r>
            <w:r>
              <w:rPr>
                <w:spacing w:val="64"/>
                <w:w w:val="150"/>
                <w:sz w:val="18"/>
              </w:rPr>
              <w:t xml:space="preserve"> </w:t>
            </w:r>
            <w:r>
              <w:rPr>
                <w:spacing w:val="-2"/>
                <w:sz w:val="18"/>
              </w:rPr>
              <w:t>200.000</w:t>
            </w:r>
          </w:p>
        </w:tc>
      </w:tr>
    </w:tbl>
    <w:p w14:paraId="5D3E4C87" w14:textId="77777777" w:rsidR="005B4DD7" w:rsidRDefault="005B4DD7">
      <w:pPr>
        <w:spacing w:line="276" w:lineRule="auto"/>
        <w:jc w:val="both"/>
        <w:rPr>
          <w:sz w:val="18"/>
        </w:rPr>
        <w:sectPr w:rsidR="005B4DD7">
          <w:pgSz w:w="11930" w:h="16850"/>
          <w:pgMar w:top="1680" w:right="320" w:bottom="660" w:left="840" w:header="732" w:footer="465" w:gutter="0"/>
          <w:cols w:space="720"/>
        </w:sectPr>
      </w:pPr>
    </w:p>
    <w:p w14:paraId="3A0AB1C8"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1122891A" w14:textId="77777777">
        <w:trPr>
          <w:trHeight w:val="2878"/>
        </w:trPr>
        <w:tc>
          <w:tcPr>
            <w:tcW w:w="3548" w:type="dxa"/>
          </w:tcPr>
          <w:p w14:paraId="47531E39" w14:textId="77777777" w:rsidR="005B4DD7" w:rsidRDefault="005B4DD7">
            <w:pPr>
              <w:pStyle w:val="TableParagraph"/>
              <w:rPr>
                <w:rFonts w:ascii="Times New Roman"/>
                <w:sz w:val="18"/>
              </w:rPr>
            </w:pPr>
          </w:p>
        </w:tc>
        <w:tc>
          <w:tcPr>
            <w:tcW w:w="6805" w:type="dxa"/>
          </w:tcPr>
          <w:p w14:paraId="5ABB3F01" w14:textId="77777777" w:rsidR="005B4DD7" w:rsidRDefault="00000000">
            <w:pPr>
              <w:pStyle w:val="TableParagraph"/>
              <w:spacing w:line="186" w:lineRule="exact"/>
              <w:ind w:left="70"/>
              <w:jc w:val="both"/>
              <w:rPr>
                <w:b/>
                <w:sz w:val="18"/>
              </w:rPr>
            </w:pPr>
            <w:r>
              <w:rPr>
                <w:sz w:val="18"/>
              </w:rPr>
              <w:t>euro/beneficiar</w:t>
            </w:r>
            <w:r>
              <w:rPr>
                <w:spacing w:val="-4"/>
                <w:sz w:val="18"/>
              </w:rPr>
              <w:t xml:space="preserve"> </w:t>
            </w:r>
            <w:r>
              <w:rPr>
                <w:sz w:val="18"/>
              </w:rPr>
              <w:t>(întreprindere</w:t>
            </w:r>
            <w:r>
              <w:rPr>
                <w:spacing w:val="-2"/>
                <w:sz w:val="18"/>
              </w:rPr>
              <w:t xml:space="preserve"> </w:t>
            </w:r>
            <w:r>
              <w:rPr>
                <w:sz w:val="18"/>
              </w:rPr>
              <w:t>unică),</w:t>
            </w:r>
            <w:r>
              <w:rPr>
                <w:spacing w:val="2"/>
                <w:sz w:val="18"/>
              </w:rPr>
              <w:t xml:space="preserve"> </w:t>
            </w:r>
            <w:r>
              <w:rPr>
                <w:b/>
                <w:sz w:val="18"/>
              </w:rPr>
              <w:t>proiectul</w:t>
            </w:r>
            <w:r>
              <w:rPr>
                <w:b/>
                <w:spacing w:val="-3"/>
                <w:sz w:val="18"/>
              </w:rPr>
              <w:t xml:space="preserve"> </w:t>
            </w:r>
            <w:r>
              <w:rPr>
                <w:b/>
                <w:sz w:val="18"/>
              </w:rPr>
              <w:t>va</w:t>
            </w:r>
            <w:r>
              <w:rPr>
                <w:b/>
                <w:spacing w:val="-2"/>
                <w:sz w:val="18"/>
              </w:rPr>
              <w:t xml:space="preserve"> </w:t>
            </w:r>
            <w:r>
              <w:rPr>
                <w:b/>
                <w:sz w:val="18"/>
              </w:rPr>
              <w:t>fi</w:t>
            </w:r>
            <w:r>
              <w:rPr>
                <w:b/>
                <w:spacing w:val="-6"/>
                <w:sz w:val="18"/>
              </w:rPr>
              <w:t xml:space="preserve"> </w:t>
            </w:r>
            <w:r>
              <w:rPr>
                <w:b/>
                <w:sz w:val="18"/>
              </w:rPr>
              <w:t>declarat</w:t>
            </w:r>
            <w:r>
              <w:rPr>
                <w:b/>
                <w:spacing w:val="-2"/>
                <w:sz w:val="18"/>
              </w:rPr>
              <w:t xml:space="preserve"> neeligibil.</w:t>
            </w:r>
          </w:p>
          <w:p w14:paraId="5C6D0272" w14:textId="77777777" w:rsidR="005B4DD7" w:rsidRDefault="00000000">
            <w:pPr>
              <w:pStyle w:val="TableParagraph"/>
              <w:spacing w:before="31" w:line="276" w:lineRule="auto"/>
              <w:ind w:left="70" w:right="6"/>
              <w:jc w:val="both"/>
              <w:rPr>
                <w:sz w:val="18"/>
              </w:rPr>
            </w:pPr>
            <w:r>
              <w:rPr>
                <w:sz w:val="18"/>
              </w:rPr>
              <w:t>Data acordării ajutorului de minimis se considera data la care dreptul legal de a primi ajutorul este conferit beneficiarului în conformitate cu regimul juridic național aplicabil, indiferent de data la care ajutoarele de minimis se plătesc întreprinderii respective</w:t>
            </w:r>
          </w:p>
          <w:p w14:paraId="5D03BDA2" w14:textId="77777777" w:rsidR="005B4DD7" w:rsidRDefault="00000000">
            <w:pPr>
              <w:pStyle w:val="TableParagraph"/>
              <w:spacing w:before="5"/>
              <w:ind w:left="77"/>
              <w:rPr>
                <w:b/>
                <w:i/>
                <w:sz w:val="18"/>
              </w:rPr>
            </w:pPr>
            <w:r>
              <w:rPr>
                <w:b/>
                <w:i/>
                <w:spacing w:val="-2"/>
                <w:sz w:val="18"/>
              </w:rPr>
              <w:t>Atentie</w:t>
            </w:r>
          </w:p>
          <w:p w14:paraId="738ED11B" w14:textId="77777777" w:rsidR="005B4DD7" w:rsidRDefault="00000000">
            <w:pPr>
              <w:pStyle w:val="TableParagraph"/>
              <w:spacing w:before="24" w:line="276" w:lineRule="auto"/>
              <w:ind w:left="70" w:right="6"/>
              <w:jc w:val="both"/>
              <w:rPr>
                <w:sz w:val="18"/>
              </w:rPr>
            </w:pPr>
            <w:r>
              <w:rPr>
                <w:sz w:val="18"/>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w:t>
            </w:r>
          </w:p>
          <w:p w14:paraId="48F8F02B" w14:textId="77777777" w:rsidR="005B4DD7" w:rsidRDefault="00000000">
            <w:pPr>
              <w:pStyle w:val="TableParagraph"/>
              <w:spacing w:before="13"/>
              <w:ind w:left="70"/>
              <w:jc w:val="both"/>
              <w:rPr>
                <w:sz w:val="18"/>
              </w:rPr>
            </w:pPr>
            <w:r>
              <w:rPr>
                <w:sz w:val="18"/>
              </w:rPr>
              <w:t>formă</w:t>
            </w:r>
            <w:r>
              <w:rPr>
                <w:spacing w:val="-7"/>
                <w:sz w:val="18"/>
              </w:rPr>
              <w:t xml:space="preserve"> </w:t>
            </w:r>
            <w:r>
              <w:rPr>
                <w:sz w:val="18"/>
              </w:rPr>
              <w:t>sau</w:t>
            </w:r>
            <w:r>
              <w:rPr>
                <w:spacing w:val="-3"/>
                <w:sz w:val="18"/>
              </w:rPr>
              <w:t xml:space="preserve"> </w:t>
            </w:r>
            <w:r>
              <w:rPr>
                <w:sz w:val="18"/>
              </w:rPr>
              <w:t>erori</w:t>
            </w:r>
            <w:r>
              <w:rPr>
                <w:spacing w:val="-4"/>
                <w:sz w:val="18"/>
              </w:rPr>
              <w:t xml:space="preserve"> </w:t>
            </w:r>
            <w:r>
              <w:rPr>
                <w:sz w:val="18"/>
              </w:rPr>
              <w:t>materiale,</w:t>
            </w:r>
            <w:r>
              <w:rPr>
                <w:spacing w:val="-1"/>
                <w:sz w:val="18"/>
              </w:rPr>
              <w:t xml:space="preserve"> </w:t>
            </w:r>
            <w:r>
              <w:rPr>
                <w:sz w:val="18"/>
              </w:rPr>
              <w:t>expertul</w:t>
            </w:r>
            <w:r>
              <w:rPr>
                <w:spacing w:val="-3"/>
                <w:sz w:val="18"/>
              </w:rPr>
              <w:t xml:space="preserve"> </w:t>
            </w:r>
            <w:r>
              <w:rPr>
                <w:sz w:val="18"/>
              </w:rPr>
              <w:t>solicita</w:t>
            </w:r>
            <w:r>
              <w:rPr>
                <w:spacing w:val="-4"/>
                <w:sz w:val="18"/>
              </w:rPr>
              <w:t xml:space="preserve"> </w:t>
            </w:r>
            <w:r>
              <w:rPr>
                <w:sz w:val="18"/>
              </w:rPr>
              <w:t>informatii</w:t>
            </w:r>
            <w:r>
              <w:rPr>
                <w:spacing w:val="-4"/>
                <w:sz w:val="18"/>
              </w:rPr>
              <w:t xml:space="preserve"> </w:t>
            </w:r>
            <w:r>
              <w:rPr>
                <w:spacing w:val="-2"/>
                <w:sz w:val="18"/>
              </w:rPr>
              <w:t>suplimentare.</w:t>
            </w:r>
          </w:p>
        </w:tc>
      </w:tr>
    </w:tbl>
    <w:p w14:paraId="74F25800" w14:textId="77777777" w:rsidR="005B4DD7" w:rsidRDefault="005B4DD7">
      <w:pPr>
        <w:pStyle w:val="BodyText"/>
        <w:spacing w:before="7"/>
        <w:rPr>
          <w:sz w:val="9"/>
        </w:rPr>
      </w:pPr>
    </w:p>
    <w:p w14:paraId="1026E2A0" w14:textId="77777777" w:rsidR="005B4DD7" w:rsidRDefault="00000000">
      <w:pPr>
        <w:spacing w:before="100"/>
        <w:ind w:left="581"/>
        <w:rPr>
          <w:b/>
          <w:sz w:val="18"/>
        </w:rPr>
      </w:pPr>
      <w:r>
        <w:rPr>
          <w:b/>
          <w:sz w:val="18"/>
        </w:rPr>
        <w:t>EG2</w:t>
      </w:r>
      <w:r>
        <w:rPr>
          <w:b/>
          <w:spacing w:val="-5"/>
          <w:sz w:val="18"/>
        </w:rPr>
        <w:t xml:space="preserve"> </w:t>
      </w:r>
      <w:r>
        <w:rPr>
          <w:b/>
          <w:sz w:val="18"/>
        </w:rPr>
        <w:t>Dimensiunea</w:t>
      </w:r>
      <w:r>
        <w:rPr>
          <w:b/>
          <w:spacing w:val="-4"/>
          <w:sz w:val="18"/>
        </w:rPr>
        <w:t xml:space="preserve"> </w:t>
      </w:r>
      <w:r>
        <w:rPr>
          <w:b/>
          <w:sz w:val="18"/>
        </w:rPr>
        <w:t>exploatației</w:t>
      </w:r>
      <w:r>
        <w:rPr>
          <w:b/>
          <w:spacing w:val="-5"/>
          <w:sz w:val="18"/>
        </w:rPr>
        <w:t xml:space="preserve"> </w:t>
      </w:r>
      <w:r>
        <w:rPr>
          <w:b/>
          <w:sz w:val="18"/>
        </w:rPr>
        <w:t>agricole</w:t>
      </w:r>
      <w:r>
        <w:rPr>
          <w:b/>
          <w:spacing w:val="-3"/>
          <w:sz w:val="18"/>
        </w:rPr>
        <w:t xml:space="preserve"> </w:t>
      </w:r>
      <w:r>
        <w:rPr>
          <w:b/>
          <w:sz w:val="18"/>
        </w:rPr>
        <w:t>se</w:t>
      </w:r>
      <w:r>
        <w:rPr>
          <w:b/>
          <w:spacing w:val="-4"/>
          <w:sz w:val="18"/>
        </w:rPr>
        <w:t xml:space="preserve"> </w:t>
      </w:r>
      <w:r>
        <w:rPr>
          <w:b/>
          <w:sz w:val="18"/>
        </w:rPr>
        <w:t>încadrează</w:t>
      </w:r>
      <w:r>
        <w:rPr>
          <w:b/>
          <w:spacing w:val="-3"/>
          <w:sz w:val="18"/>
        </w:rPr>
        <w:t xml:space="preserve"> </w:t>
      </w:r>
      <w:r>
        <w:rPr>
          <w:b/>
          <w:sz w:val="18"/>
        </w:rPr>
        <w:t>în</w:t>
      </w:r>
      <w:r>
        <w:rPr>
          <w:b/>
          <w:spacing w:val="-4"/>
          <w:sz w:val="18"/>
        </w:rPr>
        <w:t xml:space="preserve"> </w:t>
      </w:r>
      <w:r>
        <w:rPr>
          <w:b/>
          <w:sz w:val="18"/>
        </w:rPr>
        <w:t>dimensiunile</w:t>
      </w:r>
      <w:r>
        <w:rPr>
          <w:b/>
          <w:spacing w:val="-3"/>
          <w:sz w:val="18"/>
        </w:rPr>
        <w:t xml:space="preserve"> </w:t>
      </w:r>
      <w:r>
        <w:rPr>
          <w:b/>
          <w:spacing w:val="-2"/>
          <w:sz w:val="18"/>
        </w:rPr>
        <w:t>permise</w:t>
      </w:r>
    </w:p>
    <w:p w14:paraId="3ED0D9E2" w14:textId="77777777" w:rsidR="005B4DD7" w:rsidRDefault="00000000">
      <w:pPr>
        <w:spacing w:before="32"/>
        <w:ind w:left="581"/>
        <w:rPr>
          <w:sz w:val="18"/>
        </w:rPr>
      </w:pPr>
      <w:r>
        <w:rPr>
          <w:sz w:val="18"/>
        </w:rPr>
        <w:t>Doc.</w:t>
      </w:r>
      <w:r>
        <w:rPr>
          <w:spacing w:val="1"/>
          <w:sz w:val="18"/>
        </w:rPr>
        <w:t xml:space="preserve"> </w:t>
      </w:r>
      <w:r>
        <w:rPr>
          <w:sz w:val="18"/>
        </w:rPr>
        <w:t>Cererea</w:t>
      </w:r>
      <w:r>
        <w:rPr>
          <w:spacing w:val="-3"/>
          <w:sz w:val="18"/>
        </w:rPr>
        <w:t xml:space="preserve"> </w:t>
      </w:r>
      <w:r>
        <w:rPr>
          <w:sz w:val="18"/>
        </w:rPr>
        <w:t>de</w:t>
      </w:r>
      <w:r>
        <w:rPr>
          <w:spacing w:val="-5"/>
          <w:sz w:val="18"/>
        </w:rPr>
        <w:t xml:space="preserve"> </w:t>
      </w:r>
      <w:r>
        <w:rPr>
          <w:sz w:val="18"/>
        </w:rPr>
        <w:t>finanțare</w:t>
      </w:r>
      <w:r>
        <w:rPr>
          <w:spacing w:val="-1"/>
          <w:sz w:val="18"/>
        </w:rPr>
        <w:t xml:space="preserve"> </w:t>
      </w:r>
      <w:r>
        <w:rPr>
          <w:sz w:val="18"/>
        </w:rPr>
        <w:t>–</w:t>
      </w:r>
      <w:r>
        <w:rPr>
          <w:spacing w:val="-1"/>
          <w:sz w:val="18"/>
        </w:rPr>
        <w:t xml:space="preserve"> </w:t>
      </w:r>
      <w:r>
        <w:rPr>
          <w:sz w:val="18"/>
        </w:rPr>
        <w:t>tabel</w:t>
      </w:r>
      <w:r>
        <w:rPr>
          <w:spacing w:val="-1"/>
          <w:sz w:val="18"/>
        </w:rPr>
        <w:t xml:space="preserve"> </w:t>
      </w:r>
      <w:r>
        <w:rPr>
          <w:sz w:val="18"/>
        </w:rPr>
        <w:t>calcul</w:t>
      </w:r>
      <w:r>
        <w:rPr>
          <w:spacing w:val="-2"/>
          <w:sz w:val="18"/>
        </w:rPr>
        <w:t xml:space="preserve"> </w:t>
      </w:r>
      <w:r>
        <w:rPr>
          <w:spacing w:val="-5"/>
          <w:sz w:val="18"/>
        </w:rPr>
        <w:t>SO</w:t>
      </w:r>
    </w:p>
    <w:p w14:paraId="6D43910F" w14:textId="77777777" w:rsidR="005B4DD7" w:rsidRDefault="00000000">
      <w:pPr>
        <w:spacing w:before="31" w:line="278" w:lineRule="auto"/>
        <w:ind w:left="581" w:right="892"/>
        <w:rPr>
          <w:sz w:val="18"/>
        </w:rPr>
      </w:pPr>
      <w:r>
        <w:rPr>
          <w:sz w:val="18"/>
        </w:rPr>
        <w:t>Doc. Documente</w:t>
      </w:r>
      <w:r>
        <w:rPr>
          <w:spacing w:val="-4"/>
          <w:sz w:val="18"/>
        </w:rPr>
        <w:t xml:space="preserve"> </w:t>
      </w:r>
      <w:r>
        <w:rPr>
          <w:sz w:val="18"/>
        </w:rPr>
        <w:t>verificate</w:t>
      </w:r>
      <w:r>
        <w:rPr>
          <w:spacing w:val="-2"/>
          <w:sz w:val="18"/>
        </w:rPr>
        <w:t xml:space="preserve"> </w:t>
      </w:r>
      <w:r>
        <w:rPr>
          <w:sz w:val="18"/>
        </w:rPr>
        <w:t>si</w:t>
      </w:r>
      <w:r>
        <w:rPr>
          <w:spacing w:val="-3"/>
          <w:sz w:val="18"/>
        </w:rPr>
        <w:t xml:space="preserve"> </w:t>
      </w:r>
      <w:r>
        <w:rPr>
          <w:sz w:val="18"/>
        </w:rPr>
        <w:t>listate</w:t>
      </w:r>
      <w:r>
        <w:rPr>
          <w:spacing w:val="-2"/>
          <w:sz w:val="18"/>
        </w:rPr>
        <w:t xml:space="preserve"> </w:t>
      </w:r>
      <w:r>
        <w:rPr>
          <w:sz w:val="18"/>
        </w:rPr>
        <w:t>de</w:t>
      </w:r>
      <w:r>
        <w:rPr>
          <w:spacing w:val="-2"/>
          <w:sz w:val="18"/>
        </w:rPr>
        <w:t xml:space="preserve"> </w:t>
      </w:r>
      <w:r>
        <w:rPr>
          <w:sz w:val="18"/>
        </w:rPr>
        <w:t>expertul</w:t>
      </w:r>
      <w:r>
        <w:rPr>
          <w:spacing w:val="-4"/>
          <w:sz w:val="18"/>
        </w:rPr>
        <w:t xml:space="preserve"> </w:t>
      </w:r>
      <w:r>
        <w:rPr>
          <w:sz w:val="18"/>
        </w:rPr>
        <w:t>OJFIR</w:t>
      </w:r>
      <w:r>
        <w:rPr>
          <w:spacing w:val="-2"/>
          <w:sz w:val="18"/>
        </w:rPr>
        <w:t xml:space="preserve"> </w:t>
      </w:r>
      <w:r>
        <w:rPr>
          <w:sz w:val="18"/>
        </w:rPr>
        <w:t>din</w:t>
      </w:r>
      <w:r>
        <w:rPr>
          <w:spacing w:val="-2"/>
          <w:sz w:val="18"/>
        </w:rPr>
        <w:t xml:space="preserve"> </w:t>
      </w:r>
      <w:r>
        <w:rPr>
          <w:sz w:val="18"/>
        </w:rPr>
        <w:t>baza</w:t>
      </w:r>
      <w:r>
        <w:rPr>
          <w:spacing w:val="-3"/>
          <w:sz w:val="18"/>
        </w:rPr>
        <w:t xml:space="preserve"> </w:t>
      </w:r>
      <w:r>
        <w:rPr>
          <w:sz w:val="18"/>
        </w:rPr>
        <w:t>de</w:t>
      </w:r>
      <w:r>
        <w:rPr>
          <w:spacing w:val="-2"/>
          <w:sz w:val="18"/>
        </w:rPr>
        <w:t xml:space="preserve"> </w:t>
      </w:r>
      <w:r>
        <w:rPr>
          <w:sz w:val="18"/>
        </w:rPr>
        <w:t>date</w:t>
      </w:r>
      <w:r>
        <w:rPr>
          <w:spacing w:val="-2"/>
          <w:sz w:val="18"/>
        </w:rPr>
        <w:t xml:space="preserve"> </w:t>
      </w:r>
      <w:r>
        <w:rPr>
          <w:sz w:val="18"/>
        </w:rPr>
        <w:t>IACS</w:t>
      </w:r>
      <w:r>
        <w:rPr>
          <w:spacing w:val="-4"/>
          <w:sz w:val="18"/>
        </w:rPr>
        <w:t xml:space="preserve"> </w:t>
      </w:r>
      <w:r>
        <w:rPr>
          <w:sz w:val="18"/>
        </w:rPr>
        <w:t>de</w:t>
      </w:r>
      <w:r>
        <w:rPr>
          <w:spacing w:val="-2"/>
          <w:sz w:val="18"/>
        </w:rPr>
        <w:t xml:space="preserve"> </w:t>
      </w:r>
      <w:r>
        <w:rPr>
          <w:sz w:val="18"/>
        </w:rPr>
        <w:t>la</w:t>
      </w:r>
      <w:r>
        <w:rPr>
          <w:spacing w:val="-3"/>
          <w:sz w:val="18"/>
        </w:rPr>
        <w:t xml:space="preserve"> </w:t>
      </w:r>
      <w:r>
        <w:rPr>
          <w:sz w:val="18"/>
        </w:rPr>
        <w:t>APIA</w:t>
      </w:r>
      <w:r>
        <w:rPr>
          <w:spacing w:val="-2"/>
          <w:sz w:val="18"/>
        </w:rPr>
        <w:t xml:space="preserve"> </w:t>
      </w:r>
      <w:r>
        <w:rPr>
          <w:sz w:val="18"/>
        </w:rPr>
        <w:t>sau</w:t>
      </w:r>
      <w:r>
        <w:rPr>
          <w:spacing w:val="-2"/>
          <w:sz w:val="18"/>
        </w:rPr>
        <w:t xml:space="preserve"> </w:t>
      </w:r>
      <w:r>
        <w:rPr>
          <w:sz w:val="18"/>
        </w:rPr>
        <w:t>Extras</w:t>
      </w:r>
      <w:r>
        <w:rPr>
          <w:spacing w:val="-2"/>
          <w:sz w:val="18"/>
        </w:rPr>
        <w:t xml:space="preserve"> </w:t>
      </w:r>
      <w:r>
        <w:rPr>
          <w:sz w:val="18"/>
        </w:rPr>
        <w:t>din</w:t>
      </w:r>
      <w:r>
        <w:rPr>
          <w:spacing w:val="-2"/>
          <w:sz w:val="18"/>
        </w:rPr>
        <w:t xml:space="preserve"> </w:t>
      </w:r>
      <w:r>
        <w:rPr>
          <w:sz w:val="18"/>
        </w:rPr>
        <w:t>Registrul Exploatatiei emis de ANSVSA/DSVSA</w:t>
      </w:r>
    </w:p>
    <w:p w14:paraId="5420E41C" w14:textId="77777777" w:rsidR="005B4DD7" w:rsidRDefault="00000000">
      <w:pPr>
        <w:spacing w:line="207" w:lineRule="exact"/>
        <w:ind w:left="581"/>
        <w:rPr>
          <w:sz w:val="18"/>
        </w:rPr>
      </w:pPr>
      <w:r>
        <w:rPr>
          <w:sz w:val="18"/>
        </w:rPr>
        <w:t>Fișa</w:t>
      </w:r>
      <w:r>
        <w:rPr>
          <w:spacing w:val="-2"/>
          <w:sz w:val="18"/>
        </w:rPr>
        <w:t xml:space="preserve"> </w:t>
      </w:r>
      <w:r>
        <w:rPr>
          <w:sz w:val="18"/>
        </w:rPr>
        <w:t>măsurii</w:t>
      </w:r>
      <w:r>
        <w:rPr>
          <w:spacing w:val="-3"/>
          <w:sz w:val="18"/>
        </w:rPr>
        <w:t xml:space="preserve"> </w:t>
      </w:r>
      <w:r>
        <w:rPr>
          <w:sz w:val="18"/>
        </w:rPr>
        <w:t>din</w:t>
      </w:r>
      <w:r>
        <w:rPr>
          <w:spacing w:val="-1"/>
          <w:sz w:val="18"/>
        </w:rPr>
        <w:t xml:space="preserve"> </w:t>
      </w:r>
      <w:r>
        <w:rPr>
          <w:spacing w:val="-5"/>
          <w:sz w:val="18"/>
        </w:rPr>
        <w:t>SDL</w:t>
      </w:r>
    </w:p>
    <w:p w14:paraId="0CDBE329" w14:textId="77777777" w:rsidR="005B4DD7" w:rsidRDefault="00000000">
      <w:pPr>
        <w:spacing w:before="28" w:line="276" w:lineRule="auto"/>
        <w:ind w:left="581" w:right="892"/>
        <w:rPr>
          <w:sz w:val="18"/>
        </w:rPr>
      </w:pPr>
      <w:r>
        <w:rPr>
          <w:b/>
          <w:sz w:val="18"/>
        </w:rPr>
        <w:t>Pentru</w:t>
      </w:r>
      <w:r>
        <w:rPr>
          <w:b/>
          <w:spacing w:val="-3"/>
          <w:sz w:val="18"/>
        </w:rPr>
        <w:t xml:space="preserve"> </w:t>
      </w:r>
      <w:r>
        <w:rPr>
          <w:b/>
          <w:sz w:val="18"/>
        </w:rPr>
        <w:t>proiectele</w:t>
      </w:r>
      <w:r>
        <w:rPr>
          <w:b/>
          <w:spacing w:val="-3"/>
          <w:sz w:val="18"/>
        </w:rPr>
        <w:t xml:space="preserve"> </w:t>
      </w:r>
      <w:r>
        <w:rPr>
          <w:b/>
          <w:sz w:val="18"/>
        </w:rPr>
        <w:t>care</w:t>
      </w:r>
      <w:r>
        <w:rPr>
          <w:b/>
          <w:spacing w:val="-3"/>
          <w:sz w:val="18"/>
        </w:rPr>
        <w:t xml:space="preserve"> </w:t>
      </w:r>
      <w:r>
        <w:rPr>
          <w:b/>
          <w:sz w:val="18"/>
        </w:rPr>
        <w:t>se</w:t>
      </w:r>
      <w:r>
        <w:rPr>
          <w:b/>
          <w:spacing w:val="-3"/>
          <w:sz w:val="18"/>
        </w:rPr>
        <w:t xml:space="preserve"> </w:t>
      </w:r>
      <w:r>
        <w:rPr>
          <w:b/>
          <w:sz w:val="18"/>
        </w:rPr>
        <w:t>încadrează</w:t>
      </w:r>
      <w:r>
        <w:rPr>
          <w:b/>
          <w:spacing w:val="-2"/>
          <w:sz w:val="18"/>
        </w:rPr>
        <w:t xml:space="preserve"> </w:t>
      </w:r>
      <w:r>
        <w:rPr>
          <w:b/>
          <w:sz w:val="18"/>
        </w:rPr>
        <w:t>în</w:t>
      </w:r>
      <w:r>
        <w:rPr>
          <w:b/>
          <w:spacing w:val="-3"/>
          <w:sz w:val="18"/>
        </w:rPr>
        <w:t xml:space="preserve"> </w:t>
      </w:r>
      <w:r>
        <w:rPr>
          <w:b/>
          <w:sz w:val="18"/>
        </w:rPr>
        <w:t>art. 19.1.a.i</w:t>
      </w:r>
      <w:r>
        <w:rPr>
          <w:sz w:val="18"/>
        </w:rPr>
        <w:t>:</w:t>
      </w:r>
      <w:r>
        <w:rPr>
          <w:spacing w:val="-1"/>
          <w:sz w:val="18"/>
        </w:rPr>
        <w:t xml:space="preserve"> </w:t>
      </w:r>
      <w:r>
        <w:rPr>
          <w:sz w:val="18"/>
        </w:rPr>
        <w:t>Solicitantul</w:t>
      </w:r>
      <w:r>
        <w:rPr>
          <w:spacing w:val="-3"/>
          <w:sz w:val="18"/>
        </w:rPr>
        <w:t xml:space="preserve"> </w:t>
      </w:r>
      <w:r>
        <w:rPr>
          <w:sz w:val="18"/>
        </w:rPr>
        <w:t>deține</w:t>
      </w:r>
      <w:r>
        <w:rPr>
          <w:spacing w:val="-2"/>
          <w:sz w:val="18"/>
        </w:rPr>
        <w:t xml:space="preserve"> </w:t>
      </w:r>
      <w:r>
        <w:rPr>
          <w:sz w:val="18"/>
        </w:rPr>
        <w:t>o</w:t>
      </w:r>
      <w:r>
        <w:rPr>
          <w:spacing w:val="-3"/>
          <w:sz w:val="18"/>
        </w:rPr>
        <w:t xml:space="preserve"> </w:t>
      </w:r>
      <w:r>
        <w:rPr>
          <w:sz w:val="18"/>
        </w:rPr>
        <w:t>exploatație</w:t>
      </w:r>
      <w:r>
        <w:rPr>
          <w:spacing w:val="-4"/>
          <w:sz w:val="18"/>
        </w:rPr>
        <w:t xml:space="preserve"> </w:t>
      </w:r>
      <w:r>
        <w:rPr>
          <w:sz w:val="18"/>
        </w:rPr>
        <w:t>agricolă</w:t>
      </w:r>
      <w:r>
        <w:rPr>
          <w:spacing w:val="-4"/>
          <w:sz w:val="18"/>
        </w:rPr>
        <w:t xml:space="preserve"> </w:t>
      </w:r>
      <w:r>
        <w:rPr>
          <w:sz w:val="18"/>
        </w:rPr>
        <w:t>cu</w:t>
      </w:r>
      <w:r>
        <w:rPr>
          <w:spacing w:val="-3"/>
          <w:sz w:val="18"/>
        </w:rPr>
        <w:t xml:space="preserve"> </w:t>
      </w:r>
      <w:r>
        <w:rPr>
          <w:sz w:val="18"/>
        </w:rPr>
        <w:t>dimensiunea economică de minimum 8.000 SO la momentul depunerii cererii de finantare</w:t>
      </w:r>
    </w:p>
    <w:p w14:paraId="6AA65F54" w14:textId="77777777" w:rsidR="005B4DD7" w:rsidRDefault="00000000">
      <w:pPr>
        <w:spacing w:after="10" w:line="278" w:lineRule="auto"/>
        <w:ind w:left="581" w:right="892"/>
        <w:rPr>
          <w:sz w:val="18"/>
        </w:rPr>
      </w:pPr>
      <w:r>
        <w:rPr>
          <w:b/>
          <w:sz w:val="18"/>
        </w:rPr>
        <w:t>Pentru</w:t>
      </w:r>
      <w:r>
        <w:rPr>
          <w:b/>
          <w:spacing w:val="-3"/>
          <w:sz w:val="18"/>
        </w:rPr>
        <w:t xml:space="preserve"> </w:t>
      </w:r>
      <w:r>
        <w:rPr>
          <w:b/>
          <w:sz w:val="18"/>
        </w:rPr>
        <w:t>proiectele</w:t>
      </w:r>
      <w:r>
        <w:rPr>
          <w:b/>
          <w:spacing w:val="-3"/>
          <w:sz w:val="18"/>
        </w:rPr>
        <w:t xml:space="preserve"> </w:t>
      </w:r>
      <w:r>
        <w:rPr>
          <w:b/>
          <w:sz w:val="18"/>
        </w:rPr>
        <w:t>care</w:t>
      </w:r>
      <w:r>
        <w:rPr>
          <w:b/>
          <w:spacing w:val="-3"/>
          <w:sz w:val="18"/>
        </w:rPr>
        <w:t xml:space="preserve"> </w:t>
      </w:r>
      <w:r>
        <w:rPr>
          <w:b/>
          <w:sz w:val="18"/>
        </w:rPr>
        <w:t>se</w:t>
      </w:r>
      <w:r>
        <w:rPr>
          <w:b/>
          <w:spacing w:val="-3"/>
          <w:sz w:val="18"/>
        </w:rPr>
        <w:t xml:space="preserve"> </w:t>
      </w:r>
      <w:r>
        <w:rPr>
          <w:b/>
          <w:sz w:val="18"/>
        </w:rPr>
        <w:t>încadrează</w:t>
      </w:r>
      <w:r>
        <w:rPr>
          <w:b/>
          <w:spacing w:val="-2"/>
          <w:sz w:val="18"/>
        </w:rPr>
        <w:t xml:space="preserve"> </w:t>
      </w:r>
      <w:r>
        <w:rPr>
          <w:b/>
          <w:sz w:val="18"/>
        </w:rPr>
        <w:t>în</w:t>
      </w:r>
      <w:r>
        <w:rPr>
          <w:b/>
          <w:spacing w:val="-3"/>
          <w:sz w:val="18"/>
        </w:rPr>
        <w:t xml:space="preserve"> </w:t>
      </w:r>
      <w:r>
        <w:rPr>
          <w:b/>
          <w:sz w:val="18"/>
        </w:rPr>
        <w:t>art. 19.1.a.iii</w:t>
      </w:r>
      <w:r>
        <w:rPr>
          <w:sz w:val="18"/>
        </w:rPr>
        <w:t>:</w:t>
      </w:r>
      <w:r>
        <w:rPr>
          <w:spacing w:val="-1"/>
          <w:sz w:val="18"/>
        </w:rPr>
        <w:t xml:space="preserve"> </w:t>
      </w:r>
      <w:r>
        <w:rPr>
          <w:sz w:val="18"/>
        </w:rPr>
        <w:t>Solicitantul</w:t>
      </w:r>
      <w:r>
        <w:rPr>
          <w:spacing w:val="-3"/>
          <w:sz w:val="18"/>
        </w:rPr>
        <w:t xml:space="preserve"> </w:t>
      </w:r>
      <w:r>
        <w:rPr>
          <w:sz w:val="18"/>
        </w:rPr>
        <w:t>deține</w:t>
      </w:r>
      <w:r>
        <w:rPr>
          <w:spacing w:val="-2"/>
          <w:sz w:val="18"/>
        </w:rPr>
        <w:t xml:space="preserve"> </w:t>
      </w:r>
      <w:r>
        <w:rPr>
          <w:sz w:val="18"/>
        </w:rPr>
        <w:t>o</w:t>
      </w:r>
      <w:r>
        <w:rPr>
          <w:spacing w:val="-3"/>
          <w:sz w:val="18"/>
        </w:rPr>
        <w:t xml:space="preserve"> </w:t>
      </w:r>
      <w:r>
        <w:rPr>
          <w:sz w:val="18"/>
        </w:rPr>
        <w:t>exploatație</w:t>
      </w:r>
      <w:r>
        <w:rPr>
          <w:spacing w:val="-4"/>
          <w:sz w:val="18"/>
        </w:rPr>
        <w:t xml:space="preserve"> </w:t>
      </w:r>
      <w:r>
        <w:rPr>
          <w:sz w:val="18"/>
        </w:rPr>
        <w:t>agricolă</w:t>
      </w:r>
      <w:r>
        <w:rPr>
          <w:spacing w:val="-4"/>
          <w:sz w:val="18"/>
        </w:rPr>
        <w:t xml:space="preserve"> </w:t>
      </w:r>
      <w:r>
        <w:rPr>
          <w:sz w:val="18"/>
        </w:rPr>
        <w:t>cu</w:t>
      </w:r>
      <w:r>
        <w:rPr>
          <w:spacing w:val="-3"/>
          <w:sz w:val="18"/>
        </w:rPr>
        <w:t xml:space="preserve"> </w:t>
      </w:r>
      <w:r>
        <w:rPr>
          <w:sz w:val="18"/>
        </w:rPr>
        <w:t>dimensiunea economică cuprinsă între 4.000 și 7.999 SO la momentul depunerii cererii de finantare</w:t>
      </w: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46"/>
        <w:gridCol w:w="6808"/>
      </w:tblGrid>
      <w:tr w:rsidR="005B4DD7" w14:paraId="469DE1D2" w14:textId="77777777">
        <w:trPr>
          <w:trHeight w:val="877"/>
        </w:trPr>
        <w:tc>
          <w:tcPr>
            <w:tcW w:w="3546" w:type="dxa"/>
            <w:tcBorders>
              <w:left w:val="nil"/>
              <w:bottom w:val="single" w:sz="8" w:space="0" w:color="000000"/>
              <w:right w:val="nil"/>
            </w:tcBorders>
            <w:shd w:val="clear" w:color="auto" w:fill="DAECF3"/>
          </w:tcPr>
          <w:p w14:paraId="0BA405A4" w14:textId="77777777" w:rsidR="005B4DD7" w:rsidRDefault="005B4DD7">
            <w:pPr>
              <w:pStyle w:val="TableParagraph"/>
              <w:rPr>
                <w:sz w:val="20"/>
              </w:rPr>
            </w:pPr>
          </w:p>
          <w:p w14:paraId="2E791C2D" w14:textId="77777777" w:rsidR="005B4DD7" w:rsidRDefault="005B4DD7">
            <w:pPr>
              <w:pStyle w:val="TableParagraph"/>
              <w:rPr>
                <w:sz w:val="16"/>
              </w:rPr>
            </w:pPr>
          </w:p>
          <w:p w14:paraId="773ABBA4" w14:textId="77777777" w:rsidR="005B4DD7" w:rsidRDefault="00000000">
            <w:pPr>
              <w:pStyle w:val="TableParagraph"/>
              <w:ind w:left="76"/>
              <w:rPr>
                <w:b/>
                <w:sz w:val="18"/>
              </w:rPr>
            </w:pPr>
            <w:r>
              <w:rPr>
                <w:b/>
                <w:sz w:val="18"/>
              </w:rPr>
              <w:t>DOCUMENTE</w:t>
            </w:r>
            <w:r>
              <w:rPr>
                <w:b/>
                <w:spacing w:val="54"/>
                <w:sz w:val="18"/>
              </w:rPr>
              <w:t xml:space="preserve"> </w:t>
            </w:r>
            <w:r>
              <w:rPr>
                <w:b/>
                <w:sz w:val="18"/>
              </w:rPr>
              <w:t>DE</w:t>
            </w:r>
            <w:r>
              <w:rPr>
                <w:b/>
                <w:spacing w:val="-1"/>
                <w:sz w:val="18"/>
              </w:rPr>
              <w:t xml:space="preserve"> </w:t>
            </w:r>
            <w:r>
              <w:rPr>
                <w:b/>
                <w:spacing w:val="-2"/>
                <w:sz w:val="18"/>
              </w:rPr>
              <w:t>PREZENTAT</w:t>
            </w:r>
          </w:p>
        </w:tc>
        <w:tc>
          <w:tcPr>
            <w:tcW w:w="6808" w:type="dxa"/>
            <w:tcBorders>
              <w:left w:val="nil"/>
              <w:right w:val="nil"/>
            </w:tcBorders>
            <w:shd w:val="clear" w:color="auto" w:fill="DAECF3"/>
          </w:tcPr>
          <w:p w14:paraId="233D85DB" w14:textId="77777777" w:rsidR="005B4DD7" w:rsidRDefault="005B4DD7">
            <w:pPr>
              <w:pStyle w:val="TableParagraph"/>
              <w:rPr>
                <w:sz w:val="20"/>
              </w:rPr>
            </w:pPr>
          </w:p>
          <w:p w14:paraId="0A44DF08" w14:textId="77777777" w:rsidR="005B4DD7" w:rsidRDefault="005B4DD7">
            <w:pPr>
              <w:pStyle w:val="TableParagraph"/>
              <w:rPr>
                <w:sz w:val="16"/>
              </w:rPr>
            </w:pPr>
          </w:p>
          <w:p w14:paraId="0F2CD96D" w14:textId="77777777" w:rsidR="005B4DD7" w:rsidRDefault="00000000">
            <w:pPr>
              <w:pStyle w:val="TableParagraph"/>
              <w:ind w:left="81"/>
              <w:rPr>
                <w:b/>
                <w:sz w:val="18"/>
              </w:rPr>
            </w:pPr>
            <w:r>
              <w:rPr>
                <w:b/>
                <w:sz w:val="18"/>
              </w:rPr>
              <w:t>PUNCTE</w:t>
            </w:r>
            <w:r>
              <w:rPr>
                <w:b/>
                <w:spacing w:val="-1"/>
                <w:sz w:val="18"/>
              </w:rPr>
              <w:t xml:space="preserve"> </w:t>
            </w:r>
            <w:r>
              <w:rPr>
                <w:b/>
                <w:sz w:val="18"/>
              </w:rPr>
              <w:t>DE VERIFICAT ÎN</w:t>
            </w:r>
            <w:r>
              <w:rPr>
                <w:b/>
                <w:spacing w:val="-3"/>
                <w:sz w:val="18"/>
              </w:rPr>
              <w:t xml:space="preserve"> </w:t>
            </w:r>
            <w:r>
              <w:rPr>
                <w:b/>
                <w:spacing w:val="-2"/>
                <w:sz w:val="18"/>
              </w:rPr>
              <w:t>DOCUMENTE</w:t>
            </w:r>
          </w:p>
        </w:tc>
      </w:tr>
      <w:tr w:rsidR="005B4DD7" w14:paraId="61F523BD" w14:textId="77777777" w:rsidTr="00E52619">
        <w:trPr>
          <w:trHeight w:val="1161"/>
        </w:trPr>
        <w:tc>
          <w:tcPr>
            <w:tcW w:w="3546" w:type="dxa"/>
            <w:tcBorders>
              <w:top w:val="single" w:sz="8" w:space="0" w:color="000000"/>
              <w:left w:val="single" w:sz="8" w:space="0" w:color="000000"/>
              <w:bottom w:val="single" w:sz="8" w:space="0" w:color="000000"/>
            </w:tcBorders>
          </w:tcPr>
          <w:p w14:paraId="31ED0A1C" w14:textId="77777777" w:rsidR="005B4DD7" w:rsidRDefault="00000000">
            <w:pPr>
              <w:pStyle w:val="TableParagraph"/>
              <w:spacing w:line="203" w:lineRule="exact"/>
              <w:ind w:left="66"/>
              <w:rPr>
                <w:sz w:val="18"/>
              </w:rPr>
            </w:pPr>
            <w:r>
              <w:rPr>
                <w:sz w:val="18"/>
              </w:rPr>
              <w:t>a.</w:t>
            </w:r>
            <w:r>
              <w:rPr>
                <w:spacing w:val="-1"/>
                <w:sz w:val="18"/>
              </w:rPr>
              <w:t xml:space="preserve"> </w:t>
            </w:r>
            <w:r>
              <w:rPr>
                <w:sz w:val="18"/>
              </w:rPr>
              <w:t>Cererea</w:t>
            </w:r>
            <w:r>
              <w:rPr>
                <w:spacing w:val="-3"/>
                <w:sz w:val="18"/>
              </w:rPr>
              <w:t xml:space="preserve"> </w:t>
            </w:r>
            <w:r>
              <w:rPr>
                <w:sz w:val="18"/>
              </w:rPr>
              <w:t>de</w:t>
            </w:r>
            <w:r>
              <w:rPr>
                <w:spacing w:val="-4"/>
                <w:sz w:val="18"/>
              </w:rPr>
              <w:t xml:space="preserve"> </w:t>
            </w:r>
            <w:r>
              <w:rPr>
                <w:sz w:val="18"/>
              </w:rPr>
              <w:t>finanțare</w:t>
            </w:r>
            <w:r>
              <w:rPr>
                <w:spacing w:val="-1"/>
                <w:sz w:val="18"/>
              </w:rPr>
              <w:t xml:space="preserve"> </w:t>
            </w:r>
            <w:r>
              <w:rPr>
                <w:sz w:val="18"/>
              </w:rPr>
              <w:t>– tabel</w:t>
            </w:r>
            <w:r>
              <w:rPr>
                <w:spacing w:val="-2"/>
                <w:sz w:val="18"/>
              </w:rPr>
              <w:t xml:space="preserve"> </w:t>
            </w:r>
            <w:r>
              <w:rPr>
                <w:sz w:val="18"/>
              </w:rPr>
              <w:t>calcul</w:t>
            </w:r>
            <w:r>
              <w:rPr>
                <w:spacing w:val="-2"/>
                <w:sz w:val="18"/>
              </w:rPr>
              <w:t xml:space="preserve"> </w:t>
            </w:r>
            <w:r>
              <w:rPr>
                <w:spacing w:val="-5"/>
                <w:sz w:val="18"/>
              </w:rPr>
              <w:t>SO;</w:t>
            </w:r>
          </w:p>
        </w:tc>
        <w:tc>
          <w:tcPr>
            <w:tcW w:w="6808" w:type="dxa"/>
            <w:vMerge w:val="restart"/>
          </w:tcPr>
          <w:p w14:paraId="6DA99F53" w14:textId="77777777" w:rsidR="005B4DD7" w:rsidRDefault="00000000">
            <w:pPr>
              <w:pStyle w:val="TableParagraph"/>
              <w:spacing w:line="271" w:lineRule="auto"/>
              <w:ind w:left="76" w:right="20"/>
              <w:jc w:val="both"/>
              <w:rPr>
                <w:sz w:val="18"/>
              </w:rPr>
            </w:pPr>
            <w:r>
              <w:rPr>
                <w:sz w:val="18"/>
              </w:rPr>
              <w:t>a.Expertul verifică dacă în urma calculului din Cererea de Finanțare, exploatația se</w:t>
            </w:r>
            <w:r>
              <w:rPr>
                <w:spacing w:val="80"/>
                <w:sz w:val="18"/>
              </w:rPr>
              <w:t xml:space="preserve"> </w:t>
            </w:r>
            <w:r>
              <w:rPr>
                <w:sz w:val="18"/>
              </w:rPr>
              <w:t>încadrează în limitele minime și maxime (doar pentru art. 19.1.a.iii) admise. În cazul în care ferma are</w:t>
            </w:r>
            <w:r>
              <w:rPr>
                <w:spacing w:val="40"/>
                <w:sz w:val="18"/>
              </w:rPr>
              <w:t xml:space="preserve"> </w:t>
            </w:r>
            <w:r>
              <w:rPr>
                <w:sz w:val="18"/>
              </w:rPr>
              <w:t>o dimensiune economică</w:t>
            </w:r>
            <w:r>
              <w:rPr>
                <w:spacing w:val="40"/>
                <w:sz w:val="18"/>
              </w:rPr>
              <w:t xml:space="preserve"> </w:t>
            </w:r>
            <w:r>
              <w:rPr>
                <w:sz w:val="18"/>
              </w:rPr>
              <w:t>mai mica Cererea de Finanțare va fi declarată neeligibilă.</w:t>
            </w:r>
          </w:p>
          <w:p w14:paraId="1F52141D" w14:textId="77777777" w:rsidR="005B4DD7" w:rsidRDefault="005B4DD7">
            <w:pPr>
              <w:pStyle w:val="TableParagraph"/>
              <w:spacing w:before="1"/>
              <w:rPr>
                <w:sz w:val="17"/>
              </w:rPr>
            </w:pPr>
          </w:p>
          <w:p w14:paraId="2ADA51D0" w14:textId="77777777" w:rsidR="005B4DD7" w:rsidRDefault="00000000">
            <w:pPr>
              <w:pStyle w:val="TableParagraph"/>
              <w:spacing w:line="276" w:lineRule="auto"/>
              <w:ind w:left="76" w:right="22" w:firstLine="55"/>
              <w:jc w:val="both"/>
              <w:rPr>
                <w:sz w:val="18"/>
              </w:rPr>
            </w:pPr>
            <w:r>
              <w:rPr>
                <w:sz w:val="18"/>
              </w:rPr>
              <w:lastRenderedPageBreak/>
              <w:t>Expertul verifica dacă documentele de proprietate /folosință pentru exploatația agricolă: contract de vânzare - cumpărare autentificat de notar, act de donație autentificat de notar, hotarâre judecatorească definitivă şi irevocabilă cu punere în posesie, certificat de moştenitor unic autentificat de notar şi alte documente care demonstrează terților dreptul de proprietate conform legislației în vigoare autentificate la notar,</w:t>
            </w:r>
            <w:r>
              <w:rPr>
                <w:spacing w:val="14"/>
                <w:sz w:val="18"/>
              </w:rPr>
              <w:t xml:space="preserve"> </w:t>
            </w:r>
            <w:r>
              <w:rPr>
                <w:sz w:val="18"/>
              </w:rPr>
              <w:t>pentru a stabili elementele de identificare a cedentilor</w:t>
            </w:r>
            <w:r>
              <w:rPr>
                <w:spacing w:val="13"/>
                <w:sz w:val="18"/>
              </w:rPr>
              <w:t xml:space="preserve"> </w:t>
            </w:r>
            <w:r>
              <w:rPr>
                <w:sz w:val="18"/>
              </w:rPr>
              <w:t>si</w:t>
            </w:r>
            <w:r>
              <w:rPr>
                <w:spacing w:val="80"/>
                <w:sz w:val="18"/>
              </w:rPr>
              <w:t xml:space="preserve"> </w:t>
            </w:r>
            <w:r>
              <w:rPr>
                <w:sz w:val="18"/>
              </w:rPr>
              <w:t>a verifica preluarea integrala.</w:t>
            </w:r>
          </w:p>
          <w:p w14:paraId="148151A9" w14:textId="77777777" w:rsidR="005B4DD7" w:rsidRDefault="005B4DD7">
            <w:pPr>
              <w:pStyle w:val="TableParagraph"/>
              <w:spacing w:before="2"/>
              <w:rPr>
                <w:sz w:val="17"/>
              </w:rPr>
            </w:pPr>
          </w:p>
          <w:p w14:paraId="4026839B" w14:textId="77777777" w:rsidR="005B4DD7" w:rsidRDefault="00000000">
            <w:pPr>
              <w:pStyle w:val="TableParagraph"/>
              <w:numPr>
                <w:ilvl w:val="0"/>
                <w:numId w:val="29"/>
              </w:numPr>
              <w:tabs>
                <w:tab w:val="left" w:pos="240"/>
              </w:tabs>
              <w:rPr>
                <w:sz w:val="18"/>
              </w:rPr>
            </w:pPr>
            <w:r>
              <w:rPr>
                <w:sz w:val="18"/>
              </w:rPr>
              <w:t>tabel</w:t>
            </w:r>
            <w:r>
              <w:rPr>
                <w:spacing w:val="-1"/>
                <w:sz w:val="18"/>
              </w:rPr>
              <w:t xml:space="preserve"> </w:t>
            </w:r>
            <w:r>
              <w:rPr>
                <w:spacing w:val="-2"/>
                <w:sz w:val="18"/>
              </w:rPr>
              <w:t>centralizator:</w:t>
            </w:r>
          </w:p>
          <w:p w14:paraId="2093A887" w14:textId="77777777" w:rsidR="005B4DD7" w:rsidRDefault="005B4DD7">
            <w:pPr>
              <w:pStyle w:val="TableParagraph"/>
              <w:spacing w:before="10"/>
              <w:rPr>
                <w:sz w:val="19"/>
              </w:rPr>
            </w:pPr>
          </w:p>
          <w:p w14:paraId="5BB50700" w14:textId="77777777" w:rsidR="005B4DD7" w:rsidRDefault="00000000">
            <w:pPr>
              <w:pStyle w:val="TableParagraph"/>
              <w:spacing w:line="273" w:lineRule="auto"/>
              <w:ind w:left="76" w:right="17"/>
              <w:jc w:val="both"/>
              <w:rPr>
                <w:sz w:val="18"/>
              </w:rPr>
            </w:pPr>
            <w:r>
              <w:rPr>
                <w:sz w:val="18"/>
              </w:rPr>
              <w:t>Expertul verifica, urmatoarele: conținutul sumarului contractelor de arendare valabile la data depunerii Cererii de Finanțare, şi stabileste elementele de identificare a cedentilor si verifica preluarea integrala.</w:t>
            </w:r>
          </w:p>
          <w:p w14:paraId="4ADA8189" w14:textId="77777777" w:rsidR="005B4DD7" w:rsidRDefault="005B4DD7">
            <w:pPr>
              <w:pStyle w:val="TableParagraph"/>
              <w:spacing w:before="10"/>
              <w:rPr>
                <w:sz w:val="17"/>
              </w:rPr>
            </w:pPr>
          </w:p>
          <w:p w14:paraId="3BA84C3F" w14:textId="77777777" w:rsidR="005B4DD7" w:rsidRDefault="00000000">
            <w:pPr>
              <w:pStyle w:val="TableParagraph"/>
              <w:numPr>
                <w:ilvl w:val="0"/>
                <w:numId w:val="29"/>
              </w:numPr>
              <w:tabs>
                <w:tab w:val="left" w:pos="295"/>
              </w:tabs>
              <w:ind w:left="294"/>
              <w:rPr>
                <w:sz w:val="18"/>
              </w:rPr>
            </w:pPr>
            <w:r>
              <w:rPr>
                <w:sz w:val="18"/>
              </w:rPr>
              <w:t>contract</w:t>
            </w:r>
            <w:r>
              <w:rPr>
                <w:spacing w:val="-2"/>
                <w:sz w:val="18"/>
              </w:rPr>
              <w:t xml:space="preserve"> </w:t>
            </w:r>
            <w:r>
              <w:rPr>
                <w:sz w:val="18"/>
              </w:rPr>
              <w:t>de</w:t>
            </w:r>
            <w:r>
              <w:rPr>
                <w:spacing w:val="-1"/>
                <w:sz w:val="18"/>
              </w:rPr>
              <w:t xml:space="preserve"> </w:t>
            </w:r>
            <w:r>
              <w:rPr>
                <w:spacing w:val="-2"/>
                <w:sz w:val="18"/>
              </w:rPr>
              <w:t>concesionare:</w:t>
            </w:r>
          </w:p>
          <w:p w14:paraId="4281E0CE" w14:textId="77777777" w:rsidR="005B4DD7" w:rsidRDefault="005B4DD7">
            <w:pPr>
              <w:pStyle w:val="TableParagraph"/>
              <w:spacing w:before="7"/>
              <w:rPr>
                <w:sz w:val="19"/>
              </w:rPr>
            </w:pPr>
          </w:p>
          <w:p w14:paraId="0B9A2976" w14:textId="77777777" w:rsidR="005B4DD7" w:rsidRDefault="00000000">
            <w:pPr>
              <w:pStyle w:val="TableParagraph"/>
              <w:spacing w:line="276" w:lineRule="auto"/>
              <w:ind w:left="76" w:right="17"/>
              <w:jc w:val="both"/>
              <w:rPr>
                <w:sz w:val="18"/>
              </w:rPr>
            </w:pPr>
            <w:r>
              <w:rPr>
                <w:sz w:val="18"/>
              </w:rPr>
              <w:t xml:space="preserve">Expertul verifică: după caz, existența Contractului de comodat/contractului de inchiriere/ documentul potrivit caruia suprafata de teren a fost dată temporar în </w:t>
            </w:r>
            <w:r>
              <w:rPr>
                <w:spacing w:val="-2"/>
                <w:sz w:val="18"/>
              </w:rPr>
              <w:t>administrare/folosință,</w:t>
            </w:r>
          </w:p>
          <w:p w14:paraId="3435598D" w14:textId="77777777" w:rsidR="005B4DD7" w:rsidRDefault="005B4DD7">
            <w:pPr>
              <w:pStyle w:val="TableParagraph"/>
              <w:spacing w:before="5"/>
              <w:rPr>
                <w:sz w:val="17"/>
              </w:rPr>
            </w:pPr>
          </w:p>
          <w:p w14:paraId="7DB94D36" w14:textId="77777777" w:rsidR="005B4DD7" w:rsidRDefault="00000000">
            <w:pPr>
              <w:pStyle w:val="TableParagraph"/>
              <w:numPr>
                <w:ilvl w:val="0"/>
                <w:numId w:val="28"/>
              </w:numPr>
              <w:tabs>
                <w:tab w:val="left" w:pos="322"/>
              </w:tabs>
              <w:ind w:hanging="246"/>
              <w:jc w:val="both"/>
              <w:rPr>
                <w:sz w:val="18"/>
              </w:rPr>
            </w:pPr>
            <w:r>
              <w:rPr>
                <w:sz w:val="18"/>
              </w:rPr>
              <w:t>Contractul</w:t>
            </w:r>
            <w:r>
              <w:rPr>
                <w:spacing w:val="-4"/>
                <w:sz w:val="18"/>
              </w:rPr>
              <w:t xml:space="preserve"> </w:t>
            </w:r>
            <w:r>
              <w:rPr>
                <w:sz w:val="18"/>
              </w:rPr>
              <w:t>de</w:t>
            </w:r>
            <w:r>
              <w:rPr>
                <w:spacing w:val="-3"/>
                <w:sz w:val="18"/>
              </w:rPr>
              <w:t xml:space="preserve"> </w:t>
            </w:r>
            <w:r>
              <w:rPr>
                <w:sz w:val="18"/>
              </w:rPr>
              <w:t>comodat/</w:t>
            </w:r>
            <w:r>
              <w:rPr>
                <w:spacing w:val="-5"/>
                <w:sz w:val="18"/>
              </w:rPr>
              <w:t xml:space="preserve"> </w:t>
            </w:r>
            <w:r>
              <w:rPr>
                <w:sz w:val="18"/>
              </w:rPr>
              <w:t>contractul</w:t>
            </w:r>
            <w:r>
              <w:rPr>
                <w:spacing w:val="-3"/>
                <w:sz w:val="18"/>
              </w:rPr>
              <w:t xml:space="preserve"> </w:t>
            </w:r>
            <w:r>
              <w:rPr>
                <w:sz w:val="18"/>
              </w:rPr>
              <w:t>de</w:t>
            </w:r>
            <w:r>
              <w:rPr>
                <w:spacing w:val="-3"/>
                <w:sz w:val="18"/>
              </w:rPr>
              <w:t xml:space="preserve"> </w:t>
            </w:r>
            <w:r>
              <w:rPr>
                <w:spacing w:val="-2"/>
                <w:sz w:val="18"/>
              </w:rPr>
              <w:t>inchiriere:</w:t>
            </w:r>
          </w:p>
          <w:p w14:paraId="48D40C66" w14:textId="77777777" w:rsidR="005B4DD7" w:rsidRDefault="00000000">
            <w:pPr>
              <w:pStyle w:val="TableParagraph"/>
              <w:spacing w:before="10" w:line="271" w:lineRule="auto"/>
              <w:ind w:left="76" w:right="23"/>
              <w:jc w:val="both"/>
              <w:rPr>
                <w:sz w:val="18"/>
              </w:rPr>
            </w:pPr>
            <w:r>
              <w:rPr>
                <w:sz w:val="18"/>
              </w:rPr>
              <w:t>Expertul verifica urmatoarele: la data depunerii Cererii de Finanțare,</w:t>
            </w:r>
            <w:r>
              <w:rPr>
                <w:spacing w:val="40"/>
                <w:sz w:val="18"/>
              </w:rPr>
              <w:t xml:space="preserve"> </w:t>
            </w:r>
            <w:r>
              <w:rPr>
                <w:sz w:val="18"/>
              </w:rPr>
              <w:t>dacă solicitantul este</w:t>
            </w:r>
            <w:r>
              <w:rPr>
                <w:spacing w:val="35"/>
                <w:sz w:val="18"/>
              </w:rPr>
              <w:t xml:space="preserve"> </w:t>
            </w:r>
            <w:r>
              <w:rPr>
                <w:sz w:val="18"/>
              </w:rPr>
              <w:t>în</w:t>
            </w:r>
            <w:r>
              <w:rPr>
                <w:spacing w:val="33"/>
                <w:sz w:val="18"/>
              </w:rPr>
              <w:t xml:space="preserve"> </w:t>
            </w:r>
            <w:r>
              <w:rPr>
                <w:sz w:val="18"/>
              </w:rPr>
              <w:t>graficul de</w:t>
            </w:r>
            <w:r>
              <w:rPr>
                <w:spacing w:val="35"/>
                <w:sz w:val="18"/>
              </w:rPr>
              <w:t xml:space="preserve"> </w:t>
            </w:r>
            <w:r>
              <w:rPr>
                <w:sz w:val="18"/>
              </w:rPr>
              <w:t>realizare a investițiilor prevăzute</w:t>
            </w:r>
            <w:r>
              <w:rPr>
                <w:spacing w:val="35"/>
                <w:sz w:val="18"/>
              </w:rPr>
              <w:t xml:space="preserve"> </w:t>
            </w:r>
            <w:r>
              <w:rPr>
                <w:sz w:val="18"/>
              </w:rPr>
              <w:t>în contract</w:t>
            </w:r>
            <w:r>
              <w:rPr>
                <w:spacing w:val="33"/>
                <w:sz w:val="18"/>
              </w:rPr>
              <w:t xml:space="preserve"> </w:t>
            </w:r>
            <w:r>
              <w:rPr>
                <w:sz w:val="18"/>
              </w:rPr>
              <w:t>şi alte clauze, pentru a stabili elementele de identificare a cedentilor si a verifica preluarea integrala.</w:t>
            </w:r>
          </w:p>
          <w:p w14:paraId="09EC8198" w14:textId="77777777" w:rsidR="005B4DD7" w:rsidRDefault="005B4DD7">
            <w:pPr>
              <w:pStyle w:val="TableParagraph"/>
              <w:spacing w:before="7"/>
              <w:rPr>
                <w:sz w:val="17"/>
              </w:rPr>
            </w:pPr>
          </w:p>
          <w:p w14:paraId="51346435" w14:textId="77777777" w:rsidR="005B4DD7" w:rsidRDefault="00000000">
            <w:pPr>
              <w:pStyle w:val="TableParagraph"/>
              <w:ind w:left="76"/>
              <w:jc w:val="both"/>
              <w:rPr>
                <w:sz w:val="18"/>
              </w:rPr>
            </w:pPr>
            <w:r>
              <w:rPr>
                <w:sz w:val="18"/>
              </w:rPr>
              <w:t>In</w:t>
            </w:r>
            <w:r>
              <w:rPr>
                <w:spacing w:val="-4"/>
                <w:sz w:val="18"/>
              </w:rPr>
              <w:t xml:space="preserve"> </w:t>
            </w:r>
            <w:r>
              <w:rPr>
                <w:sz w:val="18"/>
              </w:rPr>
              <w:t>toate</w:t>
            </w:r>
            <w:r>
              <w:rPr>
                <w:spacing w:val="-2"/>
                <w:sz w:val="18"/>
              </w:rPr>
              <w:t xml:space="preserve"> </w:t>
            </w:r>
            <w:r>
              <w:rPr>
                <w:sz w:val="18"/>
              </w:rPr>
              <w:t>cazurile</w:t>
            </w:r>
            <w:r>
              <w:rPr>
                <w:spacing w:val="-2"/>
                <w:sz w:val="18"/>
              </w:rPr>
              <w:t xml:space="preserve"> </w:t>
            </w:r>
            <w:r>
              <w:rPr>
                <w:sz w:val="18"/>
              </w:rPr>
              <w:t>de</w:t>
            </w:r>
            <w:r>
              <w:rPr>
                <w:spacing w:val="-1"/>
                <w:sz w:val="18"/>
              </w:rPr>
              <w:t xml:space="preserve"> </w:t>
            </w:r>
            <w:r>
              <w:rPr>
                <w:sz w:val="18"/>
              </w:rPr>
              <w:t>mai</w:t>
            </w:r>
            <w:r>
              <w:rPr>
                <w:spacing w:val="-3"/>
                <w:sz w:val="18"/>
              </w:rPr>
              <w:t xml:space="preserve"> </w:t>
            </w:r>
            <w:r>
              <w:rPr>
                <w:sz w:val="18"/>
              </w:rPr>
              <w:t>sus,</w:t>
            </w:r>
            <w:r>
              <w:rPr>
                <w:spacing w:val="1"/>
                <w:sz w:val="18"/>
              </w:rPr>
              <w:t xml:space="preserve"> </w:t>
            </w:r>
            <w:r>
              <w:rPr>
                <w:sz w:val="18"/>
              </w:rPr>
              <w:t>in</w:t>
            </w:r>
            <w:r>
              <w:rPr>
                <w:spacing w:val="-1"/>
                <w:sz w:val="18"/>
              </w:rPr>
              <w:t xml:space="preserve"> </w:t>
            </w:r>
            <w:r>
              <w:rPr>
                <w:sz w:val="18"/>
              </w:rPr>
              <w:t>cazul</w:t>
            </w:r>
            <w:r>
              <w:rPr>
                <w:spacing w:val="-3"/>
                <w:sz w:val="18"/>
              </w:rPr>
              <w:t xml:space="preserve"> </w:t>
            </w:r>
            <w:r>
              <w:rPr>
                <w:sz w:val="18"/>
              </w:rPr>
              <w:t>exploatatiilor</w:t>
            </w:r>
            <w:r>
              <w:rPr>
                <w:spacing w:val="-3"/>
                <w:sz w:val="18"/>
              </w:rPr>
              <w:t xml:space="preserve"> </w:t>
            </w:r>
            <w:r>
              <w:rPr>
                <w:sz w:val="18"/>
              </w:rPr>
              <w:t>vegetale</w:t>
            </w:r>
            <w:r>
              <w:rPr>
                <w:spacing w:val="-1"/>
                <w:sz w:val="18"/>
              </w:rPr>
              <w:t xml:space="preserve"> </w:t>
            </w:r>
            <w:r>
              <w:rPr>
                <w:sz w:val="18"/>
              </w:rPr>
              <w:t>se</w:t>
            </w:r>
            <w:r>
              <w:rPr>
                <w:spacing w:val="-2"/>
                <w:sz w:val="18"/>
              </w:rPr>
              <w:t xml:space="preserve"> </w:t>
            </w:r>
            <w:r>
              <w:rPr>
                <w:sz w:val="18"/>
              </w:rPr>
              <w:t>vor</w:t>
            </w:r>
            <w:r>
              <w:rPr>
                <w:spacing w:val="-2"/>
                <w:sz w:val="18"/>
              </w:rPr>
              <w:t xml:space="preserve"> verifica</w:t>
            </w:r>
          </w:p>
        </w:tc>
      </w:tr>
      <w:tr w:rsidR="005B4DD7" w14:paraId="5698C818" w14:textId="77777777">
        <w:trPr>
          <w:trHeight w:val="7325"/>
        </w:trPr>
        <w:tc>
          <w:tcPr>
            <w:tcW w:w="3546" w:type="dxa"/>
            <w:tcBorders>
              <w:top w:val="single" w:sz="8" w:space="0" w:color="000000"/>
            </w:tcBorders>
          </w:tcPr>
          <w:p w14:paraId="1468E560" w14:textId="77777777" w:rsidR="005B4DD7" w:rsidRDefault="005B4DD7">
            <w:pPr>
              <w:pStyle w:val="TableParagraph"/>
              <w:spacing w:before="11"/>
              <w:rPr>
                <w:sz w:val="21"/>
              </w:rPr>
            </w:pPr>
          </w:p>
          <w:p w14:paraId="02E9822C" w14:textId="30AB8242" w:rsidR="005B4DD7" w:rsidRPr="00F161E9" w:rsidRDefault="00000000" w:rsidP="00F161E9">
            <w:pPr>
              <w:pStyle w:val="TableParagraph"/>
              <w:spacing w:line="278" w:lineRule="auto"/>
              <w:ind w:left="71"/>
              <w:rPr>
                <w:sz w:val="18"/>
              </w:rPr>
            </w:pPr>
            <w:r>
              <w:rPr>
                <w:sz w:val="18"/>
              </w:rPr>
              <w:t>Doc.</w:t>
            </w:r>
            <w:r>
              <w:rPr>
                <w:spacing w:val="40"/>
                <w:sz w:val="18"/>
              </w:rPr>
              <w:t xml:space="preserve"> </w:t>
            </w:r>
            <w:r>
              <w:rPr>
                <w:sz w:val="18"/>
              </w:rPr>
              <w:t>2</w:t>
            </w:r>
            <w:r>
              <w:rPr>
                <w:spacing w:val="39"/>
                <w:sz w:val="18"/>
              </w:rPr>
              <w:t xml:space="preserve"> </w:t>
            </w:r>
            <w:r>
              <w:rPr>
                <w:sz w:val="18"/>
              </w:rPr>
              <w:t>Documente</w:t>
            </w:r>
            <w:r>
              <w:rPr>
                <w:spacing w:val="80"/>
                <w:sz w:val="18"/>
              </w:rPr>
              <w:t xml:space="preserve"> </w:t>
            </w:r>
            <w:r>
              <w:rPr>
                <w:sz w:val="18"/>
              </w:rPr>
              <w:t>proprietate/folosință pentru exploatația agricolă:</w:t>
            </w:r>
          </w:p>
          <w:p w14:paraId="5333926C" w14:textId="77777777" w:rsidR="005B4DD7" w:rsidRDefault="00000000">
            <w:pPr>
              <w:pStyle w:val="TableParagraph"/>
              <w:numPr>
                <w:ilvl w:val="0"/>
                <w:numId w:val="27"/>
              </w:numPr>
              <w:tabs>
                <w:tab w:val="left" w:pos="361"/>
              </w:tabs>
              <w:spacing w:before="175" w:line="276" w:lineRule="auto"/>
              <w:ind w:right="23" w:firstLine="0"/>
              <w:jc w:val="both"/>
              <w:rPr>
                <w:sz w:val="18"/>
              </w:rPr>
            </w:pPr>
            <w:r>
              <w:rPr>
                <w:sz w:val="18"/>
              </w:rPr>
              <w:t xml:space="preserve">Documente solicitate pentru terenul </w:t>
            </w:r>
            <w:r>
              <w:rPr>
                <w:spacing w:val="-2"/>
                <w:sz w:val="18"/>
              </w:rPr>
              <w:t>agricol:</w:t>
            </w:r>
          </w:p>
          <w:p w14:paraId="7C851B2A" w14:textId="77777777" w:rsidR="005B4DD7" w:rsidRDefault="005B4DD7">
            <w:pPr>
              <w:pStyle w:val="TableParagraph"/>
              <w:rPr>
                <w:sz w:val="17"/>
              </w:rPr>
            </w:pPr>
          </w:p>
          <w:p w14:paraId="19701A9D" w14:textId="77777777" w:rsidR="005B4DD7" w:rsidRDefault="00000000">
            <w:pPr>
              <w:pStyle w:val="TableParagraph"/>
              <w:numPr>
                <w:ilvl w:val="1"/>
                <w:numId w:val="27"/>
              </w:numPr>
              <w:tabs>
                <w:tab w:val="left" w:pos="358"/>
              </w:tabs>
              <w:spacing w:before="1" w:line="276" w:lineRule="auto"/>
              <w:ind w:right="22" w:firstLine="0"/>
              <w:jc w:val="both"/>
              <w:rPr>
                <w:sz w:val="18"/>
              </w:rPr>
            </w:pPr>
            <w:r>
              <w:rPr>
                <w:sz w:val="18"/>
              </w:rPr>
              <w:t>document care atestă dreptul de proprietate asupra terenului agricol conform legislației în vigoare,</w:t>
            </w:r>
          </w:p>
          <w:p w14:paraId="7CB9B25A" w14:textId="77777777" w:rsidR="005B4DD7" w:rsidRDefault="005B4DD7">
            <w:pPr>
              <w:pStyle w:val="TableParagraph"/>
              <w:spacing w:before="3"/>
              <w:rPr>
                <w:sz w:val="17"/>
              </w:rPr>
            </w:pPr>
          </w:p>
          <w:p w14:paraId="034F4887" w14:textId="253EEB6C" w:rsidR="005B4DD7" w:rsidRPr="00F161E9" w:rsidRDefault="00000000" w:rsidP="00F161E9">
            <w:pPr>
              <w:pStyle w:val="TableParagraph"/>
              <w:ind w:left="71"/>
              <w:rPr>
                <w:sz w:val="18"/>
              </w:rPr>
            </w:pPr>
            <w:r>
              <w:rPr>
                <w:spacing w:val="-2"/>
                <w:sz w:val="18"/>
              </w:rPr>
              <w:t>şi/sau</w:t>
            </w:r>
          </w:p>
          <w:p w14:paraId="139E11F3" w14:textId="77777777" w:rsidR="005B4DD7" w:rsidRDefault="00000000">
            <w:pPr>
              <w:pStyle w:val="TableParagraph"/>
              <w:numPr>
                <w:ilvl w:val="1"/>
                <w:numId w:val="27"/>
              </w:numPr>
              <w:tabs>
                <w:tab w:val="left" w:pos="262"/>
              </w:tabs>
              <w:spacing w:before="160" w:line="276" w:lineRule="auto"/>
              <w:ind w:right="21" w:firstLine="0"/>
              <w:jc w:val="both"/>
              <w:rPr>
                <w:sz w:val="18"/>
              </w:rPr>
            </w:pPr>
            <w:r>
              <w:rPr>
                <w:sz w:val="18"/>
              </w:rPr>
              <w:t xml:space="preserve">tabel centralizator - emis de Primărie, semnat de persoanele autorizate conform legii, cu suprafețele luate în arendă pe categorii de folosință şi perioada de </w:t>
            </w:r>
            <w:r>
              <w:rPr>
                <w:spacing w:val="-2"/>
                <w:sz w:val="18"/>
              </w:rPr>
              <w:t>arendare,</w:t>
            </w:r>
          </w:p>
          <w:p w14:paraId="322365E1" w14:textId="77777777" w:rsidR="005B4DD7" w:rsidRDefault="005B4DD7">
            <w:pPr>
              <w:pStyle w:val="TableParagraph"/>
              <w:spacing w:before="2"/>
              <w:rPr>
                <w:sz w:val="17"/>
              </w:rPr>
            </w:pPr>
          </w:p>
          <w:p w14:paraId="3FBDF020" w14:textId="79DA5C02" w:rsidR="005B4DD7" w:rsidRPr="00F161E9" w:rsidRDefault="00000000" w:rsidP="00F161E9">
            <w:pPr>
              <w:pStyle w:val="TableParagraph"/>
              <w:ind w:left="71"/>
              <w:rPr>
                <w:sz w:val="18"/>
              </w:rPr>
            </w:pPr>
            <w:r>
              <w:rPr>
                <w:spacing w:val="-2"/>
                <w:sz w:val="18"/>
              </w:rPr>
              <w:t>şi/sau</w:t>
            </w:r>
          </w:p>
          <w:p w14:paraId="57DF7A81" w14:textId="77777777" w:rsidR="005B4DD7" w:rsidRDefault="00000000">
            <w:pPr>
              <w:pStyle w:val="TableParagraph"/>
              <w:numPr>
                <w:ilvl w:val="1"/>
                <w:numId w:val="27"/>
              </w:numPr>
              <w:tabs>
                <w:tab w:val="left" w:pos="291"/>
              </w:tabs>
              <w:spacing w:line="276" w:lineRule="auto"/>
              <w:ind w:right="25" w:firstLine="0"/>
              <w:jc w:val="both"/>
              <w:rPr>
                <w:sz w:val="18"/>
              </w:rPr>
            </w:pPr>
            <w:r>
              <w:rPr>
                <w:sz w:val="18"/>
              </w:rPr>
              <w:t>contract de concesionare (valabile la data depunerii Cererii de Finanțare) însoțit</w:t>
            </w:r>
            <w:r>
              <w:rPr>
                <w:spacing w:val="40"/>
                <w:sz w:val="18"/>
              </w:rPr>
              <w:t xml:space="preserve"> </w:t>
            </w:r>
            <w:r>
              <w:rPr>
                <w:sz w:val="18"/>
              </w:rPr>
              <w:t>de</w:t>
            </w:r>
            <w:r>
              <w:rPr>
                <w:spacing w:val="40"/>
                <w:sz w:val="18"/>
              </w:rPr>
              <w:t xml:space="preserve"> </w:t>
            </w:r>
            <w:r>
              <w:rPr>
                <w:sz w:val="18"/>
              </w:rPr>
              <w:t>adresa</w:t>
            </w:r>
            <w:r>
              <w:rPr>
                <w:spacing w:val="40"/>
                <w:sz w:val="18"/>
              </w:rPr>
              <w:t xml:space="preserve"> </w:t>
            </w:r>
            <w:r>
              <w:rPr>
                <w:sz w:val="18"/>
              </w:rPr>
              <w:t>emisă</w:t>
            </w:r>
            <w:r>
              <w:rPr>
                <w:spacing w:val="40"/>
                <w:sz w:val="18"/>
              </w:rPr>
              <w:t xml:space="preserve"> </w:t>
            </w:r>
            <w:r>
              <w:rPr>
                <w:sz w:val="18"/>
              </w:rPr>
              <w:t>de</w:t>
            </w:r>
            <w:r>
              <w:rPr>
                <w:spacing w:val="40"/>
                <w:sz w:val="18"/>
              </w:rPr>
              <w:t xml:space="preserve"> </w:t>
            </w:r>
            <w:r>
              <w:rPr>
                <w:sz w:val="18"/>
              </w:rPr>
              <w:t>concedent</w:t>
            </w:r>
          </w:p>
          <w:p w14:paraId="28F3B9A8" w14:textId="77777777" w:rsidR="00F161E9" w:rsidRPr="00F161E9" w:rsidRDefault="00F161E9" w:rsidP="00F161E9">
            <w:pPr>
              <w:rPr>
                <w:sz w:val="18"/>
                <w:szCs w:val="18"/>
              </w:rPr>
            </w:pPr>
            <w:r w:rsidRPr="00F161E9">
              <w:rPr>
                <w:sz w:val="18"/>
                <w:szCs w:val="18"/>
              </w:rPr>
              <w:t>care conține situația privind respectarea</w:t>
            </w:r>
          </w:p>
          <w:p w14:paraId="6E7FDF5D" w14:textId="77777777" w:rsidR="00F161E9" w:rsidRDefault="00F161E9" w:rsidP="00F161E9">
            <w:pPr>
              <w:rPr>
                <w:sz w:val="18"/>
                <w:szCs w:val="18"/>
              </w:rPr>
            </w:pPr>
            <w:r w:rsidRPr="00F161E9">
              <w:rPr>
                <w:sz w:val="18"/>
                <w:szCs w:val="18"/>
              </w:rPr>
              <w:t>clauzelor contractuale, dacă este în graficul de realizare a investițiilor prevăzute în contract şi alte clauze;</w:t>
            </w:r>
          </w:p>
          <w:p w14:paraId="3AA8E4E7" w14:textId="77777777" w:rsidR="00F161E9" w:rsidRDefault="00F161E9" w:rsidP="00F161E9">
            <w:pPr>
              <w:pStyle w:val="TableParagraph"/>
              <w:numPr>
                <w:ilvl w:val="0"/>
                <w:numId w:val="26"/>
              </w:numPr>
              <w:tabs>
                <w:tab w:val="left" w:pos="268"/>
              </w:tabs>
              <w:spacing w:before="173" w:line="273" w:lineRule="auto"/>
              <w:ind w:right="27" w:firstLine="0"/>
              <w:jc w:val="both"/>
              <w:rPr>
                <w:sz w:val="18"/>
              </w:rPr>
            </w:pPr>
            <w:r>
              <w:rPr>
                <w:sz w:val="18"/>
              </w:rPr>
              <w:t>Contractul de comodat/ contractul de inchiriere/ documentul potrivit caruia suprafata de teren a fost data temporar</w:t>
            </w:r>
            <w:r>
              <w:rPr>
                <w:spacing w:val="40"/>
                <w:sz w:val="18"/>
              </w:rPr>
              <w:t xml:space="preserve"> </w:t>
            </w:r>
            <w:r>
              <w:rPr>
                <w:sz w:val="18"/>
              </w:rPr>
              <w:t>in administrare/folosință.</w:t>
            </w:r>
          </w:p>
          <w:p w14:paraId="74B1DF34" w14:textId="6F8F7B73" w:rsidR="00F161E9" w:rsidRPr="00F161E9" w:rsidRDefault="00F161E9" w:rsidP="00F161E9"/>
        </w:tc>
        <w:tc>
          <w:tcPr>
            <w:tcW w:w="6808" w:type="dxa"/>
            <w:vMerge/>
            <w:tcBorders>
              <w:top w:val="nil"/>
            </w:tcBorders>
          </w:tcPr>
          <w:p w14:paraId="66CCB717" w14:textId="77777777" w:rsidR="005B4DD7" w:rsidRDefault="005B4DD7">
            <w:pPr>
              <w:rPr>
                <w:sz w:val="2"/>
                <w:szCs w:val="2"/>
              </w:rPr>
            </w:pPr>
          </w:p>
        </w:tc>
      </w:tr>
    </w:tbl>
    <w:p w14:paraId="3E411949" w14:textId="77777777" w:rsidR="005B4DD7" w:rsidRDefault="005B4DD7">
      <w:pPr>
        <w:rPr>
          <w:sz w:val="2"/>
          <w:szCs w:val="2"/>
        </w:rPr>
        <w:sectPr w:rsidR="005B4DD7">
          <w:pgSz w:w="11930" w:h="16850"/>
          <w:pgMar w:top="1680" w:right="320" w:bottom="660" w:left="840" w:header="732" w:footer="465" w:gutter="0"/>
          <w:cols w:space="720"/>
        </w:sectPr>
      </w:pPr>
    </w:p>
    <w:p w14:paraId="6273D3D1"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41FF550E" w14:textId="77777777">
        <w:trPr>
          <w:trHeight w:val="13820"/>
        </w:trPr>
        <w:tc>
          <w:tcPr>
            <w:tcW w:w="3548" w:type="dxa"/>
          </w:tcPr>
          <w:p w14:paraId="385F5191" w14:textId="77777777" w:rsidR="005B4DD7" w:rsidRDefault="005B4DD7">
            <w:pPr>
              <w:pStyle w:val="TableParagraph"/>
              <w:rPr>
                <w:sz w:val="20"/>
              </w:rPr>
            </w:pPr>
          </w:p>
          <w:p w14:paraId="3BC902DD" w14:textId="77777777" w:rsidR="005B4DD7" w:rsidRDefault="005B4DD7">
            <w:pPr>
              <w:pStyle w:val="TableParagraph"/>
              <w:spacing w:before="4"/>
              <w:rPr>
                <w:sz w:val="25"/>
              </w:rPr>
            </w:pPr>
          </w:p>
          <w:p w14:paraId="297FB44C" w14:textId="77777777" w:rsidR="005B4DD7" w:rsidRDefault="00000000">
            <w:pPr>
              <w:pStyle w:val="TableParagraph"/>
              <w:numPr>
                <w:ilvl w:val="0"/>
                <w:numId w:val="25"/>
              </w:numPr>
              <w:tabs>
                <w:tab w:val="left" w:pos="429"/>
              </w:tabs>
              <w:ind w:right="21"/>
              <w:jc w:val="both"/>
              <w:rPr>
                <w:sz w:val="18"/>
              </w:rPr>
            </w:pPr>
            <w:r>
              <w:rPr>
                <w:sz w:val="18"/>
              </w:rPr>
              <w:t xml:space="preserve">document notarial care atesta constituirea patrimoniului de </w:t>
            </w:r>
            <w:r>
              <w:rPr>
                <w:spacing w:val="-2"/>
                <w:sz w:val="18"/>
              </w:rPr>
              <w:t>afectațiune</w:t>
            </w:r>
          </w:p>
          <w:p w14:paraId="75FF31EC" w14:textId="77777777" w:rsidR="005B4DD7" w:rsidRDefault="005B4DD7">
            <w:pPr>
              <w:pStyle w:val="TableParagraph"/>
              <w:spacing w:before="9"/>
              <w:rPr>
                <w:sz w:val="24"/>
              </w:rPr>
            </w:pPr>
          </w:p>
          <w:p w14:paraId="5A2B20BF" w14:textId="77777777" w:rsidR="005B4DD7" w:rsidRDefault="00000000">
            <w:pPr>
              <w:pStyle w:val="TableParagraph"/>
              <w:spacing w:before="1" w:line="216" w:lineRule="exact"/>
              <w:ind w:left="-21"/>
              <w:rPr>
                <w:rFonts w:ascii="Symbol" w:hAnsi="Symbol"/>
                <w:sz w:val="18"/>
              </w:rPr>
            </w:pPr>
            <w:r>
              <w:rPr>
                <w:rFonts w:ascii="Symbol" w:hAnsi="Symbol"/>
                <w:sz w:val="18"/>
              </w:rPr>
              <w:t></w:t>
            </w:r>
          </w:p>
          <w:p w14:paraId="5F780627" w14:textId="77777777" w:rsidR="005B4DD7" w:rsidRDefault="00000000">
            <w:pPr>
              <w:pStyle w:val="TableParagraph"/>
              <w:ind w:left="339" w:right="20"/>
              <w:jc w:val="both"/>
              <w:rPr>
                <w:spacing w:val="-2"/>
                <w:sz w:val="18"/>
              </w:rPr>
            </w:pPr>
            <w:r>
              <w:rPr>
                <w:sz w:val="18"/>
              </w:rPr>
              <w:t>ocumente pentru terenul ce constituie vatra stupinei – acte de proprietate conform legislației în vigoare, sau contract de concesiune/ contract de arendă/ închiriere/comodat valabile</w:t>
            </w:r>
            <w:r>
              <w:rPr>
                <w:spacing w:val="80"/>
                <w:sz w:val="18"/>
              </w:rPr>
              <w:t xml:space="preserve"> </w:t>
            </w:r>
            <w:r>
              <w:rPr>
                <w:sz w:val="18"/>
              </w:rPr>
              <w:t xml:space="preserve">la momentul depunerii Cererii de </w:t>
            </w:r>
            <w:r>
              <w:rPr>
                <w:spacing w:val="-2"/>
                <w:sz w:val="18"/>
              </w:rPr>
              <w:t>Finanțare.</w:t>
            </w:r>
          </w:p>
          <w:p w14:paraId="45ABDED8" w14:textId="77777777" w:rsidR="00F161E9" w:rsidRDefault="00F161E9" w:rsidP="00F161E9">
            <w:pPr>
              <w:rPr>
                <w:spacing w:val="-2"/>
                <w:sz w:val="18"/>
              </w:rPr>
            </w:pPr>
          </w:p>
          <w:p w14:paraId="68659D1D" w14:textId="77777777" w:rsidR="00F161E9" w:rsidRDefault="00F161E9" w:rsidP="00F161E9">
            <w:pPr>
              <w:rPr>
                <w:spacing w:val="-2"/>
                <w:sz w:val="18"/>
              </w:rPr>
            </w:pPr>
          </w:p>
          <w:p w14:paraId="43941C86" w14:textId="1D49445E" w:rsidR="00F161E9" w:rsidRPr="00F161E9" w:rsidRDefault="00F161E9" w:rsidP="00F161E9">
            <w:r>
              <w:rPr>
                <w:sz w:val="18"/>
              </w:rPr>
              <w:t>Documente verificate si listate de</w:t>
            </w:r>
            <w:r>
              <w:rPr>
                <w:spacing w:val="40"/>
                <w:sz w:val="18"/>
              </w:rPr>
              <w:t xml:space="preserve"> </w:t>
            </w:r>
            <w:r>
              <w:rPr>
                <w:sz w:val="18"/>
              </w:rPr>
              <w:t>expertul OJFIR din baza de date IACS de</w:t>
            </w:r>
            <w:r>
              <w:rPr>
                <w:spacing w:val="40"/>
                <w:sz w:val="18"/>
              </w:rPr>
              <w:t xml:space="preserve"> </w:t>
            </w:r>
            <w:r>
              <w:rPr>
                <w:sz w:val="18"/>
              </w:rPr>
              <w:t>la APIA:</w:t>
            </w:r>
          </w:p>
        </w:tc>
        <w:tc>
          <w:tcPr>
            <w:tcW w:w="6805" w:type="dxa"/>
          </w:tcPr>
          <w:p w14:paraId="2417120E" w14:textId="77777777" w:rsidR="005B4DD7" w:rsidRDefault="00000000">
            <w:pPr>
              <w:pStyle w:val="TableParagraph"/>
              <w:spacing w:line="186" w:lineRule="exact"/>
              <w:ind w:left="68"/>
              <w:jc w:val="both"/>
              <w:rPr>
                <w:sz w:val="18"/>
              </w:rPr>
            </w:pPr>
            <w:r>
              <w:rPr>
                <w:sz w:val="18"/>
              </w:rPr>
              <w:t>cedentii</w:t>
            </w:r>
            <w:r>
              <w:rPr>
                <w:spacing w:val="-2"/>
                <w:sz w:val="18"/>
              </w:rPr>
              <w:t xml:space="preserve"> </w:t>
            </w:r>
            <w:r>
              <w:rPr>
                <w:sz w:val="18"/>
              </w:rPr>
              <w:t>si</w:t>
            </w:r>
            <w:r>
              <w:rPr>
                <w:spacing w:val="-2"/>
                <w:sz w:val="18"/>
              </w:rPr>
              <w:t xml:space="preserve"> </w:t>
            </w:r>
            <w:r>
              <w:rPr>
                <w:sz w:val="18"/>
              </w:rPr>
              <w:t>in</w:t>
            </w:r>
            <w:r>
              <w:rPr>
                <w:spacing w:val="-1"/>
                <w:sz w:val="18"/>
              </w:rPr>
              <w:t xml:space="preserve"> </w:t>
            </w:r>
            <w:r>
              <w:rPr>
                <w:sz w:val="18"/>
              </w:rPr>
              <w:t>baza</w:t>
            </w:r>
            <w:r>
              <w:rPr>
                <w:spacing w:val="-2"/>
                <w:sz w:val="18"/>
              </w:rPr>
              <w:t xml:space="preserve"> </w:t>
            </w:r>
            <w:r>
              <w:rPr>
                <w:sz w:val="18"/>
              </w:rPr>
              <w:t>de</w:t>
            </w:r>
            <w:r>
              <w:rPr>
                <w:spacing w:val="-1"/>
                <w:sz w:val="18"/>
              </w:rPr>
              <w:t xml:space="preserve"> </w:t>
            </w:r>
            <w:r>
              <w:rPr>
                <w:sz w:val="18"/>
              </w:rPr>
              <w:t>date</w:t>
            </w:r>
            <w:r>
              <w:rPr>
                <w:spacing w:val="-4"/>
                <w:sz w:val="18"/>
              </w:rPr>
              <w:t xml:space="preserve"> </w:t>
            </w:r>
            <w:r>
              <w:rPr>
                <w:sz w:val="18"/>
              </w:rPr>
              <w:t>din</w:t>
            </w:r>
            <w:r>
              <w:rPr>
                <w:spacing w:val="-4"/>
                <w:sz w:val="18"/>
              </w:rPr>
              <w:t xml:space="preserve"> </w:t>
            </w:r>
            <w:r>
              <w:rPr>
                <w:sz w:val="18"/>
              </w:rPr>
              <w:t>Registrul</w:t>
            </w:r>
            <w:r>
              <w:rPr>
                <w:spacing w:val="-1"/>
                <w:sz w:val="18"/>
              </w:rPr>
              <w:t xml:space="preserve"> </w:t>
            </w:r>
            <w:r>
              <w:rPr>
                <w:sz w:val="18"/>
              </w:rPr>
              <w:t>exploatațiilor</w:t>
            </w:r>
            <w:r>
              <w:rPr>
                <w:spacing w:val="-2"/>
                <w:sz w:val="18"/>
              </w:rPr>
              <w:t xml:space="preserve"> </w:t>
            </w:r>
            <w:r>
              <w:rPr>
                <w:sz w:val="18"/>
              </w:rPr>
              <w:t>de</w:t>
            </w:r>
            <w:r>
              <w:rPr>
                <w:spacing w:val="-1"/>
                <w:sz w:val="18"/>
              </w:rPr>
              <w:t xml:space="preserve"> </w:t>
            </w:r>
            <w:r>
              <w:rPr>
                <w:sz w:val="18"/>
              </w:rPr>
              <w:t>la</w:t>
            </w:r>
            <w:r>
              <w:rPr>
                <w:spacing w:val="-2"/>
                <w:sz w:val="18"/>
              </w:rPr>
              <w:t xml:space="preserve"> ANSVSA/DSVSA</w:t>
            </w:r>
          </w:p>
          <w:p w14:paraId="241C609B" w14:textId="77777777" w:rsidR="005B4DD7" w:rsidRDefault="005B4DD7">
            <w:pPr>
              <w:pStyle w:val="TableParagraph"/>
              <w:rPr>
                <w:sz w:val="20"/>
              </w:rPr>
            </w:pPr>
          </w:p>
          <w:p w14:paraId="6FB2D2A7" w14:textId="77777777" w:rsidR="005B4DD7" w:rsidRDefault="005B4DD7">
            <w:pPr>
              <w:pStyle w:val="TableParagraph"/>
              <w:spacing w:before="9"/>
              <w:rPr>
                <w:sz w:val="17"/>
              </w:rPr>
            </w:pPr>
          </w:p>
          <w:p w14:paraId="3A484149" w14:textId="77777777" w:rsidR="005B4DD7" w:rsidRDefault="00000000">
            <w:pPr>
              <w:pStyle w:val="TableParagraph"/>
              <w:numPr>
                <w:ilvl w:val="0"/>
                <w:numId w:val="24"/>
              </w:numPr>
              <w:tabs>
                <w:tab w:val="left" w:pos="514"/>
                <w:tab w:val="left" w:pos="515"/>
              </w:tabs>
              <w:ind w:left="68" w:hanging="24"/>
              <w:rPr>
                <w:sz w:val="18"/>
              </w:rPr>
            </w:pPr>
            <w:r>
              <w:tab/>
            </w:r>
            <w:r>
              <w:rPr>
                <w:sz w:val="18"/>
              </w:rPr>
              <w:t>document</w:t>
            </w:r>
            <w:r>
              <w:rPr>
                <w:spacing w:val="45"/>
                <w:sz w:val="18"/>
              </w:rPr>
              <w:t xml:space="preserve"> </w:t>
            </w:r>
            <w:r>
              <w:rPr>
                <w:sz w:val="18"/>
              </w:rPr>
              <w:t>notarial</w:t>
            </w:r>
            <w:r>
              <w:rPr>
                <w:spacing w:val="46"/>
                <w:sz w:val="18"/>
              </w:rPr>
              <w:t xml:space="preserve"> </w:t>
            </w:r>
            <w:r>
              <w:rPr>
                <w:sz w:val="18"/>
              </w:rPr>
              <w:t>care</w:t>
            </w:r>
            <w:r>
              <w:rPr>
                <w:spacing w:val="44"/>
                <w:sz w:val="18"/>
              </w:rPr>
              <w:t xml:space="preserve"> </w:t>
            </w:r>
            <w:r>
              <w:rPr>
                <w:sz w:val="18"/>
              </w:rPr>
              <w:t>atesta</w:t>
            </w:r>
            <w:r>
              <w:rPr>
                <w:spacing w:val="48"/>
                <w:sz w:val="18"/>
              </w:rPr>
              <w:t xml:space="preserve"> </w:t>
            </w:r>
            <w:r>
              <w:rPr>
                <w:sz w:val="18"/>
              </w:rPr>
              <w:t>constituirea</w:t>
            </w:r>
            <w:r>
              <w:rPr>
                <w:spacing w:val="46"/>
                <w:sz w:val="18"/>
              </w:rPr>
              <w:t xml:space="preserve"> </w:t>
            </w:r>
            <w:r>
              <w:rPr>
                <w:sz w:val="18"/>
              </w:rPr>
              <w:t>patrimoniului</w:t>
            </w:r>
            <w:r>
              <w:rPr>
                <w:spacing w:val="46"/>
                <w:sz w:val="18"/>
              </w:rPr>
              <w:t xml:space="preserve"> </w:t>
            </w:r>
            <w:r>
              <w:rPr>
                <w:sz w:val="18"/>
              </w:rPr>
              <w:t>de</w:t>
            </w:r>
            <w:r>
              <w:rPr>
                <w:spacing w:val="48"/>
                <w:sz w:val="18"/>
              </w:rPr>
              <w:t xml:space="preserve"> </w:t>
            </w:r>
            <w:r>
              <w:rPr>
                <w:spacing w:val="-2"/>
                <w:sz w:val="18"/>
              </w:rPr>
              <w:t>afectațiune:</w:t>
            </w:r>
          </w:p>
          <w:p w14:paraId="00FD67AA" w14:textId="77777777" w:rsidR="005B4DD7" w:rsidRDefault="005B4DD7">
            <w:pPr>
              <w:pStyle w:val="TableParagraph"/>
            </w:pPr>
          </w:p>
          <w:p w14:paraId="147E8594" w14:textId="77777777" w:rsidR="005B4DD7" w:rsidRDefault="00000000">
            <w:pPr>
              <w:pStyle w:val="TableParagraph"/>
              <w:spacing w:before="176" w:line="276" w:lineRule="auto"/>
              <w:ind w:left="68" w:right="60"/>
              <w:jc w:val="both"/>
              <w:rPr>
                <w:sz w:val="18"/>
              </w:rPr>
            </w:pPr>
            <w:r>
              <w:rPr>
                <w:sz w:val="18"/>
              </w:rPr>
              <w:t>Expertul verifică dacă prin</w:t>
            </w:r>
            <w:r>
              <w:rPr>
                <w:spacing w:val="40"/>
                <w:sz w:val="18"/>
              </w:rPr>
              <w:t xml:space="preserve"> </w:t>
            </w:r>
            <w:r>
              <w:rPr>
                <w:sz w:val="18"/>
              </w:rPr>
              <w:t>documentul notarial se atestă dreptul de folosință al imobilului în numele solicitantului, pe perioada de implementare si de monitorizare a proiectului.</w:t>
            </w:r>
          </w:p>
          <w:p w14:paraId="54D747AC" w14:textId="77777777" w:rsidR="005B4DD7" w:rsidRDefault="005B4DD7">
            <w:pPr>
              <w:pStyle w:val="TableParagraph"/>
              <w:spacing w:before="1"/>
              <w:rPr>
                <w:sz w:val="18"/>
              </w:rPr>
            </w:pPr>
          </w:p>
          <w:p w14:paraId="61E56CB5" w14:textId="77777777" w:rsidR="005B4DD7" w:rsidRDefault="00000000">
            <w:pPr>
              <w:pStyle w:val="TableParagraph"/>
              <w:numPr>
                <w:ilvl w:val="0"/>
                <w:numId w:val="24"/>
              </w:numPr>
              <w:tabs>
                <w:tab w:val="left" w:pos="304"/>
              </w:tabs>
              <w:spacing w:before="1"/>
              <w:ind w:right="7" w:hanging="180"/>
              <w:jc w:val="both"/>
              <w:rPr>
                <w:sz w:val="18"/>
              </w:rPr>
            </w:pPr>
            <w:r>
              <w:rPr>
                <w:sz w:val="18"/>
              </w:rPr>
              <w:t>documente pentru terenul ce constituie vatra stupinei - acte de proprietate conform</w:t>
            </w:r>
            <w:r>
              <w:rPr>
                <w:spacing w:val="-1"/>
                <w:sz w:val="18"/>
              </w:rPr>
              <w:t xml:space="preserve"> </w:t>
            </w:r>
            <w:r>
              <w:rPr>
                <w:sz w:val="18"/>
              </w:rPr>
              <w:t>legislației în vigoare, sau contract de concesiune/ contract de arendă/ închiriere/ comodat valabile la momentul depunerii Cererii de Finanțare</w:t>
            </w:r>
          </w:p>
          <w:p w14:paraId="39884E65" w14:textId="77777777" w:rsidR="005B4DD7" w:rsidRDefault="00000000">
            <w:pPr>
              <w:pStyle w:val="TableParagraph"/>
              <w:spacing w:line="206" w:lineRule="exact"/>
              <w:ind w:left="68"/>
              <w:jc w:val="both"/>
              <w:rPr>
                <w:sz w:val="18"/>
              </w:rPr>
            </w:pPr>
            <w:r>
              <w:rPr>
                <w:sz w:val="18"/>
              </w:rPr>
              <w:t>Terenul</w:t>
            </w:r>
            <w:r>
              <w:rPr>
                <w:spacing w:val="-5"/>
                <w:sz w:val="18"/>
              </w:rPr>
              <w:t xml:space="preserve"> </w:t>
            </w:r>
            <w:r>
              <w:rPr>
                <w:sz w:val="18"/>
              </w:rPr>
              <w:t>ce</w:t>
            </w:r>
            <w:r>
              <w:rPr>
                <w:spacing w:val="-2"/>
                <w:sz w:val="18"/>
              </w:rPr>
              <w:t xml:space="preserve"> </w:t>
            </w:r>
            <w:r>
              <w:rPr>
                <w:sz w:val="18"/>
              </w:rPr>
              <w:t>constituie</w:t>
            </w:r>
            <w:r>
              <w:rPr>
                <w:spacing w:val="-2"/>
                <w:sz w:val="18"/>
              </w:rPr>
              <w:t xml:space="preserve"> </w:t>
            </w:r>
            <w:r>
              <w:rPr>
                <w:sz w:val="18"/>
              </w:rPr>
              <w:t>vatra</w:t>
            </w:r>
            <w:r>
              <w:rPr>
                <w:spacing w:val="-4"/>
                <w:sz w:val="18"/>
              </w:rPr>
              <w:t xml:space="preserve"> </w:t>
            </w:r>
            <w:r>
              <w:rPr>
                <w:sz w:val="18"/>
              </w:rPr>
              <w:t>stupinei</w:t>
            </w:r>
            <w:r>
              <w:rPr>
                <w:spacing w:val="-3"/>
                <w:sz w:val="18"/>
              </w:rPr>
              <w:t xml:space="preserve"> </w:t>
            </w:r>
            <w:r>
              <w:rPr>
                <w:sz w:val="18"/>
              </w:rPr>
              <w:t>nu</w:t>
            </w:r>
            <w:r>
              <w:rPr>
                <w:spacing w:val="-2"/>
                <w:sz w:val="18"/>
              </w:rPr>
              <w:t xml:space="preserve"> </w:t>
            </w:r>
            <w:r>
              <w:rPr>
                <w:sz w:val="18"/>
              </w:rPr>
              <w:t>contribuie</w:t>
            </w:r>
            <w:r>
              <w:rPr>
                <w:spacing w:val="-2"/>
                <w:sz w:val="18"/>
              </w:rPr>
              <w:t xml:space="preserve"> </w:t>
            </w:r>
            <w:r>
              <w:rPr>
                <w:sz w:val="18"/>
              </w:rPr>
              <w:t>la</w:t>
            </w:r>
            <w:r>
              <w:rPr>
                <w:spacing w:val="-4"/>
                <w:sz w:val="18"/>
              </w:rPr>
              <w:t xml:space="preserve"> </w:t>
            </w:r>
            <w:r>
              <w:rPr>
                <w:sz w:val="18"/>
              </w:rPr>
              <w:t>calculul</w:t>
            </w:r>
            <w:r>
              <w:rPr>
                <w:spacing w:val="-2"/>
                <w:sz w:val="18"/>
              </w:rPr>
              <w:t xml:space="preserve"> </w:t>
            </w:r>
            <w:r>
              <w:rPr>
                <w:spacing w:val="-5"/>
                <w:sz w:val="18"/>
              </w:rPr>
              <w:t>SO.</w:t>
            </w:r>
          </w:p>
          <w:p w14:paraId="3D344F16" w14:textId="77777777" w:rsidR="005B4DD7" w:rsidRDefault="005B4DD7">
            <w:pPr>
              <w:pStyle w:val="TableParagraph"/>
              <w:spacing w:before="2"/>
              <w:rPr>
                <w:sz w:val="19"/>
              </w:rPr>
            </w:pPr>
          </w:p>
          <w:p w14:paraId="1ACAC308" w14:textId="77777777" w:rsidR="005B4DD7" w:rsidRDefault="00000000">
            <w:pPr>
              <w:pStyle w:val="TableParagraph"/>
              <w:spacing w:before="1" w:line="273" w:lineRule="auto"/>
              <w:ind w:left="68" w:right="9"/>
              <w:jc w:val="both"/>
              <w:rPr>
                <w:sz w:val="18"/>
              </w:rPr>
            </w:pPr>
            <w:r>
              <w:rPr>
                <w:sz w:val="18"/>
              </w:rPr>
              <w:t>Se verifică dacă in dimensiunea exploatației agricole</w:t>
            </w:r>
            <w:r>
              <w:rPr>
                <w:spacing w:val="40"/>
                <w:sz w:val="18"/>
              </w:rPr>
              <w:t xml:space="preserve"> </w:t>
            </w:r>
            <w:r>
              <w:rPr>
                <w:sz w:val="18"/>
              </w:rPr>
              <w:t>culturile și animalele care asigură consumul uman si hrana animalelor reprezinta peste 75% (atât în anul 0</w:t>
            </w:r>
            <w:r>
              <w:rPr>
                <w:spacing w:val="40"/>
                <w:sz w:val="18"/>
              </w:rPr>
              <w:t xml:space="preserve"> </w:t>
            </w:r>
            <w:r>
              <w:rPr>
                <w:sz w:val="18"/>
              </w:rPr>
              <w:t>cât şi la solicitarea acordarii celei de a doua tranşe de plată (pe toată perioada</w:t>
            </w:r>
            <w:r>
              <w:rPr>
                <w:spacing w:val="80"/>
                <w:sz w:val="18"/>
              </w:rPr>
              <w:t xml:space="preserve"> </w:t>
            </w:r>
            <w:r>
              <w:rPr>
                <w:sz w:val="18"/>
              </w:rPr>
              <w:t>de implementare şi monitorizare a proiectului). In caz contrar CF este neeligibila.</w:t>
            </w:r>
          </w:p>
          <w:p w14:paraId="6FA8BAAF" w14:textId="77777777" w:rsidR="005B4DD7" w:rsidRDefault="005B4DD7">
            <w:pPr>
              <w:pStyle w:val="TableParagraph"/>
              <w:spacing w:before="11"/>
              <w:rPr>
                <w:sz w:val="17"/>
              </w:rPr>
            </w:pPr>
          </w:p>
          <w:p w14:paraId="370EAEEE" w14:textId="77777777" w:rsidR="005B4DD7" w:rsidRDefault="00000000">
            <w:pPr>
              <w:pStyle w:val="TableParagraph"/>
              <w:ind w:left="68"/>
              <w:rPr>
                <w:sz w:val="18"/>
              </w:rPr>
            </w:pPr>
            <w:r>
              <w:rPr>
                <w:spacing w:val="-2"/>
                <w:sz w:val="18"/>
              </w:rPr>
              <w:t>Atenție:</w:t>
            </w:r>
          </w:p>
          <w:p w14:paraId="4959B4E8" w14:textId="77777777" w:rsidR="005B4DD7" w:rsidRDefault="005B4DD7">
            <w:pPr>
              <w:pStyle w:val="TableParagraph"/>
              <w:spacing w:before="7"/>
              <w:rPr>
                <w:sz w:val="20"/>
              </w:rPr>
            </w:pPr>
          </w:p>
          <w:p w14:paraId="117DF6F6" w14:textId="77777777" w:rsidR="005B4DD7" w:rsidRDefault="00000000">
            <w:pPr>
              <w:pStyle w:val="TableParagraph"/>
              <w:ind w:left="493" w:right="12" w:hanging="269"/>
              <w:jc w:val="both"/>
              <w:rPr>
                <w:sz w:val="18"/>
              </w:rPr>
            </w:pPr>
            <w:r>
              <w:rPr>
                <w:rFonts w:ascii="Arial" w:hAnsi="Arial"/>
                <w:sz w:val="18"/>
              </w:rPr>
              <w:t>-</w:t>
            </w:r>
            <w:r>
              <w:rPr>
                <w:rFonts w:ascii="Arial" w:hAnsi="Arial"/>
                <w:spacing w:val="80"/>
                <w:sz w:val="18"/>
              </w:rPr>
              <w:t xml:space="preserve"> </w:t>
            </w:r>
            <w:r>
              <w:rPr>
                <w:sz w:val="18"/>
              </w:rPr>
              <w:t>SO-ul format din porumb zaharat şi/sau pepeni (cumulativ sau separat) nu poate depăşi 50% din total SO exploatație( pe toată perioada de implementare şi monitorizare a proiectului).</w:t>
            </w:r>
          </w:p>
          <w:p w14:paraId="2877E434" w14:textId="77777777" w:rsidR="005B4DD7" w:rsidRDefault="00000000">
            <w:pPr>
              <w:pStyle w:val="TableParagraph"/>
              <w:numPr>
                <w:ilvl w:val="0"/>
                <w:numId w:val="23"/>
              </w:numPr>
              <w:tabs>
                <w:tab w:val="left" w:pos="484"/>
              </w:tabs>
              <w:ind w:right="9" w:hanging="360"/>
              <w:jc w:val="both"/>
              <w:rPr>
                <w:sz w:val="18"/>
              </w:rPr>
            </w:pPr>
            <w:r>
              <w:rPr>
                <w:sz w:val="18"/>
              </w:rPr>
              <w:t>Cabalinele și produsele acestora nu sunt destinate consumului uman, ci acestea deservesc munca în exploatație</w:t>
            </w:r>
          </w:p>
          <w:p w14:paraId="1A7A7882" w14:textId="77777777" w:rsidR="005B4DD7" w:rsidRDefault="00000000">
            <w:pPr>
              <w:pStyle w:val="TableParagraph"/>
              <w:numPr>
                <w:ilvl w:val="0"/>
                <w:numId w:val="23"/>
              </w:numPr>
              <w:tabs>
                <w:tab w:val="left" w:pos="484"/>
              </w:tabs>
              <w:spacing w:before="3" w:line="237" w:lineRule="auto"/>
              <w:ind w:right="10" w:hanging="360"/>
              <w:jc w:val="both"/>
              <w:rPr>
                <w:sz w:val="18"/>
              </w:rPr>
            </w:pPr>
            <w:r>
              <w:rPr>
                <w:sz w:val="18"/>
              </w:rPr>
              <w:t>Ciupercăriile înființate în beciurile caselor, respectiv terenuri non-agricole care nu pot figura în sistemul electronic de identificare a parcelelor agricole APIA, nu sunt eligibile pentru sprijin.</w:t>
            </w:r>
          </w:p>
          <w:p w14:paraId="676DCFFE" w14:textId="77777777" w:rsidR="005B4DD7" w:rsidRDefault="00000000">
            <w:pPr>
              <w:pStyle w:val="TableParagraph"/>
              <w:spacing w:line="268" w:lineRule="auto"/>
              <w:ind w:left="68" w:right="60"/>
              <w:jc w:val="both"/>
              <w:rPr>
                <w:sz w:val="18"/>
              </w:rPr>
            </w:pPr>
            <w:r>
              <w:rPr>
                <w:sz w:val="18"/>
              </w:rPr>
              <w:t>Documente verificate si listate de expertul OJFIR din baza de date IACS de la</w:t>
            </w:r>
            <w:r>
              <w:rPr>
                <w:spacing w:val="80"/>
                <w:sz w:val="18"/>
              </w:rPr>
              <w:t xml:space="preserve"> </w:t>
            </w:r>
            <w:r>
              <w:rPr>
                <w:spacing w:val="-4"/>
                <w:sz w:val="18"/>
              </w:rPr>
              <w:t>APIA</w:t>
            </w:r>
          </w:p>
          <w:p w14:paraId="7AD12906" w14:textId="77777777" w:rsidR="005B4DD7" w:rsidRDefault="005B4DD7">
            <w:pPr>
              <w:pStyle w:val="TableParagraph"/>
              <w:spacing w:before="9"/>
              <w:rPr>
                <w:sz w:val="17"/>
              </w:rPr>
            </w:pPr>
          </w:p>
          <w:p w14:paraId="451FBEA5" w14:textId="77777777" w:rsidR="005B4DD7" w:rsidRDefault="00000000">
            <w:pPr>
              <w:pStyle w:val="TableParagraph"/>
              <w:spacing w:line="276" w:lineRule="auto"/>
              <w:ind w:left="68" w:right="50"/>
              <w:jc w:val="both"/>
              <w:rPr>
                <w:sz w:val="18"/>
              </w:rPr>
            </w:pPr>
            <w:r>
              <w:rPr>
                <w:sz w:val="18"/>
              </w:rPr>
              <w:t>Dimensiunea exploatației agricole se verifică conform calculului din cererea de finanțare în sheet-ul specific submăsura 6.1, după cum urmeaza:</w:t>
            </w:r>
          </w:p>
          <w:p w14:paraId="6DE19655" w14:textId="77777777" w:rsidR="005B4DD7" w:rsidRDefault="005B4DD7">
            <w:pPr>
              <w:pStyle w:val="TableParagraph"/>
              <w:spacing w:before="1"/>
              <w:rPr>
                <w:sz w:val="17"/>
              </w:rPr>
            </w:pPr>
          </w:p>
          <w:p w14:paraId="02512548" w14:textId="77777777" w:rsidR="005B4DD7" w:rsidRDefault="00000000">
            <w:pPr>
              <w:pStyle w:val="TableParagraph"/>
              <w:spacing w:line="276" w:lineRule="auto"/>
              <w:ind w:left="68" w:right="6"/>
              <w:jc w:val="both"/>
              <w:rPr>
                <w:sz w:val="18"/>
              </w:rPr>
            </w:pPr>
            <w:r>
              <w:rPr>
                <w:sz w:val="18"/>
              </w:rPr>
              <w:t>Se verifică dacă marimea suprafețelor si structura culturilor din Cererea de Finanțare sunt aceleaşi cu cele specificate în print screen-ul, forma coerentă, din Registrul Unic de Identificare de la APIA. Verificarea calculului SO se realizează prin consultarea si listarea înregistrarilor din IACS, de la APIA din anul curent (campania)</w:t>
            </w:r>
            <w:r>
              <w:rPr>
                <w:spacing w:val="40"/>
                <w:sz w:val="18"/>
              </w:rPr>
              <w:t xml:space="preserve"> </w:t>
            </w:r>
            <w:r>
              <w:rPr>
                <w:sz w:val="18"/>
              </w:rPr>
              <w:t>depunerii cererilor de finanțare pentru Instalarea tinerilor fermieri.</w:t>
            </w:r>
          </w:p>
          <w:p w14:paraId="7E0FEBEE" w14:textId="77777777" w:rsidR="005B4DD7" w:rsidRDefault="005B4DD7">
            <w:pPr>
              <w:pStyle w:val="TableParagraph"/>
              <w:spacing w:before="2"/>
              <w:rPr>
                <w:sz w:val="18"/>
              </w:rPr>
            </w:pPr>
          </w:p>
          <w:p w14:paraId="43DB132E" w14:textId="77777777" w:rsidR="005B4DD7" w:rsidRDefault="00000000">
            <w:pPr>
              <w:pStyle w:val="TableParagraph"/>
              <w:spacing w:line="237" w:lineRule="auto"/>
              <w:ind w:left="68" w:right="12"/>
              <w:jc w:val="both"/>
              <w:rPr>
                <w:sz w:val="18"/>
              </w:rPr>
            </w:pPr>
            <w:r>
              <w:rPr>
                <w:sz w:val="18"/>
              </w:rPr>
              <w:t>Calculul SO în funcție</w:t>
            </w:r>
            <w:r>
              <w:rPr>
                <w:spacing w:val="40"/>
                <w:sz w:val="18"/>
              </w:rPr>
              <w:t xml:space="preserve"> </w:t>
            </w:r>
            <w:r>
              <w:rPr>
                <w:sz w:val="18"/>
              </w:rPr>
              <w:t>de perioada de desfăşurare a</w:t>
            </w:r>
            <w:r>
              <w:rPr>
                <w:spacing w:val="40"/>
                <w:sz w:val="18"/>
              </w:rPr>
              <w:t xml:space="preserve"> </w:t>
            </w:r>
            <w:r>
              <w:rPr>
                <w:sz w:val="18"/>
              </w:rPr>
              <w:t>sesiunii de proiecte se realizează astfel:</w:t>
            </w:r>
          </w:p>
          <w:p w14:paraId="467BB715" w14:textId="77777777" w:rsidR="005B4DD7" w:rsidRDefault="00000000">
            <w:pPr>
              <w:pStyle w:val="TableParagraph"/>
              <w:numPr>
                <w:ilvl w:val="0"/>
                <w:numId w:val="22"/>
              </w:numPr>
              <w:tabs>
                <w:tab w:val="left" w:pos="407"/>
              </w:tabs>
              <w:ind w:right="51" w:hanging="360"/>
              <w:jc w:val="both"/>
              <w:rPr>
                <w:sz w:val="18"/>
              </w:rPr>
            </w:pPr>
            <w:r>
              <w:rPr>
                <w:sz w:val="18"/>
              </w:rPr>
              <w:t>Pentru sesiunile de proiecte derulate în</w:t>
            </w:r>
            <w:r>
              <w:rPr>
                <w:spacing w:val="-2"/>
                <w:sz w:val="18"/>
              </w:rPr>
              <w:t xml:space="preserve"> </w:t>
            </w:r>
            <w:r>
              <w:rPr>
                <w:sz w:val="18"/>
              </w:rPr>
              <w:t>perioada</w:t>
            </w:r>
            <w:r>
              <w:rPr>
                <w:spacing w:val="-1"/>
                <w:sz w:val="18"/>
              </w:rPr>
              <w:t xml:space="preserve"> </w:t>
            </w:r>
            <w:r>
              <w:rPr>
                <w:sz w:val="18"/>
              </w:rPr>
              <w:t>01</w:t>
            </w:r>
            <w:r>
              <w:rPr>
                <w:spacing w:val="-1"/>
                <w:sz w:val="18"/>
              </w:rPr>
              <w:t xml:space="preserve"> </w:t>
            </w:r>
            <w:r>
              <w:rPr>
                <w:sz w:val="18"/>
              </w:rPr>
              <w:t>ianuarie – si</w:t>
            </w:r>
            <w:r>
              <w:rPr>
                <w:spacing w:val="-1"/>
                <w:sz w:val="18"/>
              </w:rPr>
              <w:t xml:space="preserve"> </w:t>
            </w:r>
            <w:r>
              <w:rPr>
                <w:sz w:val="18"/>
              </w:rPr>
              <w:t>pana</w:t>
            </w:r>
            <w:r>
              <w:rPr>
                <w:spacing w:val="-1"/>
                <w:sz w:val="18"/>
              </w:rPr>
              <w:t xml:space="preserve"> </w:t>
            </w:r>
            <w:r>
              <w:rPr>
                <w:sz w:val="18"/>
              </w:rPr>
              <w:t>la</w:t>
            </w:r>
            <w:r>
              <w:rPr>
                <w:spacing w:val="-3"/>
                <w:sz w:val="18"/>
              </w:rPr>
              <w:t xml:space="preserve"> </w:t>
            </w:r>
            <w:r>
              <w:rPr>
                <w:sz w:val="18"/>
              </w:rPr>
              <w:t>data deschiderii sesiunilor de inregistrare a cererilor de plata pe suprafata (APIA) se consultă şi listează înregistrările din IACS - APIA din anul anterior.</w:t>
            </w:r>
          </w:p>
          <w:p w14:paraId="132B85A3" w14:textId="77777777" w:rsidR="005B4DD7" w:rsidRDefault="00000000">
            <w:pPr>
              <w:pStyle w:val="TableParagraph"/>
              <w:numPr>
                <w:ilvl w:val="0"/>
                <w:numId w:val="22"/>
              </w:numPr>
              <w:tabs>
                <w:tab w:val="left" w:pos="405"/>
              </w:tabs>
              <w:spacing w:before="4" w:line="237" w:lineRule="auto"/>
              <w:ind w:right="10" w:hanging="360"/>
              <w:jc w:val="both"/>
              <w:rPr>
                <w:sz w:val="18"/>
              </w:rPr>
            </w:pPr>
            <w:r>
              <w:rPr>
                <w:sz w:val="18"/>
              </w:rPr>
              <w:t>Pentru sesiunile de proiecte derulate dupa începerea sesiunilor de</w:t>
            </w:r>
            <w:r>
              <w:rPr>
                <w:spacing w:val="80"/>
                <w:sz w:val="18"/>
              </w:rPr>
              <w:t xml:space="preserve"> </w:t>
            </w:r>
            <w:r>
              <w:rPr>
                <w:sz w:val="18"/>
              </w:rPr>
              <w:t>înregistrare a cererilor de plata pe suprafata (APIA) se consultă si listează înregistrarile din IACS - APIA din anul curent depunerii cererilor de finanțare.</w:t>
            </w:r>
          </w:p>
          <w:p w14:paraId="07B26C00" w14:textId="77777777" w:rsidR="005B4DD7" w:rsidRDefault="00000000">
            <w:pPr>
              <w:pStyle w:val="TableParagraph"/>
              <w:spacing w:before="1" w:line="271" w:lineRule="auto"/>
              <w:ind w:left="68" w:right="59"/>
              <w:jc w:val="both"/>
              <w:rPr>
                <w:sz w:val="18"/>
              </w:rPr>
            </w:pPr>
            <w:r>
              <w:rPr>
                <w:sz w:val="18"/>
              </w:rPr>
              <w:t>În cazul</w:t>
            </w:r>
            <w:r>
              <w:rPr>
                <w:spacing w:val="-1"/>
                <w:sz w:val="18"/>
              </w:rPr>
              <w:t xml:space="preserve"> </w:t>
            </w:r>
            <w:r>
              <w:rPr>
                <w:sz w:val="18"/>
              </w:rPr>
              <w:t>în</w:t>
            </w:r>
            <w:r>
              <w:rPr>
                <w:spacing w:val="-1"/>
                <w:sz w:val="18"/>
              </w:rPr>
              <w:t xml:space="preserve"> </w:t>
            </w:r>
            <w:r>
              <w:rPr>
                <w:sz w:val="18"/>
              </w:rPr>
              <w:t>care, expertul</w:t>
            </w:r>
            <w:r>
              <w:rPr>
                <w:spacing w:val="-1"/>
                <w:sz w:val="18"/>
              </w:rPr>
              <w:t xml:space="preserve"> </w:t>
            </w:r>
            <w:r>
              <w:rPr>
                <w:sz w:val="18"/>
              </w:rPr>
              <w:t>nu</w:t>
            </w:r>
            <w:r>
              <w:rPr>
                <w:spacing w:val="-2"/>
                <w:sz w:val="18"/>
              </w:rPr>
              <w:t xml:space="preserve"> </w:t>
            </w:r>
            <w:r>
              <w:rPr>
                <w:sz w:val="18"/>
              </w:rPr>
              <w:t>poate vizualiza</w:t>
            </w:r>
            <w:r>
              <w:rPr>
                <w:spacing w:val="-2"/>
                <w:sz w:val="18"/>
              </w:rPr>
              <w:t xml:space="preserve"> </w:t>
            </w:r>
            <w:r>
              <w:rPr>
                <w:sz w:val="18"/>
              </w:rPr>
              <w:t>în</w:t>
            </w:r>
            <w:r>
              <w:rPr>
                <w:spacing w:val="-2"/>
                <w:sz w:val="18"/>
              </w:rPr>
              <w:t xml:space="preserve"> </w:t>
            </w:r>
            <w:r>
              <w:rPr>
                <w:sz w:val="18"/>
              </w:rPr>
              <w:t>IACS exploatația</w:t>
            </w:r>
            <w:r>
              <w:rPr>
                <w:spacing w:val="-2"/>
                <w:sz w:val="18"/>
              </w:rPr>
              <w:t xml:space="preserve"> </w:t>
            </w:r>
            <w:r>
              <w:rPr>
                <w:sz w:val="18"/>
              </w:rPr>
              <w:t>vizată</w:t>
            </w:r>
            <w:r>
              <w:rPr>
                <w:spacing w:val="-2"/>
                <w:sz w:val="18"/>
              </w:rPr>
              <w:t xml:space="preserve"> </w:t>
            </w:r>
            <w:r>
              <w:rPr>
                <w:sz w:val="18"/>
              </w:rPr>
              <w:t>de</w:t>
            </w:r>
            <w:r>
              <w:rPr>
                <w:spacing w:val="-1"/>
                <w:sz w:val="18"/>
              </w:rPr>
              <w:t xml:space="preserve"> </w:t>
            </w:r>
            <w:r>
              <w:rPr>
                <w:sz w:val="18"/>
              </w:rPr>
              <w:t xml:space="preserve">proiect, acesta va solicita prin adresă de la APIA prezentarea ultimelor înregistrări ale </w:t>
            </w:r>
            <w:r>
              <w:rPr>
                <w:spacing w:val="-2"/>
                <w:sz w:val="18"/>
              </w:rPr>
              <w:t>solicitantului.</w:t>
            </w:r>
          </w:p>
          <w:p w14:paraId="62E5EECD" w14:textId="77777777" w:rsidR="005B4DD7" w:rsidRDefault="005B4DD7">
            <w:pPr>
              <w:pStyle w:val="TableParagraph"/>
              <w:spacing w:before="4"/>
              <w:rPr>
                <w:sz w:val="17"/>
              </w:rPr>
            </w:pPr>
          </w:p>
          <w:p w14:paraId="2A070E28" w14:textId="77777777" w:rsidR="005B4DD7" w:rsidRDefault="00000000">
            <w:pPr>
              <w:pStyle w:val="TableParagraph"/>
              <w:spacing w:line="276" w:lineRule="auto"/>
              <w:ind w:left="68" w:right="9"/>
              <w:jc w:val="both"/>
              <w:rPr>
                <w:sz w:val="18"/>
              </w:rPr>
            </w:pPr>
            <w:r>
              <w:rPr>
                <w:sz w:val="18"/>
              </w:rPr>
              <w:t>De asemenea, sunt acceptate adeverințe APIA depuse de solicitant cu situația înscrierilor în</w:t>
            </w:r>
            <w:r>
              <w:rPr>
                <w:spacing w:val="21"/>
                <w:sz w:val="18"/>
              </w:rPr>
              <w:t xml:space="preserve"> </w:t>
            </w:r>
            <w:r>
              <w:rPr>
                <w:sz w:val="18"/>
              </w:rPr>
              <w:t>APIA,</w:t>
            </w:r>
            <w:r>
              <w:rPr>
                <w:spacing w:val="22"/>
                <w:sz w:val="18"/>
              </w:rPr>
              <w:t xml:space="preserve"> </w:t>
            </w:r>
            <w:r>
              <w:rPr>
                <w:sz w:val="18"/>
              </w:rPr>
              <w:t>cu condiția ca din</w:t>
            </w:r>
            <w:r>
              <w:rPr>
                <w:spacing w:val="21"/>
                <w:sz w:val="18"/>
              </w:rPr>
              <w:t xml:space="preserve"> </w:t>
            </w:r>
            <w:r>
              <w:rPr>
                <w:sz w:val="18"/>
              </w:rPr>
              <w:t>ele</w:t>
            </w:r>
            <w:r>
              <w:rPr>
                <w:spacing w:val="21"/>
                <w:sz w:val="18"/>
              </w:rPr>
              <w:t xml:space="preserve"> </w:t>
            </w:r>
            <w:r>
              <w:rPr>
                <w:sz w:val="18"/>
              </w:rPr>
              <w:t>să reiasă îndeplinirea</w:t>
            </w:r>
            <w:r>
              <w:rPr>
                <w:spacing w:val="22"/>
                <w:sz w:val="18"/>
              </w:rPr>
              <w:t xml:space="preserve"> </w:t>
            </w:r>
            <w:r>
              <w:rPr>
                <w:sz w:val="18"/>
              </w:rPr>
              <w:t>acestei condiții de eligibilitate.</w:t>
            </w:r>
          </w:p>
          <w:p w14:paraId="6BB6ECA5" w14:textId="77777777" w:rsidR="005B4DD7" w:rsidRDefault="005B4DD7">
            <w:pPr>
              <w:pStyle w:val="TableParagraph"/>
              <w:spacing w:before="3"/>
              <w:rPr>
                <w:sz w:val="17"/>
              </w:rPr>
            </w:pPr>
          </w:p>
          <w:p w14:paraId="63A16728" w14:textId="77777777" w:rsidR="005B4DD7" w:rsidRDefault="00000000">
            <w:pPr>
              <w:pStyle w:val="TableParagraph"/>
              <w:spacing w:line="273" w:lineRule="auto"/>
              <w:ind w:left="68" w:right="7"/>
              <w:jc w:val="both"/>
              <w:rPr>
                <w:sz w:val="18"/>
              </w:rPr>
            </w:pPr>
            <w:r>
              <w:rPr>
                <w:sz w:val="18"/>
              </w:rPr>
              <w:t>În situația în care, o exploatație se preia de la propria Persoană Fizică sau de la soț/soție, aceasta trebuie să se preia integral exploatația agricolă deținută fără a primi punctaj la selecție. Documentul a2 (Inregistrare solicitant la APIA în Registrul</w:t>
            </w:r>
            <w:r>
              <w:rPr>
                <w:spacing w:val="40"/>
                <w:sz w:val="18"/>
              </w:rPr>
              <w:t xml:space="preserve"> </w:t>
            </w:r>
            <w:r>
              <w:rPr>
                <w:sz w:val="18"/>
              </w:rPr>
              <w:t>Unic</w:t>
            </w:r>
            <w:r>
              <w:rPr>
                <w:spacing w:val="40"/>
                <w:sz w:val="18"/>
              </w:rPr>
              <w:t xml:space="preserve"> </w:t>
            </w:r>
            <w:r>
              <w:rPr>
                <w:sz w:val="18"/>
              </w:rPr>
              <w:t>de</w:t>
            </w:r>
            <w:r>
              <w:rPr>
                <w:spacing w:val="80"/>
                <w:w w:val="150"/>
                <w:sz w:val="18"/>
              </w:rPr>
              <w:t xml:space="preserve"> </w:t>
            </w:r>
            <w:r>
              <w:rPr>
                <w:sz w:val="18"/>
              </w:rPr>
              <w:t>Identificare)</w:t>
            </w:r>
            <w:r>
              <w:rPr>
                <w:spacing w:val="80"/>
                <w:w w:val="150"/>
                <w:sz w:val="18"/>
              </w:rPr>
              <w:t xml:space="preserve"> </w:t>
            </w:r>
            <w:r>
              <w:rPr>
                <w:sz w:val="18"/>
              </w:rPr>
              <w:t>se</w:t>
            </w:r>
            <w:r>
              <w:rPr>
                <w:spacing w:val="40"/>
                <w:sz w:val="18"/>
              </w:rPr>
              <w:t xml:space="preserve"> </w:t>
            </w:r>
            <w:r>
              <w:rPr>
                <w:sz w:val="18"/>
              </w:rPr>
              <w:t>verifică</w:t>
            </w:r>
            <w:r>
              <w:rPr>
                <w:spacing w:val="40"/>
                <w:sz w:val="18"/>
              </w:rPr>
              <w:t xml:space="preserve"> </w:t>
            </w:r>
            <w:r>
              <w:rPr>
                <w:sz w:val="18"/>
              </w:rPr>
              <w:t>si</w:t>
            </w:r>
            <w:r>
              <w:rPr>
                <w:spacing w:val="40"/>
                <w:sz w:val="18"/>
              </w:rPr>
              <w:t xml:space="preserve"> </w:t>
            </w:r>
            <w:r>
              <w:rPr>
                <w:sz w:val="18"/>
              </w:rPr>
              <w:t>listează</w:t>
            </w:r>
            <w:r>
              <w:rPr>
                <w:spacing w:val="40"/>
                <w:sz w:val="18"/>
              </w:rPr>
              <w:t xml:space="preserve"> </w:t>
            </w:r>
            <w:r>
              <w:rPr>
                <w:sz w:val="18"/>
              </w:rPr>
              <w:t>obligatoriu</w:t>
            </w:r>
            <w:r>
              <w:rPr>
                <w:spacing w:val="40"/>
                <w:sz w:val="18"/>
              </w:rPr>
              <w:t xml:space="preserve"> </w:t>
            </w:r>
            <w:r>
              <w:rPr>
                <w:sz w:val="18"/>
              </w:rPr>
              <w:t>pentru</w:t>
            </w:r>
            <w:r>
              <w:rPr>
                <w:spacing w:val="40"/>
                <w:sz w:val="18"/>
              </w:rPr>
              <w:t xml:space="preserve"> </w:t>
            </w:r>
            <w:r>
              <w:rPr>
                <w:sz w:val="18"/>
              </w:rPr>
              <w:t>toți</w:t>
            </w:r>
          </w:p>
        </w:tc>
      </w:tr>
    </w:tbl>
    <w:p w14:paraId="7B6EC6A9" w14:textId="77777777" w:rsidR="005B4DD7" w:rsidRDefault="005B4DD7">
      <w:pPr>
        <w:spacing w:line="273" w:lineRule="auto"/>
        <w:jc w:val="both"/>
        <w:rPr>
          <w:sz w:val="18"/>
        </w:rPr>
        <w:sectPr w:rsidR="005B4DD7">
          <w:pgSz w:w="11930" w:h="16850"/>
          <w:pgMar w:top="1680" w:right="320" w:bottom="660" w:left="840" w:header="732" w:footer="465" w:gutter="0"/>
          <w:cols w:space="720"/>
        </w:sectPr>
      </w:pPr>
    </w:p>
    <w:p w14:paraId="63C833A9"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3346412E" w14:textId="77777777">
        <w:trPr>
          <w:trHeight w:val="548"/>
        </w:trPr>
        <w:tc>
          <w:tcPr>
            <w:tcW w:w="3548" w:type="dxa"/>
            <w:tcBorders>
              <w:bottom w:val="nil"/>
            </w:tcBorders>
          </w:tcPr>
          <w:p w14:paraId="1272B463" w14:textId="77777777" w:rsidR="005B4DD7" w:rsidRDefault="005B4DD7">
            <w:pPr>
              <w:pStyle w:val="TableParagraph"/>
              <w:rPr>
                <w:rFonts w:ascii="Times New Roman"/>
                <w:sz w:val="18"/>
              </w:rPr>
            </w:pPr>
          </w:p>
        </w:tc>
        <w:tc>
          <w:tcPr>
            <w:tcW w:w="6805" w:type="dxa"/>
            <w:tcBorders>
              <w:bottom w:val="nil"/>
            </w:tcBorders>
          </w:tcPr>
          <w:p w14:paraId="557EF336" w14:textId="77777777" w:rsidR="005B4DD7" w:rsidRDefault="00000000">
            <w:pPr>
              <w:pStyle w:val="TableParagraph"/>
              <w:spacing w:line="186" w:lineRule="exact"/>
              <w:ind w:left="70"/>
              <w:rPr>
                <w:sz w:val="18"/>
              </w:rPr>
            </w:pPr>
            <w:r>
              <w:rPr>
                <w:sz w:val="18"/>
              </w:rPr>
              <w:t>solicitanții</w:t>
            </w:r>
            <w:r>
              <w:rPr>
                <w:spacing w:val="28"/>
                <w:sz w:val="18"/>
              </w:rPr>
              <w:t xml:space="preserve"> </w:t>
            </w:r>
            <w:r>
              <w:rPr>
                <w:sz w:val="18"/>
              </w:rPr>
              <w:t>care</w:t>
            </w:r>
            <w:r>
              <w:rPr>
                <w:spacing w:val="28"/>
                <w:sz w:val="18"/>
              </w:rPr>
              <w:t xml:space="preserve"> </w:t>
            </w:r>
            <w:r>
              <w:rPr>
                <w:sz w:val="18"/>
              </w:rPr>
              <w:t>acceseaza</w:t>
            </w:r>
            <w:r>
              <w:rPr>
                <w:spacing w:val="28"/>
                <w:sz w:val="18"/>
              </w:rPr>
              <w:t xml:space="preserve"> </w:t>
            </w:r>
            <w:r>
              <w:rPr>
                <w:sz w:val="18"/>
              </w:rPr>
              <w:t>submasura,</w:t>
            </w:r>
            <w:r>
              <w:rPr>
                <w:spacing w:val="31"/>
                <w:sz w:val="18"/>
              </w:rPr>
              <w:t xml:space="preserve"> </w:t>
            </w:r>
            <w:r>
              <w:rPr>
                <w:sz w:val="18"/>
              </w:rPr>
              <w:t>inclusiv</w:t>
            </w:r>
            <w:r>
              <w:rPr>
                <w:spacing w:val="27"/>
                <w:sz w:val="18"/>
              </w:rPr>
              <w:t xml:space="preserve"> </w:t>
            </w:r>
            <w:r>
              <w:rPr>
                <w:sz w:val="18"/>
              </w:rPr>
              <w:t>pentru</w:t>
            </w:r>
            <w:r>
              <w:rPr>
                <w:spacing w:val="27"/>
                <w:sz w:val="18"/>
              </w:rPr>
              <w:t xml:space="preserve"> </w:t>
            </w:r>
            <w:r>
              <w:rPr>
                <w:sz w:val="18"/>
              </w:rPr>
              <w:t>solicitanții</w:t>
            </w:r>
            <w:r>
              <w:rPr>
                <w:spacing w:val="28"/>
                <w:sz w:val="18"/>
              </w:rPr>
              <w:t xml:space="preserve"> </w:t>
            </w:r>
            <w:r>
              <w:rPr>
                <w:sz w:val="18"/>
              </w:rPr>
              <w:t>care</w:t>
            </w:r>
            <w:r>
              <w:rPr>
                <w:spacing w:val="29"/>
                <w:sz w:val="18"/>
              </w:rPr>
              <w:t xml:space="preserve"> </w:t>
            </w:r>
            <w:r>
              <w:rPr>
                <w:sz w:val="18"/>
              </w:rPr>
              <w:t>nu</w:t>
            </w:r>
            <w:r>
              <w:rPr>
                <w:spacing w:val="29"/>
                <w:sz w:val="18"/>
              </w:rPr>
              <w:t xml:space="preserve"> </w:t>
            </w:r>
            <w:r>
              <w:rPr>
                <w:spacing w:val="-2"/>
                <w:sz w:val="18"/>
              </w:rPr>
              <w:t>detin</w:t>
            </w:r>
          </w:p>
          <w:p w14:paraId="02452FC5" w14:textId="77777777" w:rsidR="005B4DD7" w:rsidRDefault="00000000">
            <w:pPr>
              <w:pStyle w:val="TableParagraph"/>
              <w:spacing w:before="31"/>
              <w:ind w:left="70"/>
              <w:rPr>
                <w:sz w:val="18"/>
              </w:rPr>
            </w:pPr>
            <w:r>
              <w:rPr>
                <w:sz w:val="18"/>
              </w:rPr>
              <w:t>suprafețe</w:t>
            </w:r>
            <w:r>
              <w:rPr>
                <w:spacing w:val="-2"/>
                <w:sz w:val="18"/>
              </w:rPr>
              <w:t xml:space="preserve"> </w:t>
            </w:r>
            <w:r>
              <w:rPr>
                <w:sz w:val="18"/>
              </w:rPr>
              <w:t>de</w:t>
            </w:r>
            <w:r>
              <w:rPr>
                <w:spacing w:val="-2"/>
                <w:sz w:val="18"/>
              </w:rPr>
              <w:t xml:space="preserve"> </w:t>
            </w:r>
            <w:r>
              <w:rPr>
                <w:sz w:val="18"/>
              </w:rPr>
              <w:t>teren</w:t>
            </w:r>
            <w:r>
              <w:rPr>
                <w:spacing w:val="-1"/>
                <w:sz w:val="18"/>
              </w:rPr>
              <w:t xml:space="preserve"> </w:t>
            </w:r>
            <w:r>
              <w:rPr>
                <w:sz w:val="18"/>
              </w:rPr>
              <w:t>agricole</w:t>
            </w:r>
            <w:r>
              <w:rPr>
                <w:spacing w:val="-2"/>
                <w:sz w:val="18"/>
              </w:rPr>
              <w:t xml:space="preserve"> </w:t>
            </w:r>
            <w:r>
              <w:rPr>
                <w:sz w:val="18"/>
              </w:rPr>
              <w:t>în</w:t>
            </w:r>
            <w:r>
              <w:rPr>
                <w:spacing w:val="-4"/>
                <w:sz w:val="18"/>
              </w:rPr>
              <w:t xml:space="preserve"> </w:t>
            </w:r>
            <w:r>
              <w:rPr>
                <w:spacing w:val="-2"/>
                <w:sz w:val="18"/>
              </w:rPr>
              <w:t>exploatație.</w:t>
            </w:r>
          </w:p>
        </w:tc>
      </w:tr>
      <w:tr w:rsidR="005B4DD7" w14:paraId="183F5AB7" w14:textId="77777777">
        <w:trPr>
          <w:trHeight w:val="439"/>
        </w:trPr>
        <w:tc>
          <w:tcPr>
            <w:tcW w:w="3548" w:type="dxa"/>
            <w:tcBorders>
              <w:top w:val="nil"/>
              <w:bottom w:val="nil"/>
            </w:tcBorders>
          </w:tcPr>
          <w:p w14:paraId="293F466D" w14:textId="77777777" w:rsidR="005B4DD7" w:rsidRDefault="005B4DD7">
            <w:pPr>
              <w:pStyle w:val="TableParagraph"/>
              <w:rPr>
                <w:rFonts w:ascii="Times New Roman"/>
                <w:sz w:val="18"/>
              </w:rPr>
            </w:pPr>
          </w:p>
        </w:tc>
        <w:tc>
          <w:tcPr>
            <w:tcW w:w="6805" w:type="dxa"/>
            <w:tcBorders>
              <w:top w:val="nil"/>
              <w:bottom w:val="nil"/>
            </w:tcBorders>
          </w:tcPr>
          <w:p w14:paraId="7B7D7D5D" w14:textId="77777777" w:rsidR="005B4DD7" w:rsidRDefault="00000000">
            <w:pPr>
              <w:pStyle w:val="TableParagraph"/>
              <w:spacing w:before="122"/>
              <w:ind w:left="77"/>
              <w:rPr>
                <w:sz w:val="18"/>
              </w:rPr>
            </w:pPr>
            <w:r>
              <w:rPr>
                <w:sz w:val="18"/>
              </w:rPr>
              <w:t>In</w:t>
            </w:r>
            <w:r>
              <w:rPr>
                <w:spacing w:val="1"/>
                <w:sz w:val="18"/>
              </w:rPr>
              <w:t xml:space="preserve"> </w:t>
            </w:r>
            <w:r>
              <w:rPr>
                <w:spacing w:val="-2"/>
                <w:sz w:val="18"/>
              </w:rPr>
              <w:t>concluzie:</w:t>
            </w:r>
          </w:p>
        </w:tc>
      </w:tr>
      <w:tr w:rsidR="00F161E9" w14:paraId="7A6432CE" w14:textId="77777777">
        <w:trPr>
          <w:trHeight w:val="2054"/>
        </w:trPr>
        <w:tc>
          <w:tcPr>
            <w:tcW w:w="3548" w:type="dxa"/>
            <w:tcBorders>
              <w:top w:val="nil"/>
              <w:bottom w:val="nil"/>
            </w:tcBorders>
          </w:tcPr>
          <w:p w14:paraId="5FC1C605" w14:textId="77777777" w:rsidR="00F161E9" w:rsidRDefault="00F161E9" w:rsidP="00F161E9">
            <w:pPr>
              <w:pStyle w:val="TableParagraph"/>
              <w:spacing w:before="55" w:line="276" w:lineRule="auto"/>
              <w:ind w:left="68" w:right="23"/>
              <w:jc w:val="both"/>
              <w:rPr>
                <w:sz w:val="18"/>
              </w:rPr>
            </w:pPr>
            <w:r>
              <w:rPr>
                <w:sz w:val="18"/>
              </w:rPr>
              <w:t>Document privind înscrierea în Registrul unic de identificare al solicitantului care trebuie sa cuprindă codul unic de inregistrare si data atribuirii acestui cod.</w:t>
            </w:r>
          </w:p>
          <w:p w14:paraId="27D69F42" w14:textId="77777777" w:rsidR="00F161E9" w:rsidRDefault="00F161E9" w:rsidP="00F161E9">
            <w:pPr>
              <w:pStyle w:val="TableParagraph"/>
              <w:spacing w:before="1"/>
              <w:rPr>
                <w:sz w:val="17"/>
              </w:rPr>
            </w:pPr>
          </w:p>
          <w:p w14:paraId="796B1251" w14:textId="6FA880F6" w:rsidR="00F161E9" w:rsidRDefault="00F161E9" w:rsidP="00F161E9">
            <w:pPr>
              <w:pStyle w:val="TableParagraph"/>
              <w:spacing w:before="1" w:line="273" w:lineRule="auto"/>
              <w:ind w:left="68" w:right="23"/>
              <w:jc w:val="both"/>
              <w:rPr>
                <w:sz w:val="18"/>
              </w:rPr>
            </w:pPr>
            <w:r>
              <w:rPr>
                <w:sz w:val="18"/>
              </w:rPr>
              <w:t>Print screen după forma coerentă şi după caz, istoricul exploatației în numele solicitantului sau cedentului exploatației agricole în care apar parcelele agricole, marimea acestora şi culturile aferente conform înregistrarilor din IACS, necesare pentru calculul SO al anului 0.</w:t>
            </w:r>
          </w:p>
        </w:tc>
        <w:tc>
          <w:tcPr>
            <w:tcW w:w="6805" w:type="dxa"/>
            <w:tcBorders>
              <w:top w:val="nil"/>
              <w:bottom w:val="nil"/>
            </w:tcBorders>
          </w:tcPr>
          <w:p w14:paraId="1BAA96B4" w14:textId="77777777" w:rsidR="00F161E9" w:rsidRDefault="00F161E9" w:rsidP="00F161E9">
            <w:pPr>
              <w:pStyle w:val="TableParagraph"/>
              <w:spacing w:before="108" w:line="276" w:lineRule="auto"/>
              <w:ind w:left="68" w:right="7"/>
              <w:jc w:val="both"/>
              <w:rPr>
                <w:sz w:val="18"/>
              </w:rPr>
            </w:pPr>
            <w:r>
              <w:rPr>
                <w:sz w:val="18"/>
              </w:rPr>
              <w:t>Calculul dimensiunii exploatației agricole pentru anul 0 se realizează pe baza</w:t>
            </w:r>
            <w:r>
              <w:rPr>
                <w:spacing w:val="40"/>
                <w:sz w:val="18"/>
              </w:rPr>
              <w:t xml:space="preserve"> </w:t>
            </w:r>
            <w:r>
              <w:rPr>
                <w:sz w:val="18"/>
              </w:rPr>
              <w:t>print screenului rezultat prin consultarea bazelor de date din Registrul Unic de Identificare de la APIA şi/ sau Registrul exploatațiilor de la ANSVSA/</w:t>
            </w:r>
            <w:r>
              <w:rPr>
                <w:spacing w:val="40"/>
                <w:sz w:val="18"/>
              </w:rPr>
              <w:t xml:space="preserve"> </w:t>
            </w:r>
            <w:r>
              <w:rPr>
                <w:sz w:val="18"/>
              </w:rPr>
              <w:t>Circumscripția Veterinară în nume propriu</w:t>
            </w:r>
            <w:r>
              <w:rPr>
                <w:spacing w:val="80"/>
                <w:sz w:val="18"/>
              </w:rPr>
              <w:t xml:space="preserve"> </w:t>
            </w:r>
            <w:r>
              <w:rPr>
                <w:sz w:val="18"/>
              </w:rPr>
              <w:t>şi/ sau al cedentului (verificarea pentru cedent/cedenți se realizează doar pentru sesiunile de proiecte derulate în perioada 01 ianuarie – și până la data deschiderii sesiunilor de înregistrare a cererilor de plată pe suprafață APIA, astfel: se consultă şi listează înregistrările</w:t>
            </w:r>
            <w:r>
              <w:rPr>
                <w:spacing w:val="40"/>
                <w:sz w:val="18"/>
              </w:rPr>
              <w:t xml:space="preserve"> </w:t>
            </w:r>
            <w:r>
              <w:rPr>
                <w:sz w:val="18"/>
              </w:rPr>
              <w:t>din IACS - APIA din anul anterior pentru cedent/cedenți).</w:t>
            </w:r>
          </w:p>
        </w:tc>
      </w:tr>
      <w:tr w:rsidR="00F161E9" w14:paraId="13407385" w14:textId="77777777">
        <w:trPr>
          <w:trHeight w:val="2943"/>
        </w:trPr>
        <w:tc>
          <w:tcPr>
            <w:tcW w:w="3548" w:type="dxa"/>
            <w:tcBorders>
              <w:top w:val="nil"/>
              <w:bottom w:val="nil"/>
            </w:tcBorders>
          </w:tcPr>
          <w:p w14:paraId="5A7056EF" w14:textId="77777777" w:rsidR="00F161E9" w:rsidRDefault="00F161E9" w:rsidP="00F161E9">
            <w:pPr>
              <w:pStyle w:val="TableParagraph"/>
              <w:spacing w:line="276" w:lineRule="auto"/>
              <w:ind w:right="22"/>
              <w:jc w:val="both"/>
              <w:rPr>
                <w:sz w:val="18"/>
              </w:rPr>
            </w:pPr>
          </w:p>
          <w:p w14:paraId="05A9297F" w14:textId="77777777" w:rsidR="00F161E9" w:rsidRDefault="00F161E9" w:rsidP="00F161E9">
            <w:pPr>
              <w:pStyle w:val="TableParagraph"/>
              <w:spacing w:line="276" w:lineRule="auto"/>
              <w:ind w:left="68"/>
              <w:rPr>
                <w:sz w:val="18"/>
              </w:rPr>
            </w:pPr>
            <w:r>
              <w:rPr>
                <w:sz w:val="18"/>
              </w:rPr>
              <w:t>d)</w:t>
            </w:r>
            <w:r>
              <w:rPr>
                <w:spacing w:val="20"/>
                <w:sz w:val="18"/>
              </w:rPr>
              <w:t xml:space="preserve"> </w:t>
            </w:r>
            <w:r>
              <w:rPr>
                <w:sz w:val="18"/>
              </w:rPr>
              <w:t>Documente solicitate pentru</w:t>
            </w:r>
            <w:r>
              <w:rPr>
                <w:spacing w:val="19"/>
                <w:sz w:val="18"/>
              </w:rPr>
              <w:t xml:space="preserve"> </w:t>
            </w:r>
            <w:r>
              <w:rPr>
                <w:sz w:val="18"/>
              </w:rPr>
              <w:t>animale, păsări şi familii de albine:</w:t>
            </w:r>
          </w:p>
          <w:p w14:paraId="45A9A0FD" w14:textId="77777777" w:rsidR="00F161E9" w:rsidRDefault="00F161E9" w:rsidP="00F161E9">
            <w:pPr>
              <w:pStyle w:val="TableParagraph"/>
              <w:spacing w:before="1"/>
              <w:rPr>
                <w:sz w:val="17"/>
              </w:rPr>
            </w:pPr>
          </w:p>
          <w:p w14:paraId="1791D810" w14:textId="77777777" w:rsidR="00F161E9" w:rsidRDefault="00F161E9" w:rsidP="00F161E9">
            <w:pPr>
              <w:pStyle w:val="TableParagraph"/>
              <w:spacing w:line="276" w:lineRule="auto"/>
              <w:ind w:left="68" w:right="24"/>
              <w:jc w:val="both"/>
              <w:rPr>
                <w:sz w:val="18"/>
              </w:rPr>
            </w:pPr>
            <w:r>
              <w:rPr>
                <w:sz w:val="18"/>
              </w:rPr>
              <w:t>Extras din Registrul Exploatatiei emis de ANSVSA/DSVSA cu cel mult 30 de zile calendaristice înainte de data depunerii CF, din care să rezulte efectivul de animale</w:t>
            </w:r>
            <w:r>
              <w:rPr>
                <w:spacing w:val="40"/>
                <w:sz w:val="18"/>
              </w:rPr>
              <w:t xml:space="preserve"> </w:t>
            </w:r>
            <w:r>
              <w:rPr>
                <w:sz w:val="18"/>
              </w:rPr>
              <w:t>deținut,</w:t>
            </w:r>
            <w:r>
              <w:rPr>
                <w:spacing w:val="40"/>
                <w:sz w:val="18"/>
              </w:rPr>
              <w:t xml:space="preserve"> </w:t>
            </w:r>
            <w:r>
              <w:rPr>
                <w:sz w:val="18"/>
              </w:rPr>
              <w:t>însoțit</w:t>
            </w:r>
            <w:r>
              <w:rPr>
                <w:spacing w:val="40"/>
                <w:sz w:val="18"/>
              </w:rPr>
              <w:t xml:space="preserve"> </w:t>
            </w:r>
            <w:r>
              <w:rPr>
                <w:sz w:val="18"/>
              </w:rPr>
              <w:t>de</w:t>
            </w:r>
            <w:r>
              <w:rPr>
                <w:spacing w:val="39"/>
                <w:sz w:val="18"/>
              </w:rPr>
              <w:t xml:space="preserve"> </w:t>
            </w:r>
            <w:r>
              <w:rPr>
                <w:sz w:val="18"/>
              </w:rPr>
              <w:t>formular</w:t>
            </w:r>
            <w:r>
              <w:rPr>
                <w:spacing w:val="40"/>
                <w:sz w:val="18"/>
              </w:rPr>
              <w:t xml:space="preserve"> </w:t>
            </w:r>
            <w:r>
              <w:rPr>
                <w:sz w:val="18"/>
              </w:rPr>
              <w:t>de</w:t>
            </w:r>
          </w:p>
          <w:p w14:paraId="511AA299" w14:textId="77777777" w:rsidR="00F161E9" w:rsidRPr="00F161E9" w:rsidRDefault="00F161E9" w:rsidP="00F161E9"/>
          <w:p w14:paraId="05DC97AF" w14:textId="1A869663" w:rsidR="00F161E9" w:rsidRDefault="00F161E9" w:rsidP="00F161E9">
            <w:pPr>
              <w:rPr>
                <w:sz w:val="18"/>
              </w:rPr>
            </w:pPr>
            <w:r>
              <w:rPr>
                <w:sz w:val="18"/>
              </w:rPr>
              <w:t>Paşaportul emis de ANZ pentru ecvideele (cabalinele) cu rasă şi origine.</w:t>
            </w:r>
          </w:p>
          <w:p w14:paraId="3844221E" w14:textId="28DD9DAF" w:rsidR="00E52619" w:rsidRDefault="00E52619" w:rsidP="00F161E9">
            <w:pPr>
              <w:rPr>
                <w:sz w:val="18"/>
              </w:rPr>
            </w:pPr>
          </w:p>
          <w:p w14:paraId="58F712AC" w14:textId="199430FF" w:rsidR="00E52619" w:rsidRDefault="00E52619" w:rsidP="00F161E9">
            <w:pPr>
              <w:rPr>
                <w:sz w:val="18"/>
              </w:rPr>
            </w:pPr>
          </w:p>
          <w:p w14:paraId="65285850" w14:textId="57D0DF4F" w:rsidR="00E52619" w:rsidRDefault="00E52619" w:rsidP="00F161E9">
            <w:pPr>
              <w:rPr>
                <w:sz w:val="18"/>
              </w:rPr>
            </w:pPr>
          </w:p>
          <w:p w14:paraId="0313C946" w14:textId="77777777" w:rsidR="00E52619" w:rsidRDefault="00E52619" w:rsidP="00F161E9">
            <w:pPr>
              <w:rPr>
                <w:sz w:val="18"/>
              </w:rPr>
            </w:pPr>
          </w:p>
          <w:p w14:paraId="7AB3CEB7" w14:textId="77777777" w:rsidR="00F161E9" w:rsidRDefault="00F161E9" w:rsidP="00F161E9">
            <w:pPr>
              <w:rPr>
                <w:sz w:val="18"/>
              </w:rPr>
            </w:pPr>
          </w:p>
          <w:p w14:paraId="1632B782" w14:textId="5D935A85" w:rsidR="00F161E9" w:rsidRPr="00E52619" w:rsidRDefault="00F161E9" w:rsidP="00E52619">
            <w:pPr>
              <w:pStyle w:val="TableParagraph"/>
              <w:spacing w:before="1" w:line="276" w:lineRule="auto"/>
              <w:ind w:left="68" w:right="8"/>
              <w:jc w:val="both"/>
              <w:rPr>
                <w:sz w:val="18"/>
              </w:rPr>
            </w:pPr>
          </w:p>
        </w:tc>
        <w:tc>
          <w:tcPr>
            <w:tcW w:w="6805" w:type="dxa"/>
            <w:tcBorders>
              <w:top w:val="nil"/>
              <w:bottom w:val="nil"/>
            </w:tcBorders>
          </w:tcPr>
          <w:p w14:paraId="32B6ACED" w14:textId="77777777" w:rsidR="00F161E9" w:rsidRDefault="00F161E9" w:rsidP="00F161E9">
            <w:pPr>
              <w:pStyle w:val="TableParagraph"/>
              <w:spacing w:before="178"/>
              <w:ind w:left="68"/>
              <w:rPr>
                <w:sz w:val="18"/>
              </w:rPr>
            </w:pPr>
            <w:r>
              <w:rPr>
                <w:sz w:val="18"/>
              </w:rPr>
              <w:t>d)</w:t>
            </w:r>
            <w:r>
              <w:rPr>
                <w:spacing w:val="-2"/>
                <w:sz w:val="18"/>
              </w:rPr>
              <w:t xml:space="preserve"> </w:t>
            </w:r>
            <w:r>
              <w:rPr>
                <w:sz w:val="18"/>
              </w:rPr>
              <w:t>Documente</w:t>
            </w:r>
            <w:r>
              <w:rPr>
                <w:spacing w:val="-3"/>
                <w:sz w:val="18"/>
              </w:rPr>
              <w:t xml:space="preserve"> </w:t>
            </w:r>
            <w:r>
              <w:rPr>
                <w:sz w:val="18"/>
              </w:rPr>
              <w:t>solicitate</w:t>
            </w:r>
            <w:r>
              <w:rPr>
                <w:spacing w:val="-3"/>
                <w:sz w:val="18"/>
              </w:rPr>
              <w:t xml:space="preserve"> </w:t>
            </w:r>
            <w:r>
              <w:rPr>
                <w:sz w:val="18"/>
              </w:rPr>
              <w:t>pentru</w:t>
            </w:r>
            <w:r>
              <w:rPr>
                <w:spacing w:val="-3"/>
                <w:sz w:val="18"/>
              </w:rPr>
              <w:t xml:space="preserve"> </w:t>
            </w:r>
            <w:r>
              <w:rPr>
                <w:sz w:val="18"/>
              </w:rPr>
              <w:t>animale, păsări</w:t>
            </w:r>
            <w:r>
              <w:rPr>
                <w:spacing w:val="-3"/>
                <w:sz w:val="18"/>
              </w:rPr>
              <w:t xml:space="preserve"> </w:t>
            </w:r>
            <w:r>
              <w:rPr>
                <w:sz w:val="18"/>
              </w:rPr>
              <w:t>şi</w:t>
            </w:r>
            <w:r>
              <w:rPr>
                <w:spacing w:val="-5"/>
                <w:sz w:val="18"/>
              </w:rPr>
              <w:t xml:space="preserve"> </w:t>
            </w:r>
            <w:r>
              <w:rPr>
                <w:sz w:val="18"/>
              </w:rPr>
              <w:t>familii</w:t>
            </w:r>
            <w:r>
              <w:rPr>
                <w:spacing w:val="-5"/>
                <w:sz w:val="18"/>
              </w:rPr>
              <w:t xml:space="preserve"> </w:t>
            </w:r>
            <w:r>
              <w:rPr>
                <w:sz w:val="18"/>
              </w:rPr>
              <w:t>de</w:t>
            </w:r>
            <w:r>
              <w:rPr>
                <w:spacing w:val="-2"/>
                <w:sz w:val="18"/>
              </w:rPr>
              <w:t xml:space="preserve"> albine:</w:t>
            </w:r>
          </w:p>
          <w:p w14:paraId="2514CA81" w14:textId="77777777" w:rsidR="00F161E9" w:rsidRDefault="00F161E9" w:rsidP="00F161E9">
            <w:pPr>
              <w:pStyle w:val="TableParagraph"/>
              <w:spacing w:before="9"/>
              <w:rPr>
                <w:sz w:val="19"/>
              </w:rPr>
            </w:pPr>
          </w:p>
          <w:p w14:paraId="29A97881" w14:textId="77777777" w:rsidR="00F161E9" w:rsidRDefault="00F161E9" w:rsidP="00F161E9">
            <w:pPr>
              <w:pStyle w:val="TableParagraph"/>
              <w:spacing w:line="276" w:lineRule="auto"/>
              <w:ind w:left="68" w:right="6"/>
              <w:jc w:val="both"/>
              <w:rPr>
                <w:sz w:val="18"/>
              </w:rPr>
            </w:pPr>
            <w:r>
              <w:rPr>
                <w:sz w:val="18"/>
              </w:rPr>
              <w:t>Data de referinta pentru fermele zootehnice - Anul 0 pentru calcul SO este reprezentata de ultima înregistrare/actualizare</w:t>
            </w:r>
            <w:r>
              <w:rPr>
                <w:spacing w:val="40"/>
                <w:sz w:val="18"/>
              </w:rPr>
              <w:t xml:space="preserve"> </w:t>
            </w:r>
            <w:r>
              <w:rPr>
                <w:sz w:val="18"/>
              </w:rPr>
              <w:t>în Registrul Exploatației de la ANSVSA/DSVSA</w:t>
            </w:r>
            <w:r>
              <w:rPr>
                <w:spacing w:val="40"/>
                <w:sz w:val="18"/>
              </w:rPr>
              <w:t xml:space="preserve"> </w:t>
            </w:r>
            <w:r>
              <w:rPr>
                <w:sz w:val="18"/>
              </w:rPr>
              <w:t>efectuată înainte cu cel mult 30 de zile față de data</w:t>
            </w:r>
            <w:r>
              <w:rPr>
                <w:spacing w:val="40"/>
                <w:sz w:val="18"/>
              </w:rPr>
              <w:t xml:space="preserve"> </w:t>
            </w:r>
            <w:r>
              <w:rPr>
                <w:sz w:val="18"/>
              </w:rPr>
              <w:t>depunerii cererii de finanțare .</w:t>
            </w:r>
          </w:p>
          <w:p w14:paraId="1806987B" w14:textId="77777777" w:rsidR="00F161E9" w:rsidRDefault="00F161E9" w:rsidP="00F161E9">
            <w:pPr>
              <w:pStyle w:val="TableParagraph"/>
              <w:spacing w:before="119" w:line="276" w:lineRule="auto"/>
              <w:ind w:left="68" w:right="10"/>
              <w:jc w:val="both"/>
              <w:rPr>
                <w:sz w:val="18"/>
              </w:rPr>
            </w:pPr>
            <w:r>
              <w:rPr>
                <w:sz w:val="18"/>
              </w:rPr>
              <w:t>Expertul va verifica in Registrul exploatatiei de la ANSVSA solicitantul, accesand baza de date, astfel: se completeaza urmatoarele rubrici pentru a verifica solicitantul:</w:t>
            </w:r>
            <w:r>
              <w:rPr>
                <w:spacing w:val="40"/>
                <w:sz w:val="18"/>
              </w:rPr>
              <w:t xml:space="preserve"> </w:t>
            </w:r>
            <w:r>
              <w:rPr>
                <w:sz w:val="18"/>
              </w:rPr>
              <w:t>RO - ul solicitantului, data de referință (momentul depunerii cererii de finanțare). Registrul rezultat se listeaza si se verifica daca calculul SO din Cererea de Finanțare este in concordanta cu acesta.</w:t>
            </w:r>
          </w:p>
          <w:p w14:paraId="372FCFF0" w14:textId="77777777" w:rsidR="00E52619" w:rsidRPr="00E52619" w:rsidRDefault="00E52619" w:rsidP="00E52619"/>
          <w:p w14:paraId="4CD02AD8" w14:textId="4A60C84C" w:rsidR="00E52619" w:rsidRPr="00E52619" w:rsidRDefault="00E52619" w:rsidP="00E52619">
            <w:r>
              <w:rPr>
                <w:sz w:val="18"/>
              </w:rPr>
              <w:t>Se verifică în formularul de mișcare ANSVSA/DSVSA (Anexa 4 din Normele sanitare veterinare ale Ordinului ANSVSA nr. 40/2010) datele de identificare ale proprietarului și crotalia animalului detinut.</w:t>
            </w:r>
          </w:p>
          <w:p w14:paraId="6580A4D5" w14:textId="08AFBCA3" w:rsidR="00E52619" w:rsidRPr="00E52619" w:rsidRDefault="00E52619" w:rsidP="00E52619"/>
        </w:tc>
      </w:tr>
      <w:tr w:rsidR="00F161E9" w14:paraId="2AECB0DE" w14:textId="77777777">
        <w:trPr>
          <w:trHeight w:val="878"/>
        </w:trPr>
        <w:tc>
          <w:tcPr>
            <w:tcW w:w="3548" w:type="dxa"/>
            <w:tcBorders>
              <w:top w:val="nil"/>
              <w:bottom w:val="nil"/>
            </w:tcBorders>
          </w:tcPr>
          <w:p w14:paraId="36DD2D5D" w14:textId="20C7FF39" w:rsidR="00F161E9" w:rsidRDefault="00F161E9" w:rsidP="00F161E9">
            <w:pPr>
              <w:pStyle w:val="TableParagraph"/>
              <w:rPr>
                <w:sz w:val="20"/>
              </w:rPr>
            </w:pPr>
          </w:p>
          <w:p w14:paraId="3397024D" w14:textId="43402096" w:rsidR="00E52619" w:rsidRDefault="00E52619" w:rsidP="00F161E9">
            <w:pPr>
              <w:pStyle w:val="TableParagraph"/>
              <w:rPr>
                <w:sz w:val="20"/>
              </w:rPr>
            </w:pPr>
          </w:p>
          <w:p w14:paraId="0E2EE174" w14:textId="378BD324" w:rsidR="00E52619" w:rsidRDefault="00E52619" w:rsidP="00F161E9">
            <w:pPr>
              <w:pStyle w:val="TableParagraph"/>
              <w:rPr>
                <w:sz w:val="20"/>
              </w:rPr>
            </w:pPr>
          </w:p>
          <w:p w14:paraId="0A2FE82B" w14:textId="6AEA7629" w:rsidR="00E52619" w:rsidRDefault="00E52619" w:rsidP="00F161E9">
            <w:pPr>
              <w:pStyle w:val="TableParagraph"/>
              <w:rPr>
                <w:sz w:val="20"/>
              </w:rPr>
            </w:pPr>
          </w:p>
          <w:p w14:paraId="3FC3FA1B" w14:textId="5C5EB759" w:rsidR="00E52619" w:rsidRDefault="00E52619" w:rsidP="00F161E9">
            <w:pPr>
              <w:pStyle w:val="TableParagraph"/>
              <w:rPr>
                <w:sz w:val="20"/>
              </w:rPr>
            </w:pPr>
          </w:p>
          <w:p w14:paraId="38ACAD7F" w14:textId="5388A4A5" w:rsidR="00E52619" w:rsidRDefault="00E52619" w:rsidP="00F161E9">
            <w:pPr>
              <w:pStyle w:val="TableParagraph"/>
              <w:rPr>
                <w:sz w:val="20"/>
              </w:rPr>
            </w:pPr>
          </w:p>
          <w:p w14:paraId="3C214108" w14:textId="62C8A9BE" w:rsidR="00E52619" w:rsidRDefault="00E52619" w:rsidP="00F161E9">
            <w:pPr>
              <w:pStyle w:val="TableParagraph"/>
              <w:rPr>
                <w:sz w:val="20"/>
              </w:rPr>
            </w:pPr>
          </w:p>
          <w:p w14:paraId="4724D60F" w14:textId="6B34D6D6" w:rsidR="00E52619" w:rsidRDefault="00E52619" w:rsidP="00F161E9">
            <w:pPr>
              <w:pStyle w:val="TableParagraph"/>
              <w:rPr>
                <w:sz w:val="20"/>
              </w:rPr>
            </w:pPr>
          </w:p>
          <w:p w14:paraId="6522C454" w14:textId="01D2BCA3" w:rsidR="00E52619" w:rsidRDefault="00E52619" w:rsidP="00F161E9">
            <w:pPr>
              <w:pStyle w:val="TableParagraph"/>
              <w:rPr>
                <w:sz w:val="20"/>
              </w:rPr>
            </w:pPr>
          </w:p>
          <w:p w14:paraId="0C9B5ED5" w14:textId="3F91CBE7" w:rsidR="00E52619" w:rsidRDefault="00E52619" w:rsidP="00F161E9">
            <w:pPr>
              <w:pStyle w:val="TableParagraph"/>
              <w:rPr>
                <w:sz w:val="20"/>
              </w:rPr>
            </w:pPr>
          </w:p>
          <w:p w14:paraId="57482211" w14:textId="054FC9D6" w:rsidR="00E52619" w:rsidRDefault="00E52619" w:rsidP="00F161E9">
            <w:pPr>
              <w:pStyle w:val="TableParagraph"/>
              <w:rPr>
                <w:sz w:val="20"/>
              </w:rPr>
            </w:pPr>
          </w:p>
          <w:p w14:paraId="60FEBA2E" w14:textId="273973B1" w:rsidR="00E52619" w:rsidRDefault="00E52619" w:rsidP="00F161E9">
            <w:pPr>
              <w:pStyle w:val="TableParagraph"/>
              <w:rPr>
                <w:sz w:val="20"/>
              </w:rPr>
            </w:pPr>
          </w:p>
          <w:p w14:paraId="6218263D" w14:textId="537FE34D" w:rsidR="00E52619" w:rsidRDefault="00E52619" w:rsidP="00F161E9">
            <w:pPr>
              <w:pStyle w:val="TableParagraph"/>
              <w:rPr>
                <w:sz w:val="20"/>
              </w:rPr>
            </w:pPr>
          </w:p>
          <w:p w14:paraId="6C3FE573" w14:textId="6A525CDE" w:rsidR="00E52619" w:rsidRDefault="00E52619" w:rsidP="00F161E9">
            <w:pPr>
              <w:pStyle w:val="TableParagraph"/>
              <w:rPr>
                <w:sz w:val="20"/>
              </w:rPr>
            </w:pPr>
          </w:p>
          <w:p w14:paraId="74C1A6A8" w14:textId="44237E75" w:rsidR="00E52619" w:rsidRDefault="00E52619" w:rsidP="00F161E9">
            <w:pPr>
              <w:pStyle w:val="TableParagraph"/>
              <w:rPr>
                <w:sz w:val="20"/>
              </w:rPr>
            </w:pPr>
          </w:p>
          <w:p w14:paraId="20B7190F" w14:textId="2B492406" w:rsidR="00E52619" w:rsidRDefault="00E52619" w:rsidP="00F161E9">
            <w:pPr>
              <w:pStyle w:val="TableParagraph"/>
              <w:rPr>
                <w:sz w:val="20"/>
              </w:rPr>
            </w:pPr>
          </w:p>
          <w:p w14:paraId="2FF7D046" w14:textId="50FDDBF4" w:rsidR="00E52619" w:rsidRDefault="00E52619" w:rsidP="00F161E9">
            <w:pPr>
              <w:pStyle w:val="TableParagraph"/>
              <w:rPr>
                <w:sz w:val="20"/>
              </w:rPr>
            </w:pPr>
          </w:p>
          <w:p w14:paraId="35EC0744" w14:textId="3ADF9D8F" w:rsidR="00E52619" w:rsidRDefault="00E52619" w:rsidP="00F161E9">
            <w:pPr>
              <w:pStyle w:val="TableParagraph"/>
              <w:rPr>
                <w:sz w:val="20"/>
              </w:rPr>
            </w:pPr>
          </w:p>
          <w:p w14:paraId="2FAC5955" w14:textId="01EBD851" w:rsidR="00E52619" w:rsidRDefault="00E52619" w:rsidP="00F161E9">
            <w:pPr>
              <w:pStyle w:val="TableParagraph"/>
              <w:rPr>
                <w:sz w:val="20"/>
              </w:rPr>
            </w:pPr>
          </w:p>
          <w:p w14:paraId="4FD64503" w14:textId="6A2256A9" w:rsidR="00E52619" w:rsidRDefault="00E52619" w:rsidP="00F161E9">
            <w:pPr>
              <w:pStyle w:val="TableParagraph"/>
              <w:rPr>
                <w:sz w:val="20"/>
              </w:rPr>
            </w:pPr>
          </w:p>
          <w:p w14:paraId="426388AE" w14:textId="7F7F5BA4" w:rsidR="00E52619" w:rsidRDefault="00E52619" w:rsidP="00F161E9">
            <w:pPr>
              <w:pStyle w:val="TableParagraph"/>
              <w:rPr>
                <w:sz w:val="20"/>
              </w:rPr>
            </w:pPr>
          </w:p>
          <w:p w14:paraId="53EB9A03" w14:textId="1080539D" w:rsidR="00E52619" w:rsidRDefault="00E52619" w:rsidP="00F161E9">
            <w:pPr>
              <w:pStyle w:val="TableParagraph"/>
              <w:rPr>
                <w:sz w:val="20"/>
              </w:rPr>
            </w:pPr>
          </w:p>
          <w:p w14:paraId="26145E71" w14:textId="7677D590" w:rsidR="00E52619" w:rsidRDefault="00E52619" w:rsidP="00F161E9">
            <w:pPr>
              <w:pStyle w:val="TableParagraph"/>
              <w:rPr>
                <w:sz w:val="20"/>
              </w:rPr>
            </w:pPr>
          </w:p>
          <w:p w14:paraId="6E48DE36" w14:textId="7C81A2D8" w:rsidR="00E52619" w:rsidRDefault="00E52619" w:rsidP="00F161E9">
            <w:pPr>
              <w:pStyle w:val="TableParagraph"/>
              <w:rPr>
                <w:sz w:val="20"/>
              </w:rPr>
            </w:pPr>
          </w:p>
          <w:p w14:paraId="14512199" w14:textId="07829811" w:rsidR="00E52619" w:rsidRDefault="00E52619" w:rsidP="00F161E9">
            <w:pPr>
              <w:pStyle w:val="TableParagraph"/>
              <w:rPr>
                <w:sz w:val="20"/>
              </w:rPr>
            </w:pPr>
          </w:p>
          <w:p w14:paraId="38108178" w14:textId="6C43A265" w:rsidR="00E52619" w:rsidRDefault="00E52619" w:rsidP="00F161E9">
            <w:pPr>
              <w:pStyle w:val="TableParagraph"/>
              <w:rPr>
                <w:sz w:val="20"/>
              </w:rPr>
            </w:pPr>
          </w:p>
          <w:p w14:paraId="79B9F9AB" w14:textId="6EAC146C" w:rsidR="00E52619" w:rsidRDefault="00E52619" w:rsidP="00F161E9">
            <w:pPr>
              <w:pStyle w:val="TableParagraph"/>
              <w:rPr>
                <w:sz w:val="20"/>
              </w:rPr>
            </w:pPr>
          </w:p>
          <w:p w14:paraId="5A986473" w14:textId="23527B4D" w:rsidR="00E52619" w:rsidRDefault="00E52619" w:rsidP="00F161E9">
            <w:pPr>
              <w:pStyle w:val="TableParagraph"/>
              <w:rPr>
                <w:sz w:val="20"/>
              </w:rPr>
            </w:pPr>
          </w:p>
          <w:p w14:paraId="2E51058D" w14:textId="754EBE1F" w:rsidR="00E52619" w:rsidRDefault="00E52619" w:rsidP="00F161E9">
            <w:pPr>
              <w:pStyle w:val="TableParagraph"/>
              <w:rPr>
                <w:sz w:val="20"/>
              </w:rPr>
            </w:pPr>
          </w:p>
          <w:p w14:paraId="68E0AB89" w14:textId="0E21A5C7" w:rsidR="00E52619" w:rsidRDefault="00E52619" w:rsidP="00F161E9">
            <w:pPr>
              <w:pStyle w:val="TableParagraph"/>
              <w:rPr>
                <w:sz w:val="20"/>
              </w:rPr>
            </w:pPr>
          </w:p>
          <w:p w14:paraId="3BE17233" w14:textId="52E6DD20" w:rsidR="00E52619" w:rsidRDefault="00E52619" w:rsidP="00F161E9">
            <w:pPr>
              <w:pStyle w:val="TableParagraph"/>
              <w:rPr>
                <w:sz w:val="20"/>
              </w:rPr>
            </w:pPr>
          </w:p>
          <w:p w14:paraId="7DBE0337" w14:textId="79047F19" w:rsidR="00E52619" w:rsidRDefault="00E52619" w:rsidP="00F161E9">
            <w:pPr>
              <w:pStyle w:val="TableParagraph"/>
              <w:rPr>
                <w:sz w:val="20"/>
              </w:rPr>
            </w:pPr>
          </w:p>
          <w:p w14:paraId="58FC3718" w14:textId="77777777" w:rsidR="00E52619" w:rsidRDefault="00E52619" w:rsidP="00F161E9">
            <w:pPr>
              <w:pStyle w:val="TableParagraph"/>
              <w:rPr>
                <w:sz w:val="20"/>
              </w:rPr>
            </w:pPr>
          </w:p>
          <w:p w14:paraId="5E22168F" w14:textId="77777777" w:rsidR="00F161E9" w:rsidRDefault="00F161E9" w:rsidP="00F161E9">
            <w:pPr>
              <w:pStyle w:val="TableParagraph"/>
              <w:spacing w:before="178" w:line="276" w:lineRule="auto"/>
              <w:ind w:left="68" w:right="8"/>
              <w:jc w:val="both"/>
              <w:rPr>
                <w:sz w:val="18"/>
              </w:rPr>
            </w:pPr>
            <w:r>
              <w:rPr>
                <w:sz w:val="18"/>
              </w:rPr>
              <w:t>Documente pentru terenul ce constituie vatra stupinei – acte de proprietate conform legislației în vigoare, sau</w:t>
            </w:r>
            <w:r>
              <w:rPr>
                <w:spacing w:val="40"/>
                <w:sz w:val="18"/>
              </w:rPr>
              <w:t xml:space="preserve"> </w:t>
            </w:r>
            <w:r>
              <w:rPr>
                <w:sz w:val="18"/>
              </w:rPr>
              <w:t>contract de concesiune/ contract de arendă/ închiriere/comodat valabile la momentul cerererii de finanțare, care să acopere perioada de implementare şi monitorizare a proiectului.</w:t>
            </w:r>
          </w:p>
          <w:p w14:paraId="5CC85A9E" w14:textId="77777777" w:rsidR="00F161E9" w:rsidRDefault="00F161E9" w:rsidP="00F161E9">
            <w:pPr>
              <w:pStyle w:val="TableParagraph"/>
              <w:ind w:left="68"/>
              <w:jc w:val="both"/>
              <w:rPr>
                <w:sz w:val="18"/>
              </w:rPr>
            </w:pPr>
            <w:r>
              <w:rPr>
                <w:sz w:val="18"/>
              </w:rPr>
              <w:t>Registrul</w:t>
            </w:r>
            <w:r>
              <w:rPr>
                <w:spacing w:val="-2"/>
                <w:sz w:val="18"/>
              </w:rPr>
              <w:t xml:space="preserve"> </w:t>
            </w:r>
            <w:r>
              <w:rPr>
                <w:sz w:val="18"/>
              </w:rPr>
              <w:t>agricol</w:t>
            </w:r>
            <w:r>
              <w:rPr>
                <w:spacing w:val="-2"/>
                <w:sz w:val="18"/>
              </w:rPr>
              <w:t xml:space="preserve"> </w:t>
            </w:r>
            <w:r>
              <w:rPr>
                <w:sz w:val="18"/>
              </w:rPr>
              <w:t>emis</w:t>
            </w:r>
            <w:r>
              <w:rPr>
                <w:spacing w:val="-2"/>
                <w:sz w:val="18"/>
              </w:rPr>
              <w:t xml:space="preserve"> </w:t>
            </w:r>
            <w:r>
              <w:rPr>
                <w:sz w:val="18"/>
              </w:rPr>
              <w:t>de</w:t>
            </w:r>
            <w:r>
              <w:rPr>
                <w:spacing w:val="-2"/>
                <w:sz w:val="18"/>
              </w:rPr>
              <w:t xml:space="preserve"> Primării:</w:t>
            </w:r>
          </w:p>
          <w:p w14:paraId="0D49441B" w14:textId="77777777" w:rsidR="00F161E9" w:rsidRDefault="00F161E9" w:rsidP="00F161E9">
            <w:pPr>
              <w:pStyle w:val="TableParagraph"/>
              <w:spacing w:before="9"/>
              <w:rPr>
                <w:sz w:val="20"/>
              </w:rPr>
            </w:pPr>
          </w:p>
          <w:p w14:paraId="4EC67814" w14:textId="77777777" w:rsidR="00F161E9" w:rsidRDefault="00F161E9" w:rsidP="00F161E9">
            <w:pPr>
              <w:pStyle w:val="TableParagraph"/>
              <w:spacing w:line="237" w:lineRule="auto"/>
              <w:ind w:left="68" w:right="12"/>
              <w:jc w:val="both"/>
              <w:rPr>
                <w:sz w:val="18"/>
              </w:rPr>
            </w:pPr>
            <w:r>
              <w:rPr>
                <w:sz w:val="18"/>
              </w:rPr>
              <w:t>b) Pentru construcții permanente,</w:t>
            </w:r>
            <w:r>
              <w:rPr>
                <w:spacing w:val="40"/>
                <w:sz w:val="18"/>
              </w:rPr>
              <w:t xml:space="preserve"> </w:t>
            </w:r>
            <w:r>
              <w:rPr>
                <w:sz w:val="18"/>
              </w:rPr>
              <w:t>conform prevederilor Legii nr 50/ 1991,</w:t>
            </w:r>
            <w:r>
              <w:rPr>
                <w:spacing w:val="80"/>
                <w:sz w:val="18"/>
              </w:rPr>
              <w:t xml:space="preserve"> </w:t>
            </w:r>
            <w:r>
              <w:rPr>
                <w:sz w:val="18"/>
              </w:rPr>
              <w:t>cu modificările și completările ulterioare:</w:t>
            </w:r>
          </w:p>
          <w:p w14:paraId="2EF980EA" w14:textId="77777777" w:rsidR="00F161E9" w:rsidRDefault="00F161E9" w:rsidP="00F161E9">
            <w:pPr>
              <w:pStyle w:val="TableParagraph"/>
              <w:spacing w:before="6" w:line="237" w:lineRule="auto"/>
              <w:ind w:left="68" w:right="8" w:hanging="12"/>
              <w:jc w:val="both"/>
              <w:rPr>
                <w:sz w:val="18"/>
              </w:rPr>
            </w:pPr>
            <w:r>
              <w:rPr>
                <w:color w:val="FF0000"/>
                <w:sz w:val="18"/>
              </w:rPr>
              <w:t xml:space="preserve">- </w:t>
            </w:r>
            <w:r>
              <w:rPr>
                <w:sz w:val="18"/>
              </w:rPr>
              <w:t xml:space="preserve">documentul care atestă dreptul real principal asupra construcției: drept de proprietate, uz, uzufruct, superficie, servitute (dobândit prin: contract de vânzare-cumpărare, de schimb, de donație, certificat de moştenitor, act administrativ de restituire, hotărâre </w:t>
            </w:r>
            <w:r>
              <w:rPr>
                <w:spacing w:val="-2"/>
                <w:sz w:val="18"/>
              </w:rPr>
              <w:t>judecătorească);</w:t>
            </w:r>
          </w:p>
          <w:p w14:paraId="34D36F32" w14:textId="77777777" w:rsidR="00F161E9" w:rsidRDefault="00F161E9" w:rsidP="00F161E9">
            <w:pPr>
              <w:pStyle w:val="TableParagraph"/>
              <w:spacing w:before="15" w:line="237" w:lineRule="auto"/>
              <w:ind w:left="68" w:right="10" w:firstLine="55"/>
              <w:jc w:val="both"/>
              <w:rPr>
                <w:sz w:val="18"/>
              </w:rPr>
            </w:pPr>
            <w:r>
              <w:rPr>
                <w:sz w:val="18"/>
              </w:rPr>
              <w:t>c) Pentru construcții provizorii, conform prevederilor Legii nr 50/ 1991, cu modificările și completările ulterioare:</w:t>
            </w:r>
          </w:p>
          <w:p w14:paraId="2E5D9101" w14:textId="77777777" w:rsidR="00F161E9" w:rsidRDefault="00F161E9" w:rsidP="00F161E9">
            <w:pPr>
              <w:pStyle w:val="TableParagraph"/>
              <w:spacing w:before="2"/>
              <w:ind w:left="68" w:right="8" w:hanging="12"/>
              <w:jc w:val="both"/>
              <w:rPr>
                <w:sz w:val="18"/>
              </w:rPr>
            </w:pPr>
            <w:r>
              <w:rPr>
                <w:sz w:val="18"/>
              </w:rPr>
              <w:t xml:space="preserve">- documentul care atestă dreptul real principal asupra construcției: drept de proprietate, uz, uzufruct, superficie, servitute (dobândit prin: contract de vânzare-cumpărare, de schimb, de donație, certificat de moştenitor, act administrativ de restituire, hotărâre </w:t>
            </w:r>
            <w:r>
              <w:rPr>
                <w:spacing w:val="-2"/>
                <w:sz w:val="18"/>
              </w:rPr>
              <w:t>judecătorească);</w:t>
            </w:r>
          </w:p>
          <w:p w14:paraId="5690A3E9" w14:textId="77777777" w:rsidR="00F161E9" w:rsidRDefault="00F161E9" w:rsidP="00F161E9">
            <w:pPr>
              <w:pStyle w:val="TableParagraph"/>
              <w:spacing w:line="271" w:lineRule="auto"/>
              <w:ind w:left="68" w:right="53"/>
              <w:jc w:val="both"/>
              <w:rPr>
                <w:sz w:val="18"/>
              </w:rPr>
            </w:pPr>
            <w:r>
              <w:rPr>
                <w:sz w:val="18"/>
              </w:rPr>
              <w:t>-documentul care atestă dreptul de creanță asupra construcției dobândit</w:t>
            </w:r>
            <w:r>
              <w:rPr>
                <w:spacing w:val="40"/>
                <w:sz w:val="18"/>
              </w:rPr>
              <w:t xml:space="preserve"> </w:t>
            </w:r>
            <w:r>
              <w:rPr>
                <w:sz w:val="18"/>
              </w:rPr>
              <w:t>prin: concesiune, comodat, locațiune.</w:t>
            </w:r>
          </w:p>
          <w:p w14:paraId="1090436B" w14:textId="77777777" w:rsidR="00F161E9" w:rsidRDefault="00F161E9" w:rsidP="00F161E9">
            <w:pPr>
              <w:pStyle w:val="TableParagraph"/>
              <w:rPr>
                <w:rFonts w:ascii="Times New Roman"/>
                <w:sz w:val="18"/>
              </w:rPr>
            </w:pPr>
          </w:p>
          <w:p w14:paraId="36D51E86" w14:textId="77777777" w:rsidR="00E52619" w:rsidRDefault="00E52619" w:rsidP="00F161E9">
            <w:pPr>
              <w:pStyle w:val="TableParagraph"/>
              <w:rPr>
                <w:rFonts w:ascii="Times New Roman"/>
                <w:sz w:val="18"/>
              </w:rPr>
            </w:pPr>
          </w:p>
          <w:p w14:paraId="220909DC" w14:textId="77777777" w:rsidR="00E52619" w:rsidRDefault="00E52619" w:rsidP="00E52619">
            <w:pPr>
              <w:pStyle w:val="TableParagraph"/>
              <w:rPr>
                <w:sz w:val="18"/>
              </w:rPr>
            </w:pPr>
            <w:r>
              <w:rPr>
                <w:sz w:val="18"/>
              </w:rPr>
              <w:t>Contractele care conferă dreptul de folosință asupra clădirilor și a terenurilor</w:t>
            </w:r>
          </w:p>
          <w:p w14:paraId="4FCBF15F" w14:textId="77777777" w:rsidR="00E52619" w:rsidRDefault="00E52619" w:rsidP="00E52619">
            <w:pPr>
              <w:rPr>
                <w:sz w:val="18"/>
              </w:rPr>
            </w:pPr>
          </w:p>
          <w:p w14:paraId="5DF7A90B" w14:textId="77777777" w:rsidR="00E52619" w:rsidRDefault="00E52619" w:rsidP="00E52619">
            <w:pPr>
              <w:pStyle w:val="TableParagraph"/>
              <w:spacing w:line="185" w:lineRule="exact"/>
              <w:ind w:left="68"/>
              <w:jc w:val="both"/>
              <w:rPr>
                <w:sz w:val="18"/>
              </w:rPr>
            </w:pPr>
            <w:r>
              <w:rPr>
                <w:sz w:val="18"/>
              </w:rPr>
              <w:t>trebuie</w:t>
            </w:r>
            <w:r>
              <w:rPr>
                <w:spacing w:val="14"/>
                <w:sz w:val="18"/>
              </w:rPr>
              <w:t xml:space="preserve"> </w:t>
            </w:r>
            <w:r>
              <w:rPr>
                <w:sz w:val="18"/>
              </w:rPr>
              <w:t>încheiate</w:t>
            </w:r>
            <w:r>
              <w:rPr>
                <w:spacing w:val="10"/>
                <w:sz w:val="18"/>
              </w:rPr>
              <w:t xml:space="preserve"> </w:t>
            </w:r>
            <w:r>
              <w:rPr>
                <w:sz w:val="18"/>
              </w:rPr>
              <w:t>pentru</w:t>
            </w:r>
            <w:r>
              <w:rPr>
                <w:spacing w:val="11"/>
                <w:sz w:val="18"/>
              </w:rPr>
              <w:t xml:space="preserve"> </w:t>
            </w:r>
            <w:r>
              <w:rPr>
                <w:sz w:val="18"/>
              </w:rPr>
              <w:t>o</w:t>
            </w:r>
            <w:r>
              <w:rPr>
                <w:spacing w:val="11"/>
                <w:sz w:val="18"/>
              </w:rPr>
              <w:t xml:space="preserve"> </w:t>
            </w:r>
            <w:r>
              <w:rPr>
                <w:sz w:val="18"/>
              </w:rPr>
              <w:t>perioadă</w:t>
            </w:r>
            <w:r>
              <w:rPr>
                <w:spacing w:val="11"/>
                <w:sz w:val="18"/>
              </w:rPr>
              <w:t xml:space="preserve"> </w:t>
            </w:r>
            <w:r>
              <w:rPr>
                <w:spacing w:val="-4"/>
                <w:sz w:val="18"/>
              </w:rPr>
              <w:t>egală</w:t>
            </w:r>
          </w:p>
          <w:p w14:paraId="6E4AC064" w14:textId="02C1297D" w:rsidR="00E52619" w:rsidRDefault="00E52619" w:rsidP="00F161E9">
            <w:pPr>
              <w:pStyle w:val="TableParagraph"/>
              <w:rPr>
                <w:rFonts w:ascii="Times New Roman"/>
                <w:sz w:val="18"/>
              </w:rPr>
            </w:pPr>
            <w:r>
              <w:rPr>
                <w:sz w:val="18"/>
              </w:rPr>
              <w:t>cu perioada de implementare şi monitorizare a proiectelor, începând cu anul depunerii cererii de finanțare în</w:t>
            </w:r>
            <w:r>
              <w:rPr>
                <w:spacing w:val="40"/>
                <w:sz w:val="18"/>
              </w:rPr>
              <w:t xml:space="preserve"> </w:t>
            </w:r>
            <w:r>
              <w:rPr>
                <w:sz w:val="18"/>
              </w:rPr>
              <w:t>cazul clădirilor asupra cărora se intervine cu investiții de modernizare/extindere și</w:t>
            </w:r>
            <w:r>
              <w:rPr>
                <w:spacing w:val="40"/>
                <w:sz w:val="18"/>
              </w:rPr>
              <w:t xml:space="preserve"> </w:t>
            </w:r>
            <w:r>
              <w:rPr>
                <w:sz w:val="18"/>
              </w:rPr>
              <w:t xml:space="preserve">a terenurilor pe care se vor realiza investiții ce presupun lucrări de </w:t>
            </w:r>
            <w:r>
              <w:rPr>
                <w:spacing w:val="-2"/>
                <w:sz w:val="18"/>
              </w:rPr>
              <w:t>construcții-montaj</w:t>
            </w:r>
          </w:p>
          <w:p w14:paraId="228C5185" w14:textId="77777777" w:rsidR="00E52619" w:rsidRDefault="00E52619" w:rsidP="00F161E9">
            <w:pPr>
              <w:pStyle w:val="TableParagraph"/>
              <w:rPr>
                <w:rFonts w:ascii="Times New Roman"/>
                <w:sz w:val="18"/>
              </w:rPr>
            </w:pPr>
          </w:p>
          <w:p w14:paraId="7754175A" w14:textId="77777777" w:rsidR="00E52619" w:rsidRDefault="00E52619" w:rsidP="00F161E9">
            <w:pPr>
              <w:pStyle w:val="TableParagraph"/>
              <w:rPr>
                <w:rFonts w:ascii="Times New Roman"/>
                <w:sz w:val="18"/>
              </w:rPr>
            </w:pPr>
          </w:p>
          <w:p w14:paraId="4F5FF983" w14:textId="77777777" w:rsidR="00E52619" w:rsidRDefault="00E52619" w:rsidP="00F161E9">
            <w:pPr>
              <w:pStyle w:val="TableParagraph"/>
              <w:rPr>
                <w:rFonts w:ascii="Times New Roman"/>
                <w:sz w:val="18"/>
              </w:rPr>
            </w:pPr>
          </w:p>
          <w:p w14:paraId="3B250B9A" w14:textId="77777777" w:rsidR="00E52619" w:rsidRDefault="00E52619" w:rsidP="00F161E9">
            <w:pPr>
              <w:pStyle w:val="TableParagraph"/>
              <w:rPr>
                <w:rFonts w:ascii="Times New Roman"/>
                <w:sz w:val="18"/>
              </w:rPr>
            </w:pPr>
          </w:p>
          <w:p w14:paraId="483F07DA" w14:textId="77777777" w:rsidR="00E52619" w:rsidRDefault="00E52619" w:rsidP="00F161E9">
            <w:pPr>
              <w:pStyle w:val="TableParagraph"/>
              <w:rPr>
                <w:rFonts w:ascii="Times New Roman"/>
                <w:sz w:val="18"/>
              </w:rPr>
            </w:pPr>
          </w:p>
          <w:p w14:paraId="060F7C8A" w14:textId="77777777" w:rsidR="00E52619" w:rsidRDefault="00E52619" w:rsidP="00F161E9">
            <w:pPr>
              <w:pStyle w:val="TableParagraph"/>
              <w:rPr>
                <w:rFonts w:ascii="Times New Roman"/>
                <w:sz w:val="18"/>
              </w:rPr>
            </w:pPr>
          </w:p>
          <w:p w14:paraId="2141B59F" w14:textId="77777777" w:rsidR="00E52619" w:rsidRDefault="00E52619" w:rsidP="00F161E9">
            <w:pPr>
              <w:pStyle w:val="TableParagraph"/>
              <w:rPr>
                <w:rFonts w:ascii="Times New Roman"/>
                <w:sz w:val="18"/>
              </w:rPr>
            </w:pPr>
          </w:p>
          <w:p w14:paraId="2A9C7DA0" w14:textId="1B297A33" w:rsidR="00E52619" w:rsidRDefault="00E52619" w:rsidP="00F161E9">
            <w:pPr>
              <w:pStyle w:val="TableParagraph"/>
              <w:rPr>
                <w:rFonts w:ascii="Times New Roman"/>
                <w:sz w:val="18"/>
              </w:rPr>
            </w:pPr>
          </w:p>
        </w:tc>
        <w:tc>
          <w:tcPr>
            <w:tcW w:w="6805" w:type="dxa"/>
            <w:tcBorders>
              <w:top w:val="nil"/>
              <w:bottom w:val="nil"/>
            </w:tcBorders>
          </w:tcPr>
          <w:p w14:paraId="4D6D551E" w14:textId="77777777" w:rsidR="00E52619" w:rsidRPr="00E52619" w:rsidRDefault="00E52619" w:rsidP="00E52619">
            <w:pPr>
              <w:pStyle w:val="TableParagraph"/>
              <w:spacing w:before="74" w:line="276" w:lineRule="auto"/>
              <w:ind w:left="68" w:right="9"/>
              <w:jc w:val="both"/>
              <w:rPr>
                <w:sz w:val="18"/>
              </w:rPr>
            </w:pPr>
            <w:r w:rsidRPr="00E52619">
              <w:rPr>
                <w:sz w:val="18"/>
              </w:rPr>
              <w:lastRenderedPageBreak/>
              <w:t>Situațiile în care este necesară prezentarea formularului de mişcare ANSVSA/ DSVSA sunt prevăzute în legislația națională, iar în cele ce urmează, reluăm un extras sintetizat al prevederilor legislative, pentru o mai bună înțelegere a aplicabilității acestora:</w:t>
            </w:r>
          </w:p>
          <w:p w14:paraId="7667456C" w14:textId="77777777" w:rsidR="00E52619" w:rsidRPr="00E52619" w:rsidRDefault="00E52619" w:rsidP="00E52619">
            <w:pPr>
              <w:pStyle w:val="TableParagraph"/>
              <w:spacing w:before="74" w:line="276" w:lineRule="auto"/>
              <w:ind w:left="68" w:right="9"/>
              <w:jc w:val="both"/>
              <w:rPr>
                <w:sz w:val="18"/>
              </w:rPr>
            </w:pPr>
            <w:r w:rsidRPr="00E52619">
              <w:rPr>
                <w:sz w:val="18"/>
              </w:rPr>
              <w:t>Solicitantul constituit în conformitate cu OUG 44/2008, cu modificările şi completările ulterioare, respectiv PFA, II sau IF care preia o exploatație agricolă de la propria persoană fizică înregistrată la DSVSA, nu depune formular de mişcare pentru transferul animalelor de pe persoană fizică pe PFA, II sau IF, transferul efectuându-se prin schimbarea formei de organizare a proprietarului în baza de date de la DSVSA.</w:t>
            </w:r>
          </w:p>
          <w:p w14:paraId="72DF4528" w14:textId="77777777" w:rsidR="00E52619" w:rsidRPr="00E52619" w:rsidRDefault="00E52619" w:rsidP="00E52619">
            <w:pPr>
              <w:pStyle w:val="TableParagraph"/>
              <w:spacing w:before="74" w:line="276" w:lineRule="auto"/>
              <w:ind w:left="68" w:right="9"/>
              <w:jc w:val="both"/>
              <w:rPr>
                <w:sz w:val="18"/>
              </w:rPr>
            </w:pPr>
            <w:r w:rsidRPr="00E52619">
              <w:rPr>
                <w:sz w:val="18"/>
              </w:rPr>
              <w:t>Exploatația zootehnică preluată de PFA, II sau IF își va păstra codul de exploatație „RO” alocat persoanei fizice, iar în Baza Națională de Date se va modifica doar forma de organizare din Persoană fizică înregistrată cu CNP în PFA, II sau IF înregistrată la Registrul Comerțului.</w:t>
            </w:r>
          </w:p>
          <w:p w14:paraId="7A6CF25C" w14:textId="77777777" w:rsidR="00E52619" w:rsidRPr="00E52619" w:rsidRDefault="00E52619" w:rsidP="00E52619">
            <w:pPr>
              <w:pStyle w:val="TableParagraph"/>
              <w:spacing w:before="74" w:line="276" w:lineRule="auto"/>
              <w:ind w:left="68" w:right="9"/>
              <w:jc w:val="both"/>
              <w:rPr>
                <w:sz w:val="18"/>
              </w:rPr>
            </w:pPr>
            <w:r w:rsidRPr="00E52619">
              <w:rPr>
                <w:sz w:val="18"/>
              </w:rPr>
              <w:t xml:space="preserve">NORMA SANITARĂ VETERINARĂ din 29 aprilie 2010 pentru implementarea procesului de identificare şi înregistrare a suinelor, ovinelor, caprinelor şi bovinelor , art. 1 (10) „mişcarea animalelor - creşterea sau descreşterea numărului de animale aflate într-o exploatație, din oricare motiv, inclusiv naşterea sau moartea unui animal” coroborat cu art. 5 (1) punctul f „fiecare mişcare a animalelor se desfăşoară numai cu formularele/documentele de mişcare şi este înregistrată în SNIIA” precum şi cu art. 11 (4) „Fiecare proprietar de exploatație, proprietar de animale sau deținător al acestora are obligația de a notifica medicului veterinar de liberă practică împuternicit orice intenție de mişcare a animalelor; în acest scop, solicită medicului veterinar de liberă practică împuternicit eliberarea formularului de mişcare, al </w:t>
            </w:r>
            <w:r w:rsidRPr="00E52619">
              <w:rPr>
                <w:sz w:val="18"/>
              </w:rPr>
              <w:lastRenderedPageBreak/>
              <w:t>cărui model este prevăzut în anexa nr. 4”.</w:t>
            </w:r>
          </w:p>
          <w:p w14:paraId="63C4DB5D" w14:textId="77777777" w:rsidR="00F161E9" w:rsidRDefault="00E52619" w:rsidP="00E52619">
            <w:pPr>
              <w:pStyle w:val="TableParagraph"/>
              <w:spacing w:before="74" w:line="276" w:lineRule="auto"/>
              <w:ind w:left="68" w:right="9"/>
              <w:jc w:val="both"/>
              <w:rPr>
                <w:sz w:val="18"/>
              </w:rPr>
            </w:pPr>
            <w:r w:rsidRPr="00E52619">
              <w:rPr>
                <w:sz w:val="18"/>
              </w:rPr>
              <w:t>Paşaportul emis de ANZÎn cazul în care solicitantul deține cabaline de rasă şi origine se verifică dacă solicitantul a prezentat Paşaportul emis de ANZ pentru ecvideele (cabalinele) cu rasă şi origine pentru toate cabalinele menționate în</w:t>
            </w:r>
          </w:p>
          <w:p w14:paraId="1CEABA3A" w14:textId="77777777" w:rsidR="00E52619" w:rsidRDefault="00E52619" w:rsidP="00E52619"/>
          <w:p w14:paraId="674E48A5" w14:textId="77777777" w:rsidR="00E52619" w:rsidRDefault="00E52619" w:rsidP="00E52619"/>
          <w:p w14:paraId="301B8176" w14:textId="77777777" w:rsidR="00E52619" w:rsidRDefault="00E52619" w:rsidP="00E52619"/>
          <w:p w14:paraId="1115EDEF" w14:textId="77777777" w:rsidR="00E52619" w:rsidRDefault="00E52619" w:rsidP="00E52619">
            <w:pPr>
              <w:pStyle w:val="TableParagraph"/>
              <w:spacing w:before="1" w:line="273" w:lineRule="auto"/>
              <w:ind w:left="70" w:right="11"/>
              <w:jc w:val="both"/>
              <w:rPr>
                <w:sz w:val="18"/>
              </w:rPr>
            </w:pPr>
            <w:r>
              <w:rPr>
                <w:sz w:val="18"/>
              </w:rPr>
              <w:t>Se verifică existența documentelor pentru adăposturile animalelor (constructii provizorii și/ sau definitive de tipul: grajduri, saivane, padocuri, etc);</w:t>
            </w:r>
          </w:p>
          <w:p w14:paraId="1155AED6" w14:textId="77777777" w:rsidR="00E52619" w:rsidRDefault="00E52619" w:rsidP="00E52619">
            <w:pPr>
              <w:pStyle w:val="TableParagraph"/>
              <w:spacing w:before="7"/>
              <w:rPr>
                <w:sz w:val="17"/>
              </w:rPr>
            </w:pPr>
          </w:p>
          <w:p w14:paraId="1F210662" w14:textId="77777777" w:rsidR="00E52619" w:rsidRDefault="00E52619" w:rsidP="00E52619">
            <w:pPr>
              <w:pStyle w:val="TableParagraph"/>
              <w:spacing w:line="276" w:lineRule="auto"/>
              <w:ind w:left="70" w:right="53"/>
              <w:jc w:val="both"/>
              <w:rPr>
                <w:sz w:val="18"/>
              </w:rPr>
            </w:pPr>
            <w:r>
              <w:rPr>
                <w:sz w:val="18"/>
              </w:rPr>
              <w:t>În cazul în care proiectul vizează și modernizarea clădirilor aceastea se vor face</w:t>
            </w:r>
            <w:r>
              <w:rPr>
                <w:spacing w:val="40"/>
                <w:sz w:val="18"/>
              </w:rPr>
              <w:t xml:space="preserve"> </w:t>
            </w:r>
            <w:r>
              <w:rPr>
                <w:sz w:val="18"/>
              </w:rPr>
              <w:t>în baza Legii 50/1991, modificata şi completată.</w:t>
            </w:r>
          </w:p>
          <w:p w14:paraId="50FEB1BF" w14:textId="77777777" w:rsidR="00E52619" w:rsidRDefault="00E52619" w:rsidP="00E52619">
            <w:pPr>
              <w:pStyle w:val="TableParagraph"/>
              <w:spacing w:before="2"/>
              <w:rPr>
                <w:sz w:val="18"/>
              </w:rPr>
            </w:pPr>
          </w:p>
          <w:p w14:paraId="55F5C58D" w14:textId="77777777" w:rsidR="00E52619" w:rsidRDefault="00E52619" w:rsidP="00E52619">
            <w:pPr>
              <w:pStyle w:val="TableParagraph"/>
              <w:ind w:left="70" w:right="10"/>
              <w:jc w:val="both"/>
              <w:rPr>
                <w:sz w:val="18"/>
              </w:rPr>
            </w:pPr>
            <w:r>
              <w:rPr>
                <w:sz w:val="18"/>
              </w:rPr>
              <w:t>În cazul prezentării contractului de comodat/locațiune pentru construcțiile cu caracter provizoriu, conform prevederilor Legii nr 50/ 1991, cu modificările și completările ulterioare, expertul verifică dacă</w:t>
            </w:r>
            <w:r>
              <w:rPr>
                <w:spacing w:val="80"/>
                <w:sz w:val="18"/>
              </w:rPr>
              <w:t xml:space="preserve"> </w:t>
            </w:r>
            <w:r>
              <w:rPr>
                <w:sz w:val="18"/>
              </w:rPr>
              <w:t>solicitantul</w:t>
            </w:r>
            <w:r>
              <w:rPr>
                <w:spacing w:val="80"/>
                <w:sz w:val="18"/>
              </w:rPr>
              <w:t xml:space="preserve"> </w:t>
            </w:r>
            <w:r>
              <w:rPr>
                <w:sz w:val="18"/>
              </w:rPr>
              <w:t>a atașat acordul expres al proprietarului de drept.</w:t>
            </w:r>
          </w:p>
          <w:p w14:paraId="50A891E8" w14:textId="77777777" w:rsidR="00E52619" w:rsidRDefault="00E52619" w:rsidP="00E52619">
            <w:pPr>
              <w:pStyle w:val="TableParagraph"/>
              <w:spacing w:before="8"/>
              <w:rPr>
                <w:sz w:val="16"/>
              </w:rPr>
            </w:pPr>
          </w:p>
          <w:p w14:paraId="6DF24965" w14:textId="77777777" w:rsidR="00E52619" w:rsidRDefault="00E52619" w:rsidP="00E52619">
            <w:pPr>
              <w:pStyle w:val="TableParagraph"/>
              <w:ind w:left="68" w:right="6"/>
              <w:jc w:val="both"/>
              <w:rPr>
                <w:sz w:val="18"/>
              </w:rPr>
            </w:pPr>
            <w:r>
              <w:rPr>
                <w:sz w:val="18"/>
              </w:rPr>
              <w:t>Expertul verifică dacă contractele care conferă dreptul de folosință asupra clădirilor și a terenurilor sunt</w:t>
            </w:r>
            <w:r>
              <w:rPr>
                <w:spacing w:val="40"/>
                <w:sz w:val="18"/>
              </w:rPr>
              <w:t xml:space="preserve"> </w:t>
            </w:r>
            <w:r>
              <w:rPr>
                <w:sz w:val="18"/>
              </w:rPr>
              <w:t>încheiate pentru o perioadă egală cu perioada de implementare şi monitorizare a proiectelor, începând cu anul depunerii cererii de finanțare în cazul clădirilor asupra cărora se intervine cu investiții de modernizare/extindere și a terenurilor pe care se vor realiza investiții ce</w:t>
            </w:r>
            <w:r>
              <w:rPr>
                <w:spacing w:val="40"/>
                <w:sz w:val="18"/>
              </w:rPr>
              <w:t xml:space="preserve"> </w:t>
            </w:r>
            <w:r>
              <w:rPr>
                <w:sz w:val="18"/>
              </w:rPr>
              <w:t>presupun lucrări de construcții-montaj.</w:t>
            </w:r>
          </w:p>
          <w:p w14:paraId="02F698EA" w14:textId="77777777" w:rsidR="00E52619" w:rsidRDefault="00E52619" w:rsidP="00E52619">
            <w:pPr>
              <w:pStyle w:val="TableParagraph"/>
              <w:spacing w:before="10"/>
              <w:rPr>
                <w:sz w:val="17"/>
              </w:rPr>
            </w:pPr>
          </w:p>
          <w:p w14:paraId="792111C9" w14:textId="77777777" w:rsidR="00B5322B" w:rsidRPr="00B5322B" w:rsidRDefault="00E52619" w:rsidP="00B5322B">
            <w:pPr>
              <w:pStyle w:val="TableParagraph"/>
              <w:spacing w:line="273" w:lineRule="auto"/>
              <w:ind w:left="68" w:right="11"/>
              <w:jc w:val="both"/>
              <w:rPr>
                <w:sz w:val="18"/>
              </w:rPr>
            </w:pPr>
            <w:r>
              <w:rPr>
                <w:sz w:val="18"/>
              </w:rPr>
              <w:t>În cazul exploatațiilor care presupun înființarea şi/sau reconversia plantațiilor pomicole, expertul verifică dacă contractele care conferă dreptul de folosință (arendă, concesiune) asupra</w:t>
            </w:r>
            <w:r>
              <w:rPr>
                <w:spacing w:val="80"/>
                <w:sz w:val="18"/>
              </w:rPr>
              <w:t xml:space="preserve"> </w:t>
            </w:r>
            <w:r>
              <w:rPr>
                <w:sz w:val="18"/>
              </w:rPr>
              <w:t>terenurilor agricole, pentru exploatații pomicole, sunt încheiate pe o perioadă de minimum 15 ani (excepție: pepinierele, culturile</w:t>
            </w:r>
            <w:r w:rsidR="00B5322B">
              <w:rPr>
                <w:sz w:val="18"/>
              </w:rPr>
              <w:t xml:space="preserve"> </w:t>
            </w:r>
            <w:r w:rsidR="00B5322B" w:rsidRPr="00B5322B">
              <w:rPr>
                <w:sz w:val="18"/>
              </w:rPr>
              <w:t>de căpșun, zmeur, mur, coacăz și agriș unde perioada minimă este de 10 ani),</w:t>
            </w:r>
          </w:p>
          <w:p w14:paraId="4954E7CE" w14:textId="49E03598" w:rsidR="00E52619" w:rsidRDefault="00B5322B" w:rsidP="00B5322B">
            <w:pPr>
              <w:pStyle w:val="TableParagraph"/>
              <w:spacing w:line="273" w:lineRule="auto"/>
              <w:ind w:left="68" w:right="11"/>
              <w:jc w:val="both"/>
              <w:rPr>
                <w:sz w:val="18"/>
              </w:rPr>
            </w:pPr>
            <w:r w:rsidRPr="00B5322B">
              <w:rPr>
                <w:sz w:val="18"/>
              </w:rPr>
              <w:t>începând cu anul depunerii Cererii de Finanțare.</w:t>
            </w:r>
          </w:p>
          <w:p w14:paraId="3974E0DC" w14:textId="77777777" w:rsidR="00B5322B" w:rsidRDefault="00B5322B" w:rsidP="00B5322B">
            <w:pPr>
              <w:pStyle w:val="TableParagraph"/>
              <w:spacing w:line="273" w:lineRule="auto"/>
              <w:ind w:left="68" w:right="11"/>
              <w:jc w:val="both"/>
              <w:rPr>
                <w:sz w:val="18"/>
              </w:rPr>
            </w:pPr>
          </w:p>
          <w:p w14:paraId="7468493C" w14:textId="77777777" w:rsidR="00E52619" w:rsidRDefault="00B5322B" w:rsidP="00B5322B">
            <w:pPr>
              <w:jc w:val="both"/>
              <w:rPr>
                <w:sz w:val="18"/>
              </w:rPr>
            </w:pPr>
            <w:r>
              <w:rPr>
                <w:sz w:val="18"/>
              </w:rPr>
              <w:t>Solicitantul nu va reduce dimensiunea economică prevăzută la depunerea cererii de finanțare a exploatației agricole pe durata de execuție a proiectului cu mai mult</w:t>
            </w:r>
            <w:r>
              <w:rPr>
                <w:spacing w:val="40"/>
                <w:sz w:val="18"/>
              </w:rPr>
              <w:t xml:space="preserve"> </w:t>
            </w:r>
            <w:r>
              <w:rPr>
                <w:sz w:val="18"/>
              </w:rPr>
              <w:t>de</w:t>
            </w:r>
            <w:r>
              <w:rPr>
                <w:spacing w:val="40"/>
                <w:sz w:val="18"/>
              </w:rPr>
              <w:t xml:space="preserve"> </w:t>
            </w:r>
            <w:r>
              <w:rPr>
                <w:sz w:val="18"/>
              </w:rPr>
              <w:t>15%.</w:t>
            </w:r>
            <w:r>
              <w:rPr>
                <w:spacing w:val="40"/>
                <w:sz w:val="18"/>
              </w:rPr>
              <w:t xml:space="preserve"> </w:t>
            </w:r>
            <w:r>
              <w:rPr>
                <w:sz w:val="18"/>
              </w:rPr>
              <w:t>Prin</w:t>
            </w:r>
            <w:r>
              <w:rPr>
                <w:spacing w:val="40"/>
                <w:sz w:val="18"/>
              </w:rPr>
              <w:t xml:space="preserve"> </w:t>
            </w:r>
            <w:r>
              <w:rPr>
                <w:sz w:val="18"/>
              </w:rPr>
              <w:t>excepție,</w:t>
            </w:r>
            <w:r>
              <w:rPr>
                <w:spacing w:val="40"/>
                <w:sz w:val="18"/>
              </w:rPr>
              <w:t xml:space="preserve"> </w:t>
            </w:r>
            <w:r>
              <w:rPr>
                <w:sz w:val="18"/>
              </w:rPr>
              <w:t>în cazul</w:t>
            </w:r>
            <w:r>
              <w:rPr>
                <w:spacing w:val="40"/>
                <w:sz w:val="18"/>
              </w:rPr>
              <w:t xml:space="preserve"> </w:t>
            </w:r>
            <w:r>
              <w:rPr>
                <w:sz w:val="18"/>
              </w:rPr>
              <w:t>pepinierelor</w:t>
            </w:r>
            <w:r>
              <w:rPr>
                <w:spacing w:val="40"/>
                <w:sz w:val="18"/>
              </w:rPr>
              <w:t xml:space="preserve"> </w:t>
            </w:r>
            <w:r>
              <w:rPr>
                <w:sz w:val="18"/>
              </w:rPr>
              <w:t>marja</w:t>
            </w:r>
            <w:r>
              <w:rPr>
                <w:spacing w:val="40"/>
                <w:sz w:val="18"/>
              </w:rPr>
              <w:t xml:space="preserve"> </w:t>
            </w:r>
            <w:r>
              <w:rPr>
                <w:sz w:val="18"/>
              </w:rPr>
              <w:t>de</w:t>
            </w:r>
            <w:r>
              <w:rPr>
                <w:spacing w:val="40"/>
                <w:sz w:val="18"/>
              </w:rPr>
              <w:t xml:space="preserve"> </w:t>
            </w:r>
            <w:r>
              <w:rPr>
                <w:sz w:val="18"/>
              </w:rPr>
              <w:t>fluctuație</w:t>
            </w:r>
            <w:r>
              <w:rPr>
                <w:spacing w:val="40"/>
                <w:sz w:val="18"/>
              </w:rPr>
              <w:t xml:space="preserve"> </w:t>
            </w:r>
            <w:r>
              <w:rPr>
                <w:sz w:val="18"/>
              </w:rPr>
              <w:t>de maximum 15% a dimensiunii economice poate fi mai mare. Cu toate acestea, dimensiunea economică a exploatației agricole nu va scădea/depăși, în nicio situație, limitele admise de SO stabilite prin condițiile de eligibilitate.</w:t>
            </w:r>
          </w:p>
          <w:p w14:paraId="11B23B19" w14:textId="77777777" w:rsidR="00B5322B" w:rsidRPr="00B5322B" w:rsidRDefault="00B5322B" w:rsidP="00B5322B"/>
          <w:p w14:paraId="5EDAAFE4" w14:textId="77777777" w:rsidR="00B5322B" w:rsidRDefault="00B5322B" w:rsidP="00B5322B">
            <w:pPr>
              <w:rPr>
                <w:sz w:val="18"/>
              </w:rPr>
            </w:pPr>
          </w:p>
          <w:p w14:paraId="2C599E03" w14:textId="77777777" w:rsidR="00B5322B" w:rsidRDefault="00B5322B" w:rsidP="00B5322B">
            <w:pPr>
              <w:pStyle w:val="TableParagraph"/>
              <w:spacing w:before="135" w:line="276" w:lineRule="auto"/>
              <w:ind w:left="68" w:right="57"/>
              <w:jc w:val="both"/>
              <w:rPr>
                <w:sz w:val="18"/>
              </w:rPr>
            </w:pPr>
            <w:r>
              <w:rPr>
                <w:sz w:val="18"/>
              </w:rPr>
              <w:t>Pe întreaga durată de execuție și monitorizare a proiectului se va păstra sectorul dominant pentru care proiectul a fost selectat şi contractat.</w:t>
            </w:r>
          </w:p>
          <w:p w14:paraId="440874BD" w14:textId="77777777" w:rsidR="00B5322B" w:rsidRDefault="00B5322B" w:rsidP="00B5322B">
            <w:pPr>
              <w:jc w:val="both"/>
              <w:rPr>
                <w:sz w:val="18"/>
              </w:rPr>
            </w:pPr>
            <w:r>
              <w:rPr>
                <w:sz w:val="18"/>
              </w:rPr>
              <w:t>Dimensiunea economică a exploatației agricole prevăzută la depunerea cererii de finanțare poate crește pe durata de execuție păstrându-se sectorul dominant pentru care proiectul a fost selectat şi contractat.</w:t>
            </w:r>
          </w:p>
          <w:p w14:paraId="48C793FA" w14:textId="77777777" w:rsidR="00B5322B" w:rsidRPr="00B5322B" w:rsidRDefault="00B5322B" w:rsidP="00B5322B"/>
          <w:p w14:paraId="1FBFC676" w14:textId="77777777" w:rsidR="00B5322B" w:rsidRDefault="00B5322B" w:rsidP="00B5322B">
            <w:pPr>
              <w:rPr>
                <w:sz w:val="18"/>
              </w:rPr>
            </w:pPr>
          </w:p>
          <w:p w14:paraId="508C2177" w14:textId="5DC19A76" w:rsidR="00B5322B" w:rsidRPr="00B5322B" w:rsidRDefault="00B5322B" w:rsidP="00B5322B">
            <w:r>
              <w:rPr>
                <w:sz w:val="18"/>
              </w:rPr>
              <w:t>IMPORTANT:</w:t>
            </w:r>
            <w:r>
              <w:rPr>
                <w:spacing w:val="80"/>
                <w:sz w:val="18"/>
              </w:rPr>
              <w:t xml:space="preserve">  </w:t>
            </w:r>
            <w:r>
              <w:rPr>
                <w:sz w:val="18"/>
              </w:rPr>
              <w:t>În</w:t>
            </w:r>
            <w:r>
              <w:rPr>
                <w:spacing w:val="40"/>
                <w:sz w:val="18"/>
              </w:rPr>
              <w:t xml:space="preserve"> </w:t>
            </w:r>
            <w:r>
              <w:rPr>
                <w:sz w:val="18"/>
              </w:rPr>
              <w:t>cazul</w:t>
            </w:r>
            <w:r>
              <w:rPr>
                <w:spacing w:val="40"/>
                <w:sz w:val="18"/>
              </w:rPr>
              <w:t xml:space="preserve"> </w:t>
            </w:r>
            <w:r>
              <w:rPr>
                <w:sz w:val="18"/>
              </w:rPr>
              <w:t>în</w:t>
            </w:r>
            <w:r>
              <w:rPr>
                <w:spacing w:val="40"/>
                <w:sz w:val="18"/>
              </w:rPr>
              <w:t xml:space="preserve"> </w:t>
            </w:r>
            <w:r>
              <w:rPr>
                <w:sz w:val="18"/>
              </w:rPr>
              <w:t>care</w:t>
            </w:r>
            <w:r>
              <w:rPr>
                <w:spacing w:val="40"/>
                <w:sz w:val="18"/>
              </w:rPr>
              <w:t xml:space="preserve"> </w:t>
            </w:r>
            <w:r>
              <w:rPr>
                <w:sz w:val="18"/>
              </w:rPr>
              <w:t>exploatațiile</w:t>
            </w:r>
            <w:r>
              <w:rPr>
                <w:spacing w:val="40"/>
                <w:sz w:val="18"/>
              </w:rPr>
              <w:t xml:space="preserve"> </w:t>
            </w:r>
            <w:r>
              <w:rPr>
                <w:sz w:val="18"/>
              </w:rPr>
              <w:t>sunt</w:t>
            </w:r>
            <w:r>
              <w:rPr>
                <w:spacing w:val="40"/>
                <w:sz w:val="18"/>
              </w:rPr>
              <w:t xml:space="preserve"> </w:t>
            </w:r>
            <w:r>
              <w:rPr>
                <w:sz w:val="18"/>
              </w:rPr>
              <w:t>afectate</w:t>
            </w:r>
            <w:r>
              <w:rPr>
                <w:spacing w:val="40"/>
                <w:sz w:val="18"/>
              </w:rPr>
              <w:t xml:space="preserve"> </w:t>
            </w:r>
            <w:r>
              <w:rPr>
                <w:sz w:val="18"/>
              </w:rPr>
              <w:t>de</w:t>
            </w:r>
            <w:r>
              <w:rPr>
                <w:spacing w:val="40"/>
                <w:sz w:val="18"/>
              </w:rPr>
              <w:t xml:space="preserve"> </w:t>
            </w:r>
            <w:r>
              <w:rPr>
                <w:sz w:val="18"/>
              </w:rPr>
              <w:t>calamități naturale, iar la vizita pe teren se constată calamitarea exploatației, criteriul de eligibilitate este îndeplinit doar dacă solicitantul a prezentat document</w:t>
            </w:r>
            <w:r>
              <w:rPr>
                <w:spacing w:val="40"/>
                <w:sz w:val="18"/>
              </w:rPr>
              <w:t xml:space="preserve"> </w:t>
            </w:r>
            <w:r>
              <w:rPr>
                <w:sz w:val="18"/>
              </w:rPr>
              <w:t>justificativ de confirmare a situației, în conformitate cu legislația în vigoare.</w:t>
            </w:r>
          </w:p>
        </w:tc>
      </w:tr>
      <w:tr w:rsidR="00F161E9" w14:paraId="175F13F7" w14:textId="77777777" w:rsidTr="00E52619">
        <w:trPr>
          <w:trHeight w:val="80"/>
        </w:trPr>
        <w:tc>
          <w:tcPr>
            <w:tcW w:w="3548" w:type="dxa"/>
            <w:tcBorders>
              <w:top w:val="nil"/>
            </w:tcBorders>
          </w:tcPr>
          <w:p w14:paraId="6CB95065" w14:textId="77777777" w:rsidR="00F161E9" w:rsidRDefault="00F161E9" w:rsidP="00F161E9">
            <w:pPr>
              <w:pStyle w:val="TableParagraph"/>
              <w:spacing w:before="11"/>
              <w:rPr>
                <w:sz w:val="16"/>
              </w:rPr>
            </w:pPr>
          </w:p>
          <w:p w14:paraId="5549F7EF" w14:textId="03979695" w:rsidR="00F161E9" w:rsidRPr="00F161E9" w:rsidRDefault="00F161E9" w:rsidP="00F161E9"/>
        </w:tc>
        <w:tc>
          <w:tcPr>
            <w:tcW w:w="6805" w:type="dxa"/>
            <w:tcBorders>
              <w:top w:val="nil"/>
            </w:tcBorders>
          </w:tcPr>
          <w:p w14:paraId="2B487FE4" w14:textId="46313C87" w:rsidR="00F161E9" w:rsidRDefault="00F161E9" w:rsidP="00F161E9">
            <w:pPr>
              <w:pStyle w:val="TableParagraph"/>
              <w:spacing w:before="12" w:line="271" w:lineRule="auto"/>
              <w:ind w:left="68" w:right="48"/>
              <w:jc w:val="both"/>
              <w:rPr>
                <w:sz w:val="18"/>
              </w:rPr>
            </w:pPr>
          </w:p>
        </w:tc>
      </w:tr>
    </w:tbl>
    <w:p w14:paraId="358D9ECE" w14:textId="77777777" w:rsidR="005B4DD7" w:rsidRDefault="005B4DD7">
      <w:pPr>
        <w:spacing w:line="271" w:lineRule="auto"/>
        <w:jc w:val="both"/>
        <w:rPr>
          <w:sz w:val="18"/>
        </w:rPr>
        <w:sectPr w:rsidR="005B4DD7">
          <w:pgSz w:w="11930" w:h="16850"/>
          <w:pgMar w:top="1680" w:right="320" w:bottom="660" w:left="840" w:header="732" w:footer="465" w:gutter="0"/>
          <w:cols w:space="720"/>
        </w:sectPr>
      </w:pPr>
    </w:p>
    <w:p w14:paraId="55C08920" w14:textId="77777777" w:rsidR="005B4DD7" w:rsidRDefault="005B4DD7">
      <w:pPr>
        <w:pStyle w:val="BodyText"/>
        <w:spacing w:before="10"/>
        <w:rPr>
          <w:sz w:val="25"/>
        </w:rPr>
      </w:pPr>
    </w:p>
    <w:p w14:paraId="0A2347F8" w14:textId="77777777" w:rsidR="005B4DD7" w:rsidRDefault="005B4DD7">
      <w:pPr>
        <w:pStyle w:val="BodyText"/>
        <w:spacing w:before="5"/>
        <w:rPr>
          <w:sz w:val="12"/>
        </w:rPr>
      </w:pPr>
    </w:p>
    <w:p w14:paraId="068C9D42" w14:textId="77777777" w:rsidR="005B4DD7" w:rsidRDefault="00000000">
      <w:pPr>
        <w:spacing w:before="100"/>
        <w:ind w:left="581"/>
        <w:rPr>
          <w:b/>
          <w:sz w:val="18"/>
        </w:rPr>
      </w:pPr>
      <w:r>
        <w:rPr>
          <w:b/>
          <w:sz w:val="18"/>
        </w:rPr>
        <w:t>EG3</w:t>
      </w:r>
      <w:r>
        <w:rPr>
          <w:b/>
          <w:spacing w:val="-1"/>
          <w:sz w:val="18"/>
        </w:rPr>
        <w:t xml:space="preserve"> </w:t>
      </w:r>
      <w:r>
        <w:rPr>
          <w:b/>
          <w:sz w:val="18"/>
        </w:rPr>
        <w:t>Planul de</w:t>
      </w:r>
      <w:r>
        <w:rPr>
          <w:b/>
          <w:spacing w:val="-1"/>
          <w:sz w:val="18"/>
        </w:rPr>
        <w:t xml:space="preserve"> </w:t>
      </w:r>
      <w:r>
        <w:rPr>
          <w:b/>
          <w:spacing w:val="-2"/>
          <w:sz w:val="18"/>
        </w:rPr>
        <w:t>afaceri</w:t>
      </w:r>
    </w:p>
    <w:p w14:paraId="5B79AE3D" w14:textId="77777777" w:rsidR="005B4DD7" w:rsidRDefault="00000000">
      <w:pPr>
        <w:pStyle w:val="ListParagraph"/>
        <w:numPr>
          <w:ilvl w:val="0"/>
          <w:numId w:val="21"/>
        </w:numPr>
        <w:tabs>
          <w:tab w:val="left" w:pos="870"/>
        </w:tabs>
        <w:spacing w:before="31"/>
        <w:ind w:hanging="289"/>
        <w:rPr>
          <w:b/>
          <w:sz w:val="18"/>
        </w:rPr>
      </w:pPr>
      <w:r>
        <w:rPr>
          <w:b/>
          <w:sz w:val="18"/>
        </w:rPr>
        <w:t>în</w:t>
      </w:r>
      <w:r>
        <w:rPr>
          <w:b/>
          <w:spacing w:val="-3"/>
          <w:sz w:val="18"/>
        </w:rPr>
        <w:t xml:space="preserve"> </w:t>
      </w:r>
      <w:r>
        <w:rPr>
          <w:b/>
          <w:sz w:val="18"/>
        </w:rPr>
        <w:t>cazul</w:t>
      </w:r>
      <w:r>
        <w:rPr>
          <w:b/>
          <w:spacing w:val="-5"/>
          <w:sz w:val="18"/>
        </w:rPr>
        <w:t xml:space="preserve"> </w:t>
      </w:r>
      <w:r>
        <w:rPr>
          <w:b/>
          <w:sz w:val="18"/>
        </w:rPr>
        <w:t>proiectelor</w:t>
      </w:r>
      <w:r>
        <w:rPr>
          <w:b/>
          <w:spacing w:val="-3"/>
          <w:sz w:val="18"/>
        </w:rPr>
        <w:t xml:space="preserve"> </w:t>
      </w:r>
      <w:r>
        <w:rPr>
          <w:b/>
          <w:sz w:val="18"/>
        </w:rPr>
        <w:t>încadrate</w:t>
      </w:r>
      <w:r>
        <w:rPr>
          <w:b/>
          <w:spacing w:val="-3"/>
          <w:sz w:val="18"/>
        </w:rPr>
        <w:t xml:space="preserve"> </w:t>
      </w:r>
      <w:r>
        <w:rPr>
          <w:b/>
          <w:sz w:val="18"/>
        </w:rPr>
        <w:t>în</w:t>
      </w:r>
      <w:r>
        <w:rPr>
          <w:b/>
          <w:spacing w:val="-3"/>
          <w:sz w:val="18"/>
        </w:rPr>
        <w:t xml:space="preserve"> </w:t>
      </w:r>
      <w:r>
        <w:rPr>
          <w:b/>
          <w:sz w:val="18"/>
        </w:rPr>
        <w:t>art.19.1.a.i</w:t>
      </w:r>
      <w:r>
        <w:rPr>
          <w:b/>
          <w:spacing w:val="-3"/>
          <w:sz w:val="18"/>
        </w:rPr>
        <w:t xml:space="preserve"> </w:t>
      </w:r>
      <w:r>
        <w:rPr>
          <w:b/>
          <w:sz w:val="18"/>
        </w:rPr>
        <w:t>și</w:t>
      </w:r>
      <w:r>
        <w:rPr>
          <w:b/>
          <w:spacing w:val="-3"/>
          <w:sz w:val="18"/>
        </w:rPr>
        <w:t xml:space="preserve"> </w:t>
      </w:r>
      <w:r>
        <w:rPr>
          <w:b/>
          <w:spacing w:val="-2"/>
          <w:sz w:val="18"/>
        </w:rPr>
        <w:t>art.19.1.a.iii:</w:t>
      </w:r>
    </w:p>
    <w:p w14:paraId="661E3C04" w14:textId="77777777" w:rsidR="005B4DD7" w:rsidRDefault="00000000">
      <w:pPr>
        <w:pStyle w:val="ListParagraph"/>
        <w:numPr>
          <w:ilvl w:val="1"/>
          <w:numId w:val="21"/>
        </w:numPr>
        <w:tabs>
          <w:tab w:val="left" w:pos="824"/>
        </w:tabs>
        <w:spacing w:before="10"/>
        <w:rPr>
          <w:sz w:val="18"/>
        </w:rPr>
      </w:pPr>
      <w:r>
        <w:rPr>
          <w:sz w:val="18"/>
        </w:rPr>
        <w:t>situația</w:t>
      </w:r>
      <w:r>
        <w:rPr>
          <w:spacing w:val="-4"/>
          <w:sz w:val="18"/>
        </w:rPr>
        <w:t xml:space="preserve"> </w:t>
      </w:r>
      <w:r>
        <w:rPr>
          <w:sz w:val="18"/>
        </w:rPr>
        <w:t>inițială</w:t>
      </w:r>
      <w:r>
        <w:rPr>
          <w:spacing w:val="-4"/>
          <w:sz w:val="18"/>
        </w:rPr>
        <w:t xml:space="preserve"> </w:t>
      </w:r>
      <w:r>
        <w:rPr>
          <w:sz w:val="18"/>
        </w:rPr>
        <w:t>a</w:t>
      </w:r>
      <w:r>
        <w:rPr>
          <w:spacing w:val="-4"/>
          <w:sz w:val="18"/>
        </w:rPr>
        <w:t xml:space="preserve"> </w:t>
      </w:r>
      <w:r>
        <w:rPr>
          <w:sz w:val="18"/>
        </w:rPr>
        <w:t>exploatației</w:t>
      </w:r>
      <w:r>
        <w:rPr>
          <w:spacing w:val="-3"/>
          <w:sz w:val="18"/>
        </w:rPr>
        <w:t xml:space="preserve"> </w:t>
      </w:r>
      <w:r>
        <w:rPr>
          <w:spacing w:val="-2"/>
          <w:sz w:val="18"/>
        </w:rPr>
        <w:t>agricole;</w:t>
      </w:r>
    </w:p>
    <w:p w14:paraId="30F147D6" w14:textId="77777777" w:rsidR="005B4DD7" w:rsidRDefault="00000000">
      <w:pPr>
        <w:pStyle w:val="ListParagraph"/>
        <w:numPr>
          <w:ilvl w:val="1"/>
          <w:numId w:val="21"/>
        </w:numPr>
        <w:tabs>
          <w:tab w:val="left" w:pos="875"/>
        </w:tabs>
        <w:spacing w:before="22"/>
        <w:ind w:left="874" w:hanging="294"/>
        <w:rPr>
          <w:sz w:val="18"/>
        </w:rPr>
      </w:pPr>
      <w:r>
        <w:rPr>
          <w:sz w:val="18"/>
        </w:rPr>
        <w:t>etapele</w:t>
      </w:r>
      <w:r>
        <w:rPr>
          <w:spacing w:val="-7"/>
          <w:sz w:val="18"/>
        </w:rPr>
        <w:t xml:space="preserve"> </w:t>
      </w:r>
      <w:r>
        <w:rPr>
          <w:sz w:val="18"/>
        </w:rPr>
        <w:t>și</w:t>
      </w:r>
      <w:r>
        <w:rPr>
          <w:spacing w:val="-8"/>
          <w:sz w:val="18"/>
        </w:rPr>
        <w:t xml:space="preserve"> </w:t>
      </w:r>
      <w:r>
        <w:rPr>
          <w:sz w:val="18"/>
        </w:rPr>
        <w:t>obiectivele</w:t>
      </w:r>
      <w:r>
        <w:rPr>
          <w:spacing w:val="-5"/>
          <w:sz w:val="18"/>
        </w:rPr>
        <w:t xml:space="preserve"> </w:t>
      </w:r>
      <w:r>
        <w:rPr>
          <w:sz w:val="18"/>
        </w:rPr>
        <w:t>pentru</w:t>
      </w:r>
      <w:r>
        <w:rPr>
          <w:spacing w:val="-6"/>
          <w:sz w:val="18"/>
        </w:rPr>
        <w:t xml:space="preserve"> </w:t>
      </w:r>
      <w:r>
        <w:rPr>
          <w:sz w:val="18"/>
        </w:rPr>
        <w:t>dezvoltarea</w:t>
      </w:r>
      <w:r>
        <w:rPr>
          <w:spacing w:val="-5"/>
          <w:sz w:val="18"/>
        </w:rPr>
        <w:t xml:space="preserve"> </w:t>
      </w:r>
      <w:r>
        <w:rPr>
          <w:sz w:val="18"/>
        </w:rPr>
        <w:t>activităților</w:t>
      </w:r>
      <w:r>
        <w:rPr>
          <w:spacing w:val="-6"/>
          <w:sz w:val="18"/>
        </w:rPr>
        <w:t xml:space="preserve"> </w:t>
      </w:r>
      <w:r>
        <w:rPr>
          <w:sz w:val="18"/>
        </w:rPr>
        <w:t>exploatației</w:t>
      </w:r>
      <w:r>
        <w:rPr>
          <w:spacing w:val="-5"/>
          <w:sz w:val="18"/>
        </w:rPr>
        <w:t xml:space="preserve"> </w:t>
      </w:r>
      <w:r>
        <w:rPr>
          <w:spacing w:val="-2"/>
          <w:sz w:val="18"/>
        </w:rPr>
        <w:t>agricole;</w:t>
      </w:r>
    </w:p>
    <w:p w14:paraId="335DA32D" w14:textId="77777777" w:rsidR="005B4DD7" w:rsidRDefault="00000000">
      <w:pPr>
        <w:pStyle w:val="ListParagraph"/>
        <w:numPr>
          <w:ilvl w:val="1"/>
          <w:numId w:val="21"/>
        </w:numPr>
        <w:tabs>
          <w:tab w:val="left" w:pos="925"/>
        </w:tabs>
        <w:spacing w:before="28" w:line="278" w:lineRule="auto"/>
        <w:ind w:left="581" w:right="819" w:firstLine="0"/>
        <w:rPr>
          <w:sz w:val="18"/>
        </w:rPr>
      </w:pPr>
      <w:r>
        <w:rPr>
          <w:sz w:val="18"/>
        </w:rPr>
        <w:t>detalii</w:t>
      </w:r>
      <w:r>
        <w:rPr>
          <w:spacing w:val="-4"/>
          <w:sz w:val="18"/>
        </w:rPr>
        <w:t xml:space="preserve"> </w:t>
      </w:r>
      <w:r>
        <w:rPr>
          <w:sz w:val="18"/>
        </w:rPr>
        <w:t>privind</w:t>
      </w:r>
      <w:r>
        <w:rPr>
          <w:spacing w:val="-2"/>
          <w:sz w:val="18"/>
        </w:rPr>
        <w:t xml:space="preserve"> </w:t>
      </w:r>
      <w:r>
        <w:rPr>
          <w:sz w:val="18"/>
        </w:rPr>
        <w:t>acțiunile,</w:t>
      </w:r>
      <w:r>
        <w:rPr>
          <w:spacing w:val="-1"/>
          <w:sz w:val="18"/>
        </w:rPr>
        <w:t xml:space="preserve"> </w:t>
      </w:r>
      <w:r>
        <w:rPr>
          <w:sz w:val="18"/>
        </w:rPr>
        <w:t>inclusiv</w:t>
      </w:r>
      <w:r>
        <w:rPr>
          <w:spacing w:val="-2"/>
          <w:sz w:val="18"/>
        </w:rPr>
        <w:t xml:space="preserve"> </w:t>
      </w:r>
      <w:r>
        <w:rPr>
          <w:sz w:val="18"/>
        </w:rPr>
        <w:t>cele</w:t>
      </w:r>
      <w:r>
        <w:rPr>
          <w:spacing w:val="-3"/>
          <w:sz w:val="18"/>
        </w:rPr>
        <w:t xml:space="preserve"> </w:t>
      </w:r>
      <w:r>
        <w:rPr>
          <w:sz w:val="18"/>
        </w:rPr>
        <w:t>legate</w:t>
      </w:r>
      <w:r>
        <w:rPr>
          <w:spacing w:val="-2"/>
          <w:sz w:val="18"/>
        </w:rPr>
        <w:t xml:space="preserve"> </w:t>
      </w:r>
      <w:r>
        <w:rPr>
          <w:sz w:val="18"/>
        </w:rPr>
        <w:t>de</w:t>
      </w:r>
      <w:r>
        <w:rPr>
          <w:spacing w:val="-2"/>
          <w:sz w:val="18"/>
        </w:rPr>
        <w:t xml:space="preserve"> </w:t>
      </w:r>
      <w:r>
        <w:rPr>
          <w:sz w:val="18"/>
        </w:rPr>
        <w:t>sustenabilitatea</w:t>
      </w:r>
      <w:r>
        <w:rPr>
          <w:spacing w:val="-3"/>
          <w:sz w:val="18"/>
        </w:rPr>
        <w:t xml:space="preserve"> </w:t>
      </w:r>
      <w:r>
        <w:rPr>
          <w:sz w:val="18"/>
        </w:rPr>
        <w:t>mediului</w:t>
      </w:r>
      <w:r>
        <w:rPr>
          <w:spacing w:val="-3"/>
          <w:sz w:val="18"/>
        </w:rPr>
        <w:t xml:space="preserve"> </w:t>
      </w:r>
      <w:r>
        <w:rPr>
          <w:sz w:val="18"/>
        </w:rPr>
        <w:t>și</w:t>
      </w:r>
      <w:r>
        <w:rPr>
          <w:spacing w:val="-4"/>
          <w:sz w:val="18"/>
        </w:rPr>
        <w:t xml:space="preserve"> </w:t>
      </w:r>
      <w:r>
        <w:rPr>
          <w:sz w:val="18"/>
        </w:rPr>
        <w:t>de</w:t>
      </w:r>
      <w:r>
        <w:rPr>
          <w:spacing w:val="-2"/>
          <w:sz w:val="18"/>
        </w:rPr>
        <w:t xml:space="preserve"> </w:t>
      </w:r>
      <w:r>
        <w:rPr>
          <w:sz w:val="18"/>
        </w:rPr>
        <w:t>utilizarea</w:t>
      </w:r>
      <w:r>
        <w:rPr>
          <w:spacing w:val="-4"/>
          <w:sz w:val="18"/>
        </w:rPr>
        <w:t xml:space="preserve"> </w:t>
      </w:r>
      <w:r>
        <w:rPr>
          <w:sz w:val="18"/>
        </w:rPr>
        <w:t>eficientă</w:t>
      </w:r>
      <w:r>
        <w:rPr>
          <w:spacing w:val="-4"/>
          <w:sz w:val="18"/>
        </w:rPr>
        <w:t xml:space="preserve"> </w:t>
      </w:r>
      <w:r>
        <w:rPr>
          <w:sz w:val="18"/>
        </w:rPr>
        <w:t>a</w:t>
      </w:r>
      <w:r>
        <w:rPr>
          <w:spacing w:val="-4"/>
          <w:sz w:val="18"/>
        </w:rPr>
        <w:t xml:space="preserve"> </w:t>
      </w:r>
      <w:r>
        <w:rPr>
          <w:sz w:val="18"/>
        </w:rPr>
        <w:t>resurselor, necesare pentru dezvoltarea activităților exploatației agricole, cum ar fi investițiile, formarea sau consilierea;</w:t>
      </w:r>
    </w:p>
    <w:p w14:paraId="2A49C54C" w14:textId="77777777" w:rsidR="005B4DD7" w:rsidRDefault="00000000">
      <w:pPr>
        <w:pStyle w:val="ListParagraph"/>
        <w:numPr>
          <w:ilvl w:val="1"/>
          <w:numId w:val="21"/>
        </w:numPr>
        <w:tabs>
          <w:tab w:val="left" w:pos="975"/>
        </w:tabs>
        <w:spacing w:before="10" w:after="37"/>
        <w:ind w:left="974" w:hanging="394"/>
        <w:rPr>
          <w:sz w:val="18"/>
        </w:rPr>
      </w:pPr>
      <w:r>
        <w:rPr>
          <w:sz w:val="18"/>
        </w:rPr>
        <w:t>sustenabilitatea</w:t>
      </w:r>
      <w:r>
        <w:rPr>
          <w:spacing w:val="-5"/>
          <w:sz w:val="18"/>
        </w:rPr>
        <w:t xml:space="preserve"> </w:t>
      </w:r>
      <w:r>
        <w:rPr>
          <w:sz w:val="18"/>
        </w:rPr>
        <w:t>financiara</w:t>
      </w:r>
      <w:r>
        <w:rPr>
          <w:spacing w:val="-5"/>
          <w:sz w:val="18"/>
        </w:rPr>
        <w:t xml:space="preserve"> </w:t>
      </w:r>
      <w:r>
        <w:rPr>
          <w:sz w:val="18"/>
        </w:rPr>
        <w:t>a</w:t>
      </w:r>
      <w:r>
        <w:rPr>
          <w:spacing w:val="-4"/>
          <w:sz w:val="18"/>
        </w:rPr>
        <w:t xml:space="preserve"> </w:t>
      </w:r>
      <w:r>
        <w:rPr>
          <w:spacing w:val="-2"/>
          <w:sz w:val="18"/>
        </w:rPr>
        <w:t>proiectului.</w:t>
      </w: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5403EEAF" w14:textId="77777777">
        <w:trPr>
          <w:trHeight w:val="517"/>
        </w:trPr>
        <w:tc>
          <w:tcPr>
            <w:tcW w:w="3548" w:type="dxa"/>
            <w:tcBorders>
              <w:left w:val="nil"/>
              <w:right w:val="nil"/>
            </w:tcBorders>
            <w:shd w:val="clear" w:color="auto" w:fill="C0C0C0"/>
          </w:tcPr>
          <w:p w14:paraId="6B22C72E" w14:textId="77777777" w:rsidR="005B4DD7" w:rsidRDefault="005B4DD7">
            <w:pPr>
              <w:pStyle w:val="TableParagraph"/>
              <w:spacing w:before="10"/>
              <w:rPr>
                <w:sz w:val="18"/>
              </w:rPr>
            </w:pPr>
          </w:p>
          <w:p w14:paraId="30400FFF" w14:textId="77777777" w:rsidR="005B4DD7" w:rsidRDefault="00000000">
            <w:pPr>
              <w:pStyle w:val="TableParagraph"/>
              <w:ind w:left="71"/>
              <w:rPr>
                <w:b/>
                <w:sz w:val="18"/>
              </w:rPr>
            </w:pPr>
            <w:r>
              <w:rPr>
                <w:b/>
                <w:sz w:val="18"/>
              </w:rPr>
              <w:t>DOCUMENTE</w:t>
            </w:r>
            <w:r>
              <w:rPr>
                <w:b/>
                <w:spacing w:val="54"/>
                <w:sz w:val="18"/>
              </w:rPr>
              <w:t xml:space="preserve"> </w:t>
            </w:r>
            <w:r>
              <w:rPr>
                <w:b/>
                <w:sz w:val="18"/>
              </w:rPr>
              <w:t>DE</w:t>
            </w:r>
            <w:r>
              <w:rPr>
                <w:b/>
                <w:spacing w:val="-1"/>
                <w:sz w:val="18"/>
              </w:rPr>
              <w:t xml:space="preserve"> </w:t>
            </w:r>
            <w:r>
              <w:rPr>
                <w:b/>
                <w:spacing w:val="-2"/>
                <w:sz w:val="18"/>
              </w:rPr>
              <w:t>PREZENTAT</w:t>
            </w:r>
          </w:p>
        </w:tc>
        <w:tc>
          <w:tcPr>
            <w:tcW w:w="6805" w:type="dxa"/>
            <w:tcBorders>
              <w:left w:val="nil"/>
              <w:right w:val="nil"/>
            </w:tcBorders>
            <w:shd w:val="clear" w:color="auto" w:fill="C0C0C0"/>
          </w:tcPr>
          <w:p w14:paraId="24B26CD9" w14:textId="77777777" w:rsidR="005B4DD7" w:rsidRDefault="005B4DD7">
            <w:pPr>
              <w:pStyle w:val="TableParagraph"/>
              <w:spacing w:before="10"/>
              <w:rPr>
                <w:sz w:val="18"/>
              </w:rPr>
            </w:pPr>
          </w:p>
          <w:p w14:paraId="6C06980C" w14:textId="77777777" w:rsidR="005B4DD7" w:rsidRDefault="00000000">
            <w:pPr>
              <w:pStyle w:val="TableParagraph"/>
              <w:ind w:left="74"/>
              <w:rPr>
                <w:b/>
                <w:sz w:val="18"/>
              </w:rPr>
            </w:pPr>
            <w:r>
              <w:rPr>
                <w:b/>
                <w:sz w:val="18"/>
              </w:rPr>
              <w:t>PUNCTE</w:t>
            </w:r>
            <w:r>
              <w:rPr>
                <w:b/>
                <w:spacing w:val="-1"/>
                <w:sz w:val="18"/>
              </w:rPr>
              <w:t xml:space="preserve"> </w:t>
            </w:r>
            <w:r>
              <w:rPr>
                <w:b/>
                <w:sz w:val="18"/>
              </w:rPr>
              <w:t>DE VERIFICAT ÎN</w:t>
            </w:r>
            <w:r>
              <w:rPr>
                <w:b/>
                <w:spacing w:val="-3"/>
                <w:sz w:val="18"/>
              </w:rPr>
              <w:t xml:space="preserve"> </w:t>
            </w:r>
            <w:r>
              <w:rPr>
                <w:b/>
                <w:spacing w:val="-2"/>
                <w:sz w:val="18"/>
              </w:rPr>
              <w:t>DOCUMENTE</w:t>
            </w:r>
          </w:p>
        </w:tc>
      </w:tr>
      <w:tr w:rsidR="005B4DD7" w14:paraId="3A15C031" w14:textId="77777777">
        <w:trPr>
          <w:trHeight w:val="8935"/>
        </w:trPr>
        <w:tc>
          <w:tcPr>
            <w:tcW w:w="3548" w:type="dxa"/>
          </w:tcPr>
          <w:p w14:paraId="35E87FD3" w14:textId="77777777" w:rsidR="005B4DD7" w:rsidRDefault="00000000">
            <w:pPr>
              <w:pStyle w:val="TableParagraph"/>
              <w:spacing w:before="20"/>
              <w:ind w:left="66"/>
              <w:rPr>
                <w:sz w:val="18"/>
              </w:rPr>
            </w:pPr>
            <w:r>
              <w:rPr>
                <w:sz w:val="18"/>
              </w:rPr>
              <w:t>Planul</w:t>
            </w:r>
            <w:r>
              <w:rPr>
                <w:spacing w:val="-1"/>
                <w:sz w:val="18"/>
              </w:rPr>
              <w:t xml:space="preserve"> </w:t>
            </w:r>
            <w:r>
              <w:rPr>
                <w:sz w:val="18"/>
              </w:rPr>
              <w:t xml:space="preserve">de </w:t>
            </w:r>
            <w:r>
              <w:rPr>
                <w:spacing w:val="-2"/>
                <w:sz w:val="18"/>
              </w:rPr>
              <w:t>afaceri</w:t>
            </w:r>
          </w:p>
        </w:tc>
        <w:tc>
          <w:tcPr>
            <w:tcW w:w="6805" w:type="dxa"/>
          </w:tcPr>
          <w:p w14:paraId="337C89BC" w14:textId="77777777" w:rsidR="005B4DD7" w:rsidRDefault="00000000">
            <w:pPr>
              <w:pStyle w:val="TableParagraph"/>
              <w:spacing w:before="20" w:line="276" w:lineRule="auto"/>
              <w:ind w:left="69" w:right="59"/>
              <w:jc w:val="both"/>
              <w:rPr>
                <w:sz w:val="18"/>
              </w:rPr>
            </w:pPr>
            <w:r>
              <w:rPr>
                <w:sz w:val="18"/>
              </w:rPr>
              <w:t>Se</w:t>
            </w:r>
            <w:r>
              <w:rPr>
                <w:spacing w:val="-2"/>
                <w:sz w:val="18"/>
              </w:rPr>
              <w:t xml:space="preserve"> </w:t>
            </w:r>
            <w:r>
              <w:rPr>
                <w:sz w:val="18"/>
              </w:rPr>
              <w:t>verifică</w:t>
            </w:r>
            <w:r>
              <w:rPr>
                <w:spacing w:val="-2"/>
                <w:sz w:val="18"/>
              </w:rPr>
              <w:t xml:space="preserve"> </w:t>
            </w:r>
            <w:r>
              <w:rPr>
                <w:sz w:val="18"/>
              </w:rPr>
              <w:t>dacă</w:t>
            </w:r>
            <w:r>
              <w:rPr>
                <w:spacing w:val="-2"/>
                <w:sz w:val="18"/>
              </w:rPr>
              <w:t xml:space="preserve"> </w:t>
            </w:r>
            <w:r>
              <w:rPr>
                <w:sz w:val="18"/>
              </w:rPr>
              <w:t>implementarea</w:t>
            </w:r>
            <w:r>
              <w:rPr>
                <w:spacing w:val="-2"/>
                <w:sz w:val="18"/>
              </w:rPr>
              <w:t xml:space="preserve"> </w:t>
            </w:r>
            <w:r>
              <w:rPr>
                <w:sz w:val="18"/>
              </w:rPr>
              <w:t>Planului</w:t>
            </w:r>
            <w:r>
              <w:rPr>
                <w:spacing w:val="-2"/>
                <w:sz w:val="18"/>
              </w:rPr>
              <w:t xml:space="preserve"> </w:t>
            </w:r>
            <w:r>
              <w:rPr>
                <w:sz w:val="18"/>
              </w:rPr>
              <w:t>de afaceri este</w:t>
            </w:r>
            <w:r>
              <w:rPr>
                <w:spacing w:val="-2"/>
                <w:sz w:val="18"/>
              </w:rPr>
              <w:t xml:space="preserve"> </w:t>
            </w:r>
            <w:r>
              <w:rPr>
                <w:sz w:val="18"/>
              </w:rPr>
              <w:t>preconizată</w:t>
            </w:r>
            <w:r>
              <w:rPr>
                <w:spacing w:val="-2"/>
                <w:sz w:val="18"/>
              </w:rPr>
              <w:t xml:space="preserve"> </w:t>
            </w:r>
            <w:r>
              <w:rPr>
                <w:sz w:val="18"/>
              </w:rPr>
              <w:t>să</w:t>
            </w:r>
            <w:r>
              <w:rPr>
                <w:spacing w:val="-2"/>
                <w:sz w:val="18"/>
              </w:rPr>
              <w:t xml:space="preserve"> </w:t>
            </w:r>
            <w:r>
              <w:rPr>
                <w:sz w:val="18"/>
              </w:rPr>
              <w:t>înceapă</w:t>
            </w:r>
            <w:r>
              <w:rPr>
                <w:spacing w:val="-2"/>
                <w:sz w:val="18"/>
              </w:rPr>
              <w:t xml:space="preserve"> </w:t>
            </w:r>
            <w:r>
              <w:rPr>
                <w:sz w:val="18"/>
              </w:rPr>
              <w:t>în termen de cel mult 9 luni de la data deciziei de acordare a sprijinului.</w:t>
            </w:r>
          </w:p>
          <w:p w14:paraId="4BBCC118" w14:textId="77777777" w:rsidR="005B4DD7" w:rsidRDefault="00000000">
            <w:pPr>
              <w:pStyle w:val="TableParagraph"/>
              <w:spacing w:line="276" w:lineRule="auto"/>
              <w:ind w:left="69" w:right="63"/>
              <w:jc w:val="both"/>
              <w:rPr>
                <w:sz w:val="18"/>
              </w:rPr>
            </w:pPr>
            <w:r>
              <w:rPr>
                <w:sz w:val="18"/>
              </w:rPr>
              <w:t>Se verifică existența descrierii situației inițiale a exploatației agricole (culturi, efective de animale, utilaje etc).</w:t>
            </w:r>
          </w:p>
          <w:p w14:paraId="2348A0B8" w14:textId="77777777" w:rsidR="005B4DD7" w:rsidRDefault="00000000">
            <w:pPr>
              <w:pStyle w:val="TableParagraph"/>
              <w:spacing w:line="276" w:lineRule="auto"/>
              <w:ind w:left="69" w:right="26"/>
              <w:jc w:val="both"/>
              <w:rPr>
                <w:sz w:val="18"/>
              </w:rPr>
            </w:pPr>
            <w:r>
              <w:rPr>
                <w:sz w:val="18"/>
              </w:rPr>
              <w:t>Se verifică existența în Planul de Afaceri a etapelor și obiectivelor pentru dezvoltarea activităților exploatației agricole;</w:t>
            </w:r>
          </w:p>
          <w:p w14:paraId="344A7502" w14:textId="77777777" w:rsidR="005B4DD7" w:rsidRDefault="00000000">
            <w:pPr>
              <w:pStyle w:val="TableParagraph"/>
              <w:spacing w:line="273" w:lineRule="auto"/>
              <w:ind w:left="69" w:right="28"/>
              <w:jc w:val="both"/>
              <w:rPr>
                <w:sz w:val="18"/>
              </w:rPr>
            </w:pPr>
            <w:r>
              <w:rPr>
                <w:sz w:val="18"/>
              </w:rPr>
              <w:t>În vederea evitării dublei finanțări, nu pot fi finanțate prin PNDR acțiunile</w:t>
            </w:r>
            <w:r>
              <w:rPr>
                <w:spacing w:val="40"/>
                <w:sz w:val="18"/>
              </w:rPr>
              <w:t xml:space="preserve"> </w:t>
            </w:r>
            <w:r>
              <w:rPr>
                <w:sz w:val="18"/>
              </w:rPr>
              <w:t>eligibile prin Programul Național de Sprijin în Sectorul Vitivinicol și Programul Național Apicol aprobate, în vigoare.</w:t>
            </w:r>
          </w:p>
          <w:p w14:paraId="2777901D" w14:textId="77777777" w:rsidR="005B4DD7" w:rsidRDefault="00000000">
            <w:pPr>
              <w:pStyle w:val="TableParagraph"/>
              <w:spacing w:before="4" w:line="276" w:lineRule="auto"/>
              <w:ind w:left="69" w:right="25"/>
              <w:jc w:val="both"/>
              <w:rPr>
                <w:sz w:val="18"/>
              </w:rPr>
            </w:pPr>
            <w:r>
              <w:rPr>
                <w:sz w:val="18"/>
              </w:rPr>
              <w:t>În cazul proiectelor care vizează exploatații vitivinicole/apicole, pentru a demonstra viabilitatea planului de afaceri, vor fi introduse alte cheltuieli decât cele specifice PNS/PNA. În acest caz, evaluatorii vor ține cont de aria limitată de cheltuieli a solicitanților aflați în această situație pentru evaluarea viabilității planului de afaceri.</w:t>
            </w:r>
          </w:p>
          <w:p w14:paraId="30E07FD4" w14:textId="77777777" w:rsidR="005B4DD7" w:rsidRDefault="00000000">
            <w:pPr>
              <w:pStyle w:val="TableParagraph"/>
              <w:spacing w:before="7" w:line="268" w:lineRule="auto"/>
              <w:ind w:left="69" w:right="23"/>
              <w:jc w:val="both"/>
              <w:rPr>
                <w:sz w:val="18"/>
              </w:rPr>
            </w:pPr>
            <w:r>
              <w:rPr>
                <w:sz w:val="18"/>
              </w:rPr>
              <w:t>Se va verifica sustenabilitatea financiara prin verificarea datelor inscrise in Tabelul XI din Planul de afaceri si</w:t>
            </w:r>
            <w:r>
              <w:rPr>
                <w:spacing w:val="40"/>
                <w:sz w:val="18"/>
              </w:rPr>
              <w:t xml:space="preserve"> </w:t>
            </w:r>
            <w:r>
              <w:rPr>
                <w:sz w:val="18"/>
              </w:rPr>
              <w:t xml:space="preserve">se va urmari si verifica urmatoarele dupa cum </w:t>
            </w:r>
            <w:r>
              <w:rPr>
                <w:spacing w:val="-2"/>
                <w:sz w:val="18"/>
              </w:rPr>
              <w:t>urmeaza:</w:t>
            </w:r>
          </w:p>
          <w:p w14:paraId="2F94B2F2" w14:textId="77777777" w:rsidR="005B4DD7" w:rsidRDefault="00000000">
            <w:pPr>
              <w:pStyle w:val="TableParagraph"/>
              <w:numPr>
                <w:ilvl w:val="0"/>
                <w:numId w:val="20"/>
              </w:numPr>
              <w:tabs>
                <w:tab w:val="left" w:pos="1001"/>
                <w:tab w:val="left" w:pos="1002"/>
              </w:tabs>
              <w:spacing w:before="9" w:line="276" w:lineRule="auto"/>
              <w:ind w:right="26" w:firstLine="0"/>
              <w:jc w:val="both"/>
              <w:rPr>
                <w:sz w:val="18"/>
              </w:rPr>
            </w:pPr>
            <w:r>
              <w:rPr>
                <w:sz w:val="18"/>
              </w:rPr>
              <w:t>La venituri se vor verifica preturile unitare si cantitatile scorate, in concordanta cu prognozele de la Planurile de cultura si Planurile de productie, coroborate cu piata de desfacere existenta;</w:t>
            </w:r>
          </w:p>
          <w:p w14:paraId="76A1B9F7" w14:textId="77777777" w:rsidR="005B4DD7" w:rsidRDefault="00000000">
            <w:pPr>
              <w:pStyle w:val="TableParagraph"/>
              <w:numPr>
                <w:ilvl w:val="0"/>
                <w:numId w:val="20"/>
              </w:numPr>
              <w:tabs>
                <w:tab w:val="left" w:pos="976"/>
                <w:tab w:val="left" w:pos="977"/>
              </w:tabs>
              <w:spacing w:line="276" w:lineRule="auto"/>
              <w:ind w:right="25" w:firstLine="0"/>
              <w:jc w:val="both"/>
              <w:rPr>
                <w:sz w:val="18"/>
              </w:rPr>
            </w:pPr>
            <w:r>
              <w:rPr>
                <w:sz w:val="18"/>
              </w:rPr>
              <w:t>La cheltuieli se vor verifica cheltuielile cu forta de munca, materiile prime, serviciile consumate, utilitati, capital de lucru, alte cheltuieli.</w:t>
            </w:r>
          </w:p>
          <w:p w14:paraId="35682095" w14:textId="77777777" w:rsidR="005B4DD7" w:rsidRDefault="00000000">
            <w:pPr>
              <w:pStyle w:val="TableParagraph"/>
              <w:ind w:left="69"/>
              <w:jc w:val="both"/>
              <w:rPr>
                <w:sz w:val="18"/>
              </w:rPr>
            </w:pPr>
            <w:r>
              <w:rPr>
                <w:sz w:val="18"/>
              </w:rPr>
              <w:t>Se</w:t>
            </w:r>
            <w:r>
              <w:rPr>
                <w:spacing w:val="-3"/>
                <w:sz w:val="18"/>
              </w:rPr>
              <w:t xml:space="preserve"> </w:t>
            </w:r>
            <w:r>
              <w:rPr>
                <w:sz w:val="18"/>
              </w:rPr>
              <w:t>verifica</w:t>
            </w:r>
            <w:r>
              <w:rPr>
                <w:spacing w:val="-5"/>
                <w:sz w:val="18"/>
              </w:rPr>
              <w:t xml:space="preserve"> </w:t>
            </w:r>
            <w:r>
              <w:rPr>
                <w:sz w:val="18"/>
              </w:rPr>
              <w:t>nivelul</w:t>
            </w:r>
            <w:r>
              <w:rPr>
                <w:spacing w:val="49"/>
                <w:sz w:val="18"/>
              </w:rPr>
              <w:t xml:space="preserve"> </w:t>
            </w:r>
            <w:r>
              <w:rPr>
                <w:sz w:val="18"/>
              </w:rPr>
              <w:t>veniturilor</w:t>
            </w:r>
            <w:r>
              <w:rPr>
                <w:spacing w:val="-5"/>
                <w:sz w:val="18"/>
              </w:rPr>
              <w:t xml:space="preserve"> </w:t>
            </w:r>
            <w:r>
              <w:rPr>
                <w:sz w:val="18"/>
              </w:rPr>
              <w:t>si</w:t>
            </w:r>
            <w:r>
              <w:rPr>
                <w:spacing w:val="-5"/>
                <w:sz w:val="18"/>
              </w:rPr>
              <w:t xml:space="preserve"> </w:t>
            </w:r>
            <w:r>
              <w:rPr>
                <w:sz w:val="18"/>
              </w:rPr>
              <w:t>cheltuielilor si</w:t>
            </w:r>
            <w:r>
              <w:rPr>
                <w:spacing w:val="-5"/>
                <w:sz w:val="18"/>
              </w:rPr>
              <w:t xml:space="preserve"> </w:t>
            </w:r>
            <w:r>
              <w:rPr>
                <w:sz w:val="18"/>
              </w:rPr>
              <w:t>rezonabilitatea</w:t>
            </w:r>
            <w:r>
              <w:rPr>
                <w:spacing w:val="-3"/>
                <w:sz w:val="18"/>
              </w:rPr>
              <w:t xml:space="preserve"> </w:t>
            </w:r>
            <w:r>
              <w:rPr>
                <w:spacing w:val="-4"/>
                <w:sz w:val="18"/>
              </w:rPr>
              <w:t>lor.</w:t>
            </w:r>
          </w:p>
          <w:p w14:paraId="76B6C4AC" w14:textId="77777777" w:rsidR="005B4DD7" w:rsidRDefault="00000000">
            <w:pPr>
              <w:pStyle w:val="TableParagraph"/>
              <w:spacing w:before="29" w:line="276" w:lineRule="auto"/>
              <w:ind w:left="69" w:right="24"/>
              <w:jc w:val="both"/>
              <w:rPr>
                <w:sz w:val="18"/>
              </w:rPr>
            </w:pPr>
            <w:r>
              <w:rPr>
                <w:sz w:val="18"/>
              </w:rPr>
              <w:t xml:space="preserve">La cererea de finantare se va verifica depunerea CD si aTabelului XI in format </w:t>
            </w:r>
            <w:r>
              <w:rPr>
                <w:spacing w:val="-2"/>
                <w:sz w:val="18"/>
              </w:rPr>
              <w:t>excel.</w:t>
            </w:r>
          </w:p>
          <w:p w14:paraId="5CA404CD" w14:textId="77777777" w:rsidR="005B4DD7" w:rsidRDefault="005B4DD7">
            <w:pPr>
              <w:pStyle w:val="TableParagraph"/>
              <w:spacing w:before="7"/>
              <w:rPr>
                <w:sz w:val="20"/>
              </w:rPr>
            </w:pPr>
          </w:p>
          <w:p w14:paraId="1B59124E" w14:textId="77777777" w:rsidR="005B4DD7" w:rsidRDefault="00000000">
            <w:pPr>
              <w:pStyle w:val="TableParagraph"/>
              <w:spacing w:line="276" w:lineRule="auto"/>
              <w:ind w:left="69" w:right="29"/>
              <w:jc w:val="both"/>
              <w:rPr>
                <w:sz w:val="18"/>
              </w:rPr>
            </w:pPr>
            <w:r>
              <w:rPr>
                <w:sz w:val="18"/>
              </w:rPr>
              <w:t>Se verifică detalierea acțiunilor, inclusiv cele legate de sustenabilitatea mediului și de utilizarea eficientă a resurselor, necesare pentru dezvoltarea activităților exploatației agricole, cum ar fi investițiile, formarea sau consilierea;</w:t>
            </w:r>
          </w:p>
          <w:p w14:paraId="431FE80B" w14:textId="77777777" w:rsidR="005B4DD7" w:rsidRDefault="00000000">
            <w:pPr>
              <w:pStyle w:val="TableParagraph"/>
              <w:spacing w:before="2" w:line="276" w:lineRule="auto"/>
              <w:ind w:left="69" w:right="22"/>
              <w:jc w:val="both"/>
              <w:rPr>
                <w:sz w:val="18"/>
              </w:rPr>
            </w:pPr>
            <w:r>
              <w:rPr>
                <w:sz w:val="18"/>
              </w:rPr>
              <w:t>În cuprinsul planului de afaceri se vor detalia elementele minime necesare asigurării conformității cu normele de mediu privind gestionarea platformelor de gunoi de grajd. În cuprinsul planului de afaceri se vor detalia elementele minime necesare asigurării conformității cu normele de mediu privind gestionarea platformelor de gunoi de grajd, iar calculele se vor efectua în baza metodologiei</w:t>
            </w:r>
            <w:r>
              <w:rPr>
                <w:spacing w:val="40"/>
                <w:sz w:val="18"/>
              </w:rPr>
              <w:t xml:space="preserve"> </w:t>
            </w:r>
            <w:r>
              <w:rPr>
                <w:sz w:val="18"/>
              </w:rPr>
              <w:t>şi a legislației aplicabile, sau se va face dovada existenței acestora, respectiv se vor detalia în Planul de Afaceri (secțiunea Descrierea situației curente) amenajările existente, având în vedere următoarele:</w:t>
            </w:r>
          </w:p>
        </w:tc>
      </w:tr>
    </w:tbl>
    <w:p w14:paraId="6F7AFB9A" w14:textId="77777777" w:rsidR="005B4DD7" w:rsidRDefault="005B4DD7">
      <w:pPr>
        <w:spacing w:line="276" w:lineRule="auto"/>
        <w:jc w:val="both"/>
        <w:rPr>
          <w:sz w:val="18"/>
        </w:rPr>
        <w:sectPr w:rsidR="005B4DD7">
          <w:pgSz w:w="11930" w:h="16850"/>
          <w:pgMar w:top="1680" w:right="320" w:bottom="660" w:left="840" w:header="732" w:footer="465" w:gutter="0"/>
          <w:cols w:space="720"/>
        </w:sectPr>
      </w:pPr>
    </w:p>
    <w:p w14:paraId="5C13410C"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5B37F87D" w14:textId="77777777">
        <w:trPr>
          <w:trHeight w:val="13938"/>
        </w:trPr>
        <w:tc>
          <w:tcPr>
            <w:tcW w:w="3548" w:type="dxa"/>
          </w:tcPr>
          <w:p w14:paraId="69B35E2C" w14:textId="77777777" w:rsidR="005B4DD7" w:rsidRDefault="005B4DD7">
            <w:pPr>
              <w:pStyle w:val="TableParagraph"/>
              <w:rPr>
                <w:rFonts w:ascii="Times New Roman"/>
                <w:sz w:val="18"/>
              </w:rPr>
            </w:pPr>
          </w:p>
        </w:tc>
        <w:tc>
          <w:tcPr>
            <w:tcW w:w="6805" w:type="dxa"/>
          </w:tcPr>
          <w:p w14:paraId="21309EA5" w14:textId="77777777" w:rsidR="005B4DD7" w:rsidRDefault="00000000">
            <w:pPr>
              <w:pStyle w:val="TableParagraph"/>
              <w:spacing w:line="186" w:lineRule="exact"/>
              <w:ind w:left="70"/>
              <w:jc w:val="both"/>
              <w:rPr>
                <w:sz w:val="18"/>
              </w:rPr>
            </w:pPr>
            <w:r>
              <w:rPr>
                <w:sz w:val="18"/>
              </w:rPr>
              <w:t>Expertul</w:t>
            </w:r>
            <w:r>
              <w:rPr>
                <w:spacing w:val="6"/>
                <w:sz w:val="18"/>
              </w:rPr>
              <w:t xml:space="preserve"> </w:t>
            </w:r>
            <w:r>
              <w:rPr>
                <w:sz w:val="18"/>
              </w:rPr>
              <w:t>verifica</w:t>
            </w:r>
            <w:r>
              <w:rPr>
                <w:spacing w:val="75"/>
                <w:sz w:val="18"/>
              </w:rPr>
              <w:t xml:space="preserve"> </w:t>
            </w:r>
            <w:r>
              <w:rPr>
                <w:sz w:val="18"/>
              </w:rPr>
              <w:t>daca</w:t>
            </w:r>
            <w:r>
              <w:rPr>
                <w:spacing w:val="8"/>
                <w:sz w:val="18"/>
              </w:rPr>
              <w:t xml:space="preserve"> </w:t>
            </w:r>
            <w:r>
              <w:rPr>
                <w:sz w:val="18"/>
              </w:rPr>
              <w:t>solicitantul</w:t>
            </w:r>
            <w:r>
              <w:rPr>
                <w:spacing w:val="7"/>
                <w:sz w:val="18"/>
              </w:rPr>
              <w:t xml:space="preserve"> </w:t>
            </w:r>
            <w:r>
              <w:rPr>
                <w:sz w:val="18"/>
              </w:rPr>
              <w:t>si-a</w:t>
            </w:r>
            <w:r>
              <w:rPr>
                <w:spacing w:val="9"/>
                <w:sz w:val="18"/>
              </w:rPr>
              <w:t xml:space="preserve"> </w:t>
            </w:r>
            <w:r>
              <w:rPr>
                <w:sz w:val="18"/>
              </w:rPr>
              <w:t>calculat</w:t>
            </w:r>
            <w:r>
              <w:rPr>
                <w:spacing w:val="10"/>
                <w:sz w:val="18"/>
              </w:rPr>
              <w:t xml:space="preserve"> </w:t>
            </w:r>
            <w:r>
              <w:rPr>
                <w:sz w:val="18"/>
              </w:rPr>
              <w:t>si</w:t>
            </w:r>
            <w:r>
              <w:rPr>
                <w:spacing w:val="9"/>
                <w:sz w:val="18"/>
              </w:rPr>
              <w:t xml:space="preserve"> </w:t>
            </w:r>
            <w:r>
              <w:rPr>
                <w:sz w:val="18"/>
              </w:rPr>
              <w:t>si-a</w:t>
            </w:r>
            <w:r>
              <w:rPr>
                <w:spacing w:val="8"/>
                <w:sz w:val="18"/>
              </w:rPr>
              <w:t xml:space="preserve"> </w:t>
            </w:r>
            <w:r>
              <w:rPr>
                <w:sz w:val="18"/>
              </w:rPr>
              <w:t>prevazut</w:t>
            </w:r>
            <w:r>
              <w:rPr>
                <w:spacing w:val="11"/>
                <w:sz w:val="18"/>
              </w:rPr>
              <w:t xml:space="preserve"> </w:t>
            </w:r>
            <w:r>
              <w:rPr>
                <w:sz w:val="18"/>
              </w:rPr>
              <w:t>amenajari</w:t>
            </w:r>
            <w:r>
              <w:rPr>
                <w:spacing w:val="9"/>
                <w:sz w:val="18"/>
              </w:rPr>
              <w:t xml:space="preserve"> </w:t>
            </w:r>
            <w:r>
              <w:rPr>
                <w:spacing w:val="-2"/>
                <w:sz w:val="18"/>
              </w:rPr>
              <w:t>privind</w:t>
            </w:r>
          </w:p>
          <w:p w14:paraId="6142DF8E" w14:textId="77777777" w:rsidR="005B4DD7" w:rsidRDefault="00000000">
            <w:pPr>
              <w:pStyle w:val="TableParagraph"/>
              <w:spacing w:before="31" w:line="276" w:lineRule="auto"/>
              <w:ind w:left="70" w:right="7"/>
              <w:jc w:val="both"/>
              <w:rPr>
                <w:sz w:val="18"/>
              </w:rPr>
            </w:pPr>
            <w:r>
              <w:rPr>
                <w:sz w:val="18"/>
              </w:rPr>
              <w:t>gestionarea gunoiului de grajd prin proiect, respectiv capacitatea de stocare aferenta</w:t>
            </w:r>
            <w:r>
              <w:rPr>
                <w:spacing w:val="40"/>
                <w:sz w:val="18"/>
              </w:rPr>
              <w:t xml:space="preserve"> </w:t>
            </w:r>
            <w:r>
              <w:rPr>
                <w:sz w:val="18"/>
              </w:rPr>
              <w:t>a gunoiului de grajd si daca acesta respecta</w:t>
            </w:r>
            <w:r>
              <w:rPr>
                <w:spacing w:val="40"/>
                <w:sz w:val="18"/>
              </w:rPr>
              <w:t xml:space="preserve"> </w:t>
            </w:r>
            <w:r>
              <w:rPr>
                <w:sz w:val="18"/>
              </w:rPr>
              <w:t xml:space="preserve">condițiile de bune practici </w:t>
            </w:r>
            <w:r>
              <w:rPr>
                <w:spacing w:val="-2"/>
                <w:sz w:val="18"/>
              </w:rPr>
              <w:t>agricole.</w:t>
            </w:r>
          </w:p>
          <w:p w14:paraId="5D872C97" w14:textId="77777777" w:rsidR="005B4DD7" w:rsidRDefault="00000000">
            <w:pPr>
              <w:pStyle w:val="TableParagraph"/>
              <w:spacing w:before="6" w:line="273" w:lineRule="auto"/>
              <w:ind w:left="70" w:right="5"/>
              <w:jc w:val="both"/>
              <w:rPr>
                <w:sz w:val="18"/>
              </w:rPr>
            </w:pPr>
            <w:r>
              <w:rPr>
                <w:sz w:val="18"/>
              </w:rPr>
              <w:t>Acest calcul se va întocmi prin introducerea datelor specifice in calculatorul de capacitate a platformei de gunoi fila ”producție de gunoi”</w:t>
            </w:r>
            <w:r>
              <w:rPr>
                <w:spacing w:val="40"/>
                <w:sz w:val="18"/>
              </w:rPr>
              <w:t xml:space="preserve"> </w:t>
            </w:r>
            <w:r>
              <w:rPr>
                <w:sz w:val="18"/>
              </w:rPr>
              <w:t>Calculul standardului privind cantitatea maxima de ingrasaminte cu azot care pot fi aplicate pe terenul agricol. In ceea ce privește standardele privind cantitatile maxime de</w:t>
            </w:r>
            <w:r>
              <w:rPr>
                <w:spacing w:val="40"/>
                <w:sz w:val="18"/>
              </w:rPr>
              <w:t xml:space="preserve"> </w:t>
            </w:r>
            <w:r>
              <w:rPr>
                <w:sz w:val="18"/>
              </w:rPr>
              <w:t>ingrasaminte de azot care pot fi aplicate pe terenul agricol acestea se vor calcula prin introducerea datelor specifice in calculatorul privind cantitatea maxima de ingrasaminte care pot fi aplicate pe teren agricol din fila ”AMN”</w:t>
            </w:r>
          </w:p>
          <w:p w14:paraId="25C68D2D" w14:textId="77777777" w:rsidR="005B4DD7" w:rsidRDefault="00000000">
            <w:pPr>
              <w:pStyle w:val="TableParagraph"/>
              <w:spacing w:before="14" w:line="273" w:lineRule="auto"/>
              <w:ind w:left="70" w:right="9"/>
              <w:jc w:val="both"/>
              <w:rPr>
                <w:sz w:val="18"/>
              </w:rPr>
            </w:pPr>
            <w:r>
              <w:rPr>
                <w:sz w:val="18"/>
              </w:rPr>
              <w:t>Excepție de la calculul privind cantitatea maximă de îngrășăminte cu azot care</w:t>
            </w:r>
            <w:r>
              <w:rPr>
                <w:spacing w:val="40"/>
                <w:sz w:val="18"/>
              </w:rPr>
              <w:t xml:space="preserve"> </w:t>
            </w:r>
            <w:r>
              <w:rPr>
                <w:sz w:val="18"/>
              </w:rPr>
              <w:t>pot fi aplicate pe terenul agricol, fac tinerii fermieri care fac dovada încheierii unui contract cu o platformă de gunoi de grajd autorizată</w:t>
            </w:r>
            <w:r>
              <w:rPr>
                <w:spacing w:val="40"/>
                <w:sz w:val="18"/>
              </w:rPr>
              <w:t xml:space="preserve"> </w:t>
            </w:r>
            <w:r>
              <w:rPr>
                <w:sz w:val="18"/>
              </w:rPr>
              <w:t>comunală/a unui</w:t>
            </w:r>
            <w:r>
              <w:rPr>
                <w:spacing w:val="-2"/>
                <w:sz w:val="18"/>
              </w:rPr>
              <w:t xml:space="preserve"> </w:t>
            </w:r>
            <w:r>
              <w:rPr>
                <w:sz w:val="18"/>
              </w:rPr>
              <w:t>agent economic</w:t>
            </w:r>
            <w:r>
              <w:rPr>
                <w:spacing w:val="40"/>
                <w:sz w:val="18"/>
              </w:rPr>
              <w:t xml:space="preserve"> </w:t>
            </w:r>
            <w:r>
              <w:rPr>
                <w:sz w:val="18"/>
              </w:rPr>
              <w:t>sau cei care vor prezenta adeverință emisă de Primăria Comunei pe teritoriul căreia se regăsește platforma comunală, din care să rezulte faptul că aceasta va prelua gunoiul de grajd din exploatația solicitantului.</w:t>
            </w:r>
          </w:p>
          <w:p w14:paraId="4D22B58A" w14:textId="77777777" w:rsidR="005B4DD7" w:rsidRDefault="00000000">
            <w:pPr>
              <w:pStyle w:val="TableParagraph"/>
              <w:spacing w:before="11" w:line="271" w:lineRule="auto"/>
              <w:ind w:left="70" w:right="7"/>
              <w:jc w:val="both"/>
              <w:rPr>
                <w:sz w:val="18"/>
              </w:rPr>
            </w:pPr>
            <w:r>
              <w:rPr>
                <w:sz w:val="18"/>
              </w:rPr>
              <w:t>În cazul tinerilor fermieri care au încheiat un contract cu o platformă comunală</w:t>
            </w:r>
            <w:r>
              <w:rPr>
                <w:spacing w:val="40"/>
                <w:sz w:val="18"/>
              </w:rPr>
              <w:t xml:space="preserve"> </w:t>
            </w:r>
            <w:r>
              <w:rPr>
                <w:sz w:val="18"/>
              </w:rPr>
              <w:t>de grajd, aceștia vor prezenta, în cadrul Planului de Afaceri, modul în care se asigură capacitatea de stocare temporară a gunoiul de grajd, în cadrul exploatației, până la momentul colectării acesteia:</w:t>
            </w:r>
          </w:p>
          <w:p w14:paraId="479B3FD5" w14:textId="77777777" w:rsidR="005B4DD7" w:rsidRDefault="00000000">
            <w:pPr>
              <w:pStyle w:val="TableParagraph"/>
              <w:spacing w:before="6"/>
              <w:ind w:left="70"/>
              <w:jc w:val="both"/>
              <w:rPr>
                <w:sz w:val="18"/>
              </w:rPr>
            </w:pPr>
            <w:r>
              <w:rPr>
                <w:sz w:val="18"/>
              </w:rPr>
              <w:t>Platformele</w:t>
            </w:r>
            <w:r>
              <w:rPr>
                <w:spacing w:val="-4"/>
                <w:sz w:val="18"/>
              </w:rPr>
              <w:t xml:space="preserve"> </w:t>
            </w:r>
            <w:r>
              <w:rPr>
                <w:sz w:val="18"/>
              </w:rPr>
              <w:t>pentru</w:t>
            </w:r>
            <w:r>
              <w:rPr>
                <w:spacing w:val="-3"/>
                <w:sz w:val="18"/>
              </w:rPr>
              <w:t xml:space="preserve"> </w:t>
            </w:r>
            <w:r>
              <w:rPr>
                <w:sz w:val="18"/>
              </w:rPr>
              <w:t>gestionarea</w:t>
            </w:r>
            <w:r>
              <w:rPr>
                <w:spacing w:val="-4"/>
                <w:sz w:val="18"/>
              </w:rPr>
              <w:t xml:space="preserve"> </w:t>
            </w:r>
            <w:r>
              <w:rPr>
                <w:sz w:val="18"/>
              </w:rPr>
              <w:t>gunoiului</w:t>
            </w:r>
            <w:r>
              <w:rPr>
                <w:spacing w:val="-4"/>
                <w:sz w:val="18"/>
              </w:rPr>
              <w:t xml:space="preserve"> </w:t>
            </w:r>
            <w:r>
              <w:rPr>
                <w:sz w:val="18"/>
              </w:rPr>
              <w:t>de</w:t>
            </w:r>
            <w:r>
              <w:rPr>
                <w:spacing w:val="-1"/>
                <w:sz w:val="18"/>
              </w:rPr>
              <w:t xml:space="preserve"> </w:t>
            </w:r>
            <w:r>
              <w:rPr>
                <w:sz w:val="18"/>
              </w:rPr>
              <w:t>grajd</w:t>
            </w:r>
            <w:r>
              <w:rPr>
                <w:spacing w:val="51"/>
                <w:sz w:val="18"/>
              </w:rPr>
              <w:t xml:space="preserve"> </w:t>
            </w:r>
            <w:r>
              <w:rPr>
                <w:sz w:val="18"/>
              </w:rPr>
              <w:t>se</w:t>
            </w:r>
            <w:r>
              <w:rPr>
                <w:spacing w:val="-2"/>
                <w:sz w:val="18"/>
              </w:rPr>
              <w:t xml:space="preserve"> </w:t>
            </w:r>
            <w:r>
              <w:rPr>
                <w:sz w:val="18"/>
              </w:rPr>
              <w:t>pot</w:t>
            </w:r>
            <w:r>
              <w:rPr>
                <w:spacing w:val="-4"/>
                <w:sz w:val="18"/>
              </w:rPr>
              <w:t xml:space="preserve"> </w:t>
            </w:r>
            <w:r>
              <w:rPr>
                <w:sz w:val="18"/>
              </w:rPr>
              <w:t>face</w:t>
            </w:r>
            <w:r>
              <w:rPr>
                <w:spacing w:val="-2"/>
                <w:sz w:val="18"/>
              </w:rPr>
              <w:t xml:space="preserve"> </w:t>
            </w:r>
            <w:r>
              <w:rPr>
                <w:sz w:val="18"/>
              </w:rPr>
              <w:t>în</w:t>
            </w:r>
            <w:r>
              <w:rPr>
                <w:spacing w:val="-1"/>
                <w:sz w:val="18"/>
              </w:rPr>
              <w:t xml:space="preserve"> </w:t>
            </w:r>
            <w:r>
              <w:rPr>
                <w:spacing w:val="-2"/>
                <w:sz w:val="18"/>
              </w:rPr>
              <w:t>sistem:</w:t>
            </w:r>
          </w:p>
          <w:p w14:paraId="29EC99E9" w14:textId="77777777" w:rsidR="005B4DD7" w:rsidRDefault="00000000">
            <w:pPr>
              <w:pStyle w:val="TableParagraph"/>
              <w:numPr>
                <w:ilvl w:val="0"/>
                <w:numId w:val="19"/>
              </w:numPr>
              <w:tabs>
                <w:tab w:val="left" w:pos="838"/>
                <w:tab w:val="left" w:pos="839"/>
              </w:tabs>
              <w:spacing w:before="31" w:line="276" w:lineRule="auto"/>
              <w:ind w:right="4" w:firstLine="0"/>
              <w:jc w:val="both"/>
              <w:rPr>
                <w:sz w:val="18"/>
              </w:rPr>
            </w:pPr>
            <w:r>
              <w:rPr>
                <w:sz w:val="18"/>
              </w:rPr>
              <w:t>Individual</w:t>
            </w:r>
            <w:r>
              <w:rPr>
                <w:spacing w:val="-3"/>
                <w:sz w:val="18"/>
              </w:rPr>
              <w:t xml:space="preserve"> </w:t>
            </w:r>
            <w:r>
              <w:rPr>
                <w:sz w:val="18"/>
              </w:rPr>
              <w:t>(gospodăresc),</w:t>
            </w:r>
            <w:r>
              <w:rPr>
                <w:spacing w:val="-2"/>
                <w:sz w:val="18"/>
              </w:rPr>
              <w:t xml:space="preserve"> </w:t>
            </w:r>
            <w:r>
              <w:rPr>
                <w:sz w:val="18"/>
              </w:rPr>
              <w:t>caz în</w:t>
            </w:r>
            <w:r>
              <w:rPr>
                <w:spacing w:val="-1"/>
                <w:sz w:val="18"/>
              </w:rPr>
              <w:t xml:space="preserve"> </w:t>
            </w:r>
            <w:r>
              <w:rPr>
                <w:sz w:val="18"/>
              </w:rPr>
              <w:t>care</w:t>
            </w:r>
            <w:r>
              <w:rPr>
                <w:spacing w:val="-1"/>
                <w:sz w:val="18"/>
              </w:rPr>
              <w:t xml:space="preserve"> </w:t>
            </w:r>
            <w:r>
              <w:rPr>
                <w:sz w:val="18"/>
              </w:rPr>
              <w:t>solicitantul</w:t>
            </w:r>
            <w:r>
              <w:rPr>
                <w:spacing w:val="-1"/>
                <w:sz w:val="18"/>
              </w:rPr>
              <w:t xml:space="preserve"> </w:t>
            </w:r>
            <w:r>
              <w:rPr>
                <w:sz w:val="18"/>
              </w:rPr>
              <w:t>trebuie să aibă/prevadă platforme individuale conform prevederilor Codului de bune practici agricole pentru protecția apelor împotriva poluării cu nitrați din surse agricole, cu mențiunea că nu sunt acceptate ca și platforme individuale:, grămezile de compost cu pat de paie sau întăritură de pământ și grămezile de compost pe folii de plastic.</w:t>
            </w:r>
          </w:p>
          <w:p w14:paraId="74D936B7" w14:textId="77777777" w:rsidR="005B4DD7" w:rsidRDefault="00000000">
            <w:pPr>
              <w:pStyle w:val="TableParagraph"/>
              <w:spacing w:line="207" w:lineRule="exact"/>
              <w:ind w:left="70"/>
              <w:jc w:val="both"/>
              <w:rPr>
                <w:sz w:val="18"/>
              </w:rPr>
            </w:pPr>
            <w:r>
              <w:rPr>
                <w:sz w:val="18"/>
              </w:rPr>
              <w:t>și/</w:t>
            </w:r>
            <w:r>
              <w:rPr>
                <w:spacing w:val="-2"/>
                <w:sz w:val="18"/>
              </w:rPr>
              <w:t xml:space="preserve"> </w:t>
            </w:r>
            <w:r>
              <w:rPr>
                <w:spacing w:val="-5"/>
                <w:sz w:val="18"/>
              </w:rPr>
              <w:t>sau</w:t>
            </w:r>
          </w:p>
          <w:p w14:paraId="4C14F7BA" w14:textId="77777777" w:rsidR="005B4DD7" w:rsidRDefault="00000000">
            <w:pPr>
              <w:pStyle w:val="TableParagraph"/>
              <w:numPr>
                <w:ilvl w:val="0"/>
                <w:numId w:val="19"/>
              </w:numPr>
              <w:tabs>
                <w:tab w:val="left" w:pos="793"/>
                <w:tab w:val="left" w:pos="794"/>
              </w:tabs>
              <w:spacing w:before="31"/>
              <w:ind w:left="793" w:hanging="724"/>
              <w:jc w:val="both"/>
              <w:rPr>
                <w:sz w:val="18"/>
              </w:rPr>
            </w:pPr>
            <w:r>
              <w:rPr>
                <w:sz w:val="18"/>
              </w:rPr>
              <w:t>Comunal</w:t>
            </w:r>
            <w:r>
              <w:rPr>
                <w:spacing w:val="-5"/>
                <w:sz w:val="18"/>
              </w:rPr>
              <w:t xml:space="preserve"> </w:t>
            </w:r>
            <w:r>
              <w:rPr>
                <w:sz w:val="18"/>
              </w:rPr>
              <w:t>– adaptate</w:t>
            </w:r>
            <w:r>
              <w:rPr>
                <w:spacing w:val="-2"/>
                <w:sz w:val="18"/>
              </w:rPr>
              <w:t xml:space="preserve"> </w:t>
            </w:r>
            <w:r>
              <w:rPr>
                <w:sz w:val="18"/>
              </w:rPr>
              <w:t>ținând</w:t>
            </w:r>
            <w:r>
              <w:rPr>
                <w:spacing w:val="-1"/>
                <w:sz w:val="18"/>
              </w:rPr>
              <w:t xml:space="preserve"> </w:t>
            </w:r>
            <w:r>
              <w:rPr>
                <w:sz w:val="18"/>
              </w:rPr>
              <w:t>cont</w:t>
            </w:r>
            <w:r>
              <w:rPr>
                <w:spacing w:val="1"/>
                <w:sz w:val="18"/>
              </w:rPr>
              <w:t xml:space="preserve"> </w:t>
            </w:r>
            <w:r>
              <w:rPr>
                <w:sz w:val="18"/>
              </w:rPr>
              <w:t>de</w:t>
            </w:r>
            <w:r>
              <w:rPr>
                <w:spacing w:val="-1"/>
                <w:sz w:val="18"/>
              </w:rPr>
              <w:t xml:space="preserve"> </w:t>
            </w:r>
            <w:r>
              <w:rPr>
                <w:sz w:val="18"/>
              </w:rPr>
              <w:t>existența</w:t>
            </w:r>
            <w:r>
              <w:rPr>
                <w:spacing w:val="-4"/>
                <w:sz w:val="18"/>
              </w:rPr>
              <w:t xml:space="preserve"> </w:t>
            </w:r>
            <w:r>
              <w:rPr>
                <w:sz w:val="18"/>
              </w:rPr>
              <w:t>unei</w:t>
            </w:r>
            <w:r>
              <w:rPr>
                <w:spacing w:val="-4"/>
                <w:sz w:val="18"/>
              </w:rPr>
              <w:t xml:space="preserve"> </w:t>
            </w:r>
            <w:r>
              <w:rPr>
                <w:sz w:val="18"/>
              </w:rPr>
              <w:t>platforme</w:t>
            </w:r>
            <w:r>
              <w:rPr>
                <w:spacing w:val="-1"/>
                <w:sz w:val="18"/>
              </w:rPr>
              <w:t xml:space="preserve"> </w:t>
            </w:r>
            <w:r>
              <w:rPr>
                <w:spacing w:val="-2"/>
                <w:sz w:val="18"/>
              </w:rPr>
              <w:t>comunale.</w:t>
            </w:r>
          </w:p>
          <w:p w14:paraId="5B706E1D" w14:textId="77777777" w:rsidR="005B4DD7" w:rsidRDefault="00000000">
            <w:pPr>
              <w:pStyle w:val="TableParagraph"/>
              <w:spacing w:before="29" w:line="276" w:lineRule="auto"/>
              <w:ind w:left="70" w:right="6"/>
              <w:jc w:val="both"/>
              <w:rPr>
                <w:sz w:val="18"/>
              </w:rPr>
            </w:pPr>
            <w:r>
              <w:rPr>
                <w:sz w:val="18"/>
              </w:rPr>
              <w:t>În cazul în care în UAT-ul respectiv sau în zonele limitrofe există o platformă autorizată de gunoi de grajd comunală/ a unui agent economic, solicitanții au obligația de a construi o amenajare minimă pentru depozitarea gunoiului de</w:t>
            </w:r>
            <w:r>
              <w:rPr>
                <w:spacing w:val="40"/>
                <w:sz w:val="18"/>
              </w:rPr>
              <w:t xml:space="preserve"> </w:t>
            </w:r>
            <w:r>
              <w:rPr>
                <w:sz w:val="18"/>
              </w:rPr>
              <w:t xml:space="preserve">grajd, până la preluarea acesteia de către Platforma Comunală/agentul economic </w:t>
            </w:r>
            <w:r>
              <w:rPr>
                <w:spacing w:val="-2"/>
                <w:sz w:val="18"/>
              </w:rPr>
              <w:t>autorizat.</w:t>
            </w:r>
          </w:p>
          <w:p w14:paraId="033D3CAF" w14:textId="77777777" w:rsidR="005B4DD7" w:rsidRDefault="00000000">
            <w:pPr>
              <w:pStyle w:val="TableParagraph"/>
              <w:spacing w:line="207" w:lineRule="exact"/>
              <w:ind w:left="70"/>
              <w:jc w:val="both"/>
              <w:rPr>
                <w:sz w:val="18"/>
              </w:rPr>
            </w:pPr>
            <w:r>
              <w:rPr>
                <w:sz w:val="18"/>
              </w:rPr>
              <w:t>După</w:t>
            </w:r>
            <w:r>
              <w:rPr>
                <w:spacing w:val="-4"/>
                <w:sz w:val="18"/>
              </w:rPr>
              <w:t xml:space="preserve"> </w:t>
            </w:r>
            <w:r>
              <w:rPr>
                <w:sz w:val="18"/>
              </w:rPr>
              <w:t>caz,</w:t>
            </w:r>
            <w:r>
              <w:rPr>
                <w:spacing w:val="2"/>
                <w:sz w:val="18"/>
              </w:rPr>
              <w:t xml:space="preserve"> </w:t>
            </w:r>
            <w:r>
              <w:rPr>
                <w:sz w:val="18"/>
              </w:rPr>
              <w:t>se</w:t>
            </w:r>
            <w:r>
              <w:rPr>
                <w:spacing w:val="-2"/>
                <w:sz w:val="18"/>
              </w:rPr>
              <w:t xml:space="preserve"> </w:t>
            </w:r>
            <w:r>
              <w:rPr>
                <w:sz w:val="18"/>
              </w:rPr>
              <w:t>verifică</w:t>
            </w:r>
            <w:r>
              <w:rPr>
                <w:spacing w:val="-3"/>
                <w:sz w:val="18"/>
              </w:rPr>
              <w:t xml:space="preserve"> </w:t>
            </w:r>
            <w:r>
              <w:rPr>
                <w:sz w:val="18"/>
              </w:rPr>
              <w:t>următoarele</w:t>
            </w:r>
            <w:r>
              <w:rPr>
                <w:spacing w:val="-2"/>
                <w:sz w:val="18"/>
              </w:rPr>
              <w:t xml:space="preserve"> documente:</w:t>
            </w:r>
          </w:p>
          <w:p w14:paraId="5F4DB97F" w14:textId="77777777" w:rsidR="005B4DD7" w:rsidRDefault="00000000">
            <w:pPr>
              <w:pStyle w:val="TableParagraph"/>
              <w:numPr>
                <w:ilvl w:val="0"/>
                <w:numId w:val="19"/>
              </w:numPr>
              <w:tabs>
                <w:tab w:val="left" w:pos="886"/>
                <w:tab w:val="left" w:pos="887"/>
              </w:tabs>
              <w:spacing w:before="31" w:line="276" w:lineRule="auto"/>
              <w:ind w:right="9" w:firstLine="0"/>
              <w:jc w:val="both"/>
              <w:rPr>
                <w:sz w:val="18"/>
              </w:rPr>
            </w:pPr>
            <w:r>
              <w:rPr>
                <w:sz w:val="18"/>
              </w:rPr>
              <w:t>Contractul de colectare a gunoiului de grajd încheiat între solicitant și deținătorul platformei</w:t>
            </w:r>
          </w:p>
          <w:p w14:paraId="43D2389F" w14:textId="77777777" w:rsidR="005B4DD7" w:rsidRDefault="00000000">
            <w:pPr>
              <w:pStyle w:val="TableParagraph"/>
              <w:spacing w:before="2"/>
              <w:ind w:left="70"/>
              <w:rPr>
                <w:sz w:val="18"/>
              </w:rPr>
            </w:pPr>
            <w:r>
              <w:rPr>
                <w:spacing w:val="-5"/>
                <w:sz w:val="18"/>
              </w:rPr>
              <w:t>sau</w:t>
            </w:r>
          </w:p>
          <w:p w14:paraId="72D3036D" w14:textId="77777777" w:rsidR="005B4DD7" w:rsidRDefault="00000000">
            <w:pPr>
              <w:pStyle w:val="TableParagraph"/>
              <w:numPr>
                <w:ilvl w:val="0"/>
                <w:numId w:val="19"/>
              </w:numPr>
              <w:tabs>
                <w:tab w:val="left" w:pos="843"/>
                <w:tab w:val="left" w:pos="844"/>
              </w:tabs>
              <w:spacing w:before="28" w:line="273" w:lineRule="auto"/>
              <w:ind w:right="7" w:firstLine="0"/>
              <w:jc w:val="both"/>
              <w:rPr>
                <w:sz w:val="18"/>
              </w:rPr>
            </w:pPr>
            <w:r>
              <w:rPr>
                <w:sz w:val="18"/>
              </w:rPr>
              <w:t>Adeverință emisă de Primăria comunei în rază căreia se regăsește platforma comunală din care să rezulte că aceasta va prelua gunoiul de grajd din exploatația solicitantului.</w:t>
            </w:r>
          </w:p>
          <w:p w14:paraId="24375A5F" w14:textId="77777777" w:rsidR="005B4DD7" w:rsidRDefault="00000000">
            <w:pPr>
              <w:pStyle w:val="TableParagraph"/>
              <w:spacing w:before="6" w:line="276" w:lineRule="auto"/>
              <w:ind w:left="70" w:right="4"/>
              <w:jc w:val="both"/>
              <w:rPr>
                <w:sz w:val="18"/>
              </w:rPr>
            </w:pPr>
            <w:r>
              <w:rPr>
                <w:sz w:val="18"/>
              </w:rPr>
              <w:t>Amenajarea minimă pentru gestionarea gunoiului de grajd poate fi reprezentată de sistemele</w:t>
            </w:r>
            <w:r>
              <w:rPr>
                <w:spacing w:val="-1"/>
                <w:sz w:val="18"/>
              </w:rPr>
              <w:t xml:space="preserve"> </w:t>
            </w:r>
            <w:r>
              <w:rPr>
                <w:sz w:val="18"/>
              </w:rPr>
              <w:t>de</w:t>
            </w:r>
            <w:r>
              <w:rPr>
                <w:spacing w:val="-1"/>
                <w:sz w:val="18"/>
              </w:rPr>
              <w:t xml:space="preserve"> </w:t>
            </w:r>
            <w:r>
              <w:rPr>
                <w:sz w:val="18"/>
              </w:rPr>
              <w:t>depozitare conforme cu Codul</w:t>
            </w:r>
            <w:r>
              <w:rPr>
                <w:spacing w:val="-1"/>
                <w:sz w:val="18"/>
              </w:rPr>
              <w:t xml:space="preserve"> </w:t>
            </w:r>
            <w:r>
              <w:rPr>
                <w:sz w:val="18"/>
              </w:rPr>
              <w:t>de bune</w:t>
            </w:r>
            <w:r>
              <w:rPr>
                <w:spacing w:val="-1"/>
                <w:sz w:val="18"/>
              </w:rPr>
              <w:t xml:space="preserve"> </w:t>
            </w:r>
            <w:r>
              <w:rPr>
                <w:sz w:val="18"/>
              </w:rPr>
              <w:t>practici (anexa 8 la Ghidul Solicitantului), respectiv grămezi de compost cu pat de paie, grămezi de compost pe folii de plastic, etc, dar care pot fi de dimensiuni mai mici în corelare cu perioada de depozitare până la momentul preluării de către platforma comunală/agentul economic autorizat.</w:t>
            </w:r>
          </w:p>
          <w:p w14:paraId="7A92A608" w14:textId="77777777" w:rsidR="005B4DD7" w:rsidRDefault="00000000">
            <w:pPr>
              <w:pStyle w:val="TableParagraph"/>
              <w:spacing w:before="8" w:line="273" w:lineRule="auto"/>
              <w:ind w:left="70" w:right="5"/>
              <w:jc w:val="both"/>
              <w:rPr>
                <w:sz w:val="18"/>
              </w:rPr>
            </w:pPr>
            <w:r>
              <w:rPr>
                <w:sz w:val="18"/>
              </w:rPr>
              <w:t>Nota: Zonele in care pot fi introduse datele specifice sunt marcate cu gri din anexa numit „Calculator Cod Bune Practici Agricole”. Cerința se va verifica la momentul finalizării implementării planului de afaceri prin prezentarea NOTEI DE CONSTATARE PRIVIND CONDIȚIILE DE MEDIU emisa de Garda Nationala de Mediu. Nerealizarea acestei condiții majore va atrage după sine recuperarea întregului sprijin acordat.</w:t>
            </w:r>
          </w:p>
          <w:p w14:paraId="66F87199" w14:textId="77777777" w:rsidR="005B4DD7" w:rsidRDefault="00000000">
            <w:pPr>
              <w:pStyle w:val="TableParagraph"/>
              <w:spacing w:line="276" w:lineRule="auto"/>
              <w:ind w:left="70" w:right="9"/>
              <w:jc w:val="both"/>
              <w:rPr>
                <w:sz w:val="18"/>
              </w:rPr>
            </w:pPr>
            <w:r>
              <w:rPr>
                <w:sz w:val="18"/>
              </w:rPr>
              <w:t>în cazul cererilor de finanțare care prevăd în cadrul planului de afaceri amenajări de gestionare a gunoiului de grajd, expertul va verifica existența La depunerea tranșei a2-a de plată Autorizația de Construire.</w:t>
            </w:r>
          </w:p>
          <w:p w14:paraId="642ADB9D" w14:textId="77777777" w:rsidR="005B4DD7" w:rsidRDefault="00000000">
            <w:pPr>
              <w:pStyle w:val="TableParagraph"/>
              <w:spacing w:before="9"/>
              <w:ind w:left="70"/>
              <w:jc w:val="both"/>
              <w:rPr>
                <w:sz w:val="18"/>
              </w:rPr>
            </w:pPr>
            <w:r>
              <w:rPr>
                <w:sz w:val="18"/>
              </w:rPr>
              <w:t>În</w:t>
            </w:r>
            <w:r>
              <w:rPr>
                <w:spacing w:val="48"/>
                <w:sz w:val="18"/>
              </w:rPr>
              <w:t xml:space="preserve"> </w:t>
            </w:r>
            <w:r>
              <w:rPr>
                <w:sz w:val="18"/>
              </w:rPr>
              <w:t>cazul</w:t>
            </w:r>
            <w:r>
              <w:rPr>
                <w:spacing w:val="48"/>
                <w:sz w:val="18"/>
              </w:rPr>
              <w:t xml:space="preserve"> </w:t>
            </w:r>
            <w:r>
              <w:rPr>
                <w:sz w:val="18"/>
              </w:rPr>
              <w:t>în</w:t>
            </w:r>
            <w:r>
              <w:rPr>
                <w:spacing w:val="49"/>
                <w:sz w:val="18"/>
              </w:rPr>
              <w:t xml:space="preserve"> </w:t>
            </w:r>
            <w:r>
              <w:rPr>
                <w:sz w:val="18"/>
              </w:rPr>
              <w:t>care</w:t>
            </w:r>
            <w:r>
              <w:rPr>
                <w:spacing w:val="48"/>
                <w:sz w:val="18"/>
              </w:rPr>
              <w:t xml:space="preserve"> </w:t>
            </w:r>
            <w:r>
              <w:rPr>
                <w:sz w:val="18"/>
              </w:rPr>
              <w:t>la</w:t>
            </w:r>
            <w:r>
              <w:rPr>
                <w:spacing w:val="48"/>
                <w:sz w:val="18"/>
              </w:rPr>
              <w:t xml:space="preserve"> </w:t>
            </w:r>
            <w:r>
              <w:rPr>
                <w:sz w:val="18"/>
              </w:rPr>
              <w:t>momentul</w:t>
            </w:r>
            <w:r>
              <w:rPr>
                <w:spacing w:val="48"/>
                <w:sz w:val="18"/>
              </w:rPr>
              <w:t xml:space="preserve"> </w:t>
            </w:r>
            <w:r>
              <w:rPr>
                <w:sz w:val="18"/>
              </w:rPr>
              <w:t>depunerii</w:t>
            </w:r>
            <w:r>
              <w:rPr>
                <w:spacing w:val="48"/>
                <w:sz w:val="18"/>
              </w:rPr>
              <w:t xml:space="preserve"> </w:t>
            </w:r>
            <w:r>
              <w:rPr>
                <w:sz w:val="18"/>
              </w:rPr>
              <w:t>Cererii</w:t>
            </w:r>
            <w:r>
              <w:rPr>
                <w:spacing w:val="48"/>
                <w:sz w:val="18"/>
              </w:rPr>
              <w:t xml:space="preserve"> </w:t>
            </w:r>
            <w:r>
              <w:rPr>
                <w:sz w:val="18"/>
              </w:rPr>
              <w:t>de</w:t>
            </w:r>
            <w:r>
              <w:rPr>
                <w:spacing w:val="48"/>
                <w:sz w:val="18"/>
              </w:rPr>
              <w:t xml:space="preserve"> </w:t>
            </w:r>
            <w:r>
              <w:rPr>
                <w:sz w:val="18"/>
              </w:rPr>
              <w:t>Finanțare</w:t>
            </w:r>
            <w:r>
              <w:rPr>
                <w:spacing w:val="49"/>
                <w:sz w:val="18"/>
              </w:rPr>
              <w:t xml:space="preserve"> </w:t>
            </w:r>
            <w:r>
              <w:rPr>
                <w:sz w:val="18"/>
              </w:rPr>
              <w:t>se</w:t>
            </w:r>
            <w:r>
              <w:rPr>
                <w:spacing w:val="49"/>
                <w:sz w:val="18"/>
              </w:rPr>
              <w:t xml:space="preserve"> </w:t>
            </w:r>
            <w:r>
              <w:rPr>
                <w:sz w:val="18"/>
              </w:rPr>
              <w:t>face</w:t>
            </w:r>
            <w:r>
              <w:rPr>
                <w:spacing w:val="49"/>
                <w:sz w:val="18"/>
              </w:rPr>
              <w:t xml:space="preserve"> </w:t>
            </w:r>
            <w:r>
              <w:rPr>
                <w:spacing w:val="-2"/>
                <w:sz w:val="18"/>
              </w:rPr>
              <w:t>dovada</w:t>
            </w:r>
          </w:p>
        </w:tc>
      </w:tr>
    </w:tbl>
    <w:p w14:paraId="0D44C72E" w14:textId="77777777" w:rsidR="005B4DD7" w:rsidRDefault="005B4DD7">
      <w:pPr>
        <w:jc w:val="both"/>
        <w:rPr>
          <w:sz w:val="18"/>
        </w:rPr>
        <w:sectPr w:rsidR="005B4DD7">
          <w:pgSz w:w="11930" w:h="16850"/>
          <w:pgMar w:top="1680" w:right="320" w:bottom="660" w:left="840" w:header="732" w:footer="465" w:gutter="0"/>
          <w:cols w:space="720"/>
        </w:sectPr>
      </w:pPr>
    </w:p>
    <w:p w14:paraId="2299D52D"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44E66796" w14:textId="77777777">
        <w:trPr>
          <w:trHeight w:val="13938"/>
        </w:trPr>
        <w:tc>
          <w:tcPr>
            <w:tcW w:w="3548" w:type="dxa"/>
          </w:tcPr>
          <w:p w14:paraId="0293F24C" w14:textId="77777777" w:rsidR="005B4DD7" w:rsidRDefault="005B4DD7">
            <w:pPr>
              <w:pStyle w:val="TableParagraph"/>
              <w:rPr>
                <w:rFonts w:ascii="Times New Roman"/>
                <w:sz w:val="18"/>
              </w:rPr>
            </w:pPr>
          </w:p>
        </w:tc>
        <w:tc>
          <w:tcPr>
            <w:tcW w:w="6805" w:type="dxa"/>
          </w:tcPr>
          <w:p w14:paraId="00C30403" w14:textId="77777777" w:rsidR="005B4DD7" w:rsidRDefault="00000000">
            <w:pPr>
              <w:pStyle w:val="TableParagraph"/>
              <w:spacing w:line="186" w:lineRule="exact"/>
              <w:ind w:left="70"/>
              <w:jc w:val="both"/>
              <w:rPr>
                <w:sz w:val="18"/>
              </w:rPr>
            </w:pPr>
            <w:r>
              <w:rPr>
                <w:sz w:val="18"/>
              </w:rPr>
              <w:t>existenței</w:t>
            </w:r>
            <w:r>
              <w:rPr>
                <w:spacing w:val="4"/>
                <w:sz w:val="18"/>
              </w:rPr>
              <w:t xml:space="preserve"> </w:t>
            </w:r>
            <w:r>
              <w:rPr>
                <w:sz w:val="18"/>
              </w:rPr>
              <w:t>platformei</w:t>
            </w:r>
            <w:r>
              <w:rPr>
                <w:spacing w:val="5"/>
                <w:sz w:val="18"/>
              </w:rPr>
              <w:t xml:space="preserve"> </w:t>
            </w:r>
            <w:r>
              <w:rPr>
                <w:sz w:val="18"/>
              </w:rPr>
              <w:t>de</w:t>
            </w:r>
            <w:r>
              <w:rPr>
                <w:spacing w:val="8"/>
                <w:sz w:val="18"/>
              </w:rPr>
              <w:t xml:space="preserve"> </w:t>
            </w:r>
            <w:r>
              <w:rPr>
                <w:sz w:val="18"/>
              </w:rPr>
              <w:t>gunoi</w:t>
            </w:r>
            <w:r>
              <w:rPr>
                <w:spacing w:val="7"/>
                <w:sz w:val="18"/>
              </w:rPr>
              <w:t xml:space="preserve"> </w:t>
            </w:r>
            <w:r>
              <w:rPr>
                <w:sz w:val="18"/>
              </w:rPr>
              <w:t>de</w:t>
            </w:r>
            <w:r>
              <w:rPr>
                <w:spacing w:val="9"/>
                <w:sz w:val="18"/>
              </w:rPr>
              <w:t xml:space="preserve"> </w:t>
            </w:r>
            <w:r>
              <w:rPr>
                <w:sz w:val="18"/>
              </w:rPr>
              <w:t>grajd,</w:t>
            </w:r>
            <w:r>
              <w:rPr>
                <w:spacing w:val="9"/>
                <w:sz w:val="18"/>
              </w:rPr>
              <w:t xml:space="preserve"> </w:t>
            </w:r>
            <w:r>
              <w:rPr>
                <w:sz w:val="18"/>
              </w:rPr>
              <w:t>la</w:t>
            </w:r>
            <w:r>
              <w:rPr>
                <w:spacing w:val="4"/>
                <w:sz w:val="18"/>
              </w:rPr>
              <w:t xml:space="preserve"> </w:t>
            </w:r>
            <w:r>
              <w:rPr>
                <w:sz w:val="18"/>
              </w:rPr>
              <w:t>depunerea</w:t>
            </w:r>
            <w:r>
              <w:rPr>
                <w:spacing w:val="6"/>
                <w:sz w:val="18"/>
              </w:rPr>
              <w:t xml:space="preserve"> </w:t>
            </w:r>
            <w:r>
              <w:rPr>
                <w:sz w:val="18"/>
              </w:rPr>
              <w:t>Dosarului</w:t>
            </w:r>
            <w:r>
              <w:rPr>
                <w:spacing w:val="5"/>
                <w:sz w:val="18"/>
              </w:rPr>
              <w:t xml:space="preserve"> </w:t>
            </w:r>
            <w:r>
              <w:rPr>
                <w:sz w:val="18"/>
              </w:rPr>
              <w:t>Cererii</w:t>
            </w:r>
            <w:r>
              <w:rPr>
                <w:spacing w:val="7"/>
                <w:sz w:val="18"/>
              </w:rPr>
              <w:t xml:space="preserve"> </w:t>
            </w:r>
            <w:r>
              <w:rPr>
                <w:sz w:val="18"/>
              </w:rPr>
              <w:t>de</w:t>
            </w:r>
            <w:r>
              <w:rPr>
                <w:spacing w:val="8"/>
                <w:sz w:val="18"/>
              </w:rPr>
              <w:t xml:space="preserve"> </w:t>
            </w:r>
            <w:r>
              <w:rPr>
                <w:sz w:val="18"/>
              </w:rPr>
              <w:t>Plată</w:t>
            </w:r>
            <w:r>
              <w:rPr>
                <w:spacing w:val="10"/>
                <w:sz w:val="18"/>
              </w:rPr>
              <w:t xml:space="preserve"> </w:t>
            </w:r>
            <w:r>
              <w:rPr>
                <w:spacing w:val="-10"/>
                <w:sz w:val="18"/>
              </w:rPr>
              <w:t>–</w:t>
            </w:r>
          </w:p>
          <w:p w14:paraId="547D959F" w14:textId="77777777" w:rsidR="005B4DD7" w:rsidRDefault="00000000">
            <w:pPr>
              <w:pStyle w:val="TableParagraph"/>
              <w:spacing w:before="31" w:line="276" w:lineRule="auto"/>
              <w:ind w:left="70" w:right="7"/>
              <w:jc w:val="both"/>
              <w:rPr>
                <w:sz w:val="18"/>
              </w:rPr>
            </w:pPr>
            <w:r>
              <w:rPr>
                <w:sz w:val="18"/>
              </w:rPr>
              <w:t>tranșa</w:t>
            </w:r>
            <w:r>
              <w:rPr>
                <w:spacing w:val="40"/>
                <w:sz w:val="18"/>
              </w:rPr>
              <w:t xml:space="preserve"> </w:t>
            </w:r>
            <w:r>
              <w:rPr>
                <w:sz w:val="18"/>
              </w:rPr>
              <w:t>a2-a,</w:t>
            </w:r>
            <w:r>
              <w:rPr>
                <w:spacing w:val="40"/>
                <w:sz w:val="18"/>
              </w:rPr>
              <w:t xml:space="preserve"> </w:t>
            </w:r>
            <w:r>
              <w:rPr>
                <w:sz w:val="18"/>
              </w:rPr>
              <w:t>nu</w:t>
            </w:r>
            <w:r>
              <w:rPr>
                <w:spacing w:val="40"/>
                <w:sz w:val="18"/>
              </w:rPr>
              <w:t xml:space="preserve"> </w:t>
            </w:r>
            <w:r>
              <w:rPr>
                <w:sz w:val="18"/>
              </w:rPr>
              <w:t>mai este</w:t>
            </w:r>
            <w:r>
              <w:rPr>
                <w:spacing w:val="40"/>
                <w:sz w:val="18"/>
              </w:rPr>
              <w:t xml:space="preserve"> </w:t>
            </w:r>
            <w:r>
              <w:rPr>
                <w:sz w:val="18"/>
              </w:rPr>
              <w:t>necesară prezentarea Autorizația de</w:t>
            </w:r>
            <w:r>
              <w:rPr>
                <w:spacing w:val="40"/>
                <w:sz w:val="18"/>
              </w:rPr>
              <w:t xml:space="preserve"> </w:t>
            </w:r>
            <w:r>
              <w:rPr>
                <w:sz w:val="18"/>
              </w:rPr>
              <w:t>Construire (excepție fac cazurile în care a fost necesară extinderea acesteia pentru a</w:t>
            </w:r>
            <w:r>
              <w:rPr>
                <w:spacing w:val="80"/>
                <w:sz w:val="18"/>
              </w:rPr>
              <w:t xml:space="preserve"> </w:t>
            </w:r>
            <w:r>
              <w:rPr>
                <w:sz w:val="18"/>
              </w:rPr>
              <w:t>acoperi capacitatea ca urmare a creșterii numărului de animale).</w:t>
            </w:r>
          </w:p>
          <w:p w14:paraId="70E1DDE1" w14:textId="77777777" w:rsidR="005B4DD7" w:rsidRDefault="00000000">
            <w:pPr>
              <w:pStyle w:val="TableParagraph"/>
              <w:spacing w:before="6" w:line="271" w:lineRule="auto"/>
              <w:ind w:left="70" w:right="9"/>
              <w:jc w:val="both"/>
              <w:rPr>
                <w:sz w:val="18"/>
              </w:rPr>
            </w:pPr>
            <w:r>
              <w:rPr>
                <w:sz w:val="18"/>
              </w:rPr>
              <w:t>ATENȚIE: Construcțiile cu amenajarea platformelor de gestionare a gunoiului de grajd vor respecta prevederile legii 50/1991 privind autorizarea executării lucrărilor de construcții.</w:t>
            </w:r>
          </w:p>
          <w:p w14:paraId="2409E7C4" w14:textId="77777777" w:rsidR="005B4DD7" w:rsidRDefault="00000000">
            <w:pPr>
              <w:pStyle w:val="TableParagraph"/>
              <w:spacing w:before="2" w:line="276" w:lineRule="auto"/>
              <w:ind w:left="70" w:right="10"/>
              <w:jc w:val="both"/>
              <w:rPr>
                <w:sz w:val="18"/>
              </w:rPr>
            </w:pPr>
            <w:r>
              <w:rPr>
                <w:sz w:val="18"/>
              </w:rPr>
              <w:t>În funcție de tipul de platformă ales, respectiv, construcție provizorie sau permanentă, conform legii 50/1991, terenul pe care se va amenaja platforma de gunoi de grajd se poate afla în proprietatea solicitantului sau se poate prezenta documentul care atestă dreptul de folosință al acestuia.</w:t>
            </w:r>
          </w:p>
          <w:p w14:paraId="2B0D1AC1" w14:textId="77777777" w:rsidR="005B4DD7" w:rsidRDefault="00000000">
            <w:pPr>
              <w:pStyle w:val="TableParagraph"/>
              <w:spacing w:before="8" w:line="271" w:lineRule="auto"/>
              <w:ind w:left="70" w:right="9"/>
              <w:jc w:val="both"/>
              <w:rPr>
                <w:sz w:val="18"/>
              </w:rPr>
            </w:pPr>
            <w:r>
              <w:rPr>
                <w:sz w:val="18"/>
              </w:rPr>
              <w:t>În cazul în care solicitantul îşi propune ca obiectiv în Planul de afaceri</w:t>
            </w:r>
            <w:r>
              <w:rPr>
                <w:spacing w:val="80"/>
                <w:sz w:val="18"/>
              </w:rPr>
              <w:t xml:space="preserve"> </w:t>
            </w:r>
            <w:r>
              <w:rPr>
                <w:sz w:val="18"/>
              </w:rPr>
              <w:t>înființarea/ adaptarea platformei de gestionare a gunoiului de grajd, pentru terenul pe care se construiește platforma, acesta</w:t>
            </w:r>
            <w:r>
              <w:rPr>
                <w:spacing w:val="40"/>
                <w:sz w:val="18"/>
              </w:rPr>
              <w:t xml:space="preserve"> </w:t>
            </w:r>
            <w:r>
              <w:rPr>
                <w:sz w:val="18"/>
              </w:rPr>
              <w:t>trebuie să prezinte, după</w:t>
            </w:r>
            <w:r>
              <w:rPr>
                <w:spacing w:val="40"/>
                <w:sz w:val="18"/>
              </w:rPr>
              <w:t xml:space="preserve"> </w:t>
            </w:r>
            <w:r>
              <w:rPr>
                <w:sz w:val="18"/>
              </w:rPr>
              <w:t>caz, în conformitate cu</w:t>
            </w:r>
            <w:r>
              <w:rPr>
                <w:spacing w:val="40"/>
                <w:sz w:val="18"/>
              </w:rPr>
              <w:t xml:space="preserve"> </w:t>
            </w:r>
            <w:r>
              <w:rPr>
                <w:sz w:val="18"/>
              </w:rPr>
              <w:t xml:space="preserve">prevederile Legii nr. 50/ 1991, cu modificările şi completările </w:t>
            </w:r>
            <w:r>
              <w:rPr>
                <w:spacing w:val="-2"/>
                <w:sz w:val="18"/>
              </w:rPr>
              <w:t>ulterioare:</w:t>
            </w:r>
          </w:p>
          <w:p w14:paraId="30C81BB5" w14:textId="77777777" w:rsidR="005B4DD7" w:rsidRDefault="00000000">
            <w:pPr>
              <w:pStyle w:val="TableParagraph"/>
              <w:spacing w:before="10" w:line="273" w:lineRule="auto"/>
              <w:ind w:left="70" w:right="6"/>
              <w:jc w:val="both"/>
              <w:rPr>
                <w:sz w:val="18"/>
              </w:rPr>
            </w:pPr>
            <w:r>
              <w:rPr>
                <w:sz w:val="18"/>
              </w:rPr>
              <w:t>Expertul verifică existența copiei documentului care să certifice dreptul real principal (proprietate, uz, uzufruct, superficie, servitute)/dreptul de creanță asupra construcției, dacă solicitantul are deja terenul pe care se va construi/există platforma;</w:t>
            </w:r>
          </w:p>
          <w:p w14:paraId="07DBAE12" w14:textId="77777777" w:rsidR="005B4DD7" w:rsidRDefault="00000000">
            <w:pPr>
              <w:pStyle w:val="TableParagraph"/>
              <w:spacing w:before="7" w:line="276" w:lineRule="auto"/>
              <w:ind w:left="70" w:right="9"/>
              <w:jc w:val="both"/>
              <w:rPr>
                <w:sz w:val="18"/>
              </w:rPr>
            </w:pPr>
            <w:r>
              <w:rPr>
                <w:sz w:val="18"/>
              </w:rPr>
              <w:t>Atenție! Pentru exploatațiile care vizează creşterea animalelor, solicitanții</w:t>
            </w:r>
            <w:r>
              <w:rPr>
                <w:spacing w:val="40"/>
                <w:sz w:val="18"/>
              </w:rPr>
              <w:t xml:space="preserve"> </w:t>
            </w:r>
            <w:r>
              <w:rPr>
                <w:sz w:val="18"/>
              </w:rPr>
              <w:t>trebuie să dețină în exploatația agricolă construcții zootehnice adaptate pentru creșterea animalelor și a pasărilor însoțite de documentația doveditoare.</w:t>
            </w:r>
          </w:p>
          <w:p w14:paraId="11B1AEAD" w14:textId="77777777" w:rsidR="005B4DD7" w:rsidRDefault="00000000">
            <w:pPr>
              <w:pStyle w:val="TableParagraph"/>
              <w:spacing w:before="6" w:line="271" w:lineRule="auto"/>
              <w:ind w:left="70" w:right="4"/>
              <w:jc w:val="both"/>
              <w:rPr>
                <w:sz w:val="18"/>
              </w:rPr>
            </w:pPr>
            <w:r>
              <w:rPr>
                <w:sz w:val="18"/>
              </w:rPr>
              <w:t>În cazul exploatațiilor agricole mixte, cu pondere majoritar vegetală la momentul depunerii Cererii de finanțare, solicitantul nu are obligația de a deține o</w:t>
            </w:r>
            <w:r>
              <w:rPr>
                <w:spacing w:val="40"/>
                <w:sz w:val="18"/>
              </w:rPr>
              <w:t xml:space="preserve"> </w:t>
            </w:r>
            <w:r>
              <w:rPr>
                <w:sz w:val="18"/>
              </w:rPr>
              <w:t xml:space="preserve">platformă de gestionare a gunoiului de grajd, dacă prin Planul de Afaceri se propune renunțarea la componenta zootehnică în primul an de implementare a </w:t>
            </w:r>
            <w:r>
              <w:rPr>
                <w:spacing w:val="-2"/>
                <w:sz w:val="18"/>
              </w:rPr>
              <w:t>proiectului.</w:t>
            </w:r>
          </w:p>
          <w:p w14:paraId="6886D6EC" w14:textId="77777777" w:rsidR="005B4DD7" w:rsidRDefault="00000000">
            <w:pPr>
              <w:pStyle w:val="TableParagraph"/>
              <w:spacing w:before="10" w:line="276" w:lineRule="auto"/>
              <w:ind w:left="70" w:right="5"/>
              <w:jc w:val="both"/>
              <w:rPr>
                <w:sz w:val="18"/>
              </w:rPr>
            </w:pPr>
            <w:r>
              <w:rPr>
                <w:sz w:val="18"/>
              </w:rPr>
              <w:t>Expertul verifica in planul de afaceri</w:t>
            </w:r>
            <w:r>
              <w:rPr>
                <w:spacing w:val="80"/>
                <w:w w:val="150"/>
                <w:sz w:val="18"/>
              </w:rPr>
              <w:t xml:space="preserve"> </w:t>
            </w:r>
            <w:r>
              <w:rPr>
                <w:sz w:val="18"/>
              </w:rPr>
              <w:t>in cazul exploatațiilor care presupun înființare şi/sau reconversia plantațiilor pomicole, daca acestea se regăsesc în Anexa aferentă Subprogramului Tematic Pomicol din cadrul național legislativ de implementare (STP), exceptând culturile din sectorul pomicol în sere și solarii și pepinierele care pot fi inființată pe tot teritoriul național. Se aplică nota de favorabilitate, conform metodologiei de calcul din cadrul Anexei (Anexa 10) aferentă Subprogramul Tematic Pomicol din cadrul național legislativ de implementare (STP). Aceasta nu se aplică în cazul achizițiilor simple.</w:t>
            </w:r>
          </w:p>
          <w:p w14:paraId="17EFFECB" w14:textId="77777777" w:rsidR="005B4DD7" w:rsidRDefault="00000000">
            <w:pPr>
              <w:pStyle w:val="TableParagraph"/>
              <w:spacing w:line="276" w:lineRule="auto"/>
              <w:ind w:left="70" w:right="8"/>
              <w:jc w:val="both"/>
              <w:rPr>
                <w:sz w:val="18"/>
              </w:rPr>
            </w:pPr>
            <w:r>
              <w:rPr>
                <w:sz w:val="18"/>
              </w:rPr>
              <w:t>Sunt cheltuieli</w:t>
            </w:r>
            <w:r>
              <w:rPr>
                <w:spacing w:val="40"/>
                <w:sz w:val="18"/>
              </w:rPr>
              <w:t xml:space="preserve"> </w:t>
            </w:r>
            <w:r>
              <w:rPr>
                <w:sz w:val="18"/>
              </w:rPr>
              <w:t>eligibile pentru sprijin doar speciile eligibile și suprafețele incluse în Anexa aferentă din Subprogramul Tematic Pomicol din cadrul national legislativ de implementare (STP), a căror Nota de favorabilitate este</w:t>
            </w:r>
            <w:r>
              <w:rPr>
                <w:spacing w:val="80"/>
                <w:sz w:val="18"/>
              </w:rPr>
              <w:t xml:space="preserve"> </w:t>
            </w:r>
            <w:r>
              <w:rPr>
                <w:sz w:val="18"/>
              </w:rPr>
              <w:t>≥ 2,00 conform metodologiei estimării resurselor pedoclimatice ale terenurilor și pretabilitatea</w:t>
            </w:r>
            <w:r>
              <w:rPr>
                <w:spacing w:val="40"/>
                <w:sz w:val="18"/>
              </w:rPr>
              <w:t xml:space="preserve"> </w:t>
            </w:r>
            <w:r>
              <w:rPr>
                <w:sz w:val="18"/>
              </w:rPr>
              <w:t>lor pentru culturile pomicole.</w:t>
            </w:r>
          </w:p>
          <w:p w14:paraId="6D0E6A2A" w14:textId="77777777" w:rsidR="005B4DD7" w:rsidRDefault="00000000">
            <w:pPr>
              <w:pStyle w:val="TableParagraph"/>
              <w:spacing w:line="276" w:lineRule="auto"/>
              <w:ind w:left="70" w:right="2"/>
              <w:jc w:val="both"/>
              <w:rPr>
                <w:sz w:val="18"/>
              </w:rPr>
            </w:pPr>
            <w:r>
              <w:rPr>
                <w:sz w:val="18"/>
              </w:rPr>
              <w:t>Se verifica daca solicitantul indica în planul de afaceri furnizorul care i-a emis materialul săditor certificat dacă materialul fructifer utilizat este din categoria biologică certificat</w:t>
            </w:r>
            <w:r>
              <w:rPr>
                <w:spacing w:val="40"/>
                <w:sz w:val="18"/>
              </w:rPr>
              <w:t xml:space="preserve"> </w:t>
            </w:r>
            <w:r>
              <w:rPr>
                <w:sz w:val="18"/>
              </w:rPr>
              <w:t>sau dintr-o categorie</w:t>
            </w:r>
            <w:r>
              <w:rPr>
                <w:spacing w:val="40"/>
                <w:sz w:val="18"/>
              </w:rPr>
              <w:t xml:space="preserve"> </w:t>
            </w:r>
            <w:r>
              <w:rPr>
                <w:sz w:val="18"/>
              </w:rPr>
              <w:t>sau superioară, cu excepția nucului și alunului, care poate fi material de plantare CAC (conformitas agraria communitatis) (acest document va fi prezentat obligatoriu la solicitarea celei de-</w:t>
            </w:r>
            <w:r>
              <w:rPr>
                <w:spacing w:val="40"/>
                <w:sz w:val="18"/>
              </w:rPr>
              <w:t xml:space="preserve"> </w:t>
            </w:r>
            <w:r>
              <w:rPr>
                <w:sz w:val="18"/>
              </w:rPr>
              <w:t>a doua cereri de plată) şi daca respecta condițiile prevăzute in Fişa tehnică a submăsurii 6.1.</w:t>
            </w:r>
          </w:p>
          <w:p w14:paraId="5D0BC4D8" w14:textId="77777777" w:rsidR="005B4DD7" w:rsidRDefault="00000000">
            <w:pPr>
              <w:pStyle w:val="TableParagraph"/>
              <w:spacing w:before="8" w:line="268" w:lineRule="auto"/>
              <w:ind w:left="70" w:right="10"/>
              <w:jc w:val="both"/>
              <w:rPr>
                <w:sz w:val="18"/>
              </w:rPr>
            </w:pPr>
            <w:r>
              <w:rPr>
                <w:sz w:val="18"/>
              </w:rPr>
              <w:t>De aceasta verificare</w:t>
            </w:r>
            <w:r>
              <w:rPr>
                <w:spacing w:val="16"/>
                <w:sz w:val="18"/>
              </w:rPr>
              <w:t xml:space="preserve"> </w:t>
            </w:r>
            <w:r>
              <w:rPr>
                <w:sz w:val="18"/>
              </w:rPr>
              <w:t>se va tine cont la doar la evaluarea</w:t>
            </w:r>
            <w:r>
              <w:rPr>
                <w:spacing w:val="15"/>
                <w:sz w:val="18"/>
              </w:rPr>
              <w:t xml:space="preserve"> </w:t>
            </w:r>
            <w:r>
              <w:rPr>
                <w:sz w:val="18"/>
              </w:rPr>
              <w:t>criteriului</w:t>
            </w:r>
            <w:r>
              <w:rPr>
                <w:spacing w:val="15"/>
                <w:sz w:val="18"/>
              </w:rPr>
              <w:t xml:space="preserve"> </w:t>
            </w:r>
            <w:r>
              <w:rPr>
                <w:sz w:val="18"/>
              </w:rPr>
              <w:t>de selectie.</w:t>
            </w:r>
            <w:r>
              <w:rPr>
                <w:spacing w:val="40"/>
                <w:sz w:val="18"/>
              </w:rPr>
              <w:t xml:space="preserve"> </w:t>
            </w:r>
            <w:r>
              <w:rPr>
                <w:sz w:val="18"/>
              </w:rPr>
              <w:t>În cadrul acestei Submăsuri sunt eligibile pentru sprijin proiectele implementate</w:t>
            </w:r>
            <w:r>
              <w:rPr>
                <w:spacing w:val="40"/>
                <w:sz w:val="18"/>
              </w:rPr>
              <w:t xml:space="preserve"> </w:t>
            </w:r>
            <w:r>
              <w:rPr>
                <w:sz w:val="18"/>
              </w:rPr>
              <w:t>în UAT-urile care au nota de favorabilitate potențată ≥2,00.</w:t>
            </w:r>
          </w:p>
          <w:p w14:paraId="278B686A" w14:textId="77777777" w:rsidR="005B4DD7" w:rsidRDefault="00000000">
            <w:pPr>
              <w:pStyle w:val="TableParagraph"/>
              <w:spacing w:before="6" w:line="276" w:lineRule="auto"/>
              <w:ind w:left="70" w:right="5"/>
              <w:jc w:val="both"/>
              <w:rPr>
                <w:sz w:val="18"/>
              </w:rPr>
            </w:pPr>
            <w:r>
              <w:rPr>
                <w:sz w:val="18"/>
              </w:rPr>
              <w:t>În cazul UAT-urilor care au nota de favorabilitate potențată &lt;2,00 pot fi eligibile amplasamentele din cadrul UAT-ului dacă solicitantul sprijinului furnizează AFIR</w:t>
            </w:r>
            <w:r>
              <w:rPr>
                <w:spacing w:val="40"/>
                <w:sz w:val="18"/>
              </w:rPr>
              <w:t xml:space="preserve"> </w:t>
            </w:r>
            <w:r>
              <w:rPr>
                <w:sz w:val="18"/>
              </w:rPr>
              <w:t>un studiu avizat de ICDP Mărăcineni, efectuat prin metodologia studiului privind zonarea speciilor pomicole, conform căruia se demonstrează că amplasamentul respectiv are o notă de favorabilitate naturală sau potențată ≥2,00.</w:t>
            </w:r>
          </w:p>
          <w:p w14:paraId="2A316B19" w14:textId="77777777" w:rsidR="005B4DD7" w:rsidRDefault="00000000">
            <w:pPr>
              <w:pStyle w:val="TableParagraph"/>
              <w:spacing w:line="278" w:lineRule="auto"/>
              <w:ind w:left="70" w:right="50"/>
              <w:jc w:val="both"/>
              <w:rPr>
                <w:sz w:val="18"/>
              </w:rPr>
            </w:pPr>
            <w:r>
              <w:rPr>
                <w:sz w:val="18"/>
              </w:rPr>
              <w:t>Informațiile privind obținerea studiului necesar recalculării notelor de favorabilitate</w:t>
            </w:r>
            <w:r>
              <w:rPr>
                <w:spacing w:val="67"/>
                <w:sz w:val="18"/>
              </w:rPr>
              <w:t xml:space="preserve"> </w:t>
            </w:r>
            <w:r>
              <w:rPr>
                <w:sz w:val="18"/>
              </w:rPr>
              <w:t>pe</w:t>
            </w:r>
            <w:r>
              <w:rPr>
                <w:spacing w:val="67"/>
                <w:sz w:val="18"/>
              </w:rPr>
              <w:t xml:space="preserve"> </w:t>
            </w:r>
            <w:r>
              <w:rPr>
                <w:sz w:val="18"/>
              </w:rPr>
              <w:t>amplasamentele</w:t>
            </w:r>
            <w:r>
              <w:rPr>
                <w:spacing w:val="71"/>
                <w:sz w:val="18"/>
              </w:rPr>
              <w:t xml:space="preserve"> </w:t>
            </w:r>
            <w:r>
              <w:rPr>
                <w:sz w:val="18"/>
              </w:rPr>
              <w:t>din</w:t>
            </w:r>
            <w:r>
              <w:rPr>
                <w:spacing w:val="67"/>
                <w:sz w:val="18"/>
              </w:rPr>
              <w:t xml:space="preserve"> </w:t>
            </w:r>
            <w:r>
              <w:rPr>
                <w:sz w:val="18"/>
              </w:rPr>
              <w:t>cadrul</w:t>
            </w:r>
            <w:r>
              <w:rPr>
                <w:spacing w:val="69"/>
                <w:sz w:val="18"/>
              </w:rPr>
              <w:t xml:space="preserve"> </w:t>
            </w:r>
            <w:r>
              <w:rPr>
                <w:sz w:val="18"/>
              </w:rPr>
              <w:t>UAT-urilor</w:t>
            </w:r>
            <w:r>
              <w:rPr>
                <w:spacing w:val="67"/>
                <w:sz w:val="18"/>
              </w:rPr>
              <w:t xml:space="preserve"> </w:t>
            </w:r>
            <w:r>
              <w:rPr>
                <w:sz w:val="18"/>
              </w:rPr>
              <w:t>care</w:t>
            </w:r>
            <w:r>
              <w:rPr>
                <w:spacing w:val="67"/>
                <w:sz w:val="18"/>
              </w:rPr>
              <w:t xml:space="preserve"> </w:t>
            </w:r>
            <w:r>
              <w:rPr>
                <w:sz w:val="18"/>
              </w:rPr>
              <w:t>au</w:t>
            </w:r>
            <w:r>
              <w:rPr>
                <w:spacing w:val="70"/>
                <w:sz w:val="18"/>
              </w:rPr>
              <w:t xml:space="preserve"> </w:t>
            </w:r>
            <w:r>
              <w:rPr>
                <w:sz w:val="18"/>
              </w:rPr>
              <w:t>o</w:t>
            </w:r>
            <w:r>
              <w:rPr>
                <w:spacing w:val="66"/>
                <w:sz w:val="18"/>
              </w:rPr>
              <w:t xml:space="preserve"> </w:t>
            </w:r>
            <w:r>
              <w:rPr>
                <w:sz w:val="18"/>
              </w:rPr>
              <w:t>notă</w:t>
            </w:r>
            <w:r>
              <w:rPr>
                <w:spacing w:val="68"/>
                <w:sz w:val="18"/>
              </w:rPr>
              <w:t xml:space="preserve"> </w:t>
            </w:r>
            <w:r>
              <w:rPr>
                <w:spacing w:val="-5"/>
                <w:sz w:val="18"/>
              </w:rPr>
              <w:t>de</w:t>
            </w:r>
          </w:p>
        </w:tc>
      </w:tr>
    </w:tbl>
    <w:p w14:paraId="5620C699" w14:textId="77777777" w:rsidR="005B4DD7" w:rsidRDefault="005B4DD7">
      <w:pPr>
        <w:spacing w:line="278" w:lineRule="auto"/>
        <w:jc w:val="both"/>
        <w:rPr>
          <w:sz w:val="18"/>
        </w:rPr>
        <w:sectPr w:rsidR="005B4DD7">
          <w:pgSz w:w="11930" w:h="16850"/>
          <w:pgMar w:top="1680" w:right="320" w:bottom="660" w:left="840" w:header="732" w:footer="465" w:gutter="0"/>
          <w:cols w:space="720"/>
        </w:sectPr>
      </w:pPr>
    </w:p>
    <w:p w14:paraId="426FC502"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107F3979" w14:textId="77777777">
        <w:trPr>
          <w:trHeight w:val="5044"/>
        </w:trPr>
        <w:tc>
          <w:tcPr>
            <w:tcW w:w="3548" w:type="dxa"/>
          </w:tcPr>
          <w:p w14:paraId="54E5A701" w14:textId="77777777" w:rsidR="005B4DD7" w:rsidRDefault="005B4DD7">
            <w:pPr>
              <w:pStyle w:val="TableParagraph"/>
              <w:rPr>
                <w:rFonts w:ascii="Times New Roman"/>
                <w:sz w:val="18"/>
              </w:rPr>
            </w:pPr>
          </w:p>
        </w:tc>
        <w:tc>
          <w:tcPr>
            <w:tcW w:w="6805" w:type="dxa"/>
          </w:tcPr>
          <w:p w14:paraId="0944C3EF" w14:textId="77777777" w:rsidR="005B4DD7" w:rsidRDefault="00000000">
            <w:pPr>
              <w:pStyle w:val="TableParagraph"/>
              <w:spacing w:line="186" w:lineRule="exact"/>
              <w:ind w:left="70"/>
              <w:jc w:val="both"/>
              <w:rPr>
                <w:sz w:val="18"/>
              </w:rPr>
            </w:pPr>
            <w:r>
              <w:rPr>
                <w:sz w:val="18"/>
              </w:rPr>
              <w:t>favorabilitate</w:t>
            </w:r>
            <w:r>
              <w:rPr>
                <w:spacing w:val="69"/>
                <w:sz w:val="18"/>
              </w:rPr>
              <w:t xml:space="preserve"> </w:t>
            </w:r>
            <w:r>
              <w:rPr>
                <w:sz w:val="18"/>
              </w:rPr>
              <w:t>potențată</w:t>
            </w:r>
            <w:r>
              <w:rPr>
                <w:spacing w:val="69"/>
                <w:sz w:val="18"/>
              </w:rPr>
              <w:t xml:space="preserve"> </w:t>
            </w:r>
            <w:r>
              <w:rPr>
                <w:sz w:val="18"/>
              </w:rPr>
              <w:t>&lt;2,00</w:t>
            </w:r>
            <w:r>
              <w:rPr>
                <w:spacing w:val="68"/>
                <w:sz w:val="18"/>
              </w:rPr>
              <w:t xml:space="preserve"> </w:t>
            </w:r>
            <w:r>
              <w:rPr>
                <w:sz w:val="18"/>
              </w:rPr>
              <w:t>se</w:t>
            </w:r>
            <w:r>
              <w:rPr>
                <w:spacing w:val="70"/>
                <w:sz w:val="18"/>
              </w:rPr>
              <w:t xml:space="preserve"> </w:t>
            </w:r>
            <w:r>
              <w:rPr>
                <w:sz w:val="18"/>
              </w:rPr>
              <w:t>regasesc</w:t>
            </w:r>
            <w:r>
              <w:rPr>
                <w:spacing w:val="69"/>
                <w:sz w:val="18"/>
              </w:rPr>
              <w:t xml:space="preserve"> </w:t>
            </w:r>
            <w:r>
              <w:rPr>
                <w:sz w:val="18"/>
              </w:rPr>
              <w:t>pe</w:t>
            </w:r>
            <w:r>
              <w:rPr>
                <w:spacing w:val="71"/>
                <w:sz w:val="18"/>
              </w:rPr>
              <w:t xml:space="preserve"> </w:t>
            </w:r>
            <w:r>
              <w:rPr>
                <w:sz w:val="18"/>
              </w:rPr>
              <w:t>pagina</w:t>
            </w:r>
            <w:r>
              <w:rPr>
                <w:spacing w:val="71"/>
                <w:sz w:val="18"/>
              </w:rPr>
              <w:t xml:space="preserve"> </w:t>
            </w:r>
            <w:r>
              <w:rPr>
                <w:sz w:val="18"/>
              </w:rPr>
              <w:t>web</w:t>
            </w:r>
            <w:r>
              <w:rPr>
                <w:spacing w:val="70"/>
                <w:sz w:val="18"/>
              </w:rPr>
              <w:t xml:space="preserve"> </w:t>
            </w:r>
            <w:r>
              <w:rPr>
                <w:sz w:val="18"/>
              </w:rPr>
              <w:t>a</w:t>
            </w:r>
            <w:r>
              <w:rPr>
                <w:spacing w:val="69"/>
                <w:sz w:val="18"/>
              </w:rPr>
              <w:t xml:space="preserve"> </w:t>
            </w:r>
            <w:r>
              <w:rPr>
                <w:sz w:val="18"/>
              </w:rPr>
              <w:t>Institutului</w:t>
            </w:r>
            <w:r>
              <w:rPr>
                <w:spacing w:val="69"/>
                <w:sz w:val="18"/>
              </w:rPr>
              <w:t xml:space="preserve"> </w:t>
            </w:r>
            <w:r>
              <w:rPr>
                <w:spacing w:val="-5"/>
                <w:sz w:val="18"/>
              </w:rPr>
              <w:t>de</w:t>
            </w:r>
          </w:p>
          <w:p w14:paraId="2E1D50E3" w14:textId="77777777" w:rsidR="005B4DD7" w:rsidRDefault="00000000">
            <w:pPr>
              <w:pStyle w:val="TableParagraph"/>
              <w:spacing w:before="31" w:line="276" w:lineRule="auto"/>
              <w:ind w:left="70" w:right="9"/>
              <w:jc w:val="both"/>
              <w:rPr>
                <w:sz w:val="18"/>
              </w:rPr>
            </w:pPr>
            <w:r>
              <w:rPr>
                <w:sz w:val="18"/>
              </w:rPr>
              <w:t xml:space="preserve">Cercetare - Dezvoltare pentru Pomicultura Pitești –Maracineni la urmatoarea adresa web: </w:t>
            </w:r>
            <w:hyperlink r:id="rId34">
              <w:r>
                <w:rPr>
                  <w:sz w:val="18"/>
                </w:rPr>
                <w:t>http://icdp.ro/anunturi/Pasi%20recalculare.pdf</w:t>
              </w:r>
            </w:hyperlink>
          </w:p>
          <w:p w14:paraId="35B4DC9F" w14:textId="77777777" w:rsidR="005B4DD7" w:rsidRDefault="00000000">
            <w:pPr>
              <w:pStyle w:val="TableParagraph"/>
              <w:spacing w:before="6" w:line="271" w:lineRule="auto"/>
              <w:ind w:left="70" w:right="52"/>
              <w:jc w:val="both"/>
              <w:rPr>
                <w:sz w:val="18"/>
              </w:rPr>
            </w:pPr>
            <w:r>
              <w:rPr>
                <w:sz w:val="18"/>
              </w:rPr>
              <w:t xml:space="preserve">Semnificația notelor din tabelul privind gradul de favorabilitate al unui amplasament pentru o specie pomicolă se regăsește în Anexa nr. 6 la Ghidul </w:t>
            </w:r>
            <w:r>
              <w:rPr>
                <w:spacing w:val="-2"/>
                <w:sz w:val="18"/>
              </w:rPr>
              <w:t>solicitantului.</w:t>
            </w:r>
          </w:p>
          <w:p w14:paraId="76809687" w14:textId="77777777" w:rsidR="005B4DD7" w:rsidRDefault="00000000">
            <w:pPr>
              <w:pStyle w:val="TableParagraph"/>
              <w:spacing w:line="278" w:lineRule="auto"/>
              <w:ind w:left="70" w:right="5976"/>
              <w:jc w:val="both"/>
              <w:rPr>
                <w:sz w:val="18"/>
              </w:rPr>
            </w:pPr>
            <w:r>
              <w:rPr>
                <w:sz w:val="18"/>
              </w:rPr>
              <w:t xml:space="preserve">Doc. 10 </w:t>
            </w:r>
            <w:r>
              <w:rPr>
                <w:spacing w:val="-2"/>
                <w:sz w:val="18"/>
              </w:rPr>
              <w:t>ATENȚIE:</w:t>
            </w:r>
          </w:p>
          <w:p w14:paraId="3E1B9FEC" w14:textId="77777777" w:rsidR="005B4DD7" w:rsidRDefault="00000000">
            <w:pPr>
              <w:pStyle w:val="TableParagraph"/>
              <w:numPr>
                <w:ilvl w:val="0"/>
                <w:numId w:val="18"/>
              </w:numPr>
              <w:tabs>
                <w:tab w:val="left" w:pos="865"/>
                <w:tab w:val="left" w:pos="866"/>
              </w:tabs>
              <w:spacing w:line="276" w:lineRule="auto"/>
              <w:ind w:right="4" w:firstLine="0"/>
              <w:jc w:val="both"/>
              <w:rPr>
                <w:sz w:val="18"/>
              </w:rPr>
            </w:pPr>
            <w:r>
              <w:rPr>
                <w:sz w:val="18"/>
              </w:rPr>
              <w:t>În cazul proiectelor care vizează acțiuni de plantare şi/sau defrişare, la momentul acordării celei de-a doua tranşe de plată, se va prezenta autorizația de plantare / autorizația de defrișare, documente conform legislației în vigoare.</w:t>
            </w:r>
          </w:p>
          <w:p w14:paraId="44D2E358" w14:textId="77777777" w:rsidR="005B4DD7" w:rsidRDefault="00000000">
            <w:pPr>
              <w:pStyle w:val="TableParagraph"/>
              <w:numPr>
                <w:ilvl w:val="0"/>
                <w:numId w:val="18"/>
              </w:numPr>
              <w:tabs>
                <w:tab w:val="left" w:pos="793"/>
                <w:tab w:val="left" w:pos="794"/>
              </w:tabs>
              <w:spacing w:before="6" w:line="271" w:lineRule="auto"/>
              <w:ind w:right="11" w:firstLine="0"/>
              <w:jc w:val="both"/>
              <w:rPr>
                <w:sz w:val="18"/>
              </w:rPr>
            </w:pPr>
            <w:r>
              <w:rPr>
                <w:sz w:val="18"/>
              </w:rPr>
              <w:t>În cazul producătorilor de semințe şi material săditor, la momentul depunerii Cererii de Finanțare se va prezenta autorizația pentru producerea, prelucrarea și comercializarea semințelor certificate și a materialului săditor, documente conform legislației în vigoare.</w:t>
            </w:r>
          </w:p>
          <w:p w14:paraId="6968932A" w14:textId="77777777" w:rsidR="005B4DD7" w:rsidRDefault="00000000">
            <w:pPr>
              <w:pStyle w:val="TableParagraph"/>
              <w:spacing w:before="6" w:line="276" w:lineRule="auto"/>
              <w:ind w:left="70" w:right="6"/>
              <w:jc w:val="both"/>
              <w:rPr>
                <w:sz w:val="18"/>
              </w:rPr>
            </w:pPr>
            <w:r>
              <w:rPr>
                <w:sz w:val="18"/>
              </w:rPr>
              <w:t>Expertul verifica in planul de afaceri in cazul exploatațiilor de viță de vie pentru vin din arealele vitiocole nominalizate prin OMADR 397/2003, daca acestea se regăsesc în arealele viticole şi încadrarea localităților pe regiuni viticole, podgorii şi centre viticole.</w:t>
            </w:r>
          </w:p>
          <w:p w14:paraId="6BE2972F" w14:textId="77777777" w:rsidR="005B4DD7" w:rsidRDefault="00000000">
            <w:pPr>
              <w:pStyle w:val="TableParagraph"/>
              <w:spacing w:before="6"/>
              <w:ind w:left="70"/>
              <w:jc w:val="both"/>
              <w:rPr>
                <w:sz w:val="18"/>
              </w:rPr>
            </w:pPr>
            <w:r>
              <w:rPr>
                <w:sz w:val="18"/>
              </w:rPr>
              <w:t>Solicitanții</w:t>
            </w:r>
            <w:r>
              <w:rPr>
                <w:spacing w:val="23"/>
                <w:sz w:val="18"/>
              </w:rPr>
              <w:t xml:space="preserve"> </w:t>
            </w:r>
            <w:r>
              <w:rPr>
                <w:sz w:val="18"/>
              </w:rPr>
              <w:t>care</w:t>
            </w:r>
            <w:r>
              <w:rPr>
                <w:spacing w:val="25"/>
                <w:sz w:val="18"/>
              </w:rPr>
              <w:t xml:space="preserve"> </w:t>
            </w:r>
            <w:r>
              <w:rPr>
                <w:sz w:val="18"/>
              </w:rPr>
              <w:t>dețin</w:t>
            </w:r>
            <w:r>
              <w:rPr>
                <w:spacing w:val="24"/>
                <w:sz w:val="18"/>
              </w:rPr>
              <w:t xml:space="preserve"> </w:t>
            </w:r>
            <w:r>
              <w:rPr>
                <w:sz w:val="18"/>
              </w:rPr>
              <w:t>exploatații</w:t>
            </w:r>
            <w:r>
              <w:rPr>
                <w:spacing w:val="24"/>
                <w:sz w:val="18"/>
              </w:rPr>
              <w:t xml:space="preserve"> </w:t>
            </w:r>
            <w:r>
              <w:rPr>
                <w:sz w:val="18"/>
              </w:rPr>
              <w:t>de</w:t>
            </w:r>
            <w:r>
              <w:rPr>
                <w:spacing w:val="25"/>
                <w:sz w:val="18"/>
              </w:rPr>
              <w:t xml:space="preserve"> </w:t>
            </w:r>
            <w:r>
              <w:rPr>
                <w:sz w:val="18"/>
              </w:rPr>
              <w:t>viță</w:t>
            </w:r>
            <w:r>
              <w:rPr>
                <w:spacing w:val="23"/>
                <w:sz w:val="18"/>
              </w:rPr>
              <w:t xml:space="preserve"> </w:t>
            </w:r>
            <w:r>
              <w:rPr>
                <w:sz w:val="18"/>
              </w:rPr>
              <w:t>de</w:t>
            </w:r>
            <w:r>
              <w:rPr>
                <w:spacing w:val="25"/>
                <w:sz w:val="18"/>
              </w:rPr>
              <w:t xml:space="preserve"> </w:t>
            </w:r>
            <w:r>
              <w:rPr>
                <w:sz w:val="18"/>
              </w:rPr>
              <w:t>vie</w:t>
            </w:r>
            <w:r>
              <w:rPr>
                <w:spacing w:val="24"/>
                <w:sz w:val="18"/>
              </w:rPr>
              <w:t xml:space="preserve"> </w:t>
            </w:r>
            <w:r>
              <w:rPr>
                <w:sz w:val="18"/>
              </w:rPr>
              <w:t>sunt</w:t>
            </w:r>
            <w:r>
              <w:rPr>
                <w:spacing w:val="25"/>
                <w:sz w:val="18"/>
              </w:rPr>
              <w:t xml:space="preserve"> </w:t>
            </w:r>
            <w:r>
              <w:rPr>
                <w:sz w:val="18"/>
              </w:rPr>
              <w:t>verificati</w:t>
            </w:r>
            <w:r>
              <w:rPr>
                <w:spacing w:val="24"/>
                <w:sz w:val="18"/>
              </w:rPr>
              <w:t xml:space="preserve"> </w:t>
            </w:r>
            <w:r>
              <w:rPr>
                <w:sz w:val="18"/>
              </w:rPr>
              <w:t>in</w:t>
            </w:r>
            <w:r>
              <w:rPr>
                <w:spacing w:val="24"/>
                <w:sz w:val="18"/>
              </w:rPr>
              <w:t xml:space="preserve"> </w:t>
            </w:r>
            <w:r>
              <w:rPr>
                <w:sz w:val="18"/>
              </w:rPr>
              <w:t>baza</w:t>
            </w:r>
            <w:r>
              <w:rPr>
                <w:spacing w:val="24"/>
                <w:sz w:val="18"/>
              </w:rPr>
              <w:t xml:space="preserve"> </w:t>
            </w:r>
            <w:r>
              <w:rPr>
                <w:sz w:val="18"/>
              </w:rPr>
              <w:t>de</w:t>
            </w:r>
            <w:r>
              <w:rPr>
                <w:spacing w:val="25"/>
                <w:sz w:val="18"/>
              </w:rPr>
              <w:t xml:space="preserve"> </w:t>
            </w:r>
            <w:r>
              <w:rPr>
                <w:spacing w:val="-4"/>
                <w:sz w:val="18"/>
              </w:rPr>
              <w:t>date</w:t>
            </w:r>
          </w:p>
          <w:p w14:paraId="6ECED99C" w14:textId="77777777" w:rsidR="005B4DD7" w:rsidRDefault="00000000">
            <w:pPr>
              <w:pStyle w:val="TableParagraph"/>
              <w:spacing w:before="36"/>
              <w:ind w:left="70"/>
              <w:jc w:val="both"/>
              <w:rPr>
                <w:sz w:val="18"/>
              </w:rPr>
            </w:pPr>
            <w:r>
              <w:rPr>
                <w:sz w:val="18"/>
              </w:rPr>
              <w:t>APIA,</w:t>
            </w:r>
            <w:r>
              <w:rPr>
                <w:spacing w:val="55"/>
                <w:sz w:val="18"/>
              </w:rPr>
              <w:t xml:space="preserve"> </w:t>
            </w:r>
            <w:r>
              <w:rPr>
                <w:sz w:val="18"/>
              </w:rPr>
              <w:t>după</w:t>
            </w:r>
            <w:r>
              <w:rPr>
                <w:spacing w:val="-3"/>
                <w:sz w:val="18"/>
              </w:rPr>
              <w:t xml:space="preserve"> </w:t>
            </w:r>
            <w:r>
              <w:rPr>
                <w:sz w:val="18"/>
              </w:rPr>
              <w:t>CNP-ul</w:t>
            </w:r>
            <w:r>
              <w:rPr>
                <w:spacing w:val="-4"/>
                <w:sz w:val="18"/>
              </w:rPr>
              <w:t xml:space="preserve"> </w:t>
            </w:r>
            <w:r>
              <w:rPr>
                <w:sz w:val="18"/>
              </w:rPr>
              <w:t>dacă</w:t>
            </w:r>
            <w:r>
              <w:rPr>
                <w:spacing w:val="-3"/>
                <w:sz w:val="18"/>
              </w:rPr>
              <w:t xml:space="preserve"> </w:t>
            </w:r>
            <w:r>
              <w:rPr>
                <w:sz w:val="18"/>
              </w:rPr>
              <w:t>suprafața</w:t>
            </w:r>
            <w:r>
              <w:rPr>
                <w:spacing w:val="-3"/>
                <w:sz w:val="18"/>
              </w:rPr>
              <w:t xml:space="preserve"> </w:t>
            </w:r>
            <w:r>
              <w:rPr>
                <w:sz w:val="18"/>
              </w:rPr>
              <w:t>corespunde</w:t>
            </w:r>
            <w:r>
              <w:rPr>
                <w:spacing w:val="-1"/>
                <w:sz w:val="18"/>
              </w:rPr>
              <w:t xml:space="preserve"> </w:t>
            </w:r>
            <w:r>
              <w:rPr>
                <w:sz w:val="18"/>
              </w:rPr>
              <w:t>cu</w:t>
            </w:r>
            <w:r>
              <w:rPr>
                <w:spacing w:val="-1"/>
                <w:sz w:val="18"/>
              </w:rPr>
              <w:t xml:space="preserve"> </w:t>
            </w:r>
            <w:r>
              <w:rPr>
                <w:sz w:val="18"/>
              </w:rPr>
              <w:t>cea</w:t>
            </w:r>
            <w:r>
              <w:rPr>
                <w:spacing w:val="-3"/>
                <w:sz w:val="18"/>
              </w:rPr>
              <w:t xml:space="preserve"> </w:t>
            </w:r>
            <w:r>
              <w:rPr>
                <w:sz w:val="18"/>
              </w:rPr>
              <w:t xml:space="preserve">din </w:t>
            </w:r>
            <w:r>
              <w:rPr>
                <w:spacing w:val="-2"/>
                <w:sz w:val="18"/>
              </w:rPr>
              <w:t>proiect.</w:t>
            </w:r>
          </w:p>
        </w:tc>
      </w:tr>
    </w:tbl>
    <w:p w14:paraId="7BCC9DE9" w14:textId="77777777" w:rsidR="005B4DD7" w:rsidRDefault="005B4DD7">
      <w:pPr>
        <w:pStyle w:val="BodyText"/>
      </w:pPr>
    </w:p>
    <w:p w14:paraId="73D2F45E" w14:textId="77777777" w:rsidR="005B4DD7" w:rsidRDefault="005B4DD7">
      <w:pPr>
        <w:pStyle w:val="BodyText"/>
        <w:spacing w:before="3"/>
        <w:rPr>
          <w:sz w:val="19"/>
        </w:rPr>
      </w:pPr>
    </w:p>
    <w:p w14:paraId="7EF5BCBF" w14:textId="77777777" w:rsidR="005B4DD7" w:rsidRDefault="00000000">
      <w:pPr>
        <w:pStyle w:val="ListParagraph"/>
        <w:numPr>
          <w:ilvl w:val="0"/>
          <w:numId w:val="17"/>
        </w:numPr>
        <w:tabs>
          <w:tab w:val="left" w:pos="810"/>
        </w:tabs>
        <w:rPr>
          <w:b/>
          <w:sz w:val="18"/>
        </w:rPr>
      </w:pPr>
      <w:r>
        <w:rPr>
          <w:b/>
          <w:sz w:val="18"/>
        </w:rPr>
        <w:t>)</w:t>
      </w:r>
      <w:r>
        <w:rPr>
          <w:b/>
          <w:spacing w:val="-2"/>
          <w:sz w:val="18"/>
        </w:rPr>
        <w:t xml:space="preserve"> </w:t>
      </w:r>
      <w:r>
        <w:rPr>
          <w:b/>
          <w:sz w:val="18"/>
        </w:rPr>
        <w:t>în</w:t>
      </w:r>
      <w:r>
        <w:rPr>
          <w:b/>
          <w:spacing w:val="-3"/>
          <w:sz w:val="18"/>
        </w:rPr>
        <w:t xml:space="preserve"> </w:t>
      </w:r>
      <w:r>
        <w:rPr>
          <w:b/>
          <w:sz w:val="18"/>
        </w:rPr>
        <w:t>cazul</w:t>
      </w:r>
      <w:r>
        <w:rPr>
          <w:b/>
          <w:spacing w:val="-3"/>
          <w:sz w:val="18"/>
        </w:rPr>
        <w:t xml:space="preserve"> </w:t>
      </w:r>
      <w:r>
        <w:rPr>
          <w:b/>
          <w:sz w:val="18"/>
        </w:rPr>
        <w:t>proiectelor</w:t>
      </w:r>
      <w:r>
        <w:rPr>
          <w:b/>
          <w:spacing w:val="-3"/>
          <w:sz w:val="18"/>
        </w:rPr>
        <w:t xml:space="preserve"> </w:t>
      </w:r>
      <w:r>
        <w:rPr>
          <w:b/>
          <w:sz w:val="18"/>
        </w:rPr>
        <w:t>încadrate</w:t>
      </w:r>
      <w:r>
        <w:rPr>
          <w:b/>
          <w:spacing w:val="-3"/>
          <w:sz w:val="18"/>
        </w:rPr>
        <w:t xml:space="preserve"> </w:t>
      </w:r>
      <w:r>
        <w:rPr>
          <w:b/>
          <w:sz w:val="18"/>
        </w:rPr>
        <w:t>în</w:t>
      </w:r>
      <w:r>
        <w:rPr>
          <w:b/>
          <w:spacing w:val="-3"/>
          <w:sz w:val="18"/>
        </w:rPr>
        <w:t xml:space="preserve"> </w:t>
      </w:r>
      <w:r>
        <w:rPr>
          <w:b/>
          <w:spacing w:val="-2"/>
          <w:sz w:val="18"/>
        </w:rPr>
        <w:t>art.19.1.a.ii:</w:t>
      </w:r>
    </w:p>
    <w:p w14:paraId="3456DC4E" w14:textId="77777777" w:rsidR="005B4DD7" w:rsidRDefault="00000000">
      <w:pPr>
        <w:pStyle w:val="ListParagraph"/>
        <w:numPr>
          <w:ilvl w:val="1"/>
          <w:numId w:val="17"/>
        </w:numPr>
        <w:tabs>
          <w:tab w:val="left" w:pos="824"/>
        </w:tabs>
        <w:spacing w:before="31"/>
        <w:rPr>
          <w:sz w:val="18"/>
        </w:rPr>
      </w:pPr>
      <w:r>
        <w:rPr>
          <w:sz w:val="18"/>
        </w:rPr>
        <w:t>situația</w:t>
      </w:r>
      <w:r>
        <w:rPr>
          <w:spacing w:val="-7"/>
          <w:sz w:val="18"/>
        </w:rPr>
        <w:t xml:space="preserve"> </w:t>
      </w:r>
      <w:r>
        <w:rPr>
          <w:sz w:val="18"/>
        </w:rPr>
        <w:t>economică</w:t>
      </w:r>
      <w:r>
        <w:rPr>
          <w:spacing w:val="-3"/>
          <w:sz w:val="18"/>
        </w:rPr>
        <w:t xml:space="preserve"> </w:t>
      </w:r>
      <w:r>
        <w:rPr>
          <w:sz w:val="18"/>
        </w:rPr>
        <w:t>inițială</w:t>
      </w:r>
      <w:r>
        <w:rPr>
          <w:spacing w:val="-1"/>
          <w:sz w:val="18"/>
        </w:rPr>
        <w:t xml:space="preserve"> </w:t>
      </w:r>
      <w:r>
        <w:rPr>
          <w:sz w:val="18"/>
        </w:rPr>
        <w:t>a</w:t>
      </w:r>
      <w:r>
        <w:rPr>
          <w:spacing w:val="-4"/>
          <w:sz w:val="18"/>
        </w:rPr>
        <w:t xml:space="preserve"> </w:t>
      </w:r>
      <w:r>
        <w:rPr>
          <w:sz w:val="18"/>
        </w:rPr>
        <w:t>persoanei,</w:t>
      </w:r>
      <w:r>
        <w:rPr>
          <w:spacing w:val="-2"/>
          <w:sz w:val="18"/>
        </w:rPr>
        <w:t xml:space="preserve"> </w:t>
      </w:r>
      <w:r>
        <w:rPr>
          <w:sz w:val="18"/>
        </w:rPr>
        <w:t>a</w:t>
      </w:r>
      <w:r>
        <w:rPr>
          <w:spacing w:val="-4"/>
          <w:sz w:val="18"/>
        </w:rPr>
        <w:t xml:space="preserve"> </w:t>
      </w:r>
      <w:r>
        <w:rPr>
          <w:sz w:val="18"/>
        </w:rPr>
        <w:t>microîntreprinderii</w:t>
      </w:r>
      <w:r>
        <w:rPr>
          <w:spacing w:val="-3"/>
          <w:sz w:val="18"/>
        </w:rPr>
        <w:t xml:space="preserve"> </w:t>
      </w:r>
      <w:r>
        <w:rPr>
          <w:sz w:val="18"/>
        </w:rPr>
        <w:t>sau</w:t>
      </w:r>
      <w:r>
        <w:rPr>
          <w:spacing w:val="-2"/>
          <w:sz w:val="18"/>
        </w:rPr>
        <w:t xml:space="preserve"> </w:t>
      </w:r>
      <w:r>
        <w:rPr>
          <w:sz w:val="18"/>
        </w:rPr>
        <w:t>a</w:t>
      </w:r>
      <w:r>
        <w:rPr>
          <w:spacing w:val="-4"/>
          <w:sz w:val="18"/>
        </w:rPr>
        <w:t xml:space="preserve"> </w:t>
      </w:r>
      <w:r>
        <w:rPr>
          <w:sz w:val="18"/>
        </w:rPr>
        <w:t>întreprinderii</w:t>
      </w:r>
      <w:r>
        <w:rPr>
          <w:spacing w:val="-3"/>
          <w:sz w:val="18"/>
        </w:rPr>
        <w:t xml:space="preserve"> </w:t>
      </w:r>
      <w:r>
        <w:rPr>
          <w:sz w:val="18"/>
        </w:rPr>
        <w:t>mici</w:t>
      </w:r>
      <w:r>
        <w:rPr>
          <w:spacing w:val="1"/>
          <w:sz w:val="18"/>
        </w:rPr>
        <w:t xml:space="preserve"> </w:t>
      </w:r>
      <w:r>
        <w:rPr>
          <w:sz w:val="18"/>
        </w:rPr>
        <w:t>care</w:t>
      </w:r>
      <w:r>
        <w:rPr>
          <w:spacing w:val="-2"/>
          <w:sz w:val="18"/>
        </w:rPr>
        <w:t xml:space="preserve"> </w:t>
      </w:r>
      <w:r>
        <w:rPr>
          <w:sz w:val="18"/>
        </w:rPr>
        <w:t>solicită</w:t>
      </w:r>
      <w:r>
        <w:rPr>
          <w:spacing w:val="-3"/>
          <w:sz w:val="18"/>
        </w:rPr>
        <w:t xml:space="preserve"> </w:t>
      </w:r>
      <w:r>
        <w:rPr>
          <w:spacing w:val="-2"/>
          <w:sz w:val="18"/>
        </w:rPr>
        <w:t>sprijinul;</w:t>
      </w:r>
    </w:p>
    <w:p w14:paraId="034E6BFD" w14:textId="77777777" w:rsidR="005B4DD7" w:rsidRDefault="00000000">
      <w:pPr>
        <w:pStyle w:val="ListParagraph"/>
        <w:numPr>
          <w:ilvl w:val="1"/>
          <w:numId w:val="17"/>
        </w:numPr>
        <w:tabs>
          <w:tab w:val="left" w:pos="875"/>
        </w:tabs>
        <w:spacing w:before="33" w:line="276" w:lineRule="auto"/>
        <w:ind w:left="581" w:right="1399" w:firstLine="0"/>
        <w:rPr>
          <w:sz w:val="18"/>
        </w:rPr>
      </w:pPr>
      <w:r>
        <w:rPr>
          <w:sz w:val="18"/>
        </w:rPr>
        <w:t>etapele</w:t>
      </w:r>
      <w:r>
        <w:rPr>
          <w:spacing w:val="-3"/>
          <w:sz w:val="18"/>
        </w:rPr>
        <w:t xml:space="preserve"> </w:t>
      </w:r>
      <w:r>
        <w:rPr>
          <w:sz w:val="18"/>
        </w:rPr>
        <w:t>și</w:t>
      </w:r>
      <w:r>
        <w:rPr>
          <w:spacing w:val="-6"/>
          <w:sz w:val="18"/>
        </w:rPr>
        <w:t xml:space="preserve"> </w:t>
      </w:r>
      <w:r>
        <w:rPr>
          <w:sz w:val="18"/>
        </w:rPr>
        <w:t>obiectivele</w:t>
      </w:r>
      <w:r>
        <w:rPr>
          <w:spacing w:val="-3"/>
          <w:sz w:val="18"/>
        </w:rPr>
        <w:t xml:space="preserve"> </w:t>
      </w:r>
      <w:r>
        <w:rPr>
          <w:sz w:val="18"/>
        </w:rPr>
        <w:t>pentru</w:t>
      </w:r>
      <w:r>
        <w:rPr>
          <w:spacing w:val="-4"/>
          <w:sz w:val="18"/>
        </w:rPr>
        <w:t xml:space="preserve"> </w:t>
      </w:r>
      <w:r>
        <w:rPr>
          <w:sz w:val="18"/>
        </w:rPr>
        <w:t>dezvoltarea</w:t>
      </w:r>
      <w:r>
        <w:rPr>
          <w:spacing w:val="-4"/>
          <w:sz w:val="18"/>
        </w:rPr>
        <w:t xml:space="preserve"> </w:t>
      </w:r>
      <w:r>
        <w:rPr>
          <w:sz w:val="18"/>
        </w:rPr>
        <w:t>noilor</w:t>
      </w:r>
      <w:r>
        <w:rPr>
          <w:spacing w:val="-4"/>
          <w:sz w:val="18"/>
        </w:rPr>
        <w:t xml:space="preserve"> </w:t>
      </w:r>
      <w:r>
        <w:rPr>
          <w:sz w:val="18"/>
        </w:rPr>
        <w:t>activități</w:t>
      </w:r>
      <w:r>
        <w:rPr>
          <w:spacing w:val="-4"/>
          <w:sz w:val="18"/>
        </w:rPr>
        <w:t xml:space="preserve"> </w:t>
      </w:r>
      <w:r>
        <w:rPr>
          <w:sz w:val="18"/>
        </w:rPr>
        <w:t>ale</w:t>
      </w:r>
      <w:r>
        <w:rPr>
          <w:spacing w:val="-3"/>
          <w:sz w:val="18"/>
        </w:rPr>
        <w:t xml:space="preserve"> </w:t>
      </w:r>
      <w:r>
        <w:rPr>
          <w:sz w:val="18"/>
        </w:rPr>
        <w:t>persoanei</w:t>
      </w:r>
      <w:r>
        <w:rPr>
          <w:spacing w:val="-4"/>
          <w:sz w:val="18"/>
        </w:rPr>
        <w:t xml:space="preserve"> </w:t>
      </w:r>
      <w:r>
        <w:rPr>
          <w:sz w:val="18"/>
        </w:rPr>
        <w:t>sau</w:t>
      </w:r>
      <w:r>
        <w:rPr>
          <w:spacing w:val="-3"/>
          <w:sz w:val="18"/>
        </w:rPr>
        <w:t xml:space="preserve"> </w:t>
      </w:r>
      <w:r>
        <w:rPr>
          <w:sz w:val="18"/>
        </w:rPr>
        <w:t>ale</w:t>
      </w:r>
      <w:r>
        <w:rPr>
          <w:spacing w:val="-3"/>
          <w:sz w:val="18"/>
        </w:rPr>
        <w:t xml:space="preserve"> </w:t>
      </w:r>
      <w:r>
        <w:rPr>
          <w:sz w:val="18"/>
        </w:rPr>
        <w:t>exploatației</w:t>
      </w:r>
      <w:r>
        <w:rPr>
          <w:spacing w:val="-4"/>
          <w:sz w:val="18"/>
        </w:rPr>
        <w:t xml:space="preserve"> </w:t>
      </w:r>
      <w:r>
        <w:rPr>
          <w:sz w:val="18"/>
        </w:rPr>
        <w:t>agricole, ale microîntreprinderii sau ale întreprinderii mici;</w:t>
      </w:r>
    </w:p>
    <w:p w14:paraId="72917F9B" w14:textId="77777777" w:rsidR="005B4DD7" w:rsidRDefault="00000000">
      <w:pPr>
        <w:pStyle w:val="ListParagraph"/>
        <w:numPr>
          <w:ilvl w:val="1"/>
          <w:numId w:val="17"/>
        </w:numPr>
        <w:tabs>
          <w:tab w:val="left" w:pos="925"/>
        </w:tabs>
        <w:spacing w:before="9" w:after="25" w:line="266" w:lineRule="auto"/>
        <w:ind w:left="581" w:right="1022" w:firstLine="0"/>
        <w:rPr>
          <w:sz w:val="18"/>
        </w:rPr>
      </w:pPr>
      <w:r>
        <w:rPr>
          <w:sz w:val="18"/>
        </w:rPr>
        <w:t>detalii</w:t>
      </w:r>
      <w:r>
        <w:rPr>
          <w:spacing w:val="-5"/>
          <w:sz w:val="18"/>
        </w:rPr>
        <w:t xml:space="preserve"> </w:t>
      </w:r>
      <w:r>
        <w:rPr>
          <w:sz w:val="18"/>
        </w:rPr>
        <w:t>privind</w:t>
      </w:r>
      <w:r>
        <w:rPr>
          <w:spacing w:val="-3"/>
          <w:sz w:val="18"/>
        </w:rPr>
        <w:t xml:space="preserve"> </w:t>
      </w:r>
      <w:r>
        <w:rPr>
          <w:sz w:val="18"/>
        </w:rPr>
        <w:t>acțiunile</w:t>
      </w:r>
      <w:r>
        <w:rPr>
          <w:spacing w:val="-3"/>
          <w:sz w:val="18"/>
        </w:rPr>
        <w:t xml:space="preserve"> </w:t>
      </w:r>
      <w:r>
        <w:rPr>
          <w:sz w:val="18"/>
        </w:rPr>
        <w:t>necesare</w:t>
      </w:r>
      <w:r>
        <w:rPr>
          <w:spacing w:val="-3"/>
          <w:sz w:val="18"/>
        </w:rPr>
        <w:t xml:space="preserve"> </w:t>
      </w:r>
      <w:r>
        <w:rPr>
          <w:sz w:val="18"/>
        </w:rPr>
        <w:t>pentru</w:t>
      </w:r>
      <w:r>
        <w:rPr>
          <w:spacing w:val="-4"/>
          <w:sz w:val="18"/>
        </w:rPr>
        <w:t xml:space="preserve"> </w:t>
      </w:r>
      <w:r>
        <w:rPr>
          <w:sz w:val="18"/>
        </w:rPr>
        <w:t>dezvoltarea</w:t>
      </w:r>
      <w:r>
        <w:rPr>
          <w:spacing w:val="-4"/>
          <w:sz w:val="18"/>
        </w:rPr>
        <w:t xml:space="preserve"> </w:t>
      </w:r>
      <w:r>
        <w:rPr>
          <w:sz w:val="18"/>
        </w:rPr>
        <w:t>activităților</w:t>
      </w:r>
      <w:r>
        <w:rPr>
          <w:spacing w:val="-4"/>
          <w:sz w:val="18"/>
        </w:rPr>
        <w:t xml:space="preserve"> </w:t>
      </w:r>
      <w:r>
        <w:rPr>
          <w:sz w:val="18"/>
        </w:rPr>
        <w:t>persoanei</w:t>
      </w:r>
      <w:r>
        <w:rPr>
          <w:spacing w:val="-5"/>
          <w:sz w:val="18"/>
        </w:rPr>
        <w:t xml:space="preserve"> </w:t>
      </w:r>
      <w:r>
        <w:rPr>
          <w:sz w:val="18"/>
        </w:rPr>
        <w:t>sau</w:t>
      </w:r>
      <w:r>
        <w:rPr>
          <w:spacing w:val="-3"/>
          <w:sz w:val="18"/>
        </w:rPr>
        <w:t xml:space="preserve"> </w:t>
      </w:r>
      <w:r>
        <w:rPr>
          <w:sz w:val="18"/>
        </w:rPr>
        <w:t>ale</w:t>
      </w:r>
      <w:r>
        <w:rPr>
          <w:spacing w:val="-3"/>
          <w:sz w:val="18"/>
        </w:rPr>
        <w:t xml:space="preserve"> </w:t>
      </w:r>
      <w:r>
        <w:rPr>
          <w:sz w:val="18"/>
        </w:rPr>
        <w:t>exploatației</w:t>
      </w:r>
      <w:r>
        <w:rPr>
          <w:spacing w:val="-4"/>
          <w:sz w:val="18"/>
        </w:rPr>
        <w:t xml:space="preserve"> </w:t>
      </w:r>
      <w:r>
        <w:rPr>
          <w:sz w:val="18"/>
        </w:rPr>
        <w:t>agricole, ale microîntreprinderii sau ale întreprinderii mici, cum ar fi investițiile, formarea sau consilierea;</w:t>
      </w: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14E540CC" w14:textId="77777777">
        <w:trPr>
          <w:trHeight w:val="877"/>
        </w:trPr>
        <w:tc>
          <w:tcPr>
            <w:tcW w:w="3548" w:type="dxa"/>
            <w:tcBorders>
              <w:left w:val="nil"/>
              <w:right w:val="nil"/>
            </w:tcBorders>
            <w:shd w:val="clear" w:color="auto" w:fill="DAECF3"/>
          </w:tcPr>
          <w:p w14:paraId="52D94E14" w14:textId="77777777" w:rsidR="005B4DD7" w:rsidRDefault="005B4DD7">
            <w:pPr>
              <w:pStyle w:val="TableParagraph"/>
              <w:rPr>
                <w:sz w:val="20"/>
              </w:rPr>
            </w:pPr>
          </w:p>
          <w:p w14:paraId="75952DE7" w14:textId="77777777" w:rsidR="005B4DD7" w:rsidRDefault="005B4DD7">
            <w:pPr>
              <w:pStyle w:val="TableParagraph"/>
              <w:rPr>
                <w:sz w:val="16"/>
              </w:rPr>
            </w:pPr>
          </w:p>
          <w:p w14:paraId="770EF28C" w14:textId="77777777" w:rsidR="005B4DD7" w:rsidRDefault="00000000">
            <w:pPr>
              <w:pStyle w:val="TableParagraph"/>
              <w:ind w:left="71"/>
              <w:rPr>
                <w:b/>
                <w:sz w:val="18"/>
              </w:rPr>
            </w:pPr>
            <w:r>
              <w:rPr>
                <w:b/>
                <w:sz w:val="18"/>
              </w:rPr>
              <w:t>DOCUMENTE</w:t>
            </w:r>
            <w:r>
              <w:rPr>
                <w:b/>
                <w:spacing w:val="51"/>
                <w:sz w:val="18"/>
              </w:rPr>
              <w:t xml:space="preserve"> </w:t>
            </w:r>
            <w:r>
              <w:rPr>
                <w:b/>
                <w:sz w:val="18"/>
              </w:rPr>
              <w:t>NECESARE</w:t>
            </w:r>
            <w:r>
              <w:rPr>
                <w:b/>
                <w:spacing w:val="51"/>
                <w:sz w:val="18"/>
              </w:rPr>
              <w:t xml:space="preserve"> </w:t>
            </w:r>
            <w:r>
              <w:rPr>
                <w:b/>
                <w:spacing w:val="-2"/>
                <w:sz w:val="18"/>
              </w:rPr>
              <w:t>VERIFICARII</w:t>
            </w:r>
          </w:p>
        </w:tc>
        <w:tc>
          <w:tcPr>
            <w:tcW w:w="6805" w:type="dxa"/>
            <w:tcBorders>
              <w:left w:val="nil"/>
              <w:right w:val="nil"/>
            </w:tcBorders>
            <w:shd w:val="clear" w:color="auto" w:fill="DAECF3"/>
          </w:tcPr>
          <w:p w14:paraId="137BD9FA" w14:textId="77777777" w:rsidR="005B4DD7" w:rsidRDefault="005B4DD7">
            <w:pPr>
              <w:pStyle w:val="TableParagraph"/>
              <w:rPr>
                <w:sz w:val="20"/>
              </w:rPr>
            </w:pPr>
          </w:p>
          <w:p w14:paraId="1165FBB4" w14:textId="77777777" w:rsidR="005B4DD7" w:rsidRDefault="005B4DD7">
            <w:pPr>
              <w:pStyle w:val="TableParagraph"/>
              <w:rPr>
                <w:sz w:val="16"/>
              </w:rPr>
            </w:pPr>
          </w:p>
          <w:p w14:paraId="1075DE7E" w14:textId="77777777" w:rsidR="005B4DD7" w:rsidRDefault="00000000">
            <w:pPr>
              <w:pStyle w:val="TableParagraph"/>
              <w:ind w:left="74"/>
              <w:rPr>
                <w:b/>
                <w:sz w:val="18"/>
              </w:rPr>
            </w:pPr>
            <w:r>
              <w:rPr>
                <w:b/>
                <w:sz w:val="18"/>
              </w:rPr>
              <w:t>PUNCTE</w:t>
            </w:r>
            <w:r>
              <w:rPr>
                <w:b/>
                <w:spacing w:val="-1"/>
                <w:sz w:val="18"/>
              </w:rPr>
              <w:t xml:space="preserve"> </w:t>
            </w:r>
            <w:r>
              <w:rPr>
                <w:b/>
                <w:sz w:val="18"/>
              </w:rPr>
              <w:t>DE VERIFICAT ÎN</w:t>
            </w:r>
            <w:r>
              <w:rPr>
                <w:b/>
                <w:spacing w:val="-3"/>
                <w:sz w:val="18"/>
              </w:rPr>
              <w:t xml:space="preserve"> </w:t>
            </w:r>
            <w:r>
              <w:rPr>
                <w:b/>
                <w:spacing w:val="-2"/>
                <w:sz w:val="18"/>
              </w:rPr>
              <w:t>DOCUMENTE</w:t>
            </w:r>
          </w:p>
        </w:tc>
      </w:tr>
      <w:tr w:rsidR="005B4DD7" w14:paraId="2DC902B8" w14:textId="77777777">
        <w:trPr>
          <w:trHeight w:val="5980"/>
        </w:trPr>
        <w:tc>
          <w:tcPr>
            <w:tcW w:w="3548" w:type="dxa"/>
          </w:tcPr>
          <w:p w14:paraId="39F38E5A" w14:textId="77777777" w:rsidR="005B4DD7" w:rsidRDefault="00000000">
            <w:pPr>
              <w:pStyle w:val="TableParagraph"/>
              <w:spacing w:line="201" w:lineRule="exact"/>
              <w:ind w:left="66"/>
              <w:rPr>
                <w:sz w:val="18"/>
              </w:rPr>
            </w:pPr>
            <w:r>
              <w:rPr>
                <w:sz w:val="18"/>
              </w:rPr>
              <w:t xml:space="preserve">Plan de </w:t>
            </w:r>
            <w:r>
              <w:rPr>
                <w:spacing w:val="-2"/>
                <w:sz w:val="18"/>
              </w:rPr>
              <w:t>afaceri</w:t>
            </w:r>
          </w:p>
        </w:tc>
        <w:tc>
          <w:tcPr>
            <w:tcW w:w="6805" w:type="dxa"/>
          </w:tcPr>
          <w:p w14:paraId="4FA8EE08" w14:textId="77777777" w:rsidR="005B4DD7" w:rsidRDefault="00000000">
            <w:pPr>
              <w:pStyle w:val="TableParagraph"/>
              <w:spacing w:line="266" w:lineRule="auto"/>
              <w:ind w:left="69" w:right="28"/>
              <w:jc w:val="both"/>
              <w:rPr>
                <w:sz w:val="18"/>
              </w:rPr>
            </w:pPr>
            <w:r>
              <w:rPr>
                <w:sz w:val="18"/>
              </w:rPr>
              <w:t>-Expertul verifică daca din Planul de afaceri reiese ca activitatea/activitatile pentru care se solicita finantarea se regăseşte/regasesc în lista activităților eligibile din fișa măsurii din SDL.</w:t>
            </w:r>
          </w:p>
          <w:p w14:paraId="1EC092DB" w14:textId="77777777" w:rsidR="005B4DD7" w:rsidRDefault="005B4DD7">
            <w:pPr>
              <w:pStyle w:val="TableParagraph"/>
              <w:spacing w:before="5"/>
              <w:rPr>
                <w:sz w:val="17"/>
              </w:rPr>
            </w:pPr>
          </w:p>
          <w:p w14:paraId="5CCEAF41" w14:textId="77777777" w:rsidR="005B4DD7" w:rsidRDefault="00000000">
            <w:pPr>
              <w:pStyle w:val="TableParagraph"/>
              <w:spacing w:line="276" w:lineRule="auto"/>
              <w:ind w:left="69" w:right="28"/>
              <w:jc w:val="both"/>
              <w:rPr>
                <w:sz w:val="18"/>
              </w:rPr>
            </w:pPr>
            <w:r>
              <w:rPr>
                <w:sz w:val="18"/>
              </w:rPr>
              <w:t>În situația în care ponderea aferentă unui obiectiv specific este mai mică de 20% şi/sau suma ponderilor tuturor obiectielor specifice diferă de 100%, cererea de finanțare este declarată neeligibilă.</w:t>
            </w:r>
          </w:p>
          <w:p w14:paraId="00262656" w14:textId="77777777" w:rsidR="005B4DD7" w:rsidRDefault="005B4DD7">
            <w:pPr>
              <w:pStyle w:val="TableParagraph"/>
              <w:spacing w:before="3"/>
              <w:rPr>
                <w:sz w:val="17"/>
              </w:rPr>
            </w:pPr>
          </w:p>
          <w:p w14:paraId="52995CED" w14:textId="77777777" w:rsidR="005B4DD7" w:rsidRDefault="00000000">
            <w:pPr>
              <w:pStyle w:val="TableParagraph"/>
              <w:numPr>
                <w:ilvl w:val="0"/>
                <w:numId w:val="16"/>
              </w:numPr>
              <w:tabs>
                <w:tab w:val="left" w:pos="195"/>
              </w:tabs>
              <w:ind w:left="194" w:hanging="126"/>
              <w:jc w:val="both"/>
              <w:rPr>
                <w:sz w:val="18"/>
              </w:rPr>
            </w:pPr>
            <w:r>
              <w:rPr>
                <w:sz w:val="18"/>
              </w:rPr>
              <w:t>Planul</w:t>
            </w:r>
            <w:r>
              <w:rPr>
                <w:spacing w:val="-3"/>
                <w:sz w:val="18"/>
              </w:rPr>
              <w:t xml:space="preserve"> </w:t>
            </w:r>
            <w:r>
              <w:rPr>
                <w:sz w:val="18"/>
              </w:rPr>
              <w:t>de</w:t>
            </w:r>
            <w:r>
              <w:rPr>
                <w:spacing w:val="-3"/>
                <w:sz w:val="18"/>
              </w:rPr>
              <w:t xml:space="preserve"> </w:t>
            </w:r>
            <w:r>
              <w:rPr>
                <w:sz w:val="18"/>
              </w:rPr>
              <w:t>afaceri</w:t>
            </w:r>
            <w:r>
              <w:rPr>
                <w:spacing w:val="-3"/>
                <w:sz w:val="18"/>
              </w:rPr>
              <w:t xml:space="preserve"> </w:t>
            </w:r>
            <w:r>
              <w:rPr>
                <w:sz w:val="18"/>
              </w:rPr>
              <w:t>trebuie</w:t>
            </w:r>
            <w:r>
              <w:rPr>
                <w:spacing w:val="-2"/>
                <w:sz w:val="18"/>
              </w:rPr>
              <w:t xml:space="preserve"> </w:t>
            </w:r>
            <w:r>
              <w:rPr>
                <w:sz w:val="18"/>
              </w:rPr>
              <w:t>sa</w:t>
            </w:r>
            <w:r>
              <w:rPr>
                <w:spacing w:val="-4"/>
                <w:sz w:val="18"/>
              </w:rPr>
              <w:t xml:space="preserve"> </w:t>
            </w:r>
            <w:r>
              <w:rPr>
                <w:sz w:val="18"/>
              </w:rPr>
              <w:t>cuprindă</w:t>
            </w:r>
            <w:r>
              <w:rPr>
                <w:spacing w:val="-3"/>
                <w:sz w:val="18"/>
              </w:rPr>
              <w:t xml:space="preserve"> </w:t>
            </w:r>
            <w:r>
              <w:rPr>
                <w:spacing w:val="-2"/>
                <w:sz w:val="18"/>
              </w:rPr>
              <w:t>urmatoarele:</w:t>
            </w:r>
          </w:p>
          <w:p w14:paraId="608EC5F7" w14:textId="77777777" w:rsidR="005B4DD7" w:rsidRDefault="005B4DD7">
            <w:pPr>
              <w:pStyle w:val="TableParagraph"/>
              <w:spacing w:before="7"/>
              <w:rPr>
                <w:sz w:val="19"/>
              </w:rPr>
            </w:pPr>
          </w:p>
          <w:p w14:paraId="604D8319" w14:textId="77777777" w:rsidR="005B4DD7" w:rsidRDefault="00000000">
            <w:pPr>
              <w:pStyle w:val="TableParagraph"/>
              <w:numPr>
                <w:ilvl w:val="1"/>
                <w:numId w:val="16"/>
              </w:numPr>
              <w:tabs>
                <w:tab w:val="left" w:pos="960"/>
              </w:tabs>
              <w:spacing w:line="278" w:lineRule="auto"/>
              <w:ind w:right="29" w:firstLine="705"/>
              <w:jc w:val="both"/>
              <w:rPr>
                <w:sz w:val="18"/>
              </w:rPr>
            </w:pPr>
            <w:r>
              <w:rPr>
                <w:sz w:val="18"/>
              </w:rPr>
              <w:t>situatia economică initială a solicitantului (fermierului/ membrului gospodăriei, microîntreprinderii sau întreprinderii mici care solicită sprijinul);</w:t>
            </w:r>
          </w:p>
          <w:p w14:paraId="18AB4547" w14:textId="77777777" w:rsidR="005B4DD7" w:rsidRDefault="005B4DD7">
            <w:pPr>
              <w:pStyle w:val="TableParagraph"/>
              <w:spacing w:before="3"/>
              <w:rPr>
                <w:sz w:val="17"/>
              </w:rPr>
            </w:pPr>
          </w:p>
          <w:p w14:paraId="7D8D7D8B" w14:textId="77777777" w:rsidR="005B4DD7" w:rsidRDefault="00000000">
            <w:pPr>
              <w:pStyle w:val="TableParagraph"/>
              <w:numPr>
                <w:ilvl w:val="1"/>
                <w:numId w:val="16"/>
              </w:numPr>
              <w:tabs>
                <w:tab w:val="left" w:pos="1061"/>
              </w:tabs>
              <w:spacing w:line="276" w:lineRule="auto"/>
              <w:ind w:right="28" w:firstLine="760"/>
              <w:jc w:val="both"/>
              <w:rPr>
                <w:sz w:val="18"/>
              </w:rPr>
            </w:pPr>
            <w:r>
              <w:rPr>
                <w:sz w:val="18"/>
              </w:rPr>
              <w:t>etapele si obiectivele pentru dezvoltarea noilor activităti ale solicitantului (fermierului / membrului gospodăriei, ale microîntreprinderii sau</w:t>
            </w:r>
            <w:r>
              <w:rPr>
                <w:spacing w:val="40"/>
                <w:sz w:val="18"/>
              </w:rPr>
              <w:t xml:space="preserve"> </w:t>
            </w:r>
            <w:r>
              <w:rPr>
                <w:sz w:val="18"/>
              </w:rPr>
              <w:t>ale întreprinderii mici), detalii privind actiunile necesare si resursele aferente pentru dezvoltarea activitătilor fermierului/membrului gospodăriei, ale microîntreprinderii sau ale întreprinderii mici, cum ar fi investitiile, formarea sau consilierea care sa contribuie la dezvoltarea activitatilor intreprinderii, inclusiv crearea sau dezvoltarea de noi abilitati/competente ale angajatilor.</w:t>
            </w:r>
          </w:p>
          <w:p w14:paraId="38164C03" w14:textId="77777777" w:rsidR="005B4DD7" w:rsidRDefault="005B4DD7">
            <w:pPr>
              <w:pStyle w:val="TableParagraph"/>
              <w:spacing w:before="1"/>
              <w:rPr>
                <w:sz w:val="17"/>
              </w:rPr>
            </w:pPr>
          </w:p>
          <w:p w14:paraId="4A6ED526" w14:textId="77777777" w:rsidR="005B4DD7" w:rsidRDefault="00000000">
            <w:pPr>
              <w:pStyle w:val="TableParagraph"/>
              <w:numPr>
                <w:ilvl w:val="0"/>
                <w:numId w:val="16"/>
              </w:numPr>
              <w:tabs>
                <w:tab w:val="left" w:pos="269"/>
              </w:tabs>
              <w:spacing w:line="273" w:lineRule="auto"/>
              <w:ind w:right="30" w:firstLine="0"/>
              <w:jc w:val="both"/>
              <w:rPr>
                <w:sz w:val="18"/>
              </w:rPr>
            </w:pPr>
            <w:r>
              <w:rPr>
                <w:sz w:val="18"/>
              </w:rPr>
              <w:t>Se verifica daca au fost detaliate activitatile necesare pentru atingerea obiectivelor specifice și dacă stabilirea acestora este realizata in concordanta cu obiectivele specifice propuse.</w:t>
            </w:r>
          </w:p>
          <w:p w14:paraId="18F3E647" w14:textId="77777777" w:rsidR="005B4DD7" w:rsidRDefault="005B4DD7">
            <w:pPr>
              <w:pStyle w:val="TableParagraph"/>
              <w:spacing w:before="7"/>
              <w:rPr>
                <w:sz w:val="17"/>
              </w:rPr>
            </w:pPr>
          </w:p>
          <w:p w14:paraId="5FD5F29B" w14:textId="77777777" w:rsidR="005B4DD7" w:rsidRDefault="00000000">
            <w:pPr>
              <w:pStyle w:val="TableParagraph"/>
              <w:numPr>
                <w:ilvl w:val="0"/>
                <w:numId w:val="16"/>
              </w:numPr>
              <w:tabs>
                <w:tab w:val="left" w:pos="224"/>
              </w:tabs>
              <w:ind w:left="223" w:hanging="155"/>
              <w:rPr>
                <w:rFonts w:ascii="Arial" w:hAnsi="Arial"/>
                <w:sz w:val="18"/>
              </w:rPr>
            </w:pPr>
            <w:r>
              <w:rPr>
                <w:sz w:val="18"/>
              </w:rPr>
              <w:t>Se</w:t>
            </w:r>
            <w:r>
              <w:rPr>
                <w:spacing w:val="61"/>
                <w:w w:val="150"/>
                <w:sz w:val="18"/>
              </w:rPr>
              <w:t xml:space="preserve"> </w:t>
            </w:r>
            <w:r>
              <w:rPr>
                <w:sz w:val="18"/>
              </w:rPr>
              <w:t>verifică</w:t>
            </w:r>
            <w:r>
              <w:rPr>
                <w:spacing w:val="60"/>
                <w:w w:val="150"/>
                <w:sz w:val="18"/>
              </w:rPr>
              <w:t xml:space="preserve"> </w:t>
            </w:r>
            <w:r>
              <w:rPr>
                <w:sz w:val="18"/>
              </w:rPr>
              <w:t>dacă</w:t>
            </w:r>
            <w:r>
              <w:rPr>
                <w:spacing w:val="64"/>
                <w:w w:val="150"/>
                <w:sz w:val="18"/>
              </w:rPr>
              <w:t xml:space="preserve"> </w:t>
            </w:r>
            <w:r>
              <w:rPr>
                <w:sz w:val="18"/>
              </w:rPr>
              <w:t>sunt</w:t>
            </w:r>
            <w:r>
              <w:rPr>
                <w:spacing w:val="65"/>
                <w:w w:val="150"/>
                <w:sz w:val="18"/>
              </w:rPr>
              <w:t xml:space="preserve"> </w:t>
            </w:r>
            <w:r>
              <w:rPr>
                <w:sz w:val="18"/>
              </w:rPr>
              <w:t>cuprinse</w:t>
            </w:r>
            <w:r>
              <w:rPr>
                <w:spacing w:val="64"/>
                <w:w w:val="150"/>
                <w:sz w:val="18"/>
              </w:rPr>
              <w:t xml:space="preserve"> </w:t>
            </w:r>
            <w:r>
              <w:rPr>
                <w:sz w:val="18"/>
              </w:rPr>
              <w:t>costuri</w:t>
            </w:r>
            <w:r>
              <w:rPr>
                <w:spacing w:val="63"/>
                <w:w w:val="150"/>
                <w:sz w:val="18"/>
              </w:rPr>
              <w:t xml:space="preserve"> </w:t>
            </w:r>
            <w:r>
              <w:rPr>
                <w:sz w:val="18"/>
              </w:rPr>
              <w:t>cu</w:t>
            </w:r>
            <w:r>
              <w:rPr>
                <w:spacing w:val="64"/>
                <w:w w:val="150"/>
                <w:sz w:val="18"/>
              </w:rPr>
              <w:t xml:space="preserve"> </w:t>
            </w:r>
            <w:r>
              <w:rPr>
                <w:sz w:val="18"/>
              </w:rPr>
              <w:t>activitățile</w:t>
            </w:r>
            <w:r>
              <w:rPr>
                <w:spacing w:val="64"/>
                <w:w w:val="150"/>
                <w:sz w:val="18"/>
              </w:rPr>
              <w:t xml:space="preserve"> </w:t>
            </w:r>
            <w:r>
              <w:rPr>
                <w:sz w:val="18"/>
              </w:rPr>
              <w:t>relevante</w:t>
            </w:r>
            <w:r>
              <w:rPr>
                <w:spacing w:val="61"/>
                <w:w w:val="150"/>
                <w:sz w:val="18"/>
              </w:rPr>
              <w:t xml:space="preserve"> </w:t>
            </w:r>
            <w:r>
              <w:rPr>
                <w:spacing w:val="-2"/>
                <w:sz w:val="18"/>
              </w:rPr>
              <w:t>pentru</w:t>
            </w:r>
          </w:p>
        </w:tc>
      </w:tr>
    </w:tbl>
    <w:p w14:paraId="137A2197" w14:textId="77777777" w:rsidR="005B4DD7" w:rsidRDefault="005B4DD7">
      <w:pPr>
        <w:rPr>
          <w:rFonts w:ascii="Arial" w:hAnsi="Arial"/>
          <w:sz w:val="18"/>
        </w:rPr>
        <w:sectPr w:rsidR="005B4DD7">
          <w:pgSz w:w="11930" w:h="16850"/>
          <w:pgMar w:top="1680" w:right="320" w:bottom="660" w:left="840" w:header="732" w:footer="465" w:gutter="0"/>
          <w:cols w:space="720"/>
        </w:sectPr>
      </w:pPr>
    </w:p>
    <w:p w14:paraId="4F67620A" w14:textId="77777777" w:rsidR="005B4DD7" w:rsidRDefault="005B4DD7">
      <w:pPr>
        <w:pStyle w:val="BodyText"/>
        <w:spacing w:before="9"/>
        <w:rPr>
          <w:sz w:val="25"/>
        </w:rPr>
      </w:pPr>
    </w:p>
    <w:tbl>
      <w:tblPr>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48"/>
        <w:gridCol w:w="6805"/>
      </w:tblGrid>
      <w:tr w:rsidR="005B4DD7" w14:paraId="24376842" w14:textId="77777777" w:rsidTr="00732F5B">
        <w:trPr>
          <w:trHeight w:val="7344"/>
        </w:trPr>
        <w:tc>
          <w:tcPr>
            <w:tcW w:w="3548" w:type="dxa"/>
          </w:tcPr>
          <w:p w14:paraId="4C28FEB6" w14:textId="77777777" w:rsidR="005B4DD7" w:rsidRDefault="005B4DD7">
            <w:pPr>
              <w:pStyle w:val="TableParagraph"/>
              <w:rPr>
                <w:rFonts w:ascii="Times New Roman"/>
                <w:sz w:val="18"/>
              </w:rPr>
            </w:pPr>
          </w:p>
        </w:tc>
        <w:tc>
          <w:tcPr>
            <w:tcW w:w="6805" w:type="dxa"/>
          </w:tcPr>
          <w:p w14:paraId="5BC0673B" w14:textId="77777777" w:rsidR="005B4DD7" w:rsidRDefault="00000000">
            <w:pPr>
              <w:pStyle w:val="TableParagraph"/>
              <w:spacing w:line="186" w:lineRule="exact"/>
              <w:ind w:left="70"/>
              <w:rPr>
                <w:sz w:val="18"/>
              </w:rPr>
            </w:pPr>
            <w:r>
              <w:rPr>
                <w:sz w:val="18"/>
              </w:rPr>
              <w:t>implementarea</w:t>
            </w:r>
            <w:r>
              <w:rPr>
                <w:spacing w:val="32"/>
                <w:sz w:val="18"/>
              </w:rPr>
              <w:t xml:space="preserve"> </w:t>
            </w:r>
            <w:r>
              <w:rPr>
                <w:sz w:val="18"/>
              </w:rPr>
              <w:t>corectă</w:t>
            </w:r>
            <w:r>
              <w:rPr>
                <w:spacing w:val="35"/>
                <w:sz w:val="18"/>
              </w:rPr>
              <w:t xml:space="preserve"> </w:t>
            </w:r>
            <w:r>
              <w:rPr>
                <w:sz w:val="18"/>
              </w:rPr>
              <w:t>a</w:t>
            </w:r>
            <w:r>
              <w:rPr>
                <w:spacing w:val="33"/>
                <w:sz w:val="18"/>
              </w:rPr>
              <w:t xml:space="preserve"> </w:t>
            </w:r>
            <w:r>
              <w:rPr>
                <w:sz w:val="18"/>
              </w:rPr>
              <w:t>Planului</w:t>
            </w:r>
            <w:r>
              <w:rPr>
                <w:spacing w:val="32"/>
                <w:sz w:val="18"/>
              </w:rPr>
              <w:t xml:space="preserve"> </w:t>
            </w:r>
            <w:r>
              <w:rPr>
                <w:sz w:val="18"/>
              </w:rPr>
              <w:t>de</w:t>
            </w:r>
            <w:r>
              <w:rPr>
                <w:spacing w:val="34"/>
                <w:sz w:val="18"/>
              </w:rPr>
              <w:t xml:space="preserve"> </w:t>
            </w:r>
            <w:r>
              <w:rPr>
                <w:sz w:val="18"/>
              </w:rPr>
              <w:t>afaceri,</w:t>
            </w:r>
            <w:r>
              <w:rPr>
                <w:spacing w:val="34"/>
                <w:sz w:val="18"/>
              </w:rPr>
              <w:t xml:space="preserve"> </w:t>
            </w:r>
            <w:r>
              <w:rPr>
                <w:sz w:val="18"/>
              </w:rPr>
              <w:t>cu</w:t>
            </w:r>
            <w:r>
              <w:rPr>
                <w:spacing w:val="35"/>
                <w:sz w:val="18"/>
              </w:rPr>
              <w:t xml:space="preserve"> </w:t>
            </w:r>
            <w:r>
              <w:rPr>
                <w:sz w:val="18"/>
              </w:rPr>
              <w:t>respectarea</w:t>
            </w:r>
            <w:r>
              <w:rPr>
                <w:spacing w:val="32"/>
                <w:sz w:val="18"/>
              </w:rPr>
              <w:t xml:space="preserve"> </w:t>
            </w:r>
            <w:r>
              <w:rPr>
                <w:sz w:val="18"/>
              </w:rPr>
              <w:t>prevederilor</w:t>
            </w:r>
            <w:r>
              <w:rPr>
                <w:spacing w:val="36"/>
                <w:sz w:val="18"/>
              </w:rPr>
              <w:t xml:space="preserve"> </w:t>
            </w:r>
            <w:r>
              <w:rPr>
                <w:spacing w:val="-5"/>
                <w:sz w:val="18"/>
              </w:rPr>
              <w:t>Reg</w:t>
            </w:r>
          </w:p>
          <w:p w14:paraId="7F451779" w14:textId="77777777" w:rsidR="005B4DD7" w:rsidRDefault="00000000">
            <w:pPr>
              <w:pStyle w:val="TableParagraph"/>
              <w:spacing w:before="9" w:line="209" w:lineRule="exact"/>
              <w:ind w:left="70"/>
              <w:rPr>
                <w:sz w:val="18"/>
              </w:rPr>
            </w:pPr>
            <w:r>
              <w:rPr>
                <w:spacing w:val="-2"/>
                <w:sz w:val="18"/>
              </w:rPr>
              <w:t>1407/2013.</w:t>
            </w:r>
          </w:p>
          <w:p w14:paraId="18A28362" w14:textId="77777777" w:rsidR="005B4DD7" w:rsidRDefault="00000000">
            <w:pPr>
              <w:pStyle w:val="TableParagraph"/>
              <w:spacing w:line="242" w:lineRule="auto"/>
              <w:ind w:left="385" w:hanging="315"/>
              <w:rPr>
                <w:sz w:val="18"/>
              </w:rPr>
            </w:pPr>
            <w:r>
              <w:rPr>
                <w:rFonts w:ascii="Arial" w:hAnsi="Arial"/>
                <w:sz w:val="18"/>
              </w:rPr>
              <w:t>-</w:t>
            </w:r>
            <w:r>
              <w:rPr>
                <w:rFonts w:ascii="Arial" w:hAnsi="Arial"/>
                <w:spacing w:val="40"/>
                <w:sz w:val="18"/>
              </w:rPr>
              <w:t xml:space="preserve"> </w:t>
            </w:r>
            <w:r>
              <w:rPr>
                <w:sz w:val="18"/>
              </w:rPr>
              <w:t xml:space="preserve">Se verifică în planul de afaceri dacă sunt cuprinse </w:t>
            </w:r>
            <w:r>
              <w:rPr>
                <w:b/>
                <w:sz w:val="18"/>
              </w:rPr>
              <w:t>costuri neeligibile</w:t>
            </w:r>
            <w:r>
              <w:rPr>
                <w:sz w:val="18"/>
              </w:rPr>
              <w:t>, astfel: cheltuielile</w:t>
            </w:r>
            <w:r>
              <w:rPr>
                <w:spacing w:val="42"/>
                <w:sz w:val="18"/>
              </w:rPr>
              <w:t xml:space="preserve"> </w:t>
            </w:r>
            <w:r>
              <w:rPr>
                <w:sz w:val="18"/>
              </w:rPr>
              <w:t>cu</w:t>
            </w:r>
            <w:r>
              <w:rPr>
                <w:spacing w:val="40"/>
                <w:sz w:val="18"/>
              </w:rPr>
              <w:t xml:space="preserve"> </w:t>
            </w:r>
            <w:r>
              <w:rPr>
                <w:sz w:val="18"/>
              </w:rPr>
              <w:t>achiziționarea</w:t>
            </w:r>
            <w:r>
              <w:rPr>
                <w:spacing w:val="39"/>
                <w:sz w:val="18"/>
              </w:rPr>
              <w:t xml:space="preserve"> </w:t>
            </w:r>
            <w:r>
              <w:rPr>
                <w:sz w:val="18"/>
              </w:rPr>
              <w:t>de</w:t>
            </w:r>
            <w:r>
              <w:rPr>
                <w:spacing w:val="62"/>
                <w:sz w:val="18"/>
              </w:rPr>
              <w:t xml:space="preserve"> </w:t>
            </w:r>
            <w:r>
              <w:rPr>
                <w:sz w:val="18"/>
              </w:rPr>
              <w:t>utilaje</w:t>
            </w:r>
            <w:r>
              <w:rPr>
                <w:spacing w:val="64"/>
                <w:sz w:val="18"/>
              </w:rPr>
              <w:t xml:space="preserve"> </w:t>
            </w:r>
            <w:r>
              <w:rPr>
                <w:sz w:val="18"/>
              </w:rPr>
              <w:t>şi</w:t>
            </w:r>
            <w:r>
              <w:rPr>
                <w:spacing w:val="39"/>
                <w:sz w:val="18"/>
              </w:rPr>
              <w:t xml:space="preserve"> </w:t>
            </w:r>
            <w:r>
              <w:rPr>
                <w:sz w:val="18"/>
              </w:rPr>
              <w:t>echipamente</w:t>
            </w:r>
            <w:r>
              <w:rPr>
                <w:spacing w:val="59"/>
                <w:sz w:val="18"/>
              </w:rPr>
              <w:t xml:space="preserve"> </w:t>
            </w:r>
            <w:r>
              <w:rPr>
                <w:sz w:val="18"/>
              </w:rPr>
              <w:t>agricole</w:t>
            </w:r>
            <w:r>
              <w:rPr>
                <w:spacing w:val="56"/>
                <w:sz w:val="18"/>
              </w:rPr>
              <w:t xml:space="preserve"> </w:t>
            </w:r>
            <w:r>
              <w:rPr>
                <w:spacing w:val="-2"/>
                <w:sz w:val="18"/>
              </w:rPr>
              <w:t>aferente</w:t>
            </w:r>
          </w:p>
          <w:p w14:paraId="2D96F4FC" w14:textId="77777777" w:rsidR="005B4DD7" w:rsidRDefault="00000000">
            <w:pPr>
              <w:pStyle w:val="TableParagraph"/>
              <w:spacing w:line="237" w:lineRule="auto"/>
              <w:ind w:left="70" w:right="9"/>
              <w:jc w:val="both"/>
              <w:rPr>
                <w:sz w:val="18"/>
              </w:rPr>
            </w:pPr>
            <w:r>
              <w:rPr>
                <w:sz w:val="18"/>
              </w:rPr>
              <w:t>activității de prestare de servicii agricole, în conformitate cu Clasificarea Activităților Economice Naționale, precum şi producerea şi comercializarea produselor din Anexa I la Tratat;</w:t>
            </w:r>
          </w:p>
          <w:p w14:paraId="13412BBC" w14:textId="77777777" w:rsidR="005B4DD7" w:rsidRDefault="00000000">
            <w:pPr>
              <w:pStyle w:val="TableParagraph"/>
              <w:spacing w:before="1"/>
              <w:ind w:left="70" w:right="57" w:firstLine="314"/>
              <w:jc w:val="both"/>
              <w:rPr>
                <w:sz w:val="18"/>
              </w:rPr>
            </w:pPr>
            <w:r>
              <w:rPr>
                <w:sz w:val="18"/>
              </w:rPr>
              <w:t>- cheltuieli</w:t>
            </w:r>
            <w:r>
              <w:rPr>
                <w:spacing w:val="-4"/>
                <w:sz w:val="18"/>
              </w:rPr>
              <w:t xml:space="preserve"> </w:t>
            </w:r>
            <w:r>
              <w:rPr>
                <w:sz w:val="18"/>
              </w:rPr>
              <w:t>cu</w:t>
            </w:r>
            <w:r>
              <w:rPr>
                <w:spacing w:val="-3"/>
                <w:sz w:val="18"/>
              </w:rPr>
              <w:t xml:space="preserve"> </w:t>
            </w:r>
            <w:r>
              <w:rPr>
                <w:sz w:val="18"/>
              </w:rPr>
              <w:t>achiziționarea</w:t>
            </w:r>
            <w:r>
              <w:rPr>
                <w:spacing w:val="-4"/>
                <w:sz w:val="18"/>
              </w:rPr>
              <w:t xml:space="preserve"> </w:t>
            </w:r>
            <w:r>
              <w:rPr>
                <w:sz w:val="18"/>
              </w:rPr>
              <w:t>de</w:t>
            </w:r>
            <w:r>
              <w:rPr>
                <w:spacing w:val="-2"/>
                <w:sz w:val="18"/>
              </w:rPr>
              <w:t xml:space="preserve"> </w:t>
            </w:r>
            <w:r>
              <w:rPr>
                <w:sz w:val="18"/>
              </w:rPr>
              <w:t>vehicule</w:t>
            </w:r>
            <w:r>
              <w:rPr>
                <w:spacing w:val="-2"/>
                <w:sz w:val="18"/>
              </w:rPr>
              <w:t xml:space="preserve"> </w:t>
            </w:r>
            <w:r>
              <w:rPr>
                <w:sz w:val="18"/>
              </w:rPr>
              <w:t>pentru</w:t>
            </w:r>
            <w:r>
              <w:rPr>
                <w:spacing w:val="-3"/>
                <w:sz w:val="18"/>
              </w:rPr>
              <w:t xml:space="preserve"> </w:t>
            </w:r>
            <w:r>
              <w:rPr>
                <w:sz w:val="18"/>
              </w:rPr>
              <w:t>transportul</w:t>
            </w:r>
            <w:r>
              <w:rPr>
                <w:spacing w:val="-3"/>
                <w:sz w:val="18"/>
              </w:rPr>
              <w:t xml:space="preserve"> </w:t>
            </w:r>
            <w:r>
              <w:rPr>
                <w:sz w:val="18"/>
              </w:rPr>
              <w:t>rutier</w:t>
            </w:r>
            <w:r>
              <w:rPr>
                <w:spacing w:val="-3"/>
                <w:sz w:val="18"/>
              </w:rPr>
              <w:t xml:space="preserve"> </w:t>
            </w:r>
            <w:r>
              <w:rPr>
                <w:sz w:val="18"/>
              </w:rPr>
              <w:t>de</w:t>
            </w:r>
            <w:r>
              <w:rPr>
                <w:spacing w:val="-2"/>
                <w:sz w:val="18"/>
              </w:rPr>
              <w:t xml:space="preserve"> </w:t>
            </w:r>
            <w:r>
              <w:rPr>
                <w:sz w:val="18"/>
              </w:rPr>
              <w:t>mărfuri, autoturisme sau autovehicule de transport persoane.</w:t>
            </w:r>
          </w:p>
          <w:p w14:paraId="46378A03" w14:textId="77777777" w:rsidR="005B4DD7" w:rsidRDefault="00000000">
            <w:pPr>
              <w:pStyle w:val="TableParagraph"/>
              <w:spacing w:before="1" w:line="237" w:lineRule="auto"/>
              <w:ind w:left="70" w:right="4"/>
              <w:jc w:val="both"/>
              <w:rPr>
                <w:sz w:val="18"/>
              </w:rPr>
            </w:pPr>
            <w:r>
              <w:rPr>
                <w:sz w:val="18"/>
              </w:rPr>
              <w:t>Pentru proiectele prin care se propun venituri din activități de turism trebuie să</w:t>
            </w:r>
            <w:r>
              <w:rPr>
                <w:spacing w:val="40"/>
                <w:sz w:val="18"/>
              </w:rPr>
              <w:t xml:space="preserve"> </w:t>
            </w:r>
            <w:r>
              <w:rPr>
                <w:sz w:val="18"/>
              </w:rPr>
              <w:t>se respecte OANT 65/2013, inclusiv definițiile și criteriile minime obligatorii prevazute în Anexa 1(6) a acestui act normativ.</w:t>
            </w:r>
          </w:p>
          <w:p w14:paraId="5BB67034" w14:textId="77777777" w:rsidR="005B4DD7" w:rsidRDefault="005B4DD7">
            <w:pPr>
              <w:pStyle w:val="TableParagraph"/>
              <w:spacing w:before="4"/>
              <w:rPr>
                <w:sz w:val="17"/>
              </w:rPr>
            </w:pPr>
          </w:p>
          <w:p w14:paraId="00FB4FF0" w14:textId="77777777" w:rsidR="005B4DD7" w:rsidRDefault="00000000">
            <w:pPr>
              <w:pStyle w:val="TableParagraph"/>
              <w:spacing w:line="278" w:lineRule="auto"/>
              <w:ind w:left="70" w:right="3"/>
              <w:jc w:val="both"/>
              <w:rPr>
                <w:sz w:val="18"/>
              </w:rPr>
            </w:pPr>
            <w:r>
              <w:rPr>
                <w:sz w:val="18"/>
              </w:rPr>
              <w:t xml:space="preserve">Achiziționarea unei construcții poate fi eligibilă </w:t>
            </w:r>
            <w:r>
              <w:rPr>
                <w:b/>
                <w:sz w:val="18"/>
              </w:rPr>
              <w:t xml:space="preserve">numai </w:t>
            </w:r>
            <w:r>
              <w:rPr>
                <w:sz w:val="18"/>
              </w:rPr>
              <w:t>împreună cu terenul aferent, valoarea totală teren+construcție trebuie să se încadreze în limita a 10% din valoarea sprijinului acordat.</w:t>
            </w:r>
          </w:p>
          <w:p w14:paraId="443663E2" w14:textId="77777777" w:rsidR="005B4DD7" w:rsidRDefault="005B4DD7">
            <w:pPr>
              <w:pStyle w:val="TableParagraph"/>
              <w:spacing w:before="8"/>
              <w:rPr>
                <w:sz w:val="17"/>
              </w:rPr>
            </w:pPr>
          </w:p>
          <w:p w14:paraId="7C54F9BC" w14:textId="36EBD9A5" w:rsidR="005B4DD7" w:rsidRPr="00732F5B" w:rsidRDefault="00000000" w:rsidP="00732F5B">
            <w:pPr>
              <w:pStyle w:val="TableParagraph"/>
              <w:spacing w:line="237" w:lineRule="auto"/>
              <w:ind w:left="70" w:right="12"/>
              <w:jc w:val="both"/>
              <w:rPr>
                <w:sz w:val="18"/>
              </w:rPr>
            </w:pPr>
            <w:r>
              <w:rPr>
                <w:sz w:val="18"/>
              </w:rPr>
              <w:t>În situația în care cel puțin una dintre condițiile aferente achiziției de teren, menționate anterior, nu se îndeplineşte sau nu este prezentată în cadrul planului de afaceri cererea de finanțare va fi declarată neeligibilă,</w:t>
            </w:r>
          </w:p>
          <w:p w14:paraId="62FDAD09" w14:textId="77777777" w:rsidR="005B4DD7" w:rsidRDefault="005B4DD7">
            <w:pPr>
              <w:pStyle w:val="TableParagraph"/>
              <w:spacing w:before="4"/>
              <w:rPr>
                <w:sz w:val="18"/>
              </w:rPr>
            </w:pPr>
          </w:p>
          <w:p w14:paraId="38E42955" w14:textId="77777777" w:rsidR="005B4DD7" w:rsidRDefault="00000000">
            <w:pPr>
              <w:pStyle w:val="TableParagraph"/>
              <w:numPr>
                <w:ilvl w:val="0"/>
                <w:numId w:val="15"/>
              </w:numPr>
              <w:tabs>
                <w:tab w:val="left" w:pos="201"/>
              </w:tabs>
              <w:spacing w:line="237" w:lineRule="auto"/>
              <w:ind w:right="2" w:firstLine="0"/>
              <w:jc w:val="both"/>
              <w:rPr>
                <w:sz w:val="18"/>
              </w:rPr>
            </w:pPr>
            <w:r>
              <w:rPr>
                <w:sz w:val="18"/>
              </w:rPr>
              <w:t xml:space="preserve">Se verifică dacă prin activitățile propuse în Planul de afaceri solicitantul asigură </w:t>
            </w:r>
            <w:r>
              <w:rPr>
                <w:b/>
                <w:sz w:val="18"/>
              </w:rPr>
              <w:t>fezabilitatea proiectului și continuitatea activității</w:t>
            </w:r>
            <w:r>
              <w:rPr>
                <w:b/>
                <w:spacing w:val="40"/>
                <w:sz w:val="18"/>
              </w:rPr>
              <w:t xml:space="preserve"> </w:t>
            </w:r>
            <w:r>
              <w:rPr>
                <w:sz w:val="18"/>
              </w:rPr>
              <w:t>după încetarea acordării sprijinului, pe toată perioada de execuție și monitorizare a proiectului.</w:t>
            </w:r>
          </w:p>
          <w:p w14:paraId="24126D69" w14:textId="77777777" w:rsidR="005B4DD7" w:rsidRDefault="00000000">
            <w:pPr>
              <w:pStyle w:val="TableParagraph"/>
              <w:numPr>
                <w:ilvl w:val="0"/>
                <w:numId w:val="15"/>
              </w:numPr>
              <w:tabs>
                <w:tab w:val="left" w:pos="244"/>
              </w:tabs>
              <w:spacing w:before="6" w:line="237" w:lineRule="auto"/>
              <w:ind w:right="11" w:firstLine="0"/>
              <w:jc w:val="both"/>
              <w:rPr>
                <w:sz w:val="18"/>
              </w:rPr>
            </w:pPr>
            <w:r>
              <w:rPr>
                <w:sz w:val="18"/>
              </w:rPr>
              <w:t>Se verifică dacă la întocmirea PA cheltuielile operaționale propuse (salarii, materii prime, materiale consumabile, alte cheltuieli cu capitalul de lucru) deservesc exclusiv și contribuie la îndeplinirea și realizarea PA.</w:t>
            </w:r>
          </w:p>
          <w:p w14:paraId="71FC0C37" w14:textId="77777777" w:rsidR="005B4DD7" w:rsidRDefault="00000000">
            <w:pPr>
              <w:pStyle w:val="TableParagraph"/>
              <w:spacing w:before="5" w:line="235" w:lineRule="auto"/>
              <w:ind w:left="70" w:right="8"/>
              <w:jc w:val="both"/>
              <w:rPr>
                <w:sz w:val="18"/>
              </w:rPr>
            </w:pPr>
            <w:r>
              <w:rPr>
                <w:sz w:val="18"/>
              </w:rPr>
              <w:t>Se verifică dacă activitățile propuse prin proiect asigură infrastructura necesară (echipamente, utilaje, dotări, teren construit / neconstruit etc) și, în secundar, capitalul de lucru (achiziție materii prime, materiale etc).</w:t>
            </w:r>
          </w:p>
          <w:p w14:paraId="6D6D8739" w14:textId="77777777" w:rsidR="005B4DD7" w:rsidRDefault="005B4DD7">
            <w:pPr>
              <w:pStyle w:val="TableParagraph"/>
              <w:spacing w:before="8"/>
              <w:rPr>
                <w:sz w:val="18"/>
              </w:rPr>
            </w:pPr>
          </w:p>
          <w:p w14:paraId="1DE98F9E" w14:textId="77777777" w:rsidR="005B4DD7" w:rsidRDefault="00000000">
            <w:pPr>
              <w:pStyle w:val="TableParagraph"/>
              <w:ind w:left="70" w:right="4"/>
              <w:jc w:val="both"/>
              <w:rPr>
                <w:sz w:val="18"/>
              </w:rPr>
            </w:pPr>
            <w:r>
              <w:rPr>
                <w:sz w:val="18"/>
              </w:rPr>
              <w:t>-Se</w:t>
            </w:r>
            <w:r>
              <w:rPr>
                <w:spacing w:val="40"/>
                <w:sz w:val="18"/>
              </w:rPr>
              <w:t xml:space="preserve"> </w:t>
            </w:r>
            <w:r>
              <w:rPr>
                <w:sz w:val="18"/>
              </w:rPr>
              <w:t>verifică</w:t>
            </w:r>
            <w:r>
              <w:rPr>
                <w:spacing w:val="40"/>
                <w:sz w:val="18"/>
              </w:rPr>
              <w:t xml:space="preserve"> </w:t>
            </w:r>
            <w:r>
              <w:rPr>
                <w:sz w:val="18"/>
              </w:rPr>
              <w:t>dacă</w:t>
            </w:r>
            <w:r>
              <w:rPr>
                <w:spacing w:val="40"/>
                <w:sz w:val="18"/>
              </w:rPr>
              <w:t xml:space="preserve"> </w:t>
            </w:r>
            <w:r>
              <w:rPr>
                <w:sz w:val="18"/>
              </w:rPr>
              <w:t>solicitantul</w:t>
            </w:r>
            <w:r>
              <w:rPr>
                <w:spacing w:val="40"/>
                <w:sz w:val="18"/>
              </w:rPr>
              <w:t xml:space="preserve"> </w:t>
            </w:r>
            <w:r>
              <w:rPr>
                <w:sz w:val="18"/>
              </w:rPr>
              <w:t>prezintă</w:t>
            </w:r>
            <w:r>
              <w:rPr>
                <w:spacing w:val="40"/>
                <w:sz w:val="18"/>
              </w:rPr>
              <w:t xml:space="preserve"> </w:t>
            </w:r>
            <w:r>
              <w:rPr>
                <w:sz w:val="18"/>
              </w:rPr>
              <w:t>modalitatea</w:t>
            </w:r>
            <w:r>
              <w:rPr>
                <w:spacing w:val="40"/>
                <w:sz w:val="18"/>
              </w:rPr>
              <w:t xml:space="preserve"> </w:t>
            </w:r>
            <w:r>
              <w:rPr>
                <w:sz w:val="18"/>
              </w:rPr>
              <w:t>în</w:t>
            </w:r>
            <w:r>
              <w:rPr>
                <w:spacing w:val="40"/>
                <w:sz w:val="18"/>
              </w:rPr>
              <w:t xml:space="preserve"> </w:t>
            </w:r>
            <w:r>
              <w:rPr>
                <w:sz w:val="18"/>
              </w:rPr>
              <w:t>care</w:t>
            </w:r>
            <w:r>
              <w:rPr>
                <w:spacing w:val="40"/>
                <w:sz w:val="18"/>
              </w:rPr>
              <w:t xml:space="preserve"> </w:t>
            </w:r>
            <w:r>
              <w:rPr>
                <w:sz w:val="18"/>
              </w:rPr>
              <w:t>va</w:t>
            </w:r>
            <w:r>
              <w:rPr>
                <w:spacing w:val="40"/>
                <w:sz w:val="18"/>
              </w:rPr>
              <w:t xml:space="preserve"> </w:t>
            </w:r>
            <w:r>
              <w:rPr>
                <w:sz w:val="18"/>
              </w:rPr>
              <w:t>asigura continuitatea activităților finanțate prin proiect după acordarea celei de a doua tranșe de plată.</w:t>
            </w:r>
          </w:p>
        </w:tc>
      </w:tr>
    </w:tbl>
    <w:p w14:paraId="3D224A02" w14:textId="77777777" w:rsidR="005B4DD7" w:rsidRDefault="005B4DD7">
      <w:pPr>
        <w:pStyle w:val="BodyText"/>
        <w:spacing w:before="11"/>
        <w:rPr>
          <w:sz w:val="18"/>
        </w:rPr>
      </w:pPr>
    </w:p>
    <w:p w14:paraId="677E1633" w14:textId="77777777" w:rsidR="005B4DD7" w:rsidRDefault="00000000">
      <w:pPr>
        <w:pStyle w:val="Heading4"/>
        <w:spacing w:line="276" w:lineRule="auto"/>
        <w:ind w:right="575"/>
      </w:pPr>
      <w:r>
        <w:t>EG4</w:t>
      </w:r>
      <w:r>
        <w:rPr>
          <w:spacing w:val="-7"/>
        </w:rPr>
        <w:t xml:space="preserve"> </w:t>
      </w:r>
      <w:r>
        <w:t>Implementarea</w:t>
      </w:r>
      <w:r>
        <w:rPr>
          <w:spacing w:val="-15"/>
        </w:rPr>
        <w:t xml:space="preserve"> </w:t>
      </w:r>
      <w:r>
        <w:t>Planului</w:t>
      </w:r>
      <w:r>
        <w:rPr>
          <w:spacing w:val="-9"/>
        </w:rPr>
        <w:t xml:space="preserve"> </w:t>
      </w:r>
      <w:r>
        <w:t>de</w:t>
      </w:r>
      <w:r>
        <w:rPr>
          <w:spacing w:val="-3"/>
        </w:rPr>
        <w:t xml:space="preserve"> </w:t>
      </w:r>
      <w:r>
        <w:t>afaceri</w:t>
      </w:r>
      <w:r>
        <w:rPr>
          <w:spacing w:val="-7"/>
        </w:rPr>
        <w:t xml:space="preserve"> </w:t>
      </w:r>
      <w:r>
        <w:t>va</w:t>
      </w:r>
      <w:r>
        <w:rPr>
          <w:spacing w:val="-6"/>
        </w:rPr>
        <w:t xml:space="preserve"> </w:t>
      </w:r>
      <w:r>
        <w:t>începe</w:t>
      </w:r>
      <w:r>
        <w:rPr>
          <w:spacing w:val="-4"/>
        </w:rPr>
        <w:t xml:space="preserve"> </w:t>
      </w:r>
      <w:r>
        <w:t>în</w:t>
      </w:r>
      <w:r>
        <w:rPr>
          <w:spacing w:val="-1"/>
        </w:rPr>
        <w:t xml:space="preserve"> </w:t>
      </w:r>
      <w:r>
        <w:t>termen</w:t>
      </w:r>
      <w:r>
        <w:rPr>
          <w:spacing w:val="-8"/>
        </w:rPr>
        <w:t xml:space="preserve"> </w:t>
      </w:r>
      <w:r>
        <w:t>de cel</w:t>
      </w:r>
      <w:r>
        <w:rPr>
          <w:spacing w:val="-4"/>
        </w:rPr>
        <w:t xml:space="preserve"> </w:t>
      </w:r>
      <w:r>
        <w:t>mult</w:t>
      </w:r>
      <w:r>
        <w:rPr>
          <w:spacing w:val="-7"/>
        </w:rPr>
        <w:t xml:space="preserve"> </w:t>
      </w:r>
      <w:r>
        <w:t>9</w:t>
      </w:r>
      <w:r>
        <w:rPr>
          <w:spacing w:val="-2"/>
        </w:rPr>
        <w:t xml:space="preserve"> </w:t>
      </w:r>
      <w:r>
        <w:t>luni</w:t>
      </w:r>
      <w:r>
        <w:rPr>
          <w:spacing w:val="-2"/>
        </w:rPr>
        <w:t xml:space="preserve"> </w:t>
      </w:r>
      <w:r>
        <w:t>de</w:t>
      </w:r>
      <w:r>
        <w:rPr>
          <w:spacing w:val="-4"/>
        </w:rPr>
        <w:t xml:space="preserve"> </w:t>
      </w:r>
      <w:r>
        <w:t>la</w:t>
      </w:r>
      <w:r>
        <w:rPr>
          <w:spacing w:val="-3"/>
        </w:rPr>
        <w:t xml:space="preserve"> </w:t>
      </w:r>
      <w:r>
        <w:t>data</w:t>
      </w:r>
      <w:r>
        <w:rPr>
          <w:spacing w:val="-8"/>
        </w:rPr>
        <w:t xml:space="preserve"> </w:t>
      </w:r>
      <w:r>
        <w:t>deciziei</w:t>
      </w:r>
      <w:r>
        <w:rPr>
          <w:spacing w:val="-9"/>
        </w:rPr>
        <w:t xml:space="preserve"> </w:t>
      </w:r>
      <w:r>
        <w:t>de acordare a sprijinului</w:t>
      </w:r>
    </w:p>
    <w:p w14:paraId="6B269CCF" w14:textId="77777777" w:rsidR="005B4DD7" w:rsidRDefault="00000000">
      <w:pPr>
        <w:pStyle w:val="BodyText"/>
        <w:spacing w:line="276" w:lineRule="auto"/>
        <w:ind w:left="581" w:right="892"/>
      </w:pPr>
      <w:r>
        <w:t>Se</w:t>
      </w:r>
      <w:r>
        <w:rPr>
          <w:spacing w:val="-4"/>
        </w:rPr>
        <w:t xml:space="preserve"> </w:t>
      </w:r>
      <w:r>
        <w:t>verifică</w:t>
      </w:r>
      <w:r>
        <w:rPr>
          <w:spacing w:val="-5"/>
        </w:rPr>
        <w:t xml:space="preserve"> </w:t>
      </w:r>
      <w:r>
        <w:t>dacă</w:t>
      </w:r>
      <w:r>
        <w:rPr>
          <w:spacing w:val="-2"/>
        </w:rPr>
        <w:t xml:space="preserve"> </w:t>
      </w:r>
      <w:r>
        <w:t>implementarea</w:t>
      </w:r>
      <w:r>
        <w:rPr>
          <w:spacing w:val="-14"/>
        </w:rPr>
        <w:t xml:space="preserve"> </w:t>
      </w:r>
      <w:r>
        <w:t>Planului</w:t>
      </w:r>
      <w:r>
        <w:rPr>
          <w:spacing w:val="-7"/>
        </w:rPr>
        <w:t xml:space="preserve"> </w:t>
      </w:r>
      <w:r>
        <w:t>de</w:t>
      </w:r>
      <w:r>
        <w:rPr>
          <w:spacing w:val="-4"/>
        </w:rPr>
        <w:t xml:space="preserve"> </w:t>
      </w:r>
      <w:r>
        <w:t>afaceri</w:t>
      </w:r>
      <w:r>
        <w:rPr>
          <w:spacing w:val="-5"/>
        </w:rPr>
        <w:t xml:space="preserve"> </w:t>
      </w:r>
      <w:r>
        <w:t>este</w:t>
      </w:r>
      <w:r>
        <w:rPr>
          <w:spacing w:val="-6"/>
        </w:rPr>
        <w:t xml:space="preserve"> </w:t>
      </w:r>
      <w:r>
        <w:t>preconizată</w:t>
      </w:r>
      <w:r>
        <w:rPr>
          <w:spacing w:val="-9"/>
        </w:rPr>
        <w:t xml:space="preserve"> </w:t>
      </w:r>
      <w:r>
        <w:t>să</w:t>
      </w:r>
      <w:r>
        <w:rPr>
          <w:spacing w:val="-2"/>
        </w:rPr>
        <w:t xml:space="preserve"> </w:t>
      </w:r>
      <w:r>
        <w:t>înceapă</w:t>
      </w:r>
      <w:r>
        <w:rPr>
          <w:spacing w:val="-7"/>
        </w:rPr>
        <w:t xml:space="preserve"> </w:t>
      </w:r>
      <w:r>
        <w:t>în</w:t>
      </w:r>
      <w:r>
        <w:rPr>
          <w:spacing w:val="-2"/>
        </w:rPr>
        <w:t xml:space="preserve"> </w:t>
      </w:r>
      <w:r>
        <w:t>termen</w:t>
      </w:r>
      <w:r>
        <w:rPr>
          <w:spacing w:val="-6"/>
        </w:rPr>
        <w:t xml:space="preserve"> </w:t>
      </w:r>
      <w:r>
        <w:t>de</w:t>
      </w:r>
      <w:r>
        <w:rPr>
          <w:spacing w:val="-1"/>
        </w:rPr>
        <w:t xml:space="preserve"> </w:t>
      </w:r>
      <w:r>
        <w:t>cel</w:t>
      </w:r>
      <w:r>
        <w:rPr>
          <w:spacing w:val="-4"/>
        </w:rPr>
        <w:t xml:space="preserve"> </w:t>
      </w:r>
      <w:r>
        <w:t>mult</w:t>
      </w:r>
      <w:r>
        <w:rPr>
          <w:spacing w:val="-5"/>
        </w:rPr>
        <w:t xml:space="preserve"> </w:t>
      </w:r>
      <w:r>
        <w:t>9 luni de la data deciziei de acordare a sprijinului.</w:t>
      </w:r>
    </w:p>
    <w:p w14:paraId="435A9BD3" w14:textId="7C361D02" w:rsidR="005B4DD7" w:rsidRDefault="00000000">
      <w:pPr>
        <w:pStyle w:val="Heading4"/>
        <w:spacing w:line="278" w:lineRule="auto"/>
        <w:ind w:right="892"/>
      </w:pPr>
      <w:r>
        <w:t>EG5</w:t>
      </w:r>
      <w:r>
        <w:rPr>
          <w:spacing w:val="-7"/>
        </w:rPr>
        <w:t xml:space="preserve"> </w:t>
      </w:r>
      <w:r>
        <w:t>Proiectul</w:t>
      </w:r>
      <w:r>
        <w:rPr>
          <w:spacing w:val="-6"/>
        </w:rPr>
        <w:t xml:space="preserve"> </w:t>
      </w:r>
      <w:r>
        <w:t>prevede</w:t>
      </w:r>
      <w:r>
        <w:rPr>
          <w:spacing w:val="-9"/>
        </w:rPr>
        <w:t xml:space="preserve"> </w:t>
      </w:r>
      <w:r>
        <w:t>acordarea</w:t>
      </w:r>
      <w:r>
        <w:rPr>
          <w:spacing w:val="-10"/>
        </w:rPr>
        <w:t xml:space="preserve"> </w:t>
      </w:r>
      <w:r>
        <w:t>sprijinului</w:t>
      </w:r>
      <w:r>
        <w:rPr>
          <w:spacing w:val="-12"/>
        </w:rPr>
        <w:t xml:space="preserve"> </w:t>
      </w:r>
      <w:r>
        <w:t>în</w:t>
      </w:r>
      <w:r>
        <w:rPr>
          <w:spacing w:val="-3"/>
        </w:rPr>
        <w:t xml:space="preserve"> </w:t>
      </w:r>
      <w:r>
        <w:t>cel</w:t>
      </w:r>
      <w:r>
        <w:rPr>
          <w:spacing w:val="-1"/>
        </w:rPr>
        <w:t xml:space="preserve"> </w:t>
      </w:r>
      <w:r>
        <w:t>puțin</w:t>
      </w:r>
      <w:r>
        <w:rPr>
          <w:spacing w:val="-8"/>
        </w:rPr>
        <w:t xml:space="preserve"> </w:t>
      </w:r>
      <w:r>
        <w:t>două</w:t>
      </w:r>
      <w:r>
        <w:rPr>
          <w:spacing w:val="-6"/>
        </w:rPr>
        <w:t xml:space="preserve"> </w:t>
      </w:r>
      <w:r>
        <w:t>rate</w:t>
      </w:r>
      <w:r>
        <w:rPr>
          <w:spacing w:val="-5"/>
        </w:rPr>
        <w:t xml:space="preserve"> </w:t>
      </w:r>
      <w:r>
        <w:t>pe</w:t>
      </w:r>
      <w:r>
        <w:rPr>
          <w:spacing w:val="-2"/>
        </w:rPr>
        <w:t xml:space="preserve"> </w:t>
      </w:r>
      <w:r>
        <w:t>o</w:t>
      </w:r>
      <w:r>
        <w:rPr>
          <w:spacing w:val="-3"/>
        </w:rPr>
        <w:t xml:space="preserve"> </w:t>
      </w:r>
      <w:r>
        <w:t>perioadă</w:t>
      </w:r>
      <w:r>
        <w:rPr>
          <w:spacing w:val="-10"/>
        </w:rPr>
        <w:t xml:space="preserve"> </w:t>
      </w:r>
      <w:r>
        <w:t>de</w:t>
      </w:r>
      <w:r>
        <w:rPr>
          <w:spacing w:val="-2"/>
        </w:rPr>
        <w:t xml:space="preserve"> </w:t>
      </w:r>
      <w:r>
        <w:t>maximum</w:t>
      </w:r>
      <w:r>
        <w:rPr>
          <w:spacing w:val="-11"/>
        </w:rPr>
        <w:t xml:space="preserve"> </w:t>
      </w:r>
      <w:r w:rsidR="00830AC0">
        <w:t>trei</w:t>
      </w:r>
      <w:r>
        <w:t xml:space="preserve"> </w:t>
      </w:r>
      <w:r>
        <w:rPr>
          <w:spacing w:val="-4"/>
        </w:rPr>
        <w:t>ani.</w:t>
      </w:r>
    </w:p>
    <w:p w14:paraId="0618B36A" w14:textId="4E7651F8" w:rsidR="005B4DD7" w:rsidRDefault="00000000">
      <w:pPr>
        <w:pStyle w:val="BodyText"/>
        <w:spacing w:line="276" w:lineRule="auto"/>
        <w:ind w:left="581" w:right="575"/>
      </w:pPr>
      <w:r>
        <w:t>Se verifică dacă în Planul de Afaceri se menționează</w:t>
      </w:r>
      <w:r>
        <w:rPr>
          <w:spacing w:val="-5"/>
        </w:rPr>
        <w:t xml:space="preserve"> </w:t>
      </w:r>
      <w:r>
        <w:t>acordarea</w:t>
      </w:r>
      <w:r>
        <w:rPr>
          <w:spacing w:val="-2"/>
        </w:rPr>
        <w:t xml:space="preserve"> </w:t>
      </w:r>
      <w:r>
        <w:t>sprijinului</w:t>
      </w:r>
      <w:r>
        <w:rPr>
          <w:spacing w:val="-3"/>
        </w:rPr>
        <w:t xml:space="preserve"> </w:t>
      </w:r>
      <w:r>
        <w:t>în cel puțin două rate pe o perioadă</w:t>
      </w:r>
      <w:r>
        <w:rPr>
          <w:spacing w:val="-4"/>
        </w:rPr>
        <w:t xml:space="preserve"> </w:t>
      </w:r>
      <w:r>
        <w:t>de maximum</w:t>
      </w:r>
      <w:r>
        <w:rPr>
          <w:spacing w:val="-5"/>
        </w:rPr>
        <w:t xml:space="preserve"> </w:t>
      </w:r>
      <w:r w:rsidR="00732F5B">
        <w:t>3</w:t>
      </w:r>
      <w:r>
        <w:rPr>
          <w:spacing w:val="-1"/>
        </w:rPr>
        <w:t xml:space="preserve"> </w:t>
      </w:r>
      <w:r>
        <w:t>ani. Plata ultimei</w:t>
      </w:r>
      <w:r>
        <w:rPr>
          <w:spacing w:val="-1"/>
        </w:rPr>
        <w:t xml:space="preserve"> </w:t>
      </w:r>
      <w:r>
        <w:t>rate,</w:t>
      </w:r>
      <w:r>
        <w:rPr>
          <w:spacing w:val="-6"/>
        </w:rPr>
        <w:t xml:space="preserve"> </w:t>
      </w:r>
      <w:r>
        <w:t>în cazul</w:t>
      </w:r>
      <w:r>
        <w:rPr>
          <w:spacing w:val="-4"/>
        </w:rPr>
        <w:t xml:space="preserve"> </w:t>
      </w:r>
      <w:r>
        <w:t>ajutoarelor</w:t>
      </w:r>
      <w:r>
        <w:rPr>
          <w:spacing w:val="-8"/>
        </w:rPr>
        <w:t xml:space="preserve"> </w:t>
      </w:r>
      <w:r>
        <w:t>pentru demararea</w:t>
      </w:r>
      <w:r>
        <w:rPr>
          <w:spacing w:val="-1"/>
        </w:rPr>
        <w:t xml:space="preserve"> </w:t>
      </w:r>
      <w:r>
        <w:t>unei</w:t>
      </w:r>
      <w:r>
        <w:rPr>
          <w:spacing w:val="-1"/>
        </w:rPr>
        <w:t xml:space="preserve"> </w:t>
      </w:r>
      <w:r>
        <w:t>activități neagricole</w:t>
      </w:r>
      <w:r>
        <w:rPr>
          <w:spacing w:val="-11"/>
        </w:rPr>
        <w:t xml:space="preserve"> </w:t>
      </w:r>
      <w:r>
        <w:t>în zonele</w:t>
      </w:r>
      <w:r>
        <w:rPr>
          <w:spacing w:val="-4"/>
        </w:rPr>
        <w:t xml:space="preserve"> </w:t>
      </w:r>
      <w:r>
        <w:t>rurale</w:t>
      </w:r>
      <w:r>
        <w:rPr>
          <w:spacing w:val="-1"/>
        </w:rPr>
        <w:t xml:space="preserve"> </w:t>
      </w:r>
      <w:r>
        <w:t>și pentru</w:t>
      </w:r>
      <w:r>
        <w:rPr>
          <w:spacing w:val="-9"/>
        </w:rPr>
        <w:t xml:space="preserve"> </w:t>
      </w:r>
      <w:r>
        <w:t>începerea</w:t>
      </w:r>
      <w:r>
        <w:rPr>
          <w:spacing w:val="-7"/>
        </w:rPr>
        <w:t xml:space="preserve"> </w:t>
      </w:r>
      <w:r>
        <w:t>activității</w:t>
      </w:r>
      <w:r>
        <w:rPr>
          <w:spacing w:val="-10"/>
        </w:rPr>
        <w:t xml:space="preserve"> </w:t>
      </w:r>
      <w:r>
        <w:t>acordate</w:t>
      </w:r>
      <w:r>
        <w:rPr>
          <w:spacing w:val="-9"/>
        </w:rPr>
        <w:t xml:space="preserve"> </w:t>
      </w:r>
      <w:r>
        <w:t>pentru</w:t>
      </w:r>
      <w:r>
        <w:rPr>
          <w:spacing w:val="-6"/>
        </w:rPr>
        <w:t xml:space="preserve"> </w:t>
      </w:r>
      <w:r>
        <w:t>dezvoltarea</w:t>
      </w:r>
      <w:r>
        <w:rPr>
          <w:spacing w:val="-9"/>
        </w:rPr>
        <w:t xml:space="preserve"> </w:t>
      </w:r>
      <w:r>
        <w:t>micilor</w:t>
      </w:r>
      <w:r>
        <w:rPr>
          <w:spacing w:val="-4"/>
        </w:rPr>
        <w:t xml:space="preserve"> </w:t>
      </w:r>
      <w:r>
        <w:t>exploatații agricole este condiționată de implementarea</w:t>
      </w:r>
      <w:r>
        <w:rPr>
          <w:spacing w:val="-1"/>
        </w:rPr>
        <w:t xml:space="preserve"> </w:t>
      </w:r>
      <w:r>
        <w:t>corectă a planului de afaceri.</w:t>
      </w:r>
    </w:p>
    <w:p w14:paraId="7CA7A11A" w14:textId="77777777" w:rsidR="005B4DD7" w:rsidRDefault="00000000">
      <w:pPr>
        <w:pStyle w:val="Heading4"/>
        <w:numPr>
          <w:ilvl w:val="0"/>
          <w:numId w:val="14"/>
        </w:numPr>
        <w:tabs>
          <w:tab w:val="left" w:pos="829"/>
        </w:tabs>
        <w:spacing w:before="4"/>
      </w:pPr>
      <w:r>
        <w:t>Valoarea</w:t>
      </w:r>
      <w:r>
        <w:rPr>
          <w:spacing w:val="-16"/>
        </w:rPr>
        <w:t xml:space="preserve"> </w:t>
      </w:r>
      <w:r>
        <w:t>sprijinului</w:t>
      </w:r>
      <w:r>
        <w:rPr>
          <w:spacing w:val="-15"/>
        </w:rPr>
        <w:t xml:space="preserve"> </w:t>
      </w:r>
      <w:r>
        <w:t>financiar</w:t>
      </w:r>
      <w:r>
        <w:rPr>
          <w:spacing w:val="-15"/>
        </w:rPr>
        <w:t xml:space="preserve"> </w:t>
      </w:r>
      <w:r>
        <w:t>este</w:t>
      </w:r>
      <w:r>
        <w:rPr>
          <w:spacing w:val="-13"/>
        </w:rPr>
        <w:t xml:space="preserve"> </w:t>
      </w:r>
      <w:r>
        <w:t>stabilită</w:t>
      </w:r>
      <w:r>
        <w:rPr>
          <w:spacing w:val="-14"/>
        </w:rPr>
        <w:t xml:space="preserve"> </w:t>
      </w:r>
      <w:r>
        <w:rPr>
          <w:spacing w:val="-2"/>
        </w:rPr>
        <w:t>corect:</w:t>
      </w:r>
    </w:p>
    <w:p w14:paraId="1FC4E47B" w14:textId="0C177173" w:rsidR="00732F5B" w:rsidRDefault="00732F5B" w:rsidP="00732F5B">
      <w:pPr>
        <w:pStyle w:val="BodyText"/>
        <w:spacing w:line="278" w:lineRule="auto"/>
        <w:ind w:left="709" w:right="720"/>
      </w:pPr>
      <w:r>
        <w:t>Sprijinul se va acorda sub formă de sumă forfetară pe o perioadă de maxim 24 luni, dar nu mai mult de 30.09.2025,după cum urmează:</w:t>
      </w:r>
    </w:p>
    <w:p w14:paraId="45060AE4" w14:textId="77777777" w:rsidR="00732F5B" w:rsidRPr="00732F5B" w:rsidRDefault="00732F5B" w:rsidP="00732F5B">
      <w:pPr>
        <w:ind w:left="709" w:right="720"/>
        <w:rPr>
          <w:sz w:val="20"/>
          <w:szCs w:val="20"/>
        </w:rPr>
      </w:pPr>
      <w:r w:rsidRPr="00732F5B">
        <w:rPr>
          <w:sz w:val="20"/>
          <w:szCs w:val="20"/>
        </w:rPr>
        <w:t xml:space="preserve">Pentru ferme mici: </w:t>
      </w:r>
      <w:r w:rsidRPr="00732F5B">
        <w:rPr>
          <w:b/>
          <w:sz w:val="20"/>
          <w:szCs w:val="20"/>
        </w:rPr>
        <w:t xml:space="preserve">15.000 de euro pentru fermele cuprinse între 4.000 si 7.999 SO </w:t>
      </w:r>
      <w:r w:rsidRPr="00732F5B">
        <w:rPr>
          <w:sz w:val="20"/>
          <w:szCs w:val="20"/>
        </w:rPr>
        <w:t xml:space="preserve">; </w:t>
      </w:r>
    </w:p>
    <w:p w14:paraId="5F7E000C" w14:textId="4F6DDEB8" w:rsidR="00732F5B" w:rsidRPr="00732F5B" w:rsidRDefault="00732F5B" w:rsidP="00732F5B">
      <w:pPr>
        <w:ind w:left="709" w:right="720"/>
        <w:rPr>
          <w:sz w:val="20"/>
          <w:szCs w:val="20"/>
        </w:rPr>
      </w:pPr>
      <w:r w:rsidRPr="00732F5B">
        <w:rPr>
          <w:sz w:val="20"/>
          <w:szCs w:val="20"/>
        </w:rPr>
        <w:t>Pentru tineri fermieri:</w:t>
      </w:r>
    </w:p>
    <w:p w14:paraId="7FD4C37E" w14:textId="77777777" w:rsidR="00732F5B" w:rsidRPr="00732F5B" w:rsidRDefault="00732F5B" w:rsidP="00732F5B">
      <w:pPr>
        <w:pStyle w:val="Heading3"/>
        <w:numPr>
          <w:ilvl w:val="0"/>
          <w:numId w:val="87"/>
        </w:numPr>
        <w:tabs>
          <w:tab w:val="left" w:pos="1000"/>
          <w:tab w:val="left" w:pos="1001"/>
        </w:tabs>
        <w:ind w:left="709" w:firstLine="0"/>
        <w:rPr>
          <w:sz w:val="20"/>
          <w:szCs w:val="20"/>
        </w:rPr>
      </w:pPr>
      <w:r w:rsidRPr="00732F5B">
        <w:rPr>
          <w:sz w:val="20"/>
          <w:szCs w:val="20"/>
        </w:rPr>
        <w:t>40.000 de euro pentru exploatațiile de la 8.000 la 29.999</w:t>
      </w:r>
      <w:r w:rsidRPr="00732F5B">
        <w:rPr>
          <w:spacing w:val="-7"/>
          <w:sz w:val="20"/>
          <w:szCs w:val="20"/>
        </w:rPr>
        <w:t xml:space="preserve"> </w:t>
      </w:r>
      <w:r w:rsidRPr="00732F5B">
        <w:rPr>
          <w:sz w:val="20"/>
          <w:szCs w:val="20"/>
        </w:rPr>
        <w:t>SO;</w:t>
      </w:r>
    </w:p>
    <w:p w14:paraId="205CB1A3" w14:textId="77777777" w:rsidR="00732F5B" w:rsidRPr="00732F5B" w:rsidRDefault="00732F5B" w:rsidP="00732F5B">
      <w:pPr>
        <w:pStyle w:val="ListParagraph"/>
        <w:numPr>
          <w:ilvl w:val="0"/>
          <w:numId w:val="87"/>
        </w:numPr>
        <w:tabs>
          <w:tab w:val="left" w:pos="1000"/>
          <w:tab w:val="left" w:pos="1001"/>
        </w:tabs>
        <w:ind w:left="709" w:firstLine="0"/>
        <w:rPr>
          <w:b/>
          <w:sz w:val="20"/>
          <w:szCs w:val="20"/>
        </w:rPr>
      </w:pPr>
      <w:r w:rsidRPr="00732F5B">
        <w:rPr>
          <w:b/>
          <w:sz w:val="20"/>
          <w:szCs w:val="20"/>
        </w:rPr>
        <w:t>50.000 de euro pentru exploatațiile de la 30.000 la 50.000</w:t>
      </w:r>
      <w:r w:rsidRPr="00732F5B">
        <w:rPr>
          <w:b/>
          <w:spacing w:val="-12"/>
          <w:sz w:val="20"/>
          <w:szCs w:val="20"/>
        </w:rPr>
        <w:t xml:space="preserve"> </w:t>
      </w:r>
      <w:r w:rsidRPr="00732F5B">
        <w:rPr>
          <w:b/>
          <w:sz w:val="20"/>
          <w:szCs w:val="20"/>
        </w:rPr>
        <w:t>SO;</w:t>
      </w:r>
    </w:p>
    <w:p w14:paraId="1F176D3E" w14:textId="77777777" w:rsidR="00732F5B" w:rsidRPr="00732F5B" w:rsidRDefault="00732F5B" w:rsidP="00732F5B">
      <w:pPr>
        <w:pStyle w:val="BodyText"/>
        <w:ind w:left="709"/>
        <w:rPr>
          <w:b/>
        </w:rPr>
      </w:pPr>
    </w:p>
    <w:p w14:paraId="60C6B1BF" w14:textId="77777777" w:rsidR="00732F5B" w:rsidRDefault="00732F5B" w:rsidP="00732F5B">
      <w:pPr>
        <w:pStyle w:val="BodyText"/>
        <w:spacing w:line="278" w:lineRule="auto"/>
        <w:ind w:left="709" w:right="720"/>
      </w:pPr>
      <w:r>
        <w:t>Sprijinul se acordă în 2 (două) tranșe degresive, iar ultima tranșă este condiționată de implementarea corectă a Planului de Afaceri.</w:t>
      </w:r>
    </w:p>
    <w:p w14:paraId="419DDE81" w14:textId="77777777" w:rsidR="00732F5B" w:rsidRDefault="00732F5B" w:rsidP="00732F5B">
      <w:pPr>
        <w:pStyle w:val="BodyText"/>
        <w:tabs>
          <w:tab w:val="left" w:pos="738"/>
        </w:tabs>
        <w:ind w:left="709"/>
      </w:pPr>
      <w:r>
        <w:rPr>
          <w:rFonts w:ascii="Symbol" w:hAnsi="Symbol"/>
        </w:rPr>
        <w:t></w:t>
      </w:r>
      <w:r>
        <w:rPr>
          <w:rFonts w:ascii="Times New Roman" w:hAnsi="Times New Roman"/>
        </w:rPr>
        <w:tab/>
      </w:r>
      <w:r>
        <w:t>80% din cuantumul sprijinului, la semnarea deciziei de</w:t>
      </w:r>
      <w:r>
        <w:rPr>
          <w:spacing w:val="-7"/>
        </w:rPr>
        <w:t xml:space="preserve"> </w:t>
      </w:r>
      <w:r>
        <w:t>finanțare;</w:t>
      </w:r>
    </w:p>
    <w:p w14:paraId="606DC6D7" w14:textId="77777777" w:rsidR="00732F5B" w:rsidRDefault="00732F5B" w:rsidP="00732F5B">
      <w:pPr>
        <w:pStyle w:val="BodyText"/>
        <w:tabs>
          <w:tab w:val="left" w:pos="738"/>
        </w:tabs>
        <w:spacing w:before="37"/>
        <w:ind w:left="709"/>
      </w:pPr>
      <w:r>
        <w:rPr>
          <w:rFonts w:ascii="Symbol" w:hAnsi="Symbol"/>
        </w:rPr>
        <w:t></w:t>
      </w:r>
      <w:r>
        <w:rPr>
          <w:rFonts w:ascii="Times New Roman" w:hAnsi="Times New Roman"/>
        </w:rPr>
        <w:tab/>
      </w:r>
      <w:r>
        <w:t>20% din cuantumul sprijinului, nu va depăși data de</w:t>
      </w:r>
      <w:r>
        <w:rPr>
          <w:spacing w:val="-9"/>
        </w:rPr>
        <w:t xml:space="preserve"> </w:t>
      </w:r>
      <w:r w:rsidRPr="00575457">
        <w:rPr>
          <w:spacing w:val="-9"/>
        </w:rPr>
        <w:t xml:space="preserve">31.12.2025 </w:t>
      </w:r>
      <w:r w:rsidRPr="000A49B5">
        <w:t>;</w:t>
      </w:r>
    </w:p>
    <w:p w14:paraId="6B1C11B9" w14:textId="77777777" w:rsidR="005B4DD7" w:rsidRDefault="00000000" w:rsidP="00732F5B">
      <w:pPr>
        <w:pStyle w:val="BodyText"/>
        <w:spacing w:before="37" w:line="276" w:lineRule="auto"/>
        <w:ind w:left="709" w:right="617"/>
      </w:pPr>
      <w:r>
        <w:t>Se</w:t>
      </w:r>
      <w:r>
        <w:rPr>
          <w:spacing w:val="-4"/>
        </w:rPr>
        <w:t xml:space="preserve"> </w:t>
      </w:r>
      <w:r>
        <w:t>verifică</w:t>
      </w:r>
      <w:r>
        <w:rPr>
          <w:spacing w:val="-5"/>
        </w:rPr>
        <w:t xml:space="preserve"> </w:t>
      </w:r>
      <w:r>
        <w:t>în</w:t>
      </w:r>
      <w:r>
        <w:rPr>
          <w:spacing w:val="-1"/>
        </w:rPr>
        <w:t xml:space="preserve"> </w:t>
      </w:r>
      <w:r>
        <w:t>Planul</w:t>
      </w:r>
      <w:r>
        <w:rPr>
          <w:spacing w:val="-9"/>
        </w:rPr>
        <w:t xml:space="preserve"> </w:t>
      </w:r>
      <w:r>
        <w:t>de</w:t>
      </w:r>
      <w:r>
        <w:rPr>
          <w:spacing w:val="-4"/>
        </w:rPr>
        <w:t xml:space="preserve"> </w:t>
      </w:r>
      <w:r>
        <w:t>afaceri</w:t>
      </w:r>
      <w:r>
        <w:rPr>
          <w:spacing w:val="-7"/>
        </w:rPr>
        <w:t xml:space="preserve"> </w:t>
      </w:r>
      <w:r>
        <w:t>și în</w:t>
      </w:r>
      <w:r>
        <w:rPr>
          <w:spacing w:val="-4"/>
        </w:rPr>
        <w:t xml:space="preserve"> </w:t>
      </w:r>
      <w:r>
        <w:t>Cererea</w:t>
      </w:r>
      <w:r>
        <w:rPr>
          <w:spacing w:val="-7"/>
        </w:rPr>
        <w:t xml:space="preserve"> </w:t>
      </w:r>
      <w:r>
        <w:t>de</w:t>
      </w:r>
      <w:r>
        <w:rPr>
          <w:spacing w:val="-4"/>
        </w:rPr>
        <w:t xml:space="preserve"> </w:t>
      </w:r>
      <w:r>
        <w:t>finanțare</w:t>
      </w:r>
      <w:r>
        <w:rPr>
          <w:spacing w:val="-9"/>
        </w:rPr>
        <w:t xml:space="preserve"> </w:t>
      </w:r>
      <w:r>
        <w:t>dacă</w:t>
      </w:r>
      <w:r>
        <w:rPr>
          <w:spacing w:val="-5"/>
        </w:rPr>
        <w:t xml:space="preserve"> </w:t>
      </w:r>
      <w:r>
        <w:t>valoarea</w:t>
      </w:r>
      <w:r>
        <w:rPr>
          <w:spacing w:val="-7"/>
        </w:rPr>
        <w:t xml:space="preserve"> </w:t>
      </w:r>
      <w:r>
        <w:t>sprijinului</w:t>
      </w:r>
      <w:r>
        <w:rPr>
          <w:spacing w:val="-10"/>
        </w:rPr>
        <w:t xml:space="preserve"> </w:t>
      </w:r>
      <w:r>
        <w:t>financiar</w:t>
      </w:r>
      <w:r>
        <w:rPr>
          <w:spacing w:val="-11"/>
        </w:rPr>
        <w:t xml:space="preserve"> </w:t>
      </w:r>
      <w:r>
        <w:t>se</w:t>
      </w:r>
      <w:r>
        <w:rPr>
          <w:spacing w:val="-4"/>
        </w:rPr>
        <w:t xml:space="preserve"> </w:t>
      </w:r>
      <w:r>
        <w:t>încadrează în limitele maxime admise și sunt în conformitate cu prevederile</w:t>
      </w:r>
      <w:r>
        <w:rPr>
          <w:spacing w:val="-1"/>
        </w:rPr>
        <w:t xml:space="preserve"> </w:t>
      </w:r>
      <w:r>
        <w:t>fișei măsurii din SDL.</w:t>
      </w:r>
    </w:p>
    <w:p w14:paraId="2EE0D733" w14:textId="77777777" w:rsidR="005B4DD7" w:rsidRDefault="005B4DD7">
      <w:pPr>
        <w:spacing w:line="276" w:lineRule="auto"/>
        <w:sectPr w:rsidR="005B4DD7">
          <w:pgSz w:w="11930" w:h="16850"/>
          <w:pgMar w:top="1680" w:right="320" w:bottom="660" w:left="840" w:header="732" w:footer="465" w:gutter="0"/>
          <w:cols w:space="720"/>
        </w:sectPr>
      </w:pPr>
    </w:p>
    <w:p w14:paraId="02AC9613" w14:textId="77777777" w:rsidR="005B4DD7" w:rsidRDefault="005B4DD7">
      <w:pPr>
        <w:pStyle w:val="BodyText"/>
        <w:spacing w:before="5"/>
        <w:rPr>
          <w:sz w:val="15"/>
        </w:rPr>
      </w:pPr>
    </w:p>
    <w:p w14:paraId="32060283" w14:textId="77777777" w:rsidR="005B4DD7" w:rsidRDefault="00000000">
      <w:pPr>
        <w:pStyle w:val="Heading4"/>
        <w:spacing w:before="99"/>
      </w:pPr>
      <w:r>
        <w:t>3.</w:t>
      </w:r>
      <w:r>
        <w:rPr>
          <w:spacing w:val="-10"/>
        </w:rPr>
        <w:t xml:space="preserve"> </w:t>
      </w:r>
      <w:r>
        <w:t>Încadrarea</w:t>
      </w:r>
      <w:r>
        <w:rPr>
          <w:spacing w:val="-15"/>
        </w:rPr>
        <w:t xml:space="preserve"> </w:t>
      </w:r>
      <w:r>
        <w:t>într-o</w:t>
      </w:r>
      <w:r>
        <w:rPr>
          <w:spacing w:val="-10"/>
        </w:rPr>
        <w:t xml:space="preserve"> </w:t>
      </w:r>
      <w:r>
        <w:t>situație</w:t>
      </w:r>
      <w:r>
        <w:rPr>
          <w:spacing w:val="-12"/>
        </w:rPr>
        <w:t xml:space="preserve"> </w:t>
      </w:r>
      <w:r>
        <w:t>de</w:t>
      </w:r>
      <w:r>
        <w:rPr>
          <w:spacing w:val="-6"/>
        </w:rPr>
        <w:t xml:space="preserve"> </w:t>
      </w:r>
      <w:r>
        <w:t>creare</w:t>
      </w:r>
      <w:r>
        <w:rPr>
          <w:spacing w:val="-7"/>
        </w:rPr>
        <w:t xml:space="preserve"> </w:t>
      </w:r>
      <w:r>
        <w:t>de</w:t>
      </w:r>
      <w:r>
        <w:rPr>
          <w:spacing w:val="-8"/>
        </w:rPr>
        <w:t xml:space="preserve"> </w:t>
      </w:r>
      <w:r>
        <w:t>Condiții</w:t>
      </w:r>
      <w:r>
        <w:rPr>
          <w:spacing w:val="-10"/>
        </w:rPr>
        <w:t xml:space="preserve"> </w:t>
      </w:r>
      <w:r>
        <w:rPr>
          <w:spacing w:val="-2"/>
        </w:rPr>
        <w:t>artificiale.</w:t>
      </w:r>
    </w:p>
    <w:p w14:paraId="2B9B2A7E" w14:textId="77777777" w:rsidR="005B4DD7" w:rsidRDefault="005B4DD7">
      <w:pPr>
        <w:pStyle w:val="BodyText"/>
        <w:spacing w:before="3"/>
        <w:rPr>
          <w:b/>
          <w:sz w:val="17"/>
        </w:rPr>
      </w:pPr>
    </w:p>
    <w:p w14:paraId="7AB9F884" w14:textId="77777777" w:rsidR="005B4DD7" w:rsidRDefault="00000000">
      <w:pPr>
        <w:ind w:left="581"/>
        <w:rPr>
          <w:b/>
          <w:i/>
          <w:sz w:val="20"/>
        </w:rPr>
      </w:pPr>
      <w:r>
        <w:rPr>
          <w:i/>
          <w:sz w:val="20"/>
        </w:rPr>
        <w:t>(</w:t>
      </w:r>
      <w:r>
        <w:rPr>
          <w:i/>
          <w:spacing w:val="-8"/>
          <w:sz w:val="20"/>
        </w:rPr>
        <w:t xml:space="preserve"> </w:t>
      </w:r>
      <w:r>
        <w:rPr>
          <w:i/>
          <w:sz w:val="20"/>
        </w:rPr>
        <w:t>se</w:t>
      </w:r>
      <w:r>
        <w:rPr>
          <w:i/>
          <w:spacing w:val="-6"/>
          <w:sz w:val="20"/>
        </w:rPr>
        <w:t xml:space="preserve"> </w:t>
      </w:r>
      <w:r>
        <w:rPr>
          <w:i/>
          <w:sz w:val="20"/>
        </w:rPr>
        <w:t>completează</w:t>
      </w:r>
      <w:r>
        <w:rPr>
          <w:i/>
          <w:spacing w:val="-15"/>
          <w:sz w:val="20"/>
        </w:rPr>
        <w:t xml:space="preserve"> </w:t>
      </w:r>
      <w:r>
        <w:rPr>
          <w:i/>
          <w:sz w:val="20"/>
        </w:rPr>
        <w:t>doar</w:t>
      </w:r>
      <w:r>
        <w:rPr>
          <w:i/>
          <w:spacing w:val="-9"/>
          <w:sz w:val="20"/>
        </w:rPr>
        <w:t xml:space="preserve"> </w:t>
      </w:r>
      <w:r>
        <w:rPr>
          <w:i/>
          <w:sz w:val="20"/>
        </w:rPr>
        <w:t>în</w:t>
      </w:r>
      <w:r>
        <w:rPr>
          <w:i/>
          <w:spacing w:val="-5"/>
          <w:sz w:val="20"/>
        </w:rPr>
        <w:t xml:space="preserve"> </w:t>
      </w:r>
      <w:r>
        <w:rPr>
          <w:i/>
          <w:sz w:val="20"/>
        </w:rPr>
        <w:t>cazul</w:t>
      </w:r>
      <w:r>
        <w:rPr>
          <w:i/>
          <w:spacing w:val="-9"/>
          <w:sz w:val="20"/>
        </w:rPr>
        <w:t xml:space="preserve"> </w:t>
      </w:r>
      <w:r>
        <w:rPr>
          <w:i/>
          <w:sz w:val="20"/>
        </w:rPr>
        <w:t>în</w:t>
      </w:r>
      <w:r>
        <w:rPr>
          <w:i/>
          <w:spacing w:val="-6"/>
          <w:sz w:val="20"/>
        </w:rPr>
        <w:t xml:space="preserve"> </w:t>
      </w:r>
      <w:r>
        <w:rPr>
          <w:i/>
          <w:sz w:val="20"/>
        </w:rPr>
        <w:t>care</w:t>
      </w:r>
      <w:r>
        <w:rPr>
          <w:i/>
          <w:spacing w:val="-8"/>
          <w:sz w:val="20"/>
        </w:rPr>
        <w:t xml:space="preserve"> </w:t>
      </w:r>
      <w:r>
        <w:rPr>
          <w:i/>
          <w:sz w:val="20"/>
        </w:rPr>
        <w:t>există</w:t>
      </w:r>
      <w:r>
        <w:rPr>
          <w:i/>
          <w:spacing w:val="-6"/>
          <w:sz w:val="20"/>
        </w:rPr>
        <w:t xml:space="preserve"> </w:t>
      </w:r>
      <w:r>
        <w:rPr>
          <w:i/>
          <w:sz w:val="20"/>
        </w:rPr>
        <w:t>minim</w:t>
      </w:r>
      <w:r>
        <w:rPr>
          <w:i/>
          <w:spacing w:val="-9"/>
          <w:sz w:val="20"/>
        </w:rPr>
        <w:t xml:space="preserve"> </w:t>
      </w:r>
      <w:r>
        <w:rPr>
          <w:i/>
          <w:sz w:val="20"/>
        </w:rPr>
        <w:t>o</w:t>
      </w:r>
      <w:r>
        <w:rPr>
          <w:i/>
          <w:spacing w:val="-1"/>
          <w:sz w:val="20"/>
        </w:rPr>
        <w:t xml:space="preserve"> </w:t>
      </w:r>
      <w:r>
        <w:rPr>
          <w:i/>
          <w:sz w:val="20"/>
        </w:rPr>
        <w:t>bifă</w:t>
      </w:r>
      <w:r>
        <w:rPr>
          <w:i/>
          <w:spacing w:val="-6"/>
          <w:sz w:val="20"/>
        </w:rPr>
        <w:t xml:space="preserve"> </w:t>
      </w:r>
      <w:r>
        <w:rPr>
          <w:i/>
          <w:sz w:val="20"/>
        </w:rPr>
        <w:t>pe coloana</w:t>
      </w:r>
      <w:r>
        <w:rPr>
          <w:i/>
          <w:spacing w:val="-8"/>
          <w:sz w:val="20"/>
        </w:rPr>
        <w:t xml:space="preserve"> </w:t>
      </w:r>
      <w:r>
        <w:rPr>
          <w:b/>
          <w:i/>
          <w:sz w:val="20"/>
        </w:rPr>
        <w:t>„DA”</w:t>
      </w:r>
      <w:r>
        <w:rPr>
          <w:b/>
          <w:i/>
          <w:spacing w:val="-6"/>
          <w:sz w:val="20"/>
        </w:rPr>
        <w:t xml:space="preserve"> </w:t>
      </w:r>
      <w:r>
        <w:rPr>
          <w:i/>
          <w:sz w:val="20"/>
        </w:rPr>
        <w:t>în</w:t>
      </w:r>
      <w:r>
        <w:rPr>
          <w:i/>
          <w:spacing w:val="-8"/>
          <w:sz w:val="20"/>
        </w:rPr>
        <w:t xml:space="preserve"> </w:t>
      </w:r>
      <w:r>
        <w:rPr>
          <w:b/>
          <w:i/>
          <w:sz w:val="20"/>
        </w:rPr>
        <w:t>„Secțiunea</w:t>
      </w:r>
      <w:r>
        <w:rPr>
          <w:b/>
          <w:i/>
          <w:spacing w:val="-14"/>
          <w:sz w:val="20"/>
        </w:rPr>
        <w:t xml:space="preserve"> </w:t>
      </w:r>
      <w:r>
        <w:rPr>
          <w:b/>
          <w:i/>
          <w:spacing w:val="-5"/>
          <w:sz w:val="20"/>
        </w:rPr>
        <w:t>A”.</w:t>
      </w:r>
    </w:p>
    <w:p w14:paraId="4B7FCA80" w14:textId="77777777" w:rsidR="005B4DD7" w:rsidRDefault="005B4DD7">
      <w:pPr>
        <w:pStyle w:val="BodyText"/>
        <w:rPr>
          <w:b/>
          <w:i/>
          <w:sz w:val="22"/>
        </w:rPr>
      </w:pPr>
    </w:p>
    <w:p w14:paraId="008875BB" w14:textId="77777777" w:rsidR="005B4DD7" w:rsidRDefault="005B4DD7">
      <w:pPr>
        <w:pStyle w:val="BodyText"/>
        <w:spacing w:before="4"/>
        <w:rPr>
          <w:b/>
          <w:i/>
          <w:sz w:val="32"/>
        </w:rPr>
      </w:pPr>
    </w:p>
    <w:p w14:paraId="0E1949A0" w14:textId="77777777" w:rsidR="005B4DD7" w:rsidRDefault="00000000">
      <w:pPr>
        <w:pStyle w:val="Heading4"/>
      </w:pPr>
      <w:r>
        <w:t>Pentru</w:t>
      </w:r>
      <w:r>
        <w:rPr>
          <w:spacing w:val="-12"/>
        </w:rPr>
        <w:t xml:space="preserve"> </w:t>
      </w:r>
      <w:r>
        <w:t>proiectele</w:t>
      </w:r>
      <w:r>
        <w:rPr>
          <w:spacing w:val="-12"/>
        </w:rPr>
        <w:t xml:space="preserve"> </w:t>
      </w:r>
      <w:r>
        <w:t>care</w:t>
      </w:r>
      <w:r>
        <w:rPr>
          <w:spacing w:val="-8"/>
        </w:rPr>
        <w:t xml:space="preserve"> </w:t>
      </w:r>
      <w:r>
        <w:t>se</w:t>
      </w:r>
      <w:r>
        <w:rPr>
          <w:spacing w:val="-3"/>
        </w:rPr>
        <w:t xml:space="preserve"> </w:t>
      </w:r>
      <w:r>
        <w:t>încadrează</w:t>
      </w:r>
      <w:r>
        <w:rPr>
          <w:spacing w:val="-15"/>
        </w:rPr>
        <w:t xml:space="preserve"> </w:t>
      </w:r>
      <w:r>
        <w:t>în</w:t>
      </w:r>
      <w:r>
        <w:rPr>
          <w:spacing w:val="-7"/>
        </w:rPr>
        <w:t xml:space="preserve"> </w:t>
      </w:r>
      <w:r>
        <w:t>art.</w:t>
      </w:r>
      <w:r>
        <w:rPr>
          <w:spacing w:val="-9"/>
        </w:rPr>
        <w:t xml:space="preserve"> </w:t>
      </w:r>
      <w:r>
        <w:t>19.1.a.i</w:t>
      </w:r>
      <w:r>
        <w:rPr>
          <w:spacing w:val="-12"/>
        </w:rPr>
        <w:t xml:space="preserve"> </w:t>
      </w:r>
      <w:r>
        <w:t xml:space="preserve">și </w:t>
      </w:r>
      <w:r>
        <w:rPr>
          <w:spacing w:val="-2"/>
        </w:rPr>
        <w:t>art.19.1.a.iii</w:t>
      </w:r>
    </w:p>
    <w:p w14:paraId="7B2A2590" w14:textId="77777777" w:rsidR="005B4DD7" w:rsidRDefault="005B4DD7">
      <w:pPr>
        <w:pStyle w:val="BodyText"/>
        <w:rPr>
          <w:b/>
        </w:rPr>
      </w:pPr>
    </w:p>
    <w:p w14:paraId="1AEFF1A0" w14:textId="77777777" w:rsidR="005B4DD7" w:rsidRDefault="005B4DD7">
      <w:pPr>
        <w:pStyle w:val="BodyText"/>
        <w:rPr>
          <w:b/>
        </w:rPr>
      </w:pPr>
    </w:p>
    <w:p w14:paraId="02153D01" w14:textId="77777777" w:rsidR="005B4DD7" w:rsidRDefault="005B4DD7">
      <w:pPr>
        <w:pStyle w:val="BodyText"/>
        <w:spacing w:before="2"/>
        <w:rPr>
          <w:b/>
          <w:sz w:val="16"/>
        </w:rPr>
      </w:pPr>
    </w:p>
    <w:tbl>
      <w:tblPr>
        <w:tblW w:w="0" w:type="auto"/>
        <w:tblInd w:w="5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
        <w:gridCol w:w="3687"/>
        <w:gridCol w:w="3687"/>
        <w:gridCol w:w="849"/>
        <w:gridCol w:w="991"/>
      </w:tblGrid>
      <w:tr w:rsidR="005B4DD7" w14:paraId="5E01C79F" w14:textId="77777777">
        <w:trPr>
          <w:trHeight w:val="654"/>
        </w:trPr>
        <w:tc>
          <w:tcPr>
            <w:tcW w:w="535" w:type="dxa"/>
            <w:shd w:val="clear" w:color="auto" w:fill="BDBDBD"/>
          </w:tcPr>
          <w:p w14:paraId="03D1F37C" w14:textId="77777777" w:rsidR="005B4DD7" w:rsidRDefault="00000000">
            <w:pPr>
              <w:pStyle w:val="TableParagraph"/>
              <w:spacing w:line="223" w:lineRule="auto"/>
              <w:ind w:left="107" w:right="142"/>
              <w:rPr>
                <w:b/>
                <w:sz w:val="20"/>
              </w:rPr>
            </w:pPr>
            <w:r>
              <w:rPr>
                <w:b/>
                <w:spacing w:val="-6"/>
                <w:sz w:val="20"/>
              </w:rPr>
              <w:t xml:space="preserve">Nr </w:t>
            </w:r>
            <w:r>
              <w:rPr>
                <w:b/>
                <w:spacing w:val="-4"/>
                <w:sz w:val="20"/>
              </w:rPr>
              <w:t>crt</w:t>
            </w:r>
          </w:p>
        </w:tc>
        <w:tc>
          <w:tcPr>
            <w:tcW w:w="3687" w:type="dxa"/>
            <w:shd w:val="clear" w:color="auto" w:fill="BDBDBD"/>
          </w:tcPr>
          <w:p w14:paraId="28767E4B" w14:textId="77777777" w:rsidR="005B4DD7" w:rsidRDefault="00000000">
            <w:pPr>
              <w:pStyle w:val="TableParagraph"/>
              <w:tabs>
                <w:tab w:val="left" w:pos="1127"/>
                <w:tab w:val="left" w:pos="1939"/>
                <w:tab w:val="left" w:pos="2834"/>
              </w:tabs>
              <w:spacing w:line="223" w:lineRule="auto"/>
              <w:ind w:left="105" w:right="111"/>
              <w:rPr>
                <w:b/>
                <w:sz w:val="20"/>
              </w:rPr>
            </w:pPr>
            <w:r>
              <w:rPr>
                <w:b/>
                <w:spacing w:val="-2"/>
                <w:sz w:val="20"/>
              </w:rPr>
              <w:t>Premisă</w:t>
            </w:r>
            <w:r>
              <w:rPr>
                <w:b/>
                <w:sz w:val="20"/>
              </w:rPr>
              <w:tab/>
            </w:r>
            <w:r>
              <w:rPr>
                <w:b/>
                <w:spacing w:val="-6"/>
                <w:sz w:val="20"/>
              </w:rPr>
              <w:t>de</w:t>
            </w:r>
            <w:r>
              <w:rPr>
                <w:b/>
                <w:sz w:val="20"/>
              </w:rPr>
              <w:tab/>
            </w:r>
            <w:r>
              <w:rPr>
                <w:b/>
                <w:spacing w:val="-2"/>
                <w:sz w:val="20"/>
              </w:rPr>
              <w:t>creare</w:t>
            </w:r>
            <w:r>
              <w:rPr>
                <w:b/>
                <w:sz w:val="20"/>
              </w:rPr>
              <w:tab/>
            </w:r>
            <w:r>
              <w:rPr>
                <w:b/>
                <w:spacing w:val="-2"/>
                <w:sz w:val="20"/>
              </w:rPr>
              <w:t>Condiții artificiale</w:t>
            </w:r>
          </w:p>
        </w:tc>
        <w:tc>
          <w:tcPr>
            <w:tcW w:w="3687" w:type="dxa"/>
            <w:shd w:val="clear" w:color="auto" w:fill="BDBDBD"/>
          </w:tcPr>
          <w:p w14:paraId="64D7CE17" w14:textId="77777777" w:rsidR="005B4DD7" w:rsidRDefault="00000000">
            <w:pPr>
              <w:pStyle w:val="TableParagraph"/>
              <w:spacing w:line="223" w:lineRule="auto"/>
              <w:ind w:left="950" w:hanging="675"/>
              <w:rPr>
                <w:b/>
                <w:sz w:val="20"/>
              </w:rPr>
            </w:pPr>
            <w:r>
              <w:rPr>
                <w:b/>
                <w:sz w:val="20"/>
              </w:rPr>
              <w:t>Criteriu/avantaj</w:t>
            </w:r>
            <w:r>
              <w:rPr>
                <w:b/>
                <w:spacing w:val="21"/>
                <w:sz w:val="20"/>
              </w:rPr>
              <w:t xml:space="preserve"> </w:t>
            </w:r>
            <w:r>
              <w:rPr>
                <w:b/>
                <w:sz w:val="20"/>
              </w:rPr>
              <w:t>vizat</w:t>
            </w:r>
            <w:r>
              <w:rPr>
                <w:b/>
                <w:spacing w:val="-12"/>
                <w:sz w:val="20"/>
              </w:rPr>
              <w:t xml:space="preserve"> </w:t>
            </w:r>
            <w:r>
              <w:rPr>
                <w:b/>
                <w:sz w:val="20"/>
              </w:rPr>
              <w:t>de</w:t>
            </w:r>
            <w:r>
              <w:rPr>
                <w:b/>
                <w:spacing w:val="-11"/>
                <w:sz w:val="20"/>
              </w:rPr>
              <w:t xml:space="preserve"> </w:t>
            </w:r>
            <w:r>
              <w:rPr>
                <w:b/>
                <w:sz w:val="20"/>
              </w:rPr>
              <w:t>crearea condiției artificiale</w:t>
            </w:r>
          </w:p>
        </w:tc>
        <w:tc>
          <w:tcPr>
            <w:tcW w:w="849" w:type="dxa"/>
            <w:shd w:val="clear" w:color="auto" w:fill="BDBDBD"/>
          </w:tcPr>
          <w:p w14:paraId="460A248E" w14:textId="77777777" w:rsidR="005B4DD7" w:rsidRDefault="00000000">
            <w:pPr>
              <w:pStyle w:val="TableParagraph"/>
              <w:spacing w:before="88"/>
              <w:ind w:left="288" w:right="284"/>
              <w:jc w:val="center"/>
              <w:rPr>
                <w:b/>
                <w:sz w:val="20"/>
              </w:rPr>
            </w:pPr>
            <w:r>
              <w:rPr>
                <w:b/>
                <w:spacing w:val="-5"/>
                <w:sz w:val="20"/>
              </w:rPr>
              <w:t>Da</w:t>
            </w:r>
          </w:p>
        </w:tc>
        <w:tc>
          <w:tcPr>
            <w:tcW w:w="991" w:type="dxa"/>
            <w:shd w:val="clear" w:color="auto" w:fill="BDBDBD"/>
          </w:tcPr>
          <w:p w14:paraId="0E2935CE" w14:textId="77777777" w:rsidR="005B4DD7" w:rsidRDefault="00000000">
            <w:pPr>
              <w:pStyle w:val="TableParagraph"/>
              <w:spacing w:before="88"/>
              <w:ind w:left="354" w:right="345"/>
              <w:jc w:val="center"/>
              <w:rPr>
                <w:b/>
                <w:sz w:val="20"/>
              </w:rPr>
            </w:pPr>
            <w:r>
              <w:rPr>
                <w:b/>
                <w:spacing w:val="-5"/>
                <w:sz w:val="20"/>
              </w:rPr>
              <w:t>Nu</w:t>
            </w:r>
          </w:p>
        </w:tc>
      </w:tr>
      <w:tr w:rsidR="005B4DD7" w14:paraId="7F3F7B36" w14:textId="77777777">
        <w:trPr>
          <w:trHeight w:val="10918"/>
        </w:trPr>
        <w:tc>
          <w:tcPr>
            <w:tcW w:w="535" w:type="dxa"/>
          </w:tcPr>
          <w:p w14:paraId="055409EA" w14:textId="77777777" w:rsidR="005B4DD7" w:rsidRDefault="005B4DD7">
            <w:pPr>
              <w:pStyle w:val="TableParagraph"/>
              <w:rPr>
                <w:b/>
              </w:rPr>
            </w:pPr>
          </w:p>
          <w:p w14:paraId="040CFFBF" w14:textId="77777777" w:rsidR="005B4DD7" w:rsidRDefault="005B4DD7">
            <w:pPr>
              <w:pStyle w:val="TableParagraph"/>
              <w:rPr>
                <w:b/>
              </w:rPr>
            </w:pPr>
          </w:p>
          <w:p w14:paraId="01BBFC89" w14:textId="77777777" w:rsidR="005B4DD7" w:rsidRDefault="005B4DD7">
            <w:pPr>
              <w:pStyle w:val="TableParagraph"/>
              <w:rPr>
                <w:b/>
              </w:rPr>
            </w:pPr>
          </w:p>
          <w:p w14:paraId="23D3C573" w14:textId="77777777" w:rsidR="005B4DD7" w:rsidRDefault="005B4DD7">
            <w:pPr>
              <w:pStyle w:val="TableParagraph"/>
              <w:rPr>
                <w:b/>
              </w:rPr>
            </w:pPr>
          </w:p>
          <w:p w14:paraId="0E4A90AB" w14:textId="77777777" w:rsidR="005B4DD7" w:rsidRDefault="005B4DD7">
            <w:pPr>
              <w:pStyle w:val="TableParagraph"/>
              <w:spacing w:before="1"/>
              <w:rPr>
                <w:b/>
              </w:rPr>
            </w:pPr>
          </w:p>
          <w:p w14:paraId="5D9CA9F7" w14:textId="77777777" w:rsidR="005B4DD7" w:rsidRDefault="00000000">
            <w:pPr>
              <w:pStyle w:val="TableParagraph"/>
              <w:ind w:left="1"/>
              <w:jc w:val="center"/>
              <w:rPr>
                <w:b/>
                <w:sz w:val="20"/>
              </w:rPr>
            </w:pPr>
            <w:r>
              <w:rPr>
                <w:b/>
                <w:w w:val="97"/>
                <w:sz w:val="20"/>
              </w:rPr>
              <w:t>1</w:t>
            </w:r>
          </w:p>
        </w:tc>
        <w:tc>
          <w:tcPr>
            <w:tcW w:w="3687" w:type="dxa"/>
          </w:tcPr>
          <w:p w14:paraId="5E314B42" w14:textId="77777777" w:rsidR="005B4DD7" w:rsidRDefault="00000000">
            <w:pPr>
              <w:pStyle w:val="TableParagraph"/>
              <w:numPr>
                <w:ilvl w:val="0"/>
                <w:numId w:val="12"/>
              </w:numPr>
              <w:tabs>
                <w:tab w:val="left" w:pos="821"/>
                <w:tab w:val="left" w:pos="2892"/>
              </w:tabs>
              <w:spacing w:line="237" w:lineRule="auto"/>
              <w:ind w:right="65" w:hanging="360"/>
              <w:jc w:val="both"/>
              <w:rPr>
                <w:sz w:val="20"/>
              </w:rPr>
            </w:pPr>
            <w:r>
              <w:rPr>
                <w:sz w:val="20"/>
              </w:rPr>
              <w:t xml:space="preserve">Crearea mai multor entități </w:t>
            </w:r>
            <w:r>
              <w:rPr>
                <w:spacing w:val="-2"/>
                <w:sz w:val="20"/>
              </w:rPr>
              <w:t>noi/exploatatii</w:t>
            </w:r>
            <w:r>
              <w:rPr>
                <w:sz w:val="20"/>
              </w:rPr>
              <w:tab/>
            </w:r>
            <w:r>
              <w:rPr>
                <w:spacing w:val="-2"/>
                <w:sz w:val="20"/>
              </w:rPr>
              <w:t xml:space="preserve">agricole </w:t>
            </w:r>
            <w:r>
              <w:rPr>
                <w:sz w:val="20"/>
              </w:rPr>
              <w:t>(solicitanți de fonduri) prin intermediul unor terți pentru</w:t>
            </w:r>
            <w:r>
              <w:rPr>
                <w:spacing w:val="40"/>
                <w:sz w:val="20"/>
              </w:rPr>
              <w:t xml:space="preserve"> </w:t>
            </w:r>
            <w:r>
              <w:rPr>
                <w:sz w:val="20"/>
              </w:rPr>
              <w:t>a beneficia de mai multe proiecte sM 6.1 prin</w:t>
            </w:r>
            <w:r>
              <w:rPr>
                <w:spacing w:val="40"/>
                <w:sz w:val="20"/>
              </w:rPr>
              <w:t xml:space="preserve"> </w:t>
            </w:r>
            <w:r>
              <w:rPr>
                <w:sz w:val="20"/>
              </w:rPr>
              <w:t>mai</w:t>
            </w:r>
            <w:r>
              <w:rPr>
                <w:spacing w:val="40"/>
                <w:sz w:val="20"/>
              </w:rPr>
              <w:t xml:space="preserve"> </w:t>
            </w:r>
            <w:r>
              <w:rPr>
                <w:sz w:val="20"/>
              </w:rPr>
              <w:t>multe exploatații agricole.</w:t>
            </w:r>
          </w:p>
          <w:p w14:paraId="24211DB6" w14:textId="77777777" w:rsidR="005B4DD7" w:rsidRDefault="00000000">
            <w:pPr>
              <w:pStyle w:val="TableParagraph"/>
              <w:spacing w:before="193"/>
              <w:ind w:left="105" w:right="63"/>
              <w:jc w:val="both"/>
              <w:rPr>
                <w:sz w:val="20"/>
              </w:rPr>
            </w:pPr>
            <w:r>
              <w:rPr>
                <w:sz w:val="20"/>
              </w:rPr>
              <w:t>Actiunea de fărâmițare a unor exploataților agricole î</w:t>
            </w:r>
            <w:r>
              <w:rPr>
                <w:b/>
                <w:sz w:val="20"/>
              </w:rPr>
              <w:t>n scopul accesării de către acelaşi</w:t>
            </w:r>
            <w:r>
              <w:rPr>
                <w:b/>
                <w:spacing w:val="40"/>
                <w:sz w:val="20"/>
              </w:rPr>
              <w:t xml:space="preserve"> </w:t>
            </w:r>
            <w:r>
              <w:rPr>
                <w:b/>
                <w:sz w:val="20"/>
              </w:rPr>
              <w:t>beneficiar real</w:t>
            </w:r>
            <w:r>
              <w:rPr>
                <w:sz w:val="20"/>
              </w:rPr>
              <w:t>, (</w:t>
            </w:r>
            <w:r>
              <w:rPr>
                <w:i/>
                <w:sz w:val="20"/>
              </w:rPr>
              <w:t>prin intermediul mai multor beneficiari formali sau direct folosind porţiuni din exploataţie agricolă iniţială, beneficiară de sprijin</w:t>
            </w:r>
            <w:r>
              <w:rPr>
                <w:i/>
                <w:spacing w:val="40"/>
                <w:sz w:val="20"/>
              </w:rPr>
              <w:t xml:space="preserve"> </w:t>
            </w:r>
            <w:r>
              <w:rPr>
                <w:i/>
                <w:sz w:val="20"/>
              </w:rPr>
              <w:t>anterior prin intermediul Masurii 112 şi Submasurii 6.1</w:t>
            </w:r>
            <w:r>
              <w:rPr>
                <w:sz w:val="20"/>
              </w:rPr>
              <w:t xml:space="preserve">), </w:t>
            </w:r>
            <w:r>
              <w:rPr>
                <w:b/>
                <w:sz w:val="20"/>
              </w:rPr>
              <w:t xml:space="preserve">a sprijinului </w:t>
            </w:r>
            <w:r>
              <w:rPr>
                <w:sz w:val="20"/>
              </w:rPr>
              <w:t>prin aceasta submăsură.</w:t>
            </w:r>
          </w:p>
          <w:p w14:paraId="257D96D3" w14:textId="77777777" w:rsidR="005B4DD7" w:rsidRDefault="005B4DD7">
            <w:pPr>
              <w:pStyle w:val="TableParagraph"/>
              <w:rPr>
                <w:b/>
                <w:sz w:val="17"/>
              </w:rPr>
            </w:pPr>
          </w:p>
          <w:p w14:paraId="5E0FEFF9" w14:textId="77777777" w:rsidR="005B4DD7" w:rsidRDefault="00000000">
            <w:pPr>
              <w:pStyle w:val="TableParagraph"/>
              <w:numPr>
                <w:ilvl w:val="0"/>
                <w:numId w:val="12"/>
              </w:numPr>
              <w:tabs>
                <w:tab w:val="left" w:pos="389"/>
                <w:tab w:val="left" w:pos="2534"/>
              </w:tabs>
              <w:ind w:left="105" w:right="64" w:firstLine="0"/>
              <w:jc w:val="both"/>
              <w:rPr>
                <w:sz w:val="20"/>
              </w:rPr>
            </w:pPr>
            <w:r>
              <w:rPr>
                <w:sz w:val="20"/>
              </w:rPr>
              <w:t>Solicitantul și-a</w:t>
            </w:r>
            <w:r>
              <w:rPr>
                <w:spacing w:val="40"/>
                <w:sz w:val="20"/>
              </w:rPr>
              <w:t xml:space="preserve"> </w:t>
            </w:r>
            <w:r>
              <w:rPr>
                <w:sz w:val="20"/>
              </w:rPr>
              <w:t>constituit ferma prin preluarea</w:t>
            </w:r>
            <w:r>
              <w:rPr>
                <w:sz w:val="20"/>
              </w:rPr>
              <w:tab/>
            </w:r>
            <w:r>
              <w:rPr>
                <w:spacing w:val="-2"/>
                <w:sz w:val="20"/>
              </w:rPr>
              <w:t xml:space="preserve">terenurilor/ </w:t>
            </w:r>
            <w:r>
              <w:rPr>
                <w:sz w:val="20"/>
              </w:rPr>
              <w:t>efectivelor de animale, de la un terț cu același tip de activitate,</w:t>
            </w:r>
            <w:r>
              <w:rPr>
                <w:spacing w:val="-2"/>
                <w:sz w:val="20"/>
              </w:rPr>
              <w:t xml:space="preserve"> </w:t>
            </w:r>
            <w:r>
              <w:rPr>
                <w:sz w:val="20"/>
              </w:rPr>
              <w:t>care i le-a cedat voluntar, iar cedentul continuă să detina controlul asupra solicitantului prin prestarea semnificativă a</w:t>
            </w:r>
            <w:r>
              <w:rPr>
                <w:spacing w:val="40"/>
                <w:sz w:val="20"/>
              </w:rPr>
              <w:t xml:space="preserve"> </w:t>
            </w:r>
            <w:r>
              <w:rPr>
                <w:sz w:val="20"/>
              </w:rPr>
              <w:t>lucrărilor agricole și/sau realizează preluarea semnificativă a producției* de la societatea careia i-a</w:t>
            </w:r>
            <w:r>
              <w:rPr>
                <w:spacing w:val="40"/>
                <w:sz w:val="20"/>
              </w:rPr>
              <w:t xml:space="preserve"> </w:t>
            </w:r>
            <w:r>
              <w:rPr>
                <w:sz w:val="20"/>
              </w:rPr>
              <w:t>cedat voluntar terenurile/efectivele de animale.</w:t>
            </w:r>
          </w:p>
          <w:p w14:paraId="2475FCB3" w14:textId="77777777" w:rsidR="005B4DD7" w:rsidRDefault="005B4DD7">
            <w:pPr>
              <w:pStyle w:val="TableParagraph"/>
              <w:rPr>
                <w:b/>
              </w:rPr>
            </w:pPr>
          </w:p>
          <w:p w14:paraId="5D6C1F50" w14:textId="77777777" w:rsidR="005B4DD7" w:rsidRDefault="005B4DD7">
            <w:pPr>
              <w:pStyle w:val="TableParagraph"/>
              <w:spacing w:before="2"/>
              <w:rPr>
                <w:b/>
                <w:sz w:val="32"/>
              </w:rPr>
            </w:pPr>
          </w:p>
          <w:p w14:paraId="17FA3A6C" w14:textId="77777777" w:rsidR="005B4DD7" w:rsidRDefault="00000000">
            <w:pPr>
              <w:pStyle w:val="TableParagraph"/>
              <w:ind w:left="105" w:right="66"/>
              <w:jc w:val="both"/>
              <w:rPr>
                <w:sz w:val="20"/>
              </w:rPr>
            </w:pPr>
            <w:r>
              <w:rPr>
                <w:sz w:val="20"/>
              </w:rPr>
              <w:t>Solicitantul a declarat culturi sau suprafete ocupate cu anumite culturi, animale, în mod neconform cu realitatea, în scopul atingerii dimensiunii minime eligibile constatându-se</w:t>
            </w:r>
            <w:r>
              <w:rPr>
                <w:spacing w:val="-3"/>
                <w:sz w:val="20"/>
              </w:rPr>
              <w:t xml:space="preserve"> </w:t>
            </w:r>
            <w:r>
              <w:rPr>
                <w:sz w:val="20"/>
              </w:rPr>
              <w:t>cu ocazia verificării</w:t>
            </w:r>
            <w:r>
              <w:rPr>
                <w:spacing w:val="-1"/>
                <w:sz w:val="20"/>
              </w:rPr>
              <w:t xml:space="preserve"> </w:t>
            </w:r>
            <w:r>
              <w:rPr>
                <w:sz w:val="20"/>
              </w:rPr>
              <w:t xml:space="preserve">pe teren sau la informarea APIA ca acestea nu corespund realitatii (cu excepția documentelor justificative legale privind exploatațiile </w:t>
            </w:r>
            <w:r>
              <w:rPr>
                <w:spacing w:val="-2"/>
                <w:sz w:val="20"/>
              </w:rPr>
              <w:t>calamitate).</w:t>
            </w:r>
          </w:p>
        </w:tc>
        <w:tc>
          <w:tcPr>
            <w:tcW w:w="3687" w:type="dxa"/>
          </w:tcPr>
          <w:p w14:paraId="75A00C76" w14:textId="77777777" w:rsidR="005B4DD7" w:rsidRDefault="00000000">
            <w:pPr>
              <w:pStyle w:val="TableParagraph"/>
              <w:spacing w:line="227" w:lineRule="exact"/>
              <w:ind w:left="105"/>
              <w:rPr>
                <w:b/>
                <w:sz w:val="20"/>
              </w:rPr>
            </w:pPr>
            <w:r>
              <w:rPr>
                <w:b/>
                <w:sz w:val="20"/>
              </w:rPr>
              <w:t>Criteriu</w:t>
            </w:r>
            <w:r>
              <w:rPr>
                <w:b/>
                <w:spacing w:val="-9"/>
                <w:sz w:val="20"/>
              </w:rPr>
              <w:t xml:space="preserve"> </w:t>
            </w:r>
            <w:r>
              <w:rPr>
                <w:b/>
                <w:sz w:val="20"/>
              </w:rPr>
              <w:t>de</w:t>
            </w:r>
            <w:r>
              <w:rPr>
                <w:b/>
                <w:spacing w:val="-8"/>
                <w:sz w:val="20"/>
              </w:rPr>
              <w:t xml:space="preserve"> </w:t>
            </w:r>
            <w:r>
              <w:rPr>
                <w:b/>
                <w:spacing w:val="-2"/>
                <w:sz w:val="20"/>
              </w:rPr>
              <w:t>eligibilitate:</w:t>
            </w:r>
          </w:p>
          <w:p w14:paraId="180AF2CC" w14:textId="77777777" w:rsidR="005B4DD7" w:rsidRDefault="00000000">
            <w:pPr>
              <w:pStyle w:val="TableParagraph"/>
              <w:spacing w:before="186" w:line="242" w:lineRule="auto"/>
              <w:ind w:left="105" w:right="61"/>
              <w:rPr>
                <w:b/>
                <w:sz w:val="20"/>
              </w:rPr>
            </w:pPr>
            <w:r>
              <w:rPr>
                <w:b/>
                <w:sz w:val="20"/>
              </w:rPr>
              <w:t>verificarea criteriilor de</w:t>
            </w:r>
            <w:r>
              <w:rPr>
                <w:b/>
                <w:spacing w:val="25"/>
                <w:sz w:val="20"/>
              </w:rPr>
              <w:t xml:space="preserve"> </w:t>
            </w:r>
            <w:r>
              <w:rPr>
                <w:b/>
                <w:sz w:val="20"/>
              </w:rPr>
              <w:t>eligibilitate a proiectului</w:t>
            </w:r>
          </w:p>
          <w:p w14:paraId="77112D2F" w14:textId="77777777" w:rsidR="005B4DD7" w:rsidRDefault="005B4DD7">
            <w:pPr>
              <w:pStyle w:val="TableParagraph"/>
              <w:rPr>
                <w:b/>
              </w:rPr>
            </w:pPr>
          </w:p>
          <w:p w14:paraId="68FF634D" w14:textId="77777777" w:rsidR="005B4DD7" w:rsidRDefault="005B4DD7">
            <w:pPr>
              <w:pStyle w:val="TableParagraph"/>
              <w:spacing w:before="9"/>
              <w:rPr>
                <w:b/>
                <w:sz w:val="31"/>
              </w:rPr>
            </w:pPr>
          </w:p>
          <w:p w14:paraId="28916B4C" w14:textId="77777777" w:rsidR="005B4DD7" w:rsidRDefault="00000000">
            <w:pPr>
              <w:pStyle w:val="TableParagraph"/>
              <w:spacing w:before="1"/>
              <w:ind w:left="105" w:right="63"/>
              <w:jc w:val="both"/>
              <w:rPr>
                <w:sz w:val="20"/>
              </w:rPr>
            </w:pPr>
            <w:r>
              <w:rPr>
                <w:sz w:val="20"/>
              </w:rPr>
              <w:t>Solicitanții/beneficiarii după caz, înregistrați în registrul debitorilor AFIR, atât pentru Programul SAPARD, cât și pentru</w:t>
            </w:r>
            <w:r>
              <w:rPr>
                <w:spacing w:val="-3"/>
                <w:sz w:val="20"/>
              </w:rPr>
              <w:t xml:space="preserve"> </w:t>
            </w:r>
            <w:r>
              <w:rPr>
                <w:sz w:val="20"/>
              </w:rPr>
              <w:t>FEADR,</w:t>
            </w:r>
            <w:r>
              <w:rPr>
                <w:spacing w:val="-1"/>
                <w:sz w:val="20"/>
              </w:rPr>
              <w:t xml:space="preserve"> </w:t>
            </w:r>
            <w:r>
              <w:rPr>
                <w:sz w:val="20"/>
              </w:rPr>
              <w:t>până la achitarea integrală a datoriei față de AFIR, inclusiv dobânzile și majorările de întârziere până la semnarea contractelor de finanțare;</w:t>
            </w:r>
          </w:p>
          <w:p w14:paraId="6DCE12C8" w14:textId="77777777" w:rsidR="005B4DD7" w:rsidRDefault="005B4DD7">
            <w:pPr>
              <w:pStyle w:val="TableParagraph"/>
              <w:rPr>
                <w:b/>
              </w:rPr>
            </w:pPr>
          </w:p>
          <w:p w14:paraId="15B36A23" w14:textId="77777777" w:rsidR="005B4DD7" w:rsidRDefault="005B4DD7">
            <w:pPr>
              <w:pStyle w:val="TableParagraph"/>
              <w:spacing w:before="4"/>
              <w:rPr>
                <w:b/>
                <w:sz w:val="32"/>
              </w:rPr>
            </w:pPr>
          </w:p>
          <w:p w14:paraId="1EFB6E59" w14:textId="77777777" w:rsidR="005B4DD7" w:rsidRDefault="00000000">
            <w:pPr>
              <w:pStyle w:val="TableParagraph"/>
              <w:tabs>
                <w:tab w:val="left" w:pos="1123"/>
                <w:tab w:val="left" w:pos="1776"/>
                <w:tab w:val="left" w:pos="2318"/>
                <w:tab w:val="left" w:pos="3449"/>
              </w:tabs>
              <w:ind w:left="105" w:right="56"/>
              <w:rPr>
                <w:sz w:val="20"/>
              </w:rPr>
            </w:pPr>
            <w:r>
              <w:rPr>
                <w:sz w:val="20"/>
              </w:rPr>
              <w:t>Beneficiarii</w:t>
            </w:r>
            <w:r>
              <w:rPr>
                <w:spacing w:val="80"/>
                <w:sz w:val="20"/>
              </w:rPr>
              <w:t xml:space="preserve"> </w:t>
            </w:r>
            <w:r>
              <w:rPr>
                <w:sz w:val="20"/>
              </w:rPr>
              <w:t>măsurii</w:t>
            </w:r>
            <w:r>
              <w:rPr>
                <w:spacing w:val="80"/>
                <w:sz w:val="20"/>
              </w:rPr>
              <w:t xml:space="preserve"> </w:t>
            </w:r>
            <w:r>
              <w:rPr>
                <w:sz w:val="20"/>
              </w:rPr>
              <w:t>112</w:t>
            </w:r>
            <w:r>
              <w:rPr>
                <w:spacing w:val="80"/>
                <w:sz w:val="20"/>
              </w:rPr>
              <w:t xml:space="preserve"> </w:t>
            </w:r>
            <w:r>
              <w:rPr>
                <w:sz w:val="20"/>
              </w:rPr>
              <w:t xml:space="preserve">„Instalarea </w:t>
            </w:r>
            <w:r>
              <w:rPr>
                <w:spacing w:val="-2"/>
                <w:sz w:val="20"/>
              </w:rPr>
              <w:t>tinerilor</w:t>
            </w:r>
            <w:r>
              <w:rPr>
                <w:sz w:val="20"/>
              </w:rPr>
              <w:tab/>
            </w:r>
            <w:r>
              <w:rPr>
                <w:spacing w:val="-2"/>
                <w:sz w:val="20"/>
              </w:rPr>
              <w:t>fermieri”,</w:t>
            </w:r>
            <w:r>
              <w:rPr>
                <w:sz w:val="20"/>
              </w:rPr>
              <w:tab/>
            </w:r>
            <w:r>
              <w:rPr>
                <w:spacing w:val="-2"/>
                <w:sz w:val="20"/>
              </w:rPr>
              <w:t>denumită</w:t>
            </w:r>
            <w:r>
              <w:rPr>
                <w:sz w:val="20"/>
              </w:rPr>
              <w:tab/>
            </w:r>
            <w:r>
              <w:rPr>
                <w:spacing w:val="-6"/>
                <w:sz w:val="20"/>
              </w:rPr>
              <w:t xml:space="preserve">în </w:t>
            </w:r>
            <w:r>
              <w:rPr>
                <w:sz w:val="20"/>
              </w:rPr>
              <w:t>continuare</w:t>
            </w:r>
            <w:r>
              <w:rPr>
                <w:spacing w:val="40"/>
                <w:sz w:val="20"/>
              </w:rPr>
              <w:t xml:space="preserve"> </w:t>
            </w:r>
            <w:r>
              <w:rPr>
                <w:sz w:val="20"/>
              </w:rPr>
              <w:t>112,</w:t>
            </w:r>
            <w:r>
              <w:rPr>
                <w:sz w:val="20"/>
              </w:rPr>
              <w:tab/>
              <w:t>beneficiarii</w:t>
            </w:r>
            <w:r>
              <w:rPr>
                <w:spacing w:val="40"/>
                <w:sz w:val="20"/>
              </w:rPr>
              <w:t xml:space="preserve"> </w:t>
            </w:r>
            <w:r>
              <w:rPr>
                <w:sz w:val="20"/>
              </w:rPr>
              <w:t>măsurii 411-112 „Instalarea tinerilot fermieri” prin LEADER, denumită în</w:t>
            </w:r>
            <w:r>
              <w:rPr>
                <w:spacing w:val="40"/>
                <w:sz w:val="20"/>
              </w:rPr>
              <w:t xml:space="preserve"> </w:t>
            </w:r>
            <w:r>
              <w:rPr>
                <w:sz w:val="20"/>
              </w:rPr>
              <w:t>continuare 411-112, şi</w:t>
            </w:r>
            <w:r>
              <w:rPr>
                <w:spacing w:val="40"/>
                <w:sz w:val="20"/>
              </w:rPr>
              <w:t xml:space="preserve"> </w:t>
            </w:r>
            <w:r>
              <w:rPr>
                <w:sz w:val="20"/>
              </w:rPr>
              <w:t>beneficiarii măsurilor 141</w:t>
            </w:r>
          </w:p>
          <w:p w14:paraId="2EC51790" w14:textId="77777777" w:rsidR="005B4DD7" w:rsidRDefault="00000000">
            <w:pPr>
              <w:pStyle w:val="TableParagraph"/>
              <w:tabs>
                <w:tab w:val="left" w:pos="1385"/>
                <w:tab w:val="left" w:pos="1778"/>
                <w:tab w:val="left" w:pos="1997"/>
                <w:tab w:val="left" w:pos="2150"/>
                <w:tab w:val="left" w:pos="2417"/>
                <w:tab w:val="left" w:pos="2986"/>
                <w:tab w:val="left" w:pos="3384"/>
                <w:tab w:val="left" w:pos="3447"/>
              </w:tabs>
              <w:ind w:left="105" w:right="58"/>
              <w:rPr>
                <w:sz w:val="20"/>
              </w:rPr>
            </w:pPr>
            <w:r>
              <w:rPr>
                <w:spacing w:val="-2"/>
                <w:sz w:val="20"/>
              </w:rPr>
              <w:t>„Sprijinirea</w:t>
            </w:r>
            <w:r>
              <w:rPr>
                <w:sz w:val="20"/>
              </w:rPr>
              <w:tab/>
            </w:r>
            <w:r>
              <w:rPr>
                <w:spacing w:val="-57"/>
                <w:sz w:val="20"/>
              </w:rPr>
              <w:t xml:space="preserve"> </w:t>
            </w:r>
            <w:r>
              <w:rPr>
                <w:spacing w:val="-2"/>
                <w:sz w:val="20"/>
              </w:rPr>
              <w:t>fermelor</w:t>
            </w:r>
            <w:r>
              <w:rPr>
                <w:sz w:val="20"/>
              </w:rPr>
              <w:tab/>
            </w:r>
            <w:r>
              <w:rPr>
                <w:spacing w:val="-2"/>
                <w:sz w:val="20"/>
              </w:rPr>
              <w:t>agricole</w:t>
            </w:r>
            <w:r>
              <w:rPr>
                <w:sz w:val="20"/>
              </w:rPr>
              <w:tab/>
            </w:r>
            <w:r>
              <w:rPr>
                <w:spacing w:val="-6"/>
                <w:sz w:val="20"/>
              </w:rPr>
              <w:t xml:space="preserve">de </w:t>
            </w:r>
            <w:r>
              <w:rPr>
                <w:sz w:val="20"/>
              </w:rPr>
              <w:t>semisubzistenta ”</w:t>
            </w:r>
            <w:r>
              <w:rPr>
                <w:sz w:val="20"/>
              </w:rPr>
              <w:tab/>
            </w:r>
            <w:r>
              <w:rPr>
                <w:sz w:val="20"/>
              </w:rPr>
              <w:tab/>
            </w:r>
            <w:r>
              <w:rPr>
                <w:sz w:val="20"/>
              </w:rPr>
              <w:tab/>
            </w:r>
            <w:r>
              <w:rPr>
                <w:spacing w:val="-2"/>
                <w:sz w:val="20"/>
              </w:rPr>
              <w:t>denumită</w:t>
            </w:r>
            <w:r>
              <w:rPr>
                <w:sz w:val="20"/>
              </w:rPr>
              <w:tab/>
            </w:r>
            <w:r>
              <w:rPr>
                <w:sz w:val="20"/>
              </w:rPr>
              <w:tab/>
            </w:r>
            <w:r>
              <w:rPr>
                <w:sz w:val="20"/>
              </w:rPr>
              <w:tab/>
            </w:r>
            <w:r>
              <w:rPr>
                <w:spacing w:val="-6"/>
                <w:sz w:val="20"/>
              </w:rPr>
              <w:t xml:space="preserve">în </w:t>
            </w:r>
            <w:r>
              <w:rPr>
                <w:sz w:val="20"/>
              </w:rPr>
              <w:t xml:space="preserve">continuare 141 și 411-141 „Sprijinirea </w:t>
            </w:r>
            <w:r>
              <w:rPr>
                <w:spacing w:val="-2"/>
                <w:sz w:val="20"/>
              </w:rPr>
              <w:t>fermelor</w:t>
            </w:r>
            <w:r>
              <w:rPr>
                <w:sz w:val="20"/>
              </w:rPr>
              <w:tab/>
            </w:r>
            <w:r>
              <w:rPr>
                <w:sz w:val="20"/>
              </w:rPr>
              <w:tab/>
            </w:r>
            <w:r>
              <w:rPr>
                <w:spacing w:val="-2"/>
                <w:sz w:val="20"/>
              </w:rPr>
              <w:t>agricole</w:t>
            </w:r>
            <w:r>
              <w:rPr>
                <w:sz w:val="20"/>
              </w:rPr>
              <w:tab/>
            </w:r>
            <w:r>
              <w:rPr>
                <w:sz w:val="20"/>
              </w:rPr>
              <w:tab/>
            </w:r>
            <w:r>
              <w:rPr>
                <w:spacing w:val="-56"/>
                <w:sz w:val="20"/>
              </w:rPr>
              <w:t xml:space="preserve"> </w:t>
            </w:r>
            <w:r>
              <w:rPr>
                <w:spacing w:val="-4"/>
                <w:sz w:val="20"/>
              </w:rPr>
              <w:t xml:space="preserve">de </w:t>
            </w:r>
            <w:r>
              <w:rPr>
                <w:sz w:val="20"/>
              </w:rPr>
              <w:t>semisubzistenta ”</w:t>
            </w:r>
            <w:r>
              <w:rPr>
                <w:sz w:val="20"/>
              </w:rPr>
              <w:tab/>
            </w:r>
            <w:r>
              <w:rPr>
                <w:sz w:val="20"/>
              </w:rPr>
              <w:tab/>
            </w:r>
            <w:r>
              <w:rPr>
                <w:sz w:val="20"/>
              </w:rPr>
              <w:tab/>
            </w:r>
            <w:r>
              <w:rPr>
                <w:spacing w:val="-44"/>
                <w:sz w:val="20"/>
              </w:rPr>
              <w:t xml:space="preserve"> </w:t>
            </w:r>
            <w:r>
              <w:rPr>
                <w:sz w:val="20"/>
              </w:rPr>
              <w:t>prin</w:t>
            </w:r>
            <w:r>
              <w:rPr>
                <w:sz w:val="20"/>
              </w:rPr>
              <w:tab/>
            </w:r>
            <w:r>
              <w:rPr>
                <w:spacing w:val="-4"/>
                <w:sz w:val="20"/>
              </w:rPr>
              <w:t xml:space="preserve">LEADR, </w:t>
            </w:r>
            <w:r>
              <w:rPr>
                <w:sz w:val="20"/>
              </w:rPr>
              <w:t>denumită</w:t>
            </w:r>
            <w:r>
              <w:rPr>
                <w:spacing w:val="40"/>
                <w:sz w:val="20"/>
              </w:rPr>
              <w:t xml:space="preserve"> </w:t>
            </w:r>
            <w:r>
              <w:rPr>
                <w:sz w:val="20"/>
              </w:rPr>
              <w:t>în</w:t>
            </w:r>
            <w:r>
              <w:rPr>
                <w:spacing w:val="40"/>
                <w:sz w:val="20"/>
              </w:rPr>
              <w:t xml:space="preserve"> </w:t>
            </w:r>
            <w:r>
              <w:rPr>
                <w:sz w:val="20"/>
              </w:rPr>
              <w:t>continuare</w:t>
            </w:r>
            <w:r>
              <w:rPr>
                <w:spacing w:val="40"/>
                <w:sz w:val="20"/>
              </w:rPr>
              <w:t xml:space="preserve"> </w:t>
            </w:r>
            <w:r>
              <w:rPr>
                <w:sz w:val="20"/>
              </w:rPr>
              <w:t>411-141</w:t>
            </w:r>
            <w:r>
              <w:rPr>
                <w:spacing w:val="40"/>
                <w:sz w:val="20"/>
              </w:rPr>
              <w:t xml:space="preserve"> </w:t>
            </w:r>
            <w:r>
              <w:rPr>
                <w:sz w:val="20"/>
              </w:rPr>
              <w:t>din cadrul</w:t>
            </w:r>
            <w:r>
              <w:rPr>
                <w:spacing w:val="80"/>
                <w:sz w:val="20"/>
              </w:rPr>
              <w:t xml:space="preserve"> </w:t>
            </w:r>
            <w:r>
              <w:rPr>
                <w:sz w:val="20"/>
              </w:rPr>
              <w:t>PNDR</w:t>
            </w:r>
            <w:r>
              <w:rPr>
                <w:spacing w:val="80"/>
                <w:sz w:val="20"/>
              </w:rPr>
              <w:t xml:space="preserve"> </w:t>
            </w:r>
            <w:r>
              <w:rPr>
                <w:sz w:val="20"/>
              </w:rPr>
              <w:t>2007-2013,</w:t>
            </w:r>
            <w:r>
              <w:rPr>
                <w:spacing w:val="80"/>
                <w:sz w:val="20"/>
              </w:rPr>
              <w:t xml:space="preserve"> </w:t>
            </w:r>
            <w:r>
              <w:rPr>
                <w:sz w:val="20"/>
              </w:rPr>
              <w:t>precum</w:t>
            </w:r>
            <w:r>
              <w:rPr>
                <w:spacing w:val="80"/>
                <w:sz w:val="20"/>
              </w:rPr>
              <w:t xml:space="preserve"> </w:t>
            </w:r>
            <w:r>
              <w:rPr>
                <w:sz w:val="20"/>
              </w:rPr>
              <w:t>și beneficiarii</w:t>
            </w:r>
            <w:r>
              <w:rPr>
                <w:spacing w:val="80"/>
                <w:sz w:val="20"/>
              </w:rPr>
              <w:t xml:space="preserve"> </w:t>
            </w:r>
            <w:r>
              <w:rPr>
                <w:sz w:val="20"/>
              </w:rPr>
              <w:t>submăsurii</w:t>
            </w:r>
            <w:r>
              <w:rPr>
                <w:spacing w:val="80"/>
                <w:sz w:val="20"/>
              </w:rPr>
              <w:t xml:space="preserve"> </w:t>
            </w:r>
            <w:r>
              <w:rPr>
                <w:sz w:val="20"/>
              </w:rPr>
              <w:t>6.1</w:t>
            </w:r>
            <w:r>
              <w:rPr>
                <w:spacing w:val="80"/>
                <w:sz w:val="20"/>
              </w:rPr>
              <w:t xml:space="preserve"> </w:t>
            </w:r>
            <w:r>
              <w:rPr>
                <w:sz w:val="20"/>
              </w:rPr>
              <w:t>„Sprijin pentru</w:t>
            </w:r>
            <w:r>
              <w:rPr>
                <w:spacing w:val="40"/>
                <w:sz w:val="20"/>
              </w:rPr>
              <w:t xml:space="preserve"> </w:t>
            </w:r>
            <w:r>
              <w:rPr>
                <w:sz w:val="20"/>
              </w:rPr>
              <w:t>instalarea</w:t>
            </w:r>
            <w:r>
              <w:rPr>
                <w:spacing w:val="40"/>
                <w:sz w:val="20"/>
              </w:rPr>
              <w:t xml:space="preserve"> </w:t>
            </w:r>
            <w:r>
              <w:rPr>
                <w:sz w:val="20"/>
              </w:rPr>
              <w:t>tinerilor</w:t>
            </w:r>
            <w:r>
              <w:rPr>
                <w:spacing w:val="40"/>
                <w:sz w:val="20"/>
              </w:rPr>
              <w:t xml:space="preserve"> </w:t>
            </w:r>
            <w:r>
              <w:rPr>
                <w:sz w:val="20"/>
              </w:rPr>
              <w:t xml:space="preserve">fermieri”, </w:t>
            </w:r>
            <w:r>
              <w:rPr>
                <w:spacing w:val="-2"/>
                <w:sz w:val="20"/>
              </w:rPr>
              <w:t>submăsurii</w:t>
            </w:r>
            <w:r>
              <w:rPr>
                <w:sz w:val="20"/>
              </w:rPr>
              <w:tab/>
            </w:r>
            <w:r>
              <w:rPr>
                <w:spacing w:val="-4"/>
                <w:sz w:val="20"/>
              </w:rPr>
              <w:t>6.3</w:t>
            </w:r>
            <w:r>
              <w:rPr>
                <w:sz w:val="20"/>
              </w:rPr>
              <w:tab/>
            </w:r>
            <w:r>
              <w:rPr>
                <w:sz w:val="20"/>
              </w:rPr>
              <w:tab/>
            </w:r>
            <w:r>
              <w:rPr>
                <w:spacing w:val="-2"/>
                <w:sz w:val="20"/>
              </w:rPr>
              <w:t>„Sprijin</w:t>
            </w:r>
            <w:r>
              <w:rPr>
                <w:sz w:val="20"/>
              </w:rPr>
              <w:tab/>
            </w:r>
            <w:r>
              <w:rPr>
                <w:spacing w:val="-32"/>
                <w:sz w:val="20"/>
              </w:rPr>
              <w:t xml:space="preserve"> </w:t>
            </w:r>
            <w:r>
              <w:rPr>
                <w:spacing w:val="-2"/>
                <w:sz w:val="20"/>
              </w:rPr>
              <w:t xml:space="preserve">pentru </w:t>
            </w:r>
            <w:r>
              <w:rPr>
                <w:sz w:val="20"/>
              </w:rPr>
              <w:t>dezvoltarea fermelor mici”</w:t>
            </w:r>
            <w:r>
              <w:rPr>
                <w:spacing w:val="40"/>
                <w:sz w:val="20"/>
              </w:rPr>
              <w:t xml:space="preserve"> </w:t>
            </w:r>
            <w:r>
              <w:rPr>
                <w:sz w:val="20"/>
              </w:rPr>
              <w:t>din</w:t>
            </w:r>
            <w:r>
              <w:rPr>
                <w:spacing w:val="40"/>
                <w:sz w:val="20"/>
              </w:rPr>
              <w:t xml:space="preserve"> </w:t>
            </w:r>
            <w:r>
              <w:rPr>
                <w:sz w:val="20"/>
              </w:rPr>
              <w:t xml:space="preserve">PNDR </w:t>
            </w:r>
            <w:r>
              <w:rPr>
                <w:spacing w:val="-2"/>
                <w:sz w:val="20"/>
              </w:rPr>
              <w:t>2014-2020;</w:t>
            </w:r>
          </w:p>
          <w:p w14:paraId="5A25B0E0" w14:textId="77777777" w:rsidR="005B4DD7" w:rsidRDefault="005B4DD7">
            <w:pPr>
              <w:pStyle w:val="TableParagraph"/>
              <w:rPr>
                <w:b/>
              </w:rPr>
            </w:pPr>
          </w:p>
          <w:p w14:paraId="72FF58BD" w14:textId="77777777" w:rsidR="005B4DD7" w:rsidRDefault="005B4DD7">
            <w:pPr>
              <w:pStyle w:val="TableParagraph"/>
              <w:spacing w:before="3"/>
              <w:rPr>
                <w:b/>
                <w:sz w:val="32"/>
              </w:rPr>
            </w:pPr>
          </w:p>
          <w:p w14:paraId="48FC42EB" w14:textId="77777777" w:rsidR="005B4DD7" w:rsidRDefault="00000000">
            <w:pPr>
              <w:pStyle w:val="TableParagraph"/>
              <w:ind w:left="105" w:right="56"/>
              <w:jc w:val="both"/>
              <w:rPr>
                <w:sz w:val="20"/>
              </w:rPr>
            </w:pPr>
            <w:r>
              <w:rPr>
                <w:sz w:val="20"/>
              </w:rPr>
              <w:t>Exploatațiile care au beneficiat de sprijin</w:t>
            </w:r>
            <w:r>
              <w:rPr>
                <w:spacing w:val="40"/>
                <w:sz w:val="20"/>
              </w:rPr>
              <w:t xml:space="preserve"> </w:t>
            </w:r>
            <w:r>
              <w:rPr>
                <w:sz w:val="20"/>
              </w:rPr>
              <w:t>prin</w:t>
            </w:r>
            <w:r>
              <w:rPr>
                <w:spacing w:val="40"/>
                <w:sz w:val="20"/>
              </w:rPr>
              <w:t xml:space="preserve"> </w:t>
            </w:r>
            <w:r>
              <w:rPr>
                <w:sz w:val="20"/>
              </w:rPr>
              <w:t>intermediul</w:t>
            </w:r>
            <w:r>
              <w:rPr>
                <w:spacing w:val="40"/>
                <w:sz w:val="20"/>
              </w:rPr>
              <w:t xml:space="preserve"> </w:t>
            </w:r>
            <w:r>
              <w:rPr>
                <w:sz w:val="20"/>
              </w:rPr>
              <w:t>măsurii</w:t>
            </w:r>
            <w:r>
              <w:rPr>
                <w:spacing w:val="40"/>
                <w:sz w:val="20"/>
              </w:rPr>
              <w:t xml:space="preserve"> </w:t>
            </w:r>
            <w:r>
              <w:rPr>
                <w:sz w:val="20"/>
              </w:rPr>
              <w:t>112</w:t>
            </w:r>
          </w:p>
          <w:p w14:paraId="10A01FBE" w14:textId="77777777" w:rsidR="005B4DD7" w:rsidRDefault="00000000">
            <w:pPr>
              <w:pStyle w:val="TableParagraph"/>
              <w:spacing w:before="1"/>
              <w:ind w:left="105" w:right="54"/>
              <w:jc w:val="both"/>
              <w:rPr>
                <w:sz w:val="20"/>
              </w:rPr>
            </w:pPr>
            <w:r>
              <w:rPr>
                <w:sz w:val="20"/>
              </w:rPr>
              <w:t>„Instalarea tinerilor fermieri”, au proiecte nefinalizate (fără statut de proiect finalizat sau reziliat) în cadrul Măsurii 141 „Sprijinirea fermelor agricole de semisubzistenta ”, din PNDR 2007-2013 şi prin intermediul submăsurii</w:t>
            </w:r>
            <w:r>
              <w:rPr>
                <w:spacing w:val="80"/>
                <w:sz w:val="20"/>
              </w:rPr>
              <w:t xml:space="preserve">  </w:t>
            </w:r>
            <w:r>
              <w:rPr>
                <w:sz w:val="20"/>
              </w:rPr>
              <w:t>6.1</w:t>
            </w:r>
            <w:r>
              <w:rPr>
                <w:spacing w:val="80"/>
                <w:sz w:val="20"/>
              </w:rPr>
              <w:t xml:space="preserve">  </w:t>
            </w:r>
            <w:r>
              <w:rPr>
                <w:sz w:val="20"/>
              </w:rPr>
              <w:t>„Sprijin</w:t>
            </w:r>
            <w:r>
              <w:rPr>
                <w:spacing w:val="80"/>
                <w:sz w:val="20"/>
              </w:rPr>
              <w:t xml:space="preserve">  </w:t>
            </w:r>
            <w:r>
              <w:rPr>
                <w:sz w:val="20"/>
              </w:rPr>
              <w:t>pentru</w:t>
            </w:r>
          </w:p>
        </w:tc>
        <w:tc>
          <w:tcPr>
            <w:tcW w:w="849" w:type="dxa"/>
          </w:tcPr>
          <w:p w14:paraId="69EE84DA" w14:textId="77777777" w:rsidR="005B4DD7" w:rsidRDefault="005B4DD7">
            <w:pPr>
              <w:pStyle w:val="TableParagraph"/>
              <w:rPr>
                <w:rFonts w:ascii="Times New Roman"/>
                <w:sz w:val="18"/>
              </w:rPr>
            </w:pPr>
          </w:p>
        </w:tc>
        <w:tc>
          <w:tcPr>
            <w:tcW w:w="991" w:type="dxa"/>
          </w:tcPr>
          <w:p w14:paraId="7E6B8E4F" w14:textId="77777777" w:rsidR="005B4DD7" w:rsidRDefault="005B4DD7">
            <w:pPr>
              <w:pStyle w:val="TableParagraph"/>
              <w:rPr>
                <w:rFonts w:ascii="Times New Roman"/>
                <w:sz w:val="18"/>
              </w:rPr>
            </w:pPr>
          </w:p>
        </w:tc>
      </w:tr>
    </w:tbl>
    <w:p w14:paraId="4166B30A" w14:textId="77777777" w:rsidR="005B4DD7" w:rsidRDefault="005B4DD7">
      <w:pPr>
        <w:rPr>
          <w:rFonts w:ascii="Times New Roman"/>
          <w:sz w:val="18"/>
        </w:rPr>
        <w:sectPr w:rsidR="005B4DD7">
          <w:pgSz w:w="11930" w:h="16850"/>
          <w:pgMar w:top="1680" w:right="320" w:bottom="660" w:left="840" w:header="732" w:footer="465" w:gutter="0"/>
          <w:cols w:space="720"/>
        </w:sectPr>
      </w:pPr>
    </w:p>
    <w:p w14:paraId="1BEF5A2E" w14:textId="77777777" w:rsidR="005B4DD7" w:rsidRDefault="005B4DD7">
      <w:pPr>
        <w:pStyle w:val="BodyText"/>
        <w:spacing w:before="3"/>
        <w:rPr>
          <w:b/>
          <w:sz w:val="24"/>
        </w:rPr>
      </w:pPr>
    </w:p>
    <w:tbl>
      <w:tblPr>
        <w:tblW w:w="0" w:type="auto"/>
        <w:tblInd w:w="5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
        <w:gridCol w:w="3687"/>
        <w:gridCol w:w="3687"/>
        <w:gridCol w:w="849"/>
        <w:gridCol w:w="991"/>
      </w:tblGrid>
      <w:tr w:rsidR="005B4DD7" w14:paraId="6DFA1AAE" w14:textId="77777777">
        <w:trPr>
          <w:trHeight w:val="897"/>
        </w:trPr>
        <w:tc>
          <w:tcPr>
            <w:tcW w:w="535" w:type="dxa"/>
          </w:tcPr>
          <w:p w14:paraId="48635E7E" w14:textId="77777777" w:rsidR="005B4DD7" w:rsidRDefault="005B4DD7">
            <w:pPr>
              <w:pStyle w:val="TableParagraph"/>
              <w:rPr>
                <w:rFonts w:ascii="Times New Roman"/>
                <w:sz w:val="18"/>
              </w:rPr>
            </w:pPr>
          </w:p>
        </w:tc>
        <w:tc>
          <w:tcPr>
            <w:tcW w:w="3687" w:type="dxa"/>
          </w:tcPr>
          <w:p w14:paraId="272CE210" w14:textId="77777777" w:rsidR="005B4DD7" w:rsidRDefault="005B4DD7">
            <w:pPr>
              <w:pStyle w:val="TableParagraph"/>
              <w:rPr>
                <w:rFonts w:ascii="Times New Roman"/>
                <w:sz w:val="18"/>
              </w:rPr>
            </w:pPr>
          </w:p>
        </w:tc>
        <w:tc>
          <w:tcPr>
            <w:tcW w:w="3687" w:type="dxa"/>
          </w:tcPr>
          <w:p w14:paraId="7FE954ED" w14:textId="77777777" w:rsidR="005B4DD7" w:rsidRDefault="00000000">
            <w:pPr>
              <w:pStyle w:val="TableParagraph"/>
              <w:tabs>
                <w:tab w:val="left" w:pos="1229"/>
                <w:tab w:val="left" w:pos="2201"/>
                <w:tab w:val="left" w:pos="3276"/>
              </w:tabs>
              <w:spacing w:before="1" w:line="225" w:lineRule="exact"/>
              <w:ind w:left="105"/>
              <w:rPr>
                <w:sz w:val="20"/>
              </w:rPr>
            </w:pPr>
            <w:r>
              <w:rPr>
                <w:spacing w:val="-2"/>
                <w:sz w:val="20"/>
              </w:rPr>
              <w:t>instalarea</w:t>
            </w:r>
            <w:r>
              <w:rPr>
                <w:sz w:val="20"/>
              </w:rPr>
              <w:tab/>
            </w:r>
            <w:r>
              <w:rPr>
                <w:spacing w:val="-2"/>
                <w:sz w:val="20"/>
              </w:rPr>
              <w:t>tinerilor</w:t>
            </w:r>
            <w:r>
              <w:rPr>
                <w:sz w:val="20"/>
              </w:rPr>
              <w:tab/>
            </w:r>
            <w:r>
              <w:rPr>
                <w:spacing w:val="-2"/>
                <w:sz w:val="20"/>
              </w:rPr>
              <w:t>fermieri”</w:t>
            </w:r>
            <w:r>
              <w:rPr>
                <w:sz w:val="20"/>
              </w:rPr>
              <w:tab/>
            </w:r>
            <w:r>
              <w:rPr>
                <w:spacing w:val="-5"/>
                <w:sz w:val="20"/>
              </w:rPr>
              <w:t>6.3</w:t>
            </w:r>
          </w:p>
          <w:p w14:paraId="356C157D" w14:textId="77777777" w:rsidR="005B4DD7" w:rsidRDefault="00000000">
            <w:pPr>
              <w:pStyle w:val="TableParagraph"/>
              <w:spacing w:line="242" w:lineRule="auto"/>
              <w:ind w:left="105"/>
              <w:rPr>
                <w:sz w:val="20"/>
              </w:rPr>
            </w:pPr>
            <w:r>
              <w:rPr>
                <w:sz w:val="20"/>
              </w:rPr>
              <w:t>„Sprijin</w:t>
            </w:r>
            <w:r>
              <w:rPr>
                <w:spacing w:val="38"/>
                <w:sz w:val="20"/>
              </w:rPr>
              <w:t xml:space="preserve"> </w:t>
            </w:r>
            <w:r>
              <w:rPr>
                <w:sz w:val="20"/>
              </w:rPr>
              <w:t>pentru</w:t>
            </w:r>
            <w:r>
              <w:rPr>
                <w:spacing w:val="40"/>
                <w:sz w:val="20"/>
              </w:rPr>
              <w:t xml:space="preserve"> </w:t>
            </w:r>
            <w:r>
              <w:rPr>
                <w:sz w:val="20"/>
              </w:rPr>
              <w:t>dezvoltarea</w:t>
            </w:r>
            <w:r>
              <w:rPr>
                <w:spacing w:val="40"/>
                <w:sz w:val="20"/>
              </w:rPr>
              <w:t xml:space="preserve"> </w:t>
            </w:r>
            <w:r>
              <w:rPr>
                <w:sz w:val="20"/>
              </w:rPr>
              <w:t>fermelor mici”, din PNDR 2014-2020;</w:t>
            </w:r>
          </w:p>
        </w:tc>
        <w:tc>
          <w:tcPr>
            <w:tcW w:w="849" w:type="dxa"/>
          </w:tcPr>
          <w:p w14:paraId="0E812CF6" w14:textId="77777777" w:rsidR="005B4DD7" w:rsidRDefault="005B4DD7">
            <w:pPr>
              <w:pStyle w:val="TableParagraph"/>
              <w:rPr>
                <w:rFonts w:ascii="Times New Roman"/>
                <w:sz w:val="18"/>
              </w:rPr>
            </w:pPr>
          </w:p>
        </w:tc>
        <w:tc>
          <w:tcPr>
            <w:tcW w:w="991" w:type="dxa"/>
          </w:tcPr>
          <w:p w14:paraId="0CA696F6" w14:textId="77777777" w:rsidR="005B4DD7" w:rsidRDefault="005B4DD7">
            <w:pPr>
              <w:pStyle w:val="TableParagraph"/>
              <w:rPr>
                <w:rFonts w:ascii="Times New Roman"/>
                <w:sz w:val="18"/>
              </w:rPr>
            </w:pPr>
          </w:p>
        </w:tc>
      </w:tr>
      <w:tr w:rsidR="005B4DD7" w14:paraId="10C52B7D" w14:textId="77777777">
        <w:trPr>
          <w:trHeight w:val="5265"/>
        </w:trPr>
        <w:tc>
          <w:tcPr>
            <w:tcW w:w="535" w:type="dxa"/>
          </w:tcPr>
          <w:p w14:paraId="2EDE71B5" w14:textId="77777777" w:rsidR="005B4DD7" w:rsidRDefault="005B4DD7">
            <w:pPr>
              <w:pStyle w:val="TableParagraph"/>
              <w:rPr>
                <w:b/>
              </w:rPr>
            </w:pPr>
          </w:p>
          <w:p w14:paraId="26BD0732" w14:textId="77777777" w:rsidR="005B4DD7" w:rsidRDefault="005B4DD7">
            <w:pPr>
              <w:pStyle w:val="TableParagraph"/>
              <w:rPr>
                <w:b/>
              </w:rPr>
            </w:pPr>
          </w:p>
          <w:p w14:paraId="3CC9C5DB" w14:textId="77777777" w:rsidR="005B4DD7" w:rsidRDefault="005B4DD7">
            <w:pPr>
              <w:pStyle w:val="TableParagraph"/>
              <w:rPr>
                <w:b/>
              </w:rPr>
            </w:pPr>
          </w:p>
          <w:p w14:paraId="23B84158" w14:textId="77777777" w:rsidR="005B4DD7" w:rsidRDefault="005B4DD7">
            <w:pPr>
              <w:pStyle w:val="TableParagraph"/>
              <w:rPr>
                <w:b/>
              </w:rPr>
            </w:pPr>
          </w:p>
          <w:p w14:paraId="6EAF9E30" w14:textId="77777777" w:rsidR="005B4DD7" w:rsidRDefault="005B4DD7">
            <w:pPr>
              <w:pStyle w:val="TableParagraph"/>
              <w:rPr>
                <w:b/>
              </w:rPr>
            </w:pPr>
          </w:p>
          <w:p w14:paraId="625493BE" w14:textId="77777777" w:rsidR="005B4DD7" w:rsidRDefault="005B4DD7">
            <w:pPr>
              <w:pStyle w:val="TableParagraph"/>
              <w:rPr>
                <w:b/>
              </w:rPr>
            </w:pPr>
          </w:p>
          <w:p w14:paraId="61B4C70C" w14:textId="77777777" w:rsidR="005B4DD7" w:rsidRDefault="00000000">
            <w:pPr>
              <w:pStyle w:val="TableParagraph"/>
              <w:spacing w:before="184"/>
              <w:ind w:left="1"/>
              <w:jc w:val="center"/>
              <w:rPr>
                <w:b/>
                <w:sz w:val="20"/>
              </w:rPr>
            </w:pPr>
            <w:r>
              <w:rPr>
                <w:b/>
                <w:w w:val="97"/>
                <w:sz w:val="20"/>
              </w:rPr>
              <w:t>2</w:t>
            </w:r>
          </w:p>
        </w:tc>
        <w:tc>
          <w:tcPr>
            <w:tcW w:w="3687" w:type="dxa"/>
          </w:tcPr>
          <w:p w14:paraId="6F450E31" w14:textId="77777777" w:rsidR="005B4DD7" w:rsidRDefault="00000000">
            <w:pPr>
              <w:pStyle w:val="TableParagraph"/>
              <w:spacing w:before="1" w:line="273" w:lineRule="auto"/>
              <w:ind w:left="105" w:right="62"/>
              <w:jc w:val="both"/>
              <w:rPr>
                <w:sz w:val="20"/>
              </w:rPr>
            </w:pPr>
            <w:r>
              <w:rPr>
                <w:b/>
                <w:sz w:val="20"/>
              </w:rPr>
              <w:t xml:space="preserve">Fracționarea unei exploatații </w:t>
            </w:r>
            <w:r>
              <w:rPr>
                <w:sz w:val="20"/>
              </w:rPr>
              <w:t>cu scopul de a nu se depăşi dimensiunea economică maximă eligibilă a exploatației în cadrul submăsurii sau cu scopul</w:t>
            </w:r>
            <w:r>
              <w:rPr>
                <w:spacing w:val="40"/>
                <w:sz w:val="20"/>
              </w:rPr>
              <w:t xml:space="preserve"> </w:t>
            </w:r>
            <w:r>
              <w:rPr>
                <w:sz w:val="20"/>
              </w:rPr>
              <w:t>ca acelasi beneficiar real</w:t>
            </w:r>
            <w:r>
              <w:rPr>
                <w:spacing w:val="-1"/>
                <w:sz w:val="20"/>
              </w:rPr>
              <w:t xml:space="preserve"> </w:t>
            </w:r>
            <w:r>
              <w:rPr>
                <w:sz w:val="20"/>
              </w:rPr>
              <w:t>sa creeze dintr-o exploatatie mai mare, mai multe exploatatii mai mici</w:t>
            </w:r>
            <w:r>
              <w:rPr>
                <w:spacing w:val="80"/>
                <w:sz w:val="20"/>
              </w:rPr>
              <w:t xml:space="preserve"> </w:t>
            </w:r>
            <w:r>
              <w:rPr>
                <w:b/>
                <w:sz w:val="20"/>
              </w:rPr>
              <w:t xml:space="preserve">cu care solicită sprijin prin aceeaşi sub- măsură </w:t>
            </w:r>
            <w:r>
              <w:rPr>
                <w:sz w:val="20"/>
              </w:rPr>
              <w:t>si astfel prin intermediul mai multor beneficiari formali sa beneficieze (inclusiv de</w:t>
            </w:r>
            <w:r>
              <w:rPr>
                <w:spacing w:val="40"/>
                <w:sz w:val="20"/>
              </w:rPr>
              <w:t xml:space="preserve"> </w:t>
            </w:r>
            <w:r>
              <w:rPr>
                <w:sz w:val="20"/>
              </w:rPr>
              <w:t>mai</w:t>
            </w:r>
            <w:r>
              <w:rPr>
                <w:spacing w:val="40"/>
                <w:sz w:val="20"/>
              </w:rPr>
              <w:t xml:space="preserve"> </w:t>
            </w:r>
            <w:r>
              <w:rPr>
                <w:sz w:val="20"/>
              </w:rPr>
              <w:t>multe</w:t>
            </w:r>
            <w:r>
              <w:rPr>
                <w:spacing w:val="40"/>
                <w:sz w:val="20"/>
              </w:rPr>
              <w:t xml:space="preserve"> </w:t>
            </w:r>
            <w:r>
              <w:rPr>
                <w:sz w:val="20"/>
              </w:rPr>
              <w:t xml:space="preserve">ori) de sprijinul prin aceasta </w:t>
            </w:r>
            <w:r>
              <w:rPr>
                <w:spacing w:val="-2"/>
                <w:sz w:val="20"/>
              </w:rPr>
              <w:t>submăsură.</w:t>
            </w:r>
          </w:p>
          <w:p w14:paraId="473E7126" w14:textId="77777777" w:rsidR="005B4DD7" w:rsidRDefault="005B4DD7">
            <w:pPr>
              <w:pStyle w:val="TableParagraph"/>
              <w:spacing w:before="8"/>
              <w:rPr>
                <w:b/>
                <w:sz w:val="18"/>
              </w:rPr>
            </w:pPr>
          </w:p>
          <w:p w14:paraId="4187A8AE" w14:textId="77777777" w:rsidR="005B4DD7" w:rsidRDefault="00000000">
            <w:pPr>
              <w:pStyle w:val="TableParagraph"/>
              <w:ind w:left="105" w:right="66"/>
              <w:jc w:val="both"/>
              <w:rPr>
                <w:sz w:val="20"/>
              </w:rPr>
            </w:pPr>
            <w:r>
              <w:rPr>
                <w:sz w:val="20"/>
              </w:rPr>
              <w:t>Declararea unor culturi sau suprafete ocupate cu anumite culturi neconforme cu realitatea/cu fluxul tehnologic descris în planul de</w:t>
            </w:r>
            <w:r>
              <w:rPr>
                <w:spacing w:val="80"/>
                <w:sz w:val="20"/>
              </w:rPr>
              <w:t xml:space="preserve"> </w:t>
            </w:r>
            <w:r>
              <w:rPr>
                <w:sz w:val="20"/>
              </w:rPr>
              <w:t>afaceri, în scopul atingerii dimensiunii minime eligibile.</w:t>
            </w:r>
          </w:p>
        </w:tc>
        <w:tc>
          <w:tcPr>
            <w:tcW w:w="3687" w:type="dxa"/>
          </w:tcPr>
          <w:p w14:paraId="0C5EE7F1" w14:textId="77777777" w:rsidR="005B4DD7" w:rsidRDefault="00000000">
            <w:pPr>
              <w:pStyle w:val="TableParagraph"/>
              <w:spacing w:before="4"/>
              <w:ind w:left="105"/>
              <w:rPr>
                <w:b/>
                <w:sz w:val="20"/>
              </w:rPr>
            </w:pPr>
            <w:r>
              <w:rPr>
                <w:b/>
                <w:sz w:val="20"/>
              </w:rPr>
              <w:t>Criteriu</w:t>
            </w:r>
            <w:r>
              <w:rPr>
                <w:b/>
                <w:spacing w:val="-9"/>
                <w:sz w:val="20"/>
              </w:rPr>
              <w:t xml:space="preserve"> </w:t>
            </w:r>
            <w:r>
              <w:rPr>
                <w:b/>
                <w:sz w:val="20"/>
              </w:rPr>
              <w:t>de</w:t>
            </w:r>
            <w:r>
              <w:rPr>
                <w:b/>
                <w:spacing w:val="-8"/>
                <w:sz w:val="20"/>
              </w:rPr>
              <w:t xml:space="preserve"> </w:t>
            </w:r>
            <w:r>
              <w:rPr>
                <w:b/>
                <w:spacing w:val="-2"/>
                <w:sz w:val="20"/>
              </w:rPr>
              <w:t>eligibilitate:</w:t>
            </w:r>
          </w:p>
          <w:p w14:paraId="2FF4BC07" w14:textId="77777777" w:rsidR="005B4DD7" w:rsidRDefault="005B4DD7">
            <w:pPr>
              <w:pStyle w:val="TableParagraph"/>
              <w:rPr>
                <w:b/>
              </w:rPr>
            </w:pPr>
          </w:p>
          <w:p w14:paraId="5ADE2A37" w14:textId="77777777" w:rsidR="005B4DD7" w:rsidRDefault="005B4DD7">
            <w:pPr>
              <w:pStyle w:val="TableParagraph"/>
              <w:spacing w:before="11"/>
              <w:rPr>
                <w:b/>
                <w:sz w:val="30"/>
              </w:rPr>
            </w:pPr>
          </w:p>
          <w:p w14:paraId="1806595F" w14:textId="77777777" w:rsidR="005B4DD7" w:rsidRDefault="00000000">
            <w:pPr>
              <w:pStyle w:val="TableParagraph"/>
              <w:ind w:left="105"/>
              <w:rPr>
                <w:sz w:val="20"/>
              </w:rPr>
            </w:pPr>
            <w:r>
              <w:rPr>
                <w:sz w:val="20"/>
              </w:rPr>
              <w:t>Solicitantul deține o exploatație agricolă</w:t>
            </w:r>
            <w:r>
              <w:rPr>
                <w:spacing w:val="-15"/>
                <w:sz w:val="20"/>
              </w:rPr>
              <w:t xml:space="preserve"> </w:t>
            </w:r>
            <w:r>
              <w:rPr>
                <w:sz w:val="20"/>
              </w:rPr>
              <w:t>cu</w:t>
            </w:r>
            <w:r>
              <w:rPr>
                <w:spacing w:val="-10"/>
                <w:sz w:val="20"/>
              </w:rPr>
              <w:t xml:space="preserve"> </w:t>
            </w:r>
            <w:r>
              <w:rPr>
                <w:sz w:val="20"/>
              </w:rPr>
              <w:t>dimensiunea</w:t>
            </w:r>
            <w:r>
              <w:rPr>
                <w:spacing w:val="-16"/>
                <w:sz w:val="20"/>
              </w:rPr>
              <w:t xml:space="preserve"> </w:t>
            </w:r>
            <w:r>
              <w:rPr>
                <w:sz w:val="20"/>
              </w:rPr>
              <w:t>economică cuprinsă</w:t>
            </w:r>
            <w:r>
              <w:rPr>
                <w:spacing w:val="-14"/>
                <w:sz w:val="20"/>
              </w:rPr>
              <w:t xml:space="preserve"> </w:t>
            </w:r>
            <w:r>
              <w:rPr>
                <w:sz w:val="20"/>
              </w:rPr>
              <w:t>între</w:t>
            </w:r>
            <w:r>
              <w:rPr>
                <w:spacing w:val="-11"/>
                <w:sz w:val="20"/>
              </w:rPr>
              <w:t xml:space="preserve"> </w:t>
            </w:r>
            <w:r>
              <w:rPr>
                <w:b/>
                <w:sz w:val="20"/>
              </w:rPr>
              <w:t>în</w:t>
            </w:r>
            <w:r>
              <w:rPr>
                <w:b/>
                <w:spacing w:val="-8"/>
                <w:sz w:val="20"/>
              </w:rPr>
              <w:t xml:space="preserve"> </w:t>
            </w:r>
            <w:r>
              <w:rPr>
                <w:b/>
                <w:sz w:val="20"/>
              </w:rPr>
              <w:t>limitele</w:t>
            </w:r>
            <w:r>
              <w:rPr>
                <w:b/>
                <w:spacing w:val="-12"/>
                <w:sz w:val="20"/>
              </w:rPr>
              <w:t xml:space="preserve"> </w:t>
            </w:r>
            <w:r>
              <w:rPr>
                <w:b/>
                <w:sz w:val="20"/>
              </w:rPr>
              <w:t>admise</w:t>
            </w:r>
            <w:r>
              <w:rPr>
                <w:b/>
                <w:spacing w:val="-14"/>
                <w:sz w:val="20"/>
              </w:rPr>
              <w:t xml:space="preserve"> </w:t>
            </w:r>
            <w:r>
              <w:rPr>
                <w:sz w:val="20"/>
              </w:rPr>
              <w:t xml:space="preserve">la momentul depunerii cererii de </w:t>
            </w:r>
            <w:r>
              <w:rPr>
                <w:spacing w:val="-2"/>
                <w:sz w:val="20"/>
              </w:rPr>
              <w:t>finantare?</w:t>
            </w:r>
          </w:p>
        </w:tc>
        <w:tc>
          <w:tcPr>
            <w:tcW w:w="849" w:type="dxa"/>
          </w:tcPr>
          <w:p w14:paraId="469F5FBD" w14:textId="77777777" w:rsidR="005B4DD7" w:rsidRDefault="005B4DD7">
            <w:pPr>
              <w:pStyle w:val="TableParagraph"/>
              <w:rPr>
                <w:rFonts w:ascii="Times New Roman"/>
                <w:sz w:val="18"/>
              </w:rPr>
            </w:pPr>
          </w:p>
        </w:tc>
        <w:tc>
          <w:tcPr>
            <w:tcW w:w="991" w:type="dxa"/>
          </w:tcPr>
          <w:p w14:paraId="6B28A169" w14:textId="77777777" w:rsidR="005B4DD7" w:rsidRDefault="005B4DD7">
            <w:pPr>
              <w:pStyle w:val="TableParagraph"/>
              <w:rPr>
                <w:rFonts w:ascii="Times New Roman"/>
                <w:sz w:val="18"/>
              </w:rPr>
            </w:pPr>
          </w:p>
        </w:tc>
      </w:tr>
    </w:tbl>
    <w:p w14:paraId="77221513" w14:textId="77777777" w:rsidR="005B4DD7" w:rsidRDefault="00000000">
      <w:pPr>
        <w:pStyle w:val="BodyText"/>
        <w:spacing w:line="224" w:lineRule="exact"/>
        <w:ind w:left="581"/>
      </w:pPr>
      <w:r>
        <w:rPr>
          <w:spacing w:val="-2"/>
        </w:rPr>
        <w:t>Observații</w:t>
      </w:r>
      <w:r>
        <w:rPr>
          <w:spacing w:val="1"/>
        </w:rPr>
        <w:t xml:space="preserve"> </w:t>
      </w:r>
      <w:r>
        <w:rPr>
          <w:spacing w:val="-10"/>
        </w:rPr>
        <w:t>:</w:t>
      </w:r>
    </w:p>
    <w:p w14:paraId="718F82B8" w14:textId="77777777" w:rsidR="005B4DD7" w:rsidRDefault="00000000">
      <w:pPr>
        <w:spacing w:line="224" w:lineRule="exact"/>
        <w:ind w:left="581"/>
        <w:rPr>
          <w:sz w:val="20"/>
        </w:rPr>
      </w:pPr>
      <w:r>
        <w:rPr>
          <w:spacing w:val="-2"/>
          <w:sz w:val="20"/>
        </w:rPr>
        <w:t>.............................................................................................................................</w:t>
      </w:r>
      <w:r>
        <w:rPr>
          <w:spacing w:val="-15"/>
          <w:sz w:val="20"/>
        </w:rPr>
        <w:t xml:space="preserve"> </w:t>
      </w:r>
      <w:r>
        <w:rPr>
          <w:spacing w:val="-2"/>
          <w:sz w:val="20"/>
        </w:rPr>
        <w:t>..........</w:t>
      </w:r>
    </w:p>
    <w:p w14:paraId="2996C0C2" w14:textId="77777777" w:rsidR="005B4DD7" w:rsidRDefault="00000000">
      <w:pPr>
        <w:spacing w:before="5"/>
        <w:ind w:left="581"/>
        <w:rPr>
          <w:sz w:val="20"/>
        </w:rPr>
      </w:pPr>
      <w:r>
        <w:rPr>
          <w:spacing w:val="-2"/>
          <w:sz w:val="20"/>
        </w:rPr>
        <w:t>.......................................................................................................................................</w:t>
      </w:r>
    </w:p>
    <w:p w14:paraId="4CB3E12F" w14:textId="77777777" w:rsidR="005B4DD7" w:rsidRDefault="005B4DD7">
      <w:pPr>
        <w:pStyle w:val="BodyText"/>
        <w:spacing w:before="9"/>
        <w:rPr>
          <w:sz w:val="30"/>
        </w:rPr>
      </w:pPr>
    </w:p>
    <w:p w14:paraId="2BD293D4" w14:textId="77777777" w:rsidR="005B4DD7" w:rsidRDefault="00000000">
      <w:pPr>
        <w:pStyle w:val="Heading4"/>
        <w:spacing w:before="1"/>
      </w:pPr>
      <w:r>
        <w:t>Pentru</w:t>
      </w:r>
      <w:r>
        <w:rPr>
          <w:spacing w:val="-16"/>
        </w:rPr>
        <w:t xml:space="preserve"> </w:t>
      </w:r>
      <w:r>
        <w:t>proiectele</w:t>
      </w:r>
      <w:r>
        <w:rPr>
          <w:spacing w:val="-14"/>
        </w:rPr>
        <w:t xml:space="preserve"> </w:t>
      </w:r>
      <w:r>
        <w:t>care</w:t>
      </w:r>
      <w:r>
        <w:rPr>
          <w:spacing w:val="-10"/>
        </w:rPr>
        <w:t xml:space="preserve"> </w:t>
      </w:r>
      <w:r>
        <w:t>se</w:t>
      </w:r>
      <w:r>
        <w:rPr>
          <w:spacing w:val="-6"/>
        </w:rPr>
        <w:t xml:space="preserve"> </w:t>
      </w:r>
      <w:r>
        <w:t>încadrează</w:t>
      </w:r>
      <w:r>
        <w:rPr>
          <w:spacing w:val="-15"/>
        </w:rPr>
        <w:t xml:space="preserve"> </w:t>
      </w:r>
      <w:r>
        <w:t>în</w:t>
      </w:r>
      <w:r>
        <w:rPr>
          <w:spacing w:val="-9"/>
        </w:rPr>
        <w:t xml:space="preserve"> </w:t>
      </w:r>
      <w:r>
        <w:rPr>
          <w:spacing w:val="-2"/>
        </w:rPr>
        <w:t>art.19.1.a.ii</w:t>
      </w:r>
    </w:p>
    <w:p w14:paraId="487DF7FE" w14:textId="77777777" w:rsidR="005B4DD7" w:rsidRDefault="005B4DD7">
      <w:pPr>
        <w:pStyle w:val="BodyText"/>
        <w:spacing w:before="3"/>
        <w:rPr>
          <w:b/>
        </w:rPr>
      </w:pPr>
    </w:p>
    <w:p w14:paraId="239FAC28" w14:textId="77777777" w:rsidR="005B4DD7" w:rsidRDefault="00000000">
      <w:pPr>
        <w:pStyle w:val="BodyText"/>
        <w:ind w:left="581"/>
      </w:pPr>
      <w:r>
        <w:t>Elemente</w:t>
      </w:r>
      <w:r>
        <w:rPr>
          <w:spacing w:val="-12"/>
        </w:rPr>
        <w:t xml:space="preserve"> </w:t>
      </w:r>
      <w:r>
        <w:t>comune</w:t>
      </w:r>
      <w:r>
        <w:rPr>
          <w:spacing w:val="-11"/>
        </w:rPr>
        <w:t xml:space="preserve"> </w:t>
      </w:r>
      <w:r>
        <w:t>care</w:t>
      </w:r>
      <w:r>
        <w:rPr>
          <w:spacing w:val="-10"/>
        </w:rPr>
        <w:t xml:space="preserve"> </w:t>
      </w:r>
      <w:r>
        <w:t>pot</w:t>
      </w:r>
      <w:r>
        <w:rPr>
          <w:spacing w:val="-5"/>
        </w:rPr>
        <w:t xml:space="preserve"> </w:t>
      </w:r>
      <w:r>
        <w:t>conduce</w:t>
      </w:r>
      <w:r>
        <w:rPr>
          <w:spacing w:val="-11"/>
        </w:rPr>
        <w:t xml:space="preserve"> </w:t>
      </w:r>
      <w:r>
        <w:t>la</w:t>
      </w:r>
      <w:r>
        <w:rPr>
          <w:spacing w:val="-8"/>
        </w:rPr>
        <w:t xml:space="preserve"> </w:t>
      </w:r>
      <w:r>
        <w:t>crearea</w:t>
      </w:r>
      <w:r>
        <w:rPr>
          <w:spacing w:val="-10"/>
        </w:rPr>
        <w:t xml:space="preserve"> </w:t>
      </w:r>
      <w:r>
        <w:t>unor</w:t>
      </w:r>
      <w:r>
        <w:rPr>
          <w:spacing w:val="-11"/>
        </w:rPr>
        <w:t xml:space="preserve"> </w:t>
      </w:r>
      <w:r>
        <w:t>condiții</w:t>
      </w:r>
      <w:r>
        <w:rPr>
          <w:spacing w:val="-13"/>
        </w:rPr>
        <w:t xml:space="preserve"> </w:t>
      </w:r>
      <w:r>
        <w:rPr>
          <w:spacing w:val="-2"/>
        </w:rPr>
        <w:t>artificiale:</w:t>
      </w:r>
    </w:p>
    <w:p w14:paraId="3F9C4F0D" w14:textId="77777777" w:rsidR="005B4DD7" w:rsidRDefault="005B4DD7">
      <w:pPr>
        <w:pStyle w:val="BodyText"/>
        <w:spacing w:before="5"/>
        <w:rPr>
          <w:sz w:val="17"/>
        </w:rPr>
      </w:pPr>
    </w:p>
    <w:p w14:paraId="6A917B5D" w14:textId="77777777" w:rsidR="005B4DD7" w:rsidRDefault="00000000">
      <w:pPr>
        <w:pStyle w:val="ListParagraph"/>
        <w:numPr>
          <w:ilvl w:val="0"/>
          <w:numId w:val="11"/>
        </w:numPr>
        <w:tabs>
          <w:tab w:val="left" w:pos="1296"/>
          <w:tab w:val="left" w:pos="1297"/>
        </w:tabs>
        <w:rPr>
          <w:sz w:val="20"/>
        </w:rPr>
      </w:pPr>
      <w:r>
        <w:rPr>
          <w:sz w:val="20"/>
        </w:rPr>
        <w:t>Acelaşi</w:t>
      </w:r>
      <w:r>
        <w:rPr>
          <w:spacing w:val="-9"/>
          <w:sz w:val="20"/>
        </w:rPr>
        <w:t xml:space="preserve"> </w:t>
      </w:r>
      <w:r>
        <w:rPr>
          <w:sz w:val="20"/>
        </w:rPr>
        <w:t>sediu</w:t>
      </w:r>
      <w:r>
        <w:rPr>
          <w:spacing w:val="-9"/>
          <w:sz w:val="20"/>
        </w:rPr>
        <w:t xml:space="preserve"> </w:t>
      </w:r>
      <w:r>
        <w:rPr>
          <w:sz w:val="20"/>
        </w:rPr>
        <w:t>social</w:t>
      </w:r>
      <w:r>
        <w:rPr>
          <w:spacing w:val="-11"/>
          <w:sz w:val="20"/>
        </w:rPr>
        <w:t xml:space="preserve"> </w:t>
      </w:r>
      <w:r>
        <w:rPr>
          <w:sz w:val="20"/>
        </w:rPr>
        <w:t>se</w:t>
      </w:r>
      <w:r>
        <w:rPr>
          <w:spacing w:val="-5"/>
          <w:sz w:val="20"/>
        </w:rPr>
        <w:t xml:space="preserve"> </w:t>
      </w:r>
      <w:r>
        <w:rPr>
          <w:sz w:val="20"/>
        </w:rPr>
        <w:t>regăseşte</w:t>
      </w:r>
      <w:r>
        <w:rPr>
          <w:spacing w:val="-9"/>
          <w:sz w:val="20"/>
        </w:rPr>
        <w:t xml:space="preserve"> </w:t>
      </w:r>
      <w:r>
        <w:rPr>
          <w:sz w:val="20"/>
        </w:rPr>
        <w:t>la</w:t>
      </w:r>
      <w:r>
        <w:rPr>
          <w:spacing w:val="-6"/>
          <w:sz w:val="20"/>
        </w:rPr>
        <w:t xml:space="preserve"> </w:t>
      </w:r>
      <w:r>
        <w:rPr>
          <w:sz w:val="20"/>
        </w:rPr>
        <w:t>două</w:t>
      </w:r>
      <w:r>
        <w:rPr>
          <w:spacing w:val="-6"/>
          <w:sz w:val="20"/>
        </w:rPr>
        <w:t xml:space="preserve"> </w:t>
      </w:r>
      <w:r>
        <w:rPr>
          <w:sz w:val="20"/>
        </w:rPr>
        <w:t>sau</w:t>
      </w:r>
      <w:r>
        <w:rPr>
          <w:spacing w:val="-7"/>
          <w:sz w:val="20"/>
        </w:rPr>
        <w:t xml:space="preserve"> </w:t>
      </w:r>
      <w:r>
        <w:rPr>
          <w:sz w:val="20"/>
        </w:rPr>
        <w:t>mai</w:t>
      </w:r>
      <w:r>
        <w:rPr>
          <w:spacing w:val="-6"/>
          <w:sz w:val="20"/>
        </w:rPr>
        <w:t xml:space="preserve"> </w:t>
      </w:r>
      <w:r>
        <w:rPr>
          <w:sz w:val="20"/>
        </w:rPr>
        <w:t>multe</w:t>
      </w:r>
      <w:r>
        <w:rPr>
          <w:spacing w:val="-9"/>
          <w:sz w:val="20"/>
        </w:rPr>
        <w:t xml:space="preserve"> </w:t>
      </w:r>
      <w:r>
        <w:rPr>
          <w:spacing w:val="-2"/>
          <w:sz w:val="20"/>
        </w:rPr>
        <w:t>proiecte</w:t>
      </w:r>
    </w:p>
    <w:p w14:paraId="6A369039" w14:textId="77777777" w:rsidR="005B4DD7" w:rsidRDefault="005B4DD7">
      <w:pPr>
        <w:pStyle w:val="BodyText"/>
        <w:spacing w:before="2"/>
        <w:rPr>
          <w:sz w:val="17"/>
        </w:rPr>
      </w:pPr>
    </w:p>
    <w:p w14:paraId="4A47DB0F" w14:textId="77777777" w:rsidR="005B4DD7" w:rsidRDefault="00000000">
      <w:pPr>
        <w:pStyle w:val="ListParagraph"/>
        <w:numPr>
          <w:ilvl w:val="0"/>
          <w:numId w:val="11"/>
        </w:numPr>
        <w:tabs>
          <w:tab w:val="left" w:pos="1296"/>
          <w:tab w:val="left" w:pos="1297"/>
        </w:tabs>
        <w:rPr>
          <w:sz w:val="20"/>
        </w:rPr>
      </w:pPr>
      <w:r>
        <w:rPr>
          <w:sz w:val="20"/>
        </w:rPr>
        <w:t>Acelaşi</w:t>
      </w:r>
      <w:r>
        <w:rPr>
          <w:spacing w:val="-13"/>
          <w:sz w:val="20"/>
        </w:rPr>
        <w:t xml:space="preserve"> </w:t>
      </w:r>
      <w:r>
        <w:rPr>
          <w:sz w:val="20"/>
        </w:rPr>
        <w:t>amplasament</w:t>
      </w:r>
      <w:r>
        <w:rPr>
          <w:spacing w:val="-14"/>
          <w:sz w:val="20"/>
        </w:rPr>
        <w:t xml:space="preserve"> </w:t>
      </w:r>
      <w:r>
        <w:rPr>
          <w:sz w:val="20"/>
        </w:rPr>
        <w:t>(sat/comună)</w:t>
      </w:r>
      <w:r>
        <w:rPr>
          <w:spacing w:val="-15"/>
          <w:sz w:val="20"/>
        </w:rPr>
        <w:t xml:space="preserve"> </w:t>
      </w:r>
      <w:r>
        <w:rPr>
          <w:sz w:val="20"/>
        </w:rPr>
        <w:t>al</w:t>
      </w:r>
      <w:r>
        <w:rPr>
          <w:spacing w:val="-7"/>
          <w:sz w:val="20"/>
        </w:rPr>
        <w:t xml:space="preserve"> </w:t>
      </w:r>
      <w:r>
        <w:rPr>
          <w:sz w:val="20"/>
        </w:rPr>
        <w:t>proiectului</w:t>
      </w:r>
      <w:r>
        <w:rPr>
          <w:spacing w:val="-14"/>
          <w:sz w:val="20"/>
        </w:rPr>
        <w:t xml:space="preserve"> </w:t>
      </w:r>
      <w:r>
        <w:rPr>
          <w:sz w:val="20"/>
        </w:rPr>
        <w:t>se</w:t>
      </w:r>
      <w:r>
        <w:rPr>
          <w:spacing w:val="-5"/>
          <w:sz w:val="20"/>
        </w:rPr>
        <w:t xml:space="preserve"> </w:t>
      </w:r>
      <w:r>
        <w:rPr>
          <w:sz w:val="20"/>
        </w:rPr>
        <w:t>regăseşte</w:t>
      </w:r>
      <w:r>
        <w:rPr>
          <w:spacing w:val="-13"/>
          <w:sz w:val="20"/>
        </w:rPr>
        <w:t xml:space="preserve"> </w:t>
      </w:r>
      <w:r>
        <w:rPr>
          <w:sz w:val="20"/>
        </w:rPr>
        <w:t>la</w:t>
      </w:r>
      <w:r>
        <w:rPr>
          <w:spacing w:val="-2"/>
          <w:sz w:val="20"/>
        </w:rPr>
        <w:t xml:space="preserve"> </w:t>
      </w:r>
      <w:r>
        <w:rPr>
          <w:sz w:val="20"/>
        </w:rPr>
        <w:t>două</w:t>
      </w:r>
      <w:r>
        <w:rPr>
          <w:spacing w:val="48"/>
          <w:sz w:val="20"/>
        </w:rPr>
        <w:t xml:space="preserve"> </w:t>
      </w:r>
      <w:r>
        <w:rPr>
          <w:sz w:val="20"/>
        </w:rPr>
        <w:t>sau</w:t>
      </w:r>
      <w:r>
        <w:rPr>
          <w:spacing w:val="-11"/>
          <w:sz w:val="20"/>
        </w:rPr>
        <w:t xml:space="preserve"> </w:t>
      </w:r>
      <w:r>
        <w:rPr>
          <w:sz w:val="20"/>
        </w:rPr>
        <w:t>mai</w:t>
      </w:r>
      <w:r>
        <w:rPr>
          <w:spacing w:val="-5"/>
          <w:sz w:val="20"/>
        </w:rPr>
        <w:t xml:space="preserve"> </w:t>
      </w:r>
      <w:r>
        <w:rPr>
          <w:sz w:val="20"/>
        </w:rPr>
        <w:t>multe</w:t>
      </w:r>
      <w:r>
        <w:rPr>
          <w:spacing w:val="-8"/>
          <w:sz w:val="20"/>
        </w:rPr>
        <w:t xml:space="preserve"> </w:t>
      </w:r>
      <w:r>
        <w:rPr>
          <w:spacing w:val="-2"/>
          <w:sz w:val="20"/>
        </w:rPr>
        <w:t>proiecte</w:t>
      </w:r>
    </w:p>
    <w:p w14:paraId="41ABAE0F" w14:textId="77777777" w:rsidR="005B4DD7" w:rsidRDefault="00000000">
      <w:pPr>
        <w:pStyle w:val="ListParagraph"/>
        <w:numPr>
          <w:ilvl w:val="0"/>
          <w:numId w:val="11"/>
        </w:numPr>
        <w:tabs>
          <w:tab w:val="left" w:pos="1296"/>
          <w:tab w:val="left" w:pos="1297"/>
          <w:tab w:val="left" w:pos="8723"/>
        </w:tabs>
        <w:spacing w:before="198"/>
        <w:ind w:left="581" w:right="661" w:firstLine="0"/>
        <w:rPr>
          <w:sz w:val="20"/>
        </w:rPr>
      </w:pPr>
      <w:r>
        <w:rPr>
          <w:sz w:val="20"/>
        </w:rPr>
        <w:t>Acelaşi</w:t>
      </w:r>
      <w:r>
        <w:rPr>
          <w:spacing w:val="40"/>
          <w:sz w:val="20"/>
        </w:rPr>
        <w:t xml:space="preserve"> </w:t>
      </w:r>
      <w:r>
        <w:rPr>
          <w:sz w:val="20"/>
        </w:rPr>
        <w:t>administrator/reprezentant legal</w:t>
      </w:r>
      <w:r>
        <w:rPr>
          <w:spacing w:val="40"/>
          <w:sz w:val="20"/>
        </w:rPr>
        <w:t xml:space="preserve"> </w:t>
      </w:r>
      <w:r>
        <w:rPr>
          <w:sz w:val="20"/>
        </w:rPr>
        <w:t>al</w:t>
      </w:r>
      <w:r>
        <w:rPr>
          <w:spacing w:val="40"/>
          <w:sz w:val="20"/>
        </w:rPr>
        <w:t xml:space="preserve"> </w:t>
      </w:r>
      <w:r>
        <w:rPr>
          <w:sz w:val="20"/>
        </w:rPr>
        <w:t>proiectului</w:t>
      </w:r>
      <w:r>
        <w:rPr>
          <w:spacing w:val="40"/>
          <w:sz w:val="20"/>
        </w:rPr>
        <w:t xml:space="preserve"> </w:t>
      </w:r>
      <w:r>
        <w:rPr>
          <w:sz w:val="20"/>
        </w:rPr>
        <w:t>se</w:t>
      </w:r>
      <w:r>
        <w:rPr>
          <w:spacing w:val="40"/>
          <w:sz w:val="20"/>
        </w:rPr>
        <w:t xml:space="preserve"> </w:t>
      </w:r>
      <w:r>
        <w:rPr>
          <w:sz w:val="20"/>
        </w:rPr>
        <w:t>regăseşte</w:t>
      </w:r>
      <w:r>
        <w:rPr>
          <w:spacing w:val="40"/>
          <w:sz w:val="20"/>
        </w:rPr>
        <w:t xml:space="preserve"> </w:t>
      </w:r>
      <w:r>
        <w:rPr>
          <w:sz w:val="20"/>
        </w:rPr>
        <w:t>la</w:t>
      </w:r>
      <w:r>
        <w:rPr>
          <w:spacing w:val="40"/>
          <w:sz w:val="20"/>
        </w:rPr>
        <w:t xml:space="preserve"> </w:t>
      </w:r>
      <w:r>
        <w:rPr>
          <w:sz w:val="20"/>
        </w:rPr>
        <w:t>două</w:t>
      </w:r>
      <w:r>
        <w:rPr>
          <w:sz w:val="20"/>
        </w:rPr>
        <w:tab/>
        <w:t>sau</w:t>
      </w:r>
      <w:r>
        <w:rPr>
          <w:spacing w:val="40"/>
          <w:sz w:val="20"/>
        </w:rPr>
        <w:t xml:space="preserve"> </w:t>
      </w:r>
      <w:r>
        <w:rPr>
          <w:sz w:val="20"/>
        </w:rPr>
        <w:t>mai</w:t>
      </w:r>
      <w:r>
        <w:rPr>
          <w:spacing w:val="39"/>
          <w:sz w:val="20"/>
        </w:rPr>
        <w:t xml:space="preserve"> </w:t>
      </w:r>
      <w:r>
        <w:rPr>
          <w:sz w:val="20"/>
        </w:rPr>
        <w:t xml:space="preserve">multe </w:t>
      </w:r>
      <w:r>
        <w:rPr>
          <w:spacing w:val="-2"/>
          <w:sz w:val="20"/>
        </w:rPr>
        <w:t>proiecte</w:t>
      </w:r>
    </w:p>
    <w:p w14:paraId="72414698" w14:textId="77777777" w:rsidR="005B4DD7" w:rsidRDefault="005B4DD7">
      <w:pPr>
        <w:pStyle w:val="BodyText"/>
        <w:spacing w:before="5"/>
        <w:rPr>
          <w:sz w:val="17"/>
        </w:rPr>
      </w:pPr>
    </w:p>
    <w:p w14:paraId="4D3E2A8E" w14:textId="77777777" w:rsidR="005B4DD7" w:rsidRDefault="00000000">
      <w:pPr>
        <w:pStyle w:val="ListParagraph"/>
        <w:numPr>
          <w:ilvl w:val="0"/>
          <w:numId w:val="11"/>
        </w:numPr>
        <w:tabs>
          <w:tab w:val="left" w:pos="1296"/>
          <w:tab w:val="left" w:pos="1297"/>
        </w:tabs>
        <w:spacing w:before="1"/>
        <w:rPr>
          <w:sz w:val="20"/>
        </w:rPr>
      </w:pPr>
      <w:r>
        <w:rPr>
          <w:sz w:val="20"/>
        </w:rPr>
        <w:t>Acelaşi</w:t>
      </w:r>
      <w:r>
        <w:rPr>
          <w:spacing w:val="-9"/>
          <w:sz w:val="20"/>
        </w:rPr>
        <w:t xml:space="preserve"> </w:t>
      </w:r>
      <w:r>
        <w:rPr>
          <w:sz w:val="20"/>
        </w:rPr>
        <w:t>consultant</w:t>
      </w:r>
      <w:r>
        <w:rPr>
          <w:spacing w:val="-14"/>
          <w:sz w:val="20"/>
        </w:rPr>
        <w:t xml:space="preserve"> </w:t>
      </w:r>
      <w:r>
        <w:rPr>
          <w:sz w:val="20"/>
        </w:rPr>
        <w:t>al</w:t>
      </w:r>
      <w:r>
        <w:rPr>
          <w:spacing w:val="-6"/>
          <w:sz w:val="20"/>
        </w:rPr>
        <w:t xml:space="preserve"> </w:t>
      </w:r>
      <w:r>
        <w:rPr>
          <w:sz w:val="20"/>
        </w:rPr>
        <w:t>proiectului</w:t>
      </w:r>
      <w:r>
        <w:rPr>
          <w:spacing w:val="-13"/>
          <w:sz w:val="20"/>
        </w:rPr>
        <w:t xml:space="preserve"> </w:t>
      </w:r>
      <w:r>
        <w:rPr>
          <w:sz w:val="20"/>
        </w:rPr>
        <w:t>se</w:t>
      </w:r>
      <w:r>
        <w:rPr>
          <w:spacing w:val="-5"/>
          <w:sz w:val="20"/>
        </w:rPr>
        <w:t xml:space="preserve"> </w:t>
      </w:r>
      <w:r>
        <w:rPr>
          <w:sz w:val="20"/>
        </w:rPr>
        <w:t>regăseşte</w:t>
      </w:r>
      <w:r>
        <w:rPr>
          <w:spacing w:val="-9"/>
          <w:sz w:val="20"/>
        </w:rPr>
        <w:t xml:space="preserve"> </w:t>
      </w:r>
      <w:r>
        <w:rPr>
          <w:sz w:val="20"/>
        </w:rPr>
        <w:t>la</w:t>
      </w:r>
      <w:r>
        <w:rPr>
          <w:spacing w:val="-6"/>
          <w:sz w:val="20"/>
        </w:rPr>
        <w:t xml:space="preserve"> </w:t>
      </w:r>
      <w:r>
        <w:rPr>
          <w:sz w:val="20"/>
        </w:rPr>
        <w:t>două</w:t>
      </w:r>
      <w:r>
        <w:rPr>
          <w:spacing w:val="49"/>
          <w:sz w:val="20"/>
        </w:rPr>
        <w:t xml:space="preserve"> </w:t>
      </w:r>
      <w:r>
        <w:rPr>
          <w:sz w:val="20"/>
        </w:rPr>
        <w:t>sau</w:t>
      </w:r>
      <w:r>
        <w:rPr>
          <w:spacing w:val="-10"/>
          <w:sz w:val="20"/>
        </w:rPr>
        <w:t xml:space="preserve"> </w:t>
      </w:r>
      <w:r>
        <w:rPr>
          <w:sz w:val="20"/>
        </w:rPr>
        <w:t>mai</w:t>
      </w:r>
      <w:r>
        <w:rPr>
          <w:spacing w:val="-6"/>
          <w:sz w:val="20"/>
        </w:rPr>
        <w:t xml:space="preserve"> </w:t>
      </w:r>
      <w:r>
        <w:rPr>
          <w:sz w:val="20"/>
        </w:rPr>
        <w:t>multe</w:t>
      </w:r>
      <w:r>
        <w:rPr>
          <w:spacing w:val="-7"/>
          <w:sz w:val="20"/>
        </w:rPr>
        <w:t xml:space="preserve"> </w:t>
      </w:r>
      <w:r>
        <w:rPr>
          <w:spacing w:val="-2"/>
          <w:sz w:val="20"/>
        </w:rPr>
        <w:t>proiecte</w:t>
      </w:r>
    </w:p>
    <w:p w14:paraId="64F374CE" w14:textId="77777777" w:rsidR="005B4DD7" w:rsidRDefault="00000000">
      <w:pPr>
        <w:pStyle w:val="ListParagraph"/>
        <w:numPr>
          <w:ilvl w:val="0"/>
          <w:numId w:val="11"/>
        </w:numPr>
        <w:tabs>
          <w:tab w:val="left" w:pos="1296"/>
          <w:tab w:val="left" w:pos="1297"/>
        </w:tabs>
        <w:spacing w:before="197"/>
        <w:ind w:left="581" w:right="665" w:firstLine="0"/>
        <w:rPr>
          <w:sz w:val="20"/>
        </w:rPr>
      </w:pPr>
      <w:r>
        <w:rPr>
          <w:sz w:val="20"/>
        </w:rPr>
        <w:t>Sediul</w:t>
      </w:r>
      <w:r>
        <w:rPr>
          <w:spacing w:val="80"/>
          <w:sz w:val="20"/>
        </w:rPr>
        <w:t xml:space="preserve"> </w:t>
      </w:r>
      <w:r>
        <w:rPr>
          <w:sz w:val="20"/>
        </w:rPr>
        <w:t>social</w:t>
      </w:r>
      <w:r>
        <w:rPr>
          <w:spacing w:val="80"/>
          <w:sz w:val="20"/>
        </w:rPr>
        <w:t xml:space="preserve"> </w:t>
      </w:r>
      <w:r>
        <w:rPr>
          <w:sz w:val="20"/>
        </w:rPr>
        <w:t>si/sau</w:t>
      </w:r>
      <w:r>
        <w:rPr>
          <w:spacing w:val="80"/>
          <w:sz w:val="20"/>
        </w:rPr>
        <w:t xml:space="preserve"> </w:t>
      </w:r>
      <w:r>
        <w:rPr>
          <w:sz w:val="20"/>
        </w:rPr>
        <w:t>punctul</w:t>
      </w:r>
      <w:r>
        <w:rPr>
          <w:spacing w:val="80"/>
          <w:sz w:val="20"/>
        </w:rPr>
        <w:t xml:space="preserve"> </w:t>
      </w:r>
      <w:r>
        <w:rPr>
          <w:sz w:val="20"/>
        </w:rPr>
        <w:t>(punctele)</w:t>
      </w:r>
      <w:r>
        <w:rPr>
          <w:spacing w:val="80"/>
          <w:sz w:val="20"/>
        </w:rPr>
        <w:t xml:space="preserve"> </w:t>
      </w:r>
      <w:r>
        <w:rPr>
          <w:sz w:val="20"/>
        </w:rPr>
        <w:t>de</w:t>
      </w:r>
      <w:r>
        <w:rPr>
          <w:spacing w:val="80"/>
          <w:sz w:val="20"/>
        </w:rPr>
        <w:t xml:space="preserve"> </w:t>
      </w:r>
      <w:r>
        <w:rPr>
          <w:sz w:val="20"/>
        </w:rPr>
        <w:t>lucru/amplasamentul</w:t>
      </w:r>
      <w:r>
        <w:rPr>
          <w:spacing w:val="80"/>
          <w:sz w:val="20"/>
        </w:rPr>
        <w:t xml:space="preserve"> </w:t>
      </w:r>
      <w:r>
        <w:rPr>
          <w:sz w:val="20"/>
        </w:rPr>
        <w:t>investitiei</w:t>
      </w:r>
      <w:r>
        <w:rPr>
          <w:spacing w:val="80"/>
          <w:sz w:val="20"/>
        </w:rPr>
        <w:t xml:space="preserve"> </w:t>
      </w:r>
      <w:r>
        <w:rPr>
          <w:sz w:val="20"/>
        </w:rPr>
        <w:t>propuse</w:t>
      </w:r>
      <w:r>
        <w:rPr>
          <w:spacing w:val="80"/>
          <w:sz w:val="20"/>
        </w:rPr>
        <w:t xml:space="preserve"> </w:t>
      </w:r>
      <w:r>
        <w:rPr>
          <w:sz w:val="20"/>
        </w:rPr>
        <w:t>sunt invecinate cu cel/cele ale unui alt proiect finantat FEADR ?</w:t>
      </w:r>
    </w:p>
    <w:p w14:paraId="6AD50043" w14:textId="77777777" w:rsidR="005B4DD7" w:rsidRDefault="005B4DD7">
      <w:pPr>
        <w:pStyle w:val="BodyText"/>
        <w:rPr>
          <w:sz w:val="17"/>
        </w:rPr>
      </w:pPr>
    </w:p>
    <w:p w14:paraId="08780D18" w14:textId="77777777" w:rsidR="005B4DD7" w:rsidRDefault="00000000">
      <w:pPr>
        <w:pStyle w:val="ListParagraph"/>
        <w:numPr>
          <w:ilvl w:val="0"/>
          <w:numId w:val="11"/>
        </w:numPr>
        <w:tabs>
          <w:tab w:val="left" w:pos="1296"/>
          <w:tab w:val="left" w:pos="1297"/>
        </w:tabs>
        <w:spacing w:before="1"/>
        <w:ind w:left="581" w:right="655" w:firstLine="0"/>
        <w:rPr>
          <w:sz w:val="20"/>
        </w:rPr>
      </w:pPr>
      <w:r>
        <w:rPr>
          <w:sz w:val="20"/>
        </w:rPr>
        <w:t>Sunt identificate în cadrul proiectului alte legături între solicitant și persoana fizică/juridică de</w:t>
      </w:r>
      <w:r>
        <w:rPr>
          <w:spacing w:val="40"/>
          <w:sz w:val="20"/>
        </w:rPr>
        <w:t xml:space="preserve"> </w:t>
      </w:r>
      <w:r>
        <w:rPr>
          <w:sz w:val="20"/>
        </w:rPr>
        <w:t>la care a fost închiriat/cumpărat terenul/clădirea</w:t>
      </w:r>
    </w:p>
    <w:p w14:paraId="009B03DA" w14:textId="77777777" w:rsidR="005B4DD7" w:rsidRDefault="00000000">
      <w:pPr>
        <w:pStyle w:val="BodyText"/>
        <w:spacing w:before="197"/>
        <w:ind w:left="581"/>
      </w:pPr>
      <w:r>
        <w:t>Informatiile</w:t>
      </w:r>
      <w:r>
        <w:rPr>
          <w:spacing w:val="-15"/>
        </w:rPr>
        <w:t xml:space="preserve"> </w:t>
      </w:r>
      <w:r>
        <w:t>de</w:t>
      </w:r>
      <w:r>
        <w:rPr>
          <w:spacing w:val="-5"/>
        </w:rPr>
        <w:t xml:space="preserve"> </w:t>
      </w:r>
      <w:r>
        <w:t>la</w:t>
      </w:r>
      <w:r>
        <w:rPr>
          <w:spacing w:val="-5"/>
        </w:rPr>
        <w:t xml:space="preserve"> </w:t>
      </w:r>
      <w:r>
        <w:t>punctele</w:t>
      </w:r>
      <w:r>
        <w:rPr>
          <w:spacing w:val="-10"/>
        </w:rPr>
        <w:t xml:space="preserve"> </w:t>
      </w:r>
      <w:r>
        <w:t>1-4</w:t>
      </w:r>
      <w:r>
        <w:rPr>
          <w:spacing w:val="-6"/>
        </w:rPr>
        <w:t xml:space="preserve"> </w:t>
      </w:r>
      <w:r>
        <w:t>vor</w:t>
      </w:r>
      <w:r>
        <w:rPr>
          <w:spacing w:val="-10"/>
        </w:rPr>
        <w:t xml:space="preserve"> </w:t>
      </w:r>
      <w:r>
        <w:t>fi</w:t>
      </w:r>
      <w:r>
        <w:rPr>
          <w:spacing w:val="-4"/>
        </w:rPr>
        <w:t xml:space="preserve"> </w:t>
      </w:r>
      <w:r>
        <w:t>verificate</w:t>
      </w:r>
      <w:r>
        <w:rPr>
          <w:spacing w:val="-15"/>
        </w:rPr>
        <w:t xml:space="preserve"> </w:t>
      </w:r>
      <w:r>
        <w:t>în</w:t>
      </w:r>
      <w:r>
        <w:rPr>
          <w:spacing w:val="-6"/>
        </w:rPr>
        <w:t xml:space="preserve"> </w:t>
      </w:r>
      <w:r>
        <w:t>Registrul</w:t>
      </w:r>
      <w:r>
        <w:rPr>
          <w:spacing w:val="-11"/>
        </w:rPr>
        <w:t xml:space="preserve"> </w:t>
      </w:r>
      <w:r>
        <w:t>electronic</w:t>
      </w:r>
      <w:r>
        <w:rPr>
          <w:spacing w:val="-15"/>
        </w:rPr>
        <w:t xml:space="preserve"> </w:t>
      </w:r>
      <w:r>
        <w:t>al</w:t>
      </w:r>
      <w:r>
        <w:rPr>
          <w:spacing w:val="-8"/>
        </w:rPr>
        <w:t xml:space="preserve"> </w:t>
      </w:r>
      <w:r>
        <w:t>Cererilor</w:t>
      </w:r>
      <w:r>
        <w:rPr>
          <w:spacing w:val="-13"/>
        </w:rPr>
        <w:t xml:space="preserve"> </w:t>
      </w:r>
      <w:r>
        <w:t>de</w:t>
      </w:r>
      <w:r>
        <w:rPr>
          <w:spacing w:val="-8"/>
        </w:rPr>
        <w:t xml:space="preserve"> </w:t>
      </w:r>
      <w:r>
        <w:rPr>
          <w:spacing w:val="-2"/>
        </w:rPr>
        <w:t>Finantare.</w:t>
      </w:r>
    </w:p>
    <w:p w14:paraId="55EF632A" w14:textId="77777777" w:rsidR="005B4DD7" w:rsidRDefault="005B4DD7">
      <w:pPr>
        <w:pStyle w:val="BodyText"/>
        <w:spacing w:before="4"/>
      </w:pPr>
    </w:p>
    <w:p w14:paraId="5BBC1919" w14:textId="77777777" w:rsidR="005B4DD7" w:rsidRDefault="00000000">
      <w:pPr>
        <w:pStyle w:val="ListParagraph"/>
        <w:numPr>
          <w:ilvl w:val="0"/>
          <w:numId w:val="10"/>
        </w:numPr>
        <w:tabs>
          <w:tab w:val="left" w:pos="1296"/>
          <w:tab w:val="left" w:pos="1297"/>
        </w:tabs>
        <w:spacing w:line="242" w:lineRule="auto"/>
        <w:ind w:right="653" w:firstLine="0"/>
        <w:rPr>
          <w:sz w:val="20"/>
        </w:rPr>
      </w:pPr>
      <w:r>
        <w:rPr>
          <w:sz w:val="20"/>
        </w:rPr>
        <w:t>Sediul</w:t>
      </w:r>
      <w:r>
        <w:rPr>
          <w:spacing w:val="80"/>
          <w:sz w:val="20"/>
        </w:rPr>
        <w:t xml:space="preserve"> </w:t>
      </w:r>
      <w:r>
        <w:rPr>
          <w:sz w:val="20"/>
        </w:rPr>
        <w:t>social</w:t>
      </w:r>
      <w:r>
        <w:rPr>
          <w:spacing w:val="80"/>
          <w:sz w:val="20"/>
        </w:rPr>
        <w:t xml:space="preserve"> </w:t>
      </w:r>
      <w:r>
        <w:rPr>
          <w:sz w:val="20"/>
        </w:rPr>
        <w:t>si/sau</w:t>
      </w:r>
      <w:r>
        <w:rPr>
          <w:spacing w:val="80"/>
          <w:sz w:val="20"/>
        </w:rPr>
        <w:t xml:space="preserve"> </w:t>
      </w:r>
      <w:r>
        <w:rPr>
          <w:sz w:val="20"/>
        </w:rPr>
        <w:t>punctul</w:t>
      </w:r>
      <w:r>
        <w:rPr>
          <w:spacing w:val="80"/>
          <w:sz w:val="20"/>
        </w:rPr>
        <w:t xml:space="preserve"> </w:t>
      </w:r>
      <w:r>
        <w:rPr>
          <w:sz w:val="20"/>
        </w:rPr>
        <w:t>(punctele)</w:t>
      </w:r>
      <w:r>
        <w:rPr>
          <w:spacing w:val="80"/>
          <w:sz w:val="20"/>
        </w:rPr>
        <w:t xml:space="preserve"> </w:t>
      </w:r>
      <w:r>
        <w:rPr>
          <w:sz w:val="20"/>
        </w:rPr>
        <w:t>de</w:t>
      </w:r>
      <w:r>
        <w:rPr>
          <w:spacing w:val="80"/>
          <w:sz w:val="20"/>
        </w:rPr>
        <w:t xml:space="preserve"> </w:t>
      </w:r>
      <w:r>
        <w:rPr>
          <w:sz w:val="20"/>
        </w:rPr>
        <w:t>lucru/amplasamentul</w:t>
      </w:r>
      <w:r>
        <w:rPr>
          <w:spacing w:val="80"/>
          <w:sz w:val="20"/>
        </w:rPr>
        <w:t xml:space="preserve"> </w:t>
      </w:r>
      <w:r>
        <w:rPr>
          <w:sz w:val="20"/>
        </w:rPr>
        <w:t>investitiei</w:t>
      </w:r>
      <w:r>
        <w:rPr>
          <w:spacing w:val="80"/>
          <w:sz w:val="20"/>
        </w:rPr>
        <w:t xml:space="preserve"> </w:t>
      </w:r>
      <w:r>
        <w:rPr>
          <w:sz w:val="20"/>
        </w:rPr>
        <w:t>propuse</w:t>
      </w:r>
      <w:r>
        <w:rPr>
          <w:spacing w:val="80"/>
          <w:sz w:val="20"/>
        </w:rPr>
        <w:t xml:space="preserve"> </w:t>
      </w:r>
      <w:r>
        <w:rPr>
          <w:sz w:val="20"/>
        </w:rPr>
        <w:t>sunt invecinate cu cel/cele ale unui alt proiect finantat FEADR?</w:t>
      </w:r>
    </w:p>
    <w:p w14:paraId="5A1BCD64" w14:textId="77777777" w:rsidR="005B4DD7" w:rsidRDefault="00000000">
      <w:pPr>
        <w:pStyle w:val="BodyText"/>
        <w:spacing w:before="196"/>
        <w:ind w:left="581" w:right="575"/>
      </w:pPr>
      <w:r>
        <w:t>Se</w:t>
      </w:r>
      <w:r>
        <w:rPr>
          <w:spacing w:val="76"/>
          <w:w w:val="150"/>
        </w:rPr>
        <w:t xml:space="preserve"> </w:t>
      </w:r>
      <w:r>
        <w:t>verifica</w:t>
      </w:r>
      <w:r>
        <w:rPr>
          <w:spacing w:val="75"/>
          <w:w w:val="150"/>
        </w:rPr>
        <w:t xml:space="preserve"> </w:t>
      </w:r>
      <w:r>
        <w:t>in</w:t>
      </w:r>
      <w:r>
        <w:rPr>
          <w:spacing w:val="78"/>
          <w:w w:val="150"/>
        </w:rPr>
        <w:t xml:space="preserve"> </w:t>
      </w:r>
      <w:r>
        <w:t>Registrul</w:t>
      </w:r>
      <w:r>
        <w:rPr>
          <w:spacing w:val="73"/>
          <w:w w:val="150"/>
        </w:rPr>
        <w:t xml:space="preserve"> </w:t>
      </w:r>
      <w:r>
        <w:t>Cererilor</w:t>
      </w:r>
      <w:r>
        <w:rPr>
          <w:spacing w:val="80"/>
        </w:rPr>
        <w:t xml:space="preserve"> </w:t>
      </w:r>
      <w:r>
        <w:t>de</w:t>
      </w:r>
      <w:r>
        <w:rPr>
          <w:spacing w:val="76"/>
          <w:w w:val="150"/>
        </w:rPr>
        <w:t xml:space="preserve"> </w:t>
      </w:r>
      <w:r>
        <w:t>Finantare</w:t>
      </w:r>
      <w:r>
        <w:rPr>
          <w:spacing w:val="74"/>
          <w:w w:val="150"/>
        </w:rPr>
        <w:t xml:space="preserve"> </w:t>
      </w:r>
      <w:r>
        <w:t>si</w:t>
      </w:r>
      <w:r>
        <w:rPr>
          <w:spacing w:val="78"/>
          <w:w w:val="150"/>
        </w:rPr>
        <w:t xml:space="preserve"> </w:t>
      </w:r>
      <w:r>
        <w:t>în</w:t>
      </w:r>
      <w:r>
        <w:rPr>
          <w:spacing w:val="78"/>
          <w:w w:val="150"/>
        </w:rPr>
        <w:t xml:space="preserve"> </w:t>
      </w:r>
      <w:r>
        <w:t>RECOM</w:t>
      </w:r>
      <w:r>
        <w:rPr>
          <w:spacing w:val="75"/>
          <w:w w:val="150"/>
        </w:rPr>
        <w:t xml:space="preserve"> </w:t>
      </w:r>
      <w:r>
        <w:t>online</w:t>
      </w:r>
      <w:r>
        <w:rPr>
          <w:spacing w:val="76"/>
          <w:w w:val="150"/>
        </w:rPr>
        <w:t xml:space="preserve"> </w:t>
      </w:r>
      <w:r>
        <w:t>daca</w:t>
      </w:r>
      <w:r>
        <w:rPr>
          <w:spacing w:val="75"/>
          <w:w w:val="150"/>
        </w:rPr>
        <w:t xml:space="preserve"> </w:t>
      </w:r>
      <w:r>
        <w:t>sediul</w:t>
      </w:r>
      <w:r>
        <w:rPr>
          <w:spacing w:val="80"/>
        </w:rPr>
        <w:t xml:space="preserve"> </w:t>
      </w:r>
      <w:r>
        <w:t>social</w:t>
      </w:r>
      <w:r>
        <w:rPr>
          <w:spacing w:val="73"/>
          <w:w w:val="150"/>
        </w:rPr>
        <w:t xml:space="preserve"> </w:t>
      </w:r>
      <w:r>
        <w:t>si/sau punctul/punctele</w:t>
      </w:r>
      <w:r>
        <w:rPr>
          <w:spacing w:val="44"/>
        </w:rPr>
        <w:t xml:space="preserve"> </w:t>
      </w:r>
      <w:r>
        <w:t>de</w:t>
      </w:r>
      <w:r>
        <w:rPr>
          <w:spacing w:val="56"/>
        </w:rPr>
        <w:t xml:space="preserve"> </w:t>
      </w:r>
      <w:r>
        <w:t>lucru</w:t>
      </w:r>
      <w:r>
        <w:rPr>
          <w:spacing w:val="52"/>
        </w:rPr>
        <w:t xml:space="preserve"> </w:t>
      </w:r>
      <w:r>
        <w:t>ale</w:t>
      </w:r>
      <w:r>
        <w:rPr>
          <w:spacing w:val="51"/>
        </w:rPr>
        <w:t xml:space="preserve"> </w:t>
      </w:r>
      <w:r>
        <w:t>solicitantului</w:t>
      </w:r>
      <w:r>
        <w:rPr>
          <w:spacing w:val="49"/>
        </w:rPr>
        <w:t xml:space="preserve"> </w:t>
      </w:r>
      <w:r>
        <w:t>se</w:t>
      </w:r>
      <w:r>
        <w:rPr>
          <w:spacing w:val="56"/>
        </w:rPr>
        <w:t xml:space="preserve"> </w:t>
      </w:r>
      <w:r>
        <w:t>afla</w:t>
      </w:r>
      <w:r>
        <w:rPr>
          <w:spacing w:val="56"/>
        </w:rPr>
        <w:t xml:space="preserve"> </w:t>
      </w:r>
      <w:r>
        <w:t>pe</w:t>
      </w:r>
      <w:r>
        <w:rPr>
          <w:spacing w:val="53"/>
        </w:rPr>
        <w:t xml:space="preserve"> </w:t>
      </w:r>
      <w:r>
        <w:t>amplasamente</w:t>
      </w:r>
      <w:r>
        <w:rPr>
          <w:spacing w:val="42"/>
        </w:rPr>
        <w:t xml:space="preserve"> </w:t>
      </w:r>
      <w:r>
        <w:t>invecinate</w:t>
      </w:r>
      <w:r>
        <w:rPr>
          <w:spacing w:val="46"/>
        </w:rPr>
        <w:t xml:space="preserve"> </w:t>
      </w:r>
      <w:r>
        <w:t>cu</w:t>
      </w:r>
      <w:r>
        <w:rPr>
          <w:spacing w:val="57"/>
        </w:rPr>
        <w:t xml:space="preserve"> </w:t>
      </w:r>
      <w:r>
        <w:t>cele</w:t>
      </w:r>
      <w:r>
        <w:rPr>
          <w:spacing w:val="51"/>
        </w:rPr>
        <w:t xml:space="preserve"> </w:t>
      </w:r>
      <w:r>
        <w:t>ale</w:t>
      </w:r>
      <w:r>
        <w:rPr>
          <w:spacing w:val="53"/>
        </w:rPr>
        <w:t xml:space="preserve"> </w:t>
      </w:r>
      <w:r>
        <w:rPr>
          <w:spacing w:val="-2"/>
        </w:rPr>
        <w:t>altor</w:t>
      </w:r>
    </w:p>
    <w:p w14:paraId="77A35216" w14:textId="77777777" w:rsidR="005B4DD7" w:rsidRDefault="005B4DD7">
      <w:pPr>
        <w:sectPr w:rsidR="005B4DD7">
          <w:pgSz w:w="11930" w:h="16850"/>
          <w:pgMar w:top="1680" w:right="320" w:bottom="660" w:left="840" w:header="732" w:footer="465" w:gutter="0"/>
          <w:cols w:space="720"/>
        </w:sectPr>
      </w:pPr>
    </w:p>
    <w:p w14:paraId="4F911140" w14:textId="77777777" w:rsidR="005B4DD7" w:rsidRDefault="005B4DD7">
      <w:pPr>
        <w:pStyle w:val="BodyText"/>
        <w:spacing w:before="2"/>
        <w:rPr>
          <w:sz w:val="15"/>
        </w:rPr>
      </w:pPr>
    </w:p>
    <w:p w14:paraId="0B4F9673" w14:textId="77777777" w:rsidR="005B4DD7" w:rsidRDefault="00000000">
      <w:pPr>
        <w:pStyle w:val="BodyText"/>
        <w:spacing w:before="100" w:line="242" w:lineRule="auto"/>
        <w:ind w:left="581" w:right="579"/>
        <w:jc w:val="both"/>
      </w:pPr>
      <w:r>
        <w:t>solicitanti/beneficiari FEADR. Dacă DA, pentru confirmarea faptului că beneficiază de infrastructura comună, se impune vizita pe teren.</w:t>
      </w:r>
    </w:p>
    <w:p w14:paraId="074B7739" w14:textId="77777777" w:rsidR="005B4DD7" w:rsidRDefault="00000000">
      <w:pPr>
        <w:pStyle w:val="BodyText"/>
        <w:spacing w:before="193" w:line="242" w:lineRule="auto"/>
        <w:ind w:left="581" w:right="575"/>
        <w:jc w:val="both"/>
      </w:pPr>
      <w:r>
        <w:t>Se</w:t>
      </w:r>
      <w:r>
        <w:rPr>
          <w:spacing w:val="19"/>
        </w:rPr>
        <w:t xml:space="preserve"> </w:t>
      </w:r>
      <w:r>
        <w:t>verifica daca</w:t>
      </w:r>
      <w:r>
        <w:rPr>
          <w:spacing w:val="21"/>
        </w:rPr>
        <w:t xml:space="preserve"> </w:t>
      </w:r>
      <w:r>
        <w:t>activitatea</w:t>
      </w:r>
      <w:r>
        <w:rPr>
          <w:spacing w:val="19"/>
        </w:rPr>
        <w:t xml:space="preserve"> </w:t>
      </w:r>
      <w:r>
        <w:t>propusa prin</w:t>
      </w:r>
      <w:r>
        <w:rPr>
          <w:spacing w:val="19"/>
        </w:rPr>
        <w:t xml:space="preserve"> </w:t>
      </w:r>
      <w:r>
        <w:t>proiect</w:t>
      </w:r>
      <w:r>
        <w:rPr>
          <w:spacing w:val="20"/>
        </w:rPr>
        <w:t xml:space="preserve"> </w:t>
      </w:r>
      <w:r>
        <w:t>este</w:t>
      </w:r>
      <w:r>
        <w:rPr>
          <w:spacing w:val="19"/>
        </w:rPr>
        <w:t xml:space="preserve"> </w:t>
      </w:r>
      <w:r>
        <w:t>complementara cu</w:t>
      </w:r>
      <w:r>
        <w:rPr>
          <w:spacing w:val="19"/>
        </w:rPr>
        <w:t xml:space="preserve"> </w:t>
      </w:r>
      <w:r>
        <w:t>activitatile proiectelor cu</w:t>
      </w:r>
      <w:r>
        <w:rPr>
          <w:spacing w:val="19"/>
        </w:rPr>
        <w:t xml:space="preserve"> </w:t>
      </w:r>
      <w:r>
        <w:t>care se invecineaza.</w:t>
      </w:r>
    </w:p>
    <w:p w14:paraId="75297715" w14:textId="77777777" w:rsidR="005B4DD7" w:rsidRDefault="00000000">
      <w:pPr>
        <w:pStyle w:val="BodyText"/>
        <w:spacing w:before="196" w:line="242" w:lineRule="auto"/>
        <w:ind w:left="581" w:right="581"/>
        <w:jc w:val="both"/>
      </w:pPr>
      <w:r>
        <w:t>Se verifica daca proiectul are utilitati si acces separat, sau este dependent de activitatea unui alt operator economic (cu exceptia furnizorilor de utilitati).</w:t>
      </w:r>
    </w:p>
    <w:p w14:paraId="52CA555E" w14:textId="77777777" w:rsidR="005B4DD7" w:rsidRDefault="005B4DD7">
      <w:pPr>
        <w:pStyle w:val="BodyText"/>
        <w:rPr>
          <w:sz w:val="17"/>
        </w:rPr>
      </w:pPr>
    </w:p>
    <w:p w14:paraId="3739D0FD" w14:textId="77777777" w:rsidR="005B4DD7" w:rsidRDefault="00000000">
      <w:pPr>
        <w:pStyle w:val="BodyText"/>
        <w:spacing w:before="1"/>
        <w:ind w:left="581"/>
      </w:pPr>
      <w:r>
        <w:t>Aceste</w:t>
      </w:r>
      <w:r>
        <w:rPr>
          <w:spacing w:val="-10"/>
        </w:rPr>
        <w:t xml:space="preserve"> </w:t>
      </w:r>
      <w:r>
        <w:t>informatii</w:t>
      </w:r>
      <w:r>
        <w:rPr>
          <w:spacing w:val="-9"/>
        </w:rPr>
        <w:t xml:space="preserve"> </w:t>
      </w:r>
      <w:r>
        <w:t>se</w:t>
      </w:r>
      <w:r>
        <w:rPr>
          <w:spacing w:val="-7"/>
        </w:rPr>
        <w:t xml:space="preserve"> </w:t>
      </w:r>
      <w:r>
        <w:t>verifica</w:t>
      </w:r>
      <w:r>
        <w:rPr>
          <w:spacing w:val="-10"/>
        </w:rPr>
        <w:t xml:space="preserve"> </w:t>
      </w:r>
      <w:r>
        <w:t>la</w:t>
      </w:r>
      <w:r>
        <w:rPr>
          <w:spacing w:val="-5"/>
        </w:rPr>
        <w:t xml:space="preserve"> </w:t>
      </w:r>
      <w:r>
        <w:t>vizita</w:t>
      </w:r>
      <w:r>
        <w:rPr>
          <w:spacing w:val="-8"/>
        </w:rPr>
        <w:t xml:space="preserve"> </w:t>
      </w:r>
      <w:r>
        <w:t>in</w:t>
      </w:r>
      <w:r>
        <w:rPr>
          <w:spacing w:val="-6"/>
        </w:rPr>
        <w:t xml:space="preserve"> </w:t>
      </w:r>
      <w:r>
        <w:t>teren</w:t>
      </w:r>
      <w:r>
        <w:rPr>
          <w:spacing w:val="-9"/>
        </w:rPr>
        <w:t xml:space="preserve"> </w:t>
      </w:r>
      <w:r>
        <w:t>si</w:t>
      </w:r>
      <w:r>
        <w:rPr>
          <w:spacing w:val="-3"/>
        </w:rPr>
        <w:t xml:space="preserve"> </w:t>
      </w:r>
      <w:r>
        <w:t>vor</w:t>
      </w:r>
      <w:r>
        <w:rPr>
          <w:spacing w:val="-7"/>
        </w:rPr>
        <w:t xml:space="preserve"> </w:t>
      </w:r>
      <w:r>
        <w:t>fi</w:t>
      </w:r>
      <w:r>
        <w:rPr>
          <w:spacing w:val="-1"/>
        </w:rPr>
        <w:t xml:space="preserve"> </w:t>
      </w:r>
      <w:r>
        <w:t>consemnate</w:t>
      </w:r>
      <w:r>
        <w:rPr>
          <w:spacing w:val="-15"/>
        </w:rPr>
        <w:t xml:space="preserve"> </w:t>
      </w:r>
      <w:r>
        <w:t>si</w:t>
      </w:r>
      <w:r>
        <w:rPr>
          <w:spacing w:val="-3"/>
        </w:rPr>
        <w:t xml:space="preserve"> </w:t>
      </w:r>
      <w:r>
        <w:t>in</w:t>
      </w:r>
      <w:r>
        <w:rPr>
          <w:spacing w:val="-7"/>
        </w:rPr>
        <w:t xml:space="preserve"> </w:t>
      </w:r>
      <w:r>
        <w:t>formularul</w:t>
      </w:r>
      <w:r>
        <w:rPr>
          <w:spacing w:val="-5"/>
        </w:rPr>
        <w:t xml:space="preserve"> </w:t>
      </w:r>
      <w:r>
        <w:t>E</w:t>
      </w:r>
      <w:r>
        <w:rPr>
          <w:spacing w:val="-7"/>
        </w:rPr>
        <w:t xml:space="preserve"> </w:t>
      </w:r>
      <w:r>
        <w:rPr>
          <w:spacing w:val="-4"/>
        </w:rPr>
        <w:t>3.8.</w:t>
      </w:r>
    </w:p>
    <w:p w14:paraId="40134B95" w14:textId="77777777" w:rsidR="005B4DD7" w:rsidRDefault="00000000">
      <w:pPr>
        <w:pStyle w:val="ListParagraph"/>
        <w:numPr>
          <w:ilvl w:val="0"/>
          <w:numId w:val="10"/>
        </w:numPr>
        <w:tabs>
          <w:tab w:val="left" w:pos="1365"/>
          <w:tab w:val="left" w:pos="1366"/>
        </w:tabs>
        <w:spacing w:before="197" w:line="242" w:lineRule="auto"/>
        <w:ind w:right="572" w:firstLine="0"/>
        <w:rPr>
          <w:sz w:val="20"/>
        </w:rPr>
      </w:pPr>
      <w:r>
        <w:rPr>
          <w:sz w:val="20"/>
        </w:rPr>
        <w:t>Sunt identificate în cadrul proiectului alte legături între solicitant și persoana fizică/juridică de</w:t>
      </w:r>
      <w:r>
        <w:rPr>
          <w:spacing w:val="40"/>
          <w:sz w:val="20"/>
        </w:rPr>
        <w:t xml:space="preserve"> </w:t>
      </w:r>
      <w:r>
        <w:rPr>
          <w:sz w:val="20"/>
        </w:rPr>
        <w:t>la care a fost închiriat/cumpărat terenul/clădirea</w:t>
      </w:r>
    </w:p>
    <w:p w14:paraId="3F476C85" w14:textId="77777777" w:rsidR="005B4DD7" w:rsidRDefault="00000000">
      <w:pPr>
        <w:pStyle w:val="BodyText"/>
        <w:spacing w:before="196" w:line="276" w:lineRule="auto"/>
        <w:ind w:left="581" w:right="562"/>
        <w:jc w:val="both"/>
      </w:pPr>
      <w:r>
        <w:t>Se verifica in documentele care atesta dreptul de proprietate/folosinta asupra terenurilor/constructiilor (depuse de solicitant impreuna cu Cererea de Finantare) de la cine a obtinut solicitantul terenul/cladirea care face obiectuL proiectului. Se verifica daca pana la acest moment (in baza verificarilor sus- mentionate sau a altor informatii obtinute, daca este cazul) au fost identificate alte legaturi intre solicitant (sau actionarii/asociatii</w:t>
      </w:r>
      <w:r>
        <w:rPr>
          <w:spacing w:val="-8"/>
        </w:rPr>
        <w:t xml:space="preserve"> </w:t>
      </w:r>
      <w:r>
        <w:t>acestuia) si persoana de la care a obtinut terenul/cladirea</w:t>
      </w:r>
    </w:p>
    <w:p w14:paraId="321AF88B" w14:textId="77777777" w:rsidR="005B4DD7" w:rsidRDefault="005B4DD7">
      <w:pPr>
        <w:pStyle w:val="BodyText"/>
        <w:spacing w:before="3"/>
        <w:rPr>
          <w:sz w:val="17"/>
        </w:rPr>
      </w:pPr>
    </w:p>
    <w:p w14:paraId="4FBDB83F" w14:textId="77777777" w:rsidR="005B4DD7" w:rsidRDefault="00000000">
      <w:pPr>
        <w:pStyle w:val="ListParagraph"/>
        <w:numPr>
          <w:ilvl w:val="0"/>
          <w:numId w:val="10"/>
        </w:numPr>
        <w:tabs>
          <w:tab w:val="left" w:pos="1358"/>
          <w:tab w:val="left" w:pos="1359"/>
        </w:tabs>
        <w:spacing w:before="1"/>
        <w:ind w:left="1358" w:hanging="778"/>
        <w:rPr>
          <w:sz w:val="20"/>
        </w:rPr>
      </w:pPr>
      <w:r>
        <w:rPr>
          <w:spacing w:val="-2"/>
          <w:sz w:val="20"/>
        </w:rPr>
        <w:t>Altele</w:t>
      </w:r>
    </w:p>
    <w:p w14:paraId="3C523B3A" w14:textId="77777777" w:rsidR="005B4DD7" w:rsidRDefault="005B4DD7">
      <w:pPr>
        <w:pStyle w:val="BodyText"/>
        <w:spacing w:before="3"/>
      </w:pPr>
    </w:p>
    <w:p w14:paraId="39B700F4" w14:textId="77777777" w:rsidR="005B4DD7" w:rsidRDefault="00000000">
      <w:pPr>
        <w:pStyle w:val="BodyText"/>
        <w:spacing w:line="273" w:lineRule="auto"/>
        <w:ind w:left="581" w:right="654"/>
        <w:jc w:val="both"/>
      </w:pPr>
      <w:r>
        <w:t>Se</w:t>
      </w:r>
      <w:r>
        <w:rPr>
          <w:spacing w:val="-1"/>
        </w:rPr>
        <w:t xml:space="preserve"> </w:t>
      </w:r>
      <w:r>
        <w:t>detaliaza</w:t>
      </w:r>
      <w:r>
        <w:rPr>
          <w:spacing w:val="40"/>
        </w:rPr>
        <w:t xml:space="preserve"> </w:t>
      </w:r>
      <w:r>
        <w:t>toate</w:t>
      </w:r>
      <w:r>
        <w:rPr>
          <w:spacing w:val="40"/>
        </w:rPr>
        <w:t xml:space="preserve"> </w:t>
      </w:r>
      <w:r>
        <w:t>elementele</w:t>
      </w:r>
      <w:r>
        <w:rPr>
          <w:spacing w:val="40"/>
        </w:rPr>
        <w:t xml:space="preserve"> </w:t>
      </w:r>
      <w:r>
        <w:t>identificate,</w:t>
      </w:r>
      <w:r>
        <w:rPr>
          <w:spacing w:val="-11"/>
        </w:rPr>
        <w:t xml:space="preserve"> </w:t>
      </w:r>
      <w:r>
        <w:t>care</w:t>
      </w:r>
      <w:r>
        <w:rPr>
          <w:spacing w:val="-1"/>
        </w:rPr>
        <w:t xml:space="preserve"> </w:t>
      </w:r>
      <w:r>
        <w:t>nu se</w:t>
      </w:r>
      <w:r>
        <w:rPr>
          <w:spacing w:val="-1"/>
        </w:rPr>
        <w:t xml:space="preserve"> </w:t>
      </w:r>
      <w:r>
        <w:t>regasesc</w:t>
      </w:r>
      <w:r>
        <w:rPr>
          <w:spacing w:val="-5"/>
        </w:rPr>
        <w:t xml:space="preserve"> </w:t>
      </w:r>
      <w:r>
        <w:t>in niciuna</w:t>
      </w:r>
      <w:r>
        <w:rPr>
          <w:spacing w:val="-2"/>
        </w:rPr>
        <w:t xml:space="preserve"> </w:t>
      </w:r>
      <w:r>
        <w:t>din categoriile</w:t>
      </w:r>
      <w:r>
        <w:rPr>
          <w:spacing w:val="-9"/>
        </w:rPr>
        <w:t xml:space="preserve"> </w:t>
      </w:r>
      <w:r>
        <w:t>susmentionate (la celelalte intrebari).</w:t>
      </w:r>
    </w:p>
    <w:p w14:paraId="3CAC6529" w14:textId="77777777" w:rsidR="005B4DD7" w:rsidRDefault="005B4DD7">
      <w:pPr>
        <w:pStyle w:val="BodyText"/>
        <w:spacing w:before="8"/>
        <w:rPr>
          <w:sz w:val="17"/>
        </w:rPr>
      </w:pPr>
    </w:p>
    <w:p w14:paraId="3CB1AB8A" w14:textId="77777777" w:rsidR="005B4DD7" w:rsidRDefault="00000000">
      <w:pPr>
        <w:pStyle w:val="BodyText"/>
        <w:spacing w:line="273" w:lineRule="auto"/>
        <w:ind w:left="581" w:right="570"/>
        <w:jc w:val="both"/>
      </w:pPr>
      <w:r>
        <w:t>De exemplu: mutarea sediului social din mediul urban in mediul rural sau inchiderea punctului/punctelor de lucru din mediul urban si deschiderea in mediul rural; posibile legaturi de afaceri cu furnizori/clienti prin actionariat, s.a.</w:t>
      </w:r>
    </w:p>
    <w:p w14:paraId="070E9837" w14:textId="77777777" w:rsidR="005B4DD7" w:rsidRDefault="005B4DD7">
      <w:pPr>
        <w:pStyle w:val="BodyText"/>
        <w:spacing w:before="7"/>
        <w:rPr>
          <w:sz w:val="17"/>
        </w:rPr>
      </w:pPr>
    </w:p>
    <w:p w14:paraId="55F2299B" w14:textId="77777777" w:rsidR="005B4DD7" w:rsidRDefault="00000000">
      <w:pPr>
        <w:pStyle w:val="BodyText"/>
        <w:spacing w:line="276" w:lineRule="auto"/>
        <w:ind w:left="581" w:right="579"/>
        <w:jc w:val="both"/>
      </w:pPr>
      <w:r>
        <w:t>Dacă</w:t>
      </w:r>
      <w:r>
        <w:rPr>
          <w:spacing w:val="18"/>
        </w:rPr>
        <w:t xml:space="preserve"> </w:t>
      </w:r>
      <w:r>
        <w:t>în urma</w:t>
      </w:r>
      <w:r>
        <w:rPr>
          <w:spacing w:val="18"/>
        </w:rPr>
        <w:t xml:space="preserve"> </w:t>
      </w:r>
      <w:r>
        <w:t>verificărilor expertul identifică două</w:t>
      </w:r>
      <w:r>
        <w:rPr>
          <w:spacing w:val="18"/>
        </w:rPr>
        <w:t xml:space="preserve"> </w:t>
      </w:r>
      <w:r>
        <w:t>sau mai</w:t>
      </w:r>
      <w:r>
        <w:rPr>
          <w:spacing w:val="18"/>
        </w:rPr>
        <w:t xml:space="preserve"> </w:t>
      </w:r>
      <w:r>
        <w:t xml:space="preserve">multe elemente comune cu alte proiecte, îşi va extinde verificarea asupra acestora, împreună cu ceilalți experți implicați în verificarea proiectelor </w:t>
      </w:r>
      <w:r>
        <w:rPr>
          <w:spacing w:val="-2"/>
        </w:rPr>
        <w:t>respective.</w:t>
      </w:r>
    </w:p>
    <w:p w14:paraId="4632FEEB" w14:textId="77777777" w:rsidR="005B4DD7" w:rsidRDefault="00000000">
      <w:pPr>
        <w:pStyle w:val="BodyText"/>
        <w:spacing w:before="197"/>
        <w:ind w:left="581"/>
      </w:pPr>
      <w:r>
        <w:t>Dacă</w:t>
      </w:r>
      <w:r>
        <w:rPr>
          <w:spacing w:val="-11"/>
        </w:rPr>
        <w:t xml:space="preserve"> </w:t>
      </w:r>
      <w:r>
        <w:t>în</w:t>
      </w:r>
      <w:r>
        <w:rPr>
          <w:spacing w:val="-9"/>
        </w:rPr>
        <w:t xml:space="preserve"> </w:t>
      </w:r>
      <w:r>
        <w:t>urma</w:t>
      </w:r>
      <w:r>
        <w:rPr>
          <w:spacing w:val="-11"/>
        </w:rPr>
        <w:t xml:space="preserve"> </w:t>
      </w:r>
      <w:r>
        <w:t>verificării</w:t>
      </w:r>
      <w:r>
        <w:rPr>
          <w:spacing w:val="-14"/>
        </w:rPr>
        <w:t xml:space="preserve"> </w:t>
      </w:r>
      <w:r>
        <w:t>se</w:t>
      </w:r>
      <w:r>
        <w:rPr>
          <w:spacing w:val="-4"/>
        </w:rPr>
        <w:t xml:space="preserve"> </w:t>
      </w:r>
      <w:r>
        <w:t>identifică</w:t>
      </w:r>
      <w:r>
        <w:rPr>
          <w:spacing w:val="-12"/>
        </w:rPr>
        <w:t xml:space="preserve"> </w:t>
      </w:r>
      <w:r>
        <w:t>legaturi</w:t>
      </w:r>
      <w:r>
        <w:rPr>
          <w:spacing w:val="-11"/>
        </w:rPr>
        <w:t xml:space="preserve"> </w:t>
      </w:r>
      <w:r>
        <w:t>care</w:t>
      </w:r>
      <w:r>
        <w:rPr>
          <w:spacing w:val="-9"/>
        </w:rPr>
        <w:t xml:space="preserve"> </w:t>
      </w:r>
      <w:r>
        <w:t>conduc</w:t>
      </w:r>
      <w:r>
        <w:rPr>
          <w:spacing w:val="-11"/>
        </w:rPr>
        <w:t xml:space="preserve"> </w:t>
      </w:r>
      <w:r>
        <w:rPr>
          <w:spacing w:val="-5"/>
        </w:rPr>
        <w:t>la:</w:t>
      </w:r>
    </w:p>
    <w:p w14:paraId="2D6A4E85" w14:textId="77777777" w:rsidR="005B4DD7" w:rsidRDefault="005B4DD7">
      <w:pPr>
        <w:pStyle w:val="BodyText"/>
        <w:spacing w:before="3"/>
      </w:pPr>
    </w:p>
    <w:p w14:paraId="6253134A" w14:textId="77777777" w:rsidR="005B4DD7" w:rsidRDefault="00000000">
      <w:pPr>
        <w:pStyle w:val="BodyText"/>
        <w:spacing w:before="1"/>
        <w:ind w:left="581"/>
      </w:pPr>
      <w:r>
        <w:rPr>
          <w:spacing w:val="-2"/>
        </w:rPr>
        <w:t>Complementaritatea</w:t>
      </w:r>
      <w:r>
        <w:rPr>
          <w:spacing w:val="1"/>
        </w:rPr>
        <w:t xml:space="preserve"> </w:t>
      </w:r>
      <w:r>
        <w:rPr>
          <w:spacing w:val="-2"/>
        </w:rPr>
        <w:t>investițiilor</w:t>
      </w:r>
      <w:r>
        <w:rPr>
          <w:spacing w:val="13"/>
        </w:rPr>
        <w:t xml:space="preserve"> </w:t>
      </w:r>
      <w:r>
        <w:rPr>
          <w:spacing w:val="-2"/>
        </w:rPr>
        <w:t>propuse:</w:t>
      </w:r>
    </w:p>
    <w:p w14:paraId="2817E8F5" w14:textId="77777777" w:rsidR="005B4DD7" w:rsidRDefault="005B4DD7">
      <w:pPr>
        <w:pStyle w:val="BodyText"/>
        <w:spacing w:before="10"/>
      </w:pPr>
    </w:p>
    <w:p w14:paraId="3850C822" w14:textId="77777777" w:rsidR="005B4DD7" w:rsidRDefault="00000000">
      <w:pPr>
        <w:pStyle w:val="BodyText"/>
        <w:spacing w:line="268" w:lineRule="auto"/>
        <w:ind w:left="581" w:right="665"/>
        <w:jc w:val="both"/>
      </w:pPr>
      <w:r>
        <w:t>- se verifică dacă investițiile invecinate se completează/dezvoltă/optimizează în cadrul unui flux tehnologic sau de servicii</w:t>
      </w:r>
    </w:p>
    <w:p w14:paraId="0E1AA4FC" w14:textId="77777777" w:rsidR="005B4DD7" w:rsidRDefault="005B4DD7">
      <w:pPr>
        <w:pStyle w:val="BodyText"/>
        <w:spacing w:before="7"/>
        <w:rPr>
          <w:sz w:val="17"/>
        </w:rPr>
      </w:pPr>
    </w:p>
    <w:p w14:paraId="2F3808DA" w14:textId="77777777" w:rsidR="005B4DD7" w:rsidRDefault="00000000">
      <w:pPr>
        <w:pStyle w:val="BodyText"/>
        <w:spacing w:before="1" w:line="276" w:lineRule="auto"/>
        <w:ind w:left="581" w:right="577"/>
        <w:jc w:val="both"/>
      </w:pPr>
      <w:r>
        <w:t>Se verifica in RECOM istoricul actionarilor/asociatilor/administratorului</w:t>
      </w:r>
      <w:r>
        <w:rPr>
          <w:spacing w:val="-1"/>
        </w:rPr>
        <w:t xml:space="preserve"> </w:t>
      </w:r>
      <w:r>
        <w:t>solicitantului pe o perioada de 1 an, daca acestia detin alte societati care actioneaza in acelasi domeniul sau domeniu complementar cu</w:t>
      </w:r>
      <w:r>
        <w:rPr>
          <w:spacing w:val="40"/>
        </w:rPr>
        <w:t xml:space="preserve"> </w:t>
      </w:r>
      <w:r>
        <w:t>cel al proiectului, in vederea crearii de conditii artificiale.</w:t>
      </w:r>
    </w:p>
    <w:p w14:paraId="13B85A9B" w14:textId="77777777" w:rsidR="005B4DD7" w:rsidRDefault="00000000">
      <w:pPr>
        <w:pStyle w:val="BodyText"/>
        <w:spacing w:before="197" w:line="276" w:lineRule="auto"/>
        <w:ind w:left="581" w:right="562"/>
        <w:jc w:val="both"/>
      </w:pPr>
      <w:r>
        <w:t>Se verifica daca solicitantul a bifat punctele 13 Declaratie</w:t>
      </w:r>
      <w:r>
        <w:rPr>
          <w:spacing w:val="40"/>
        </w:rPr>
        <w:t xml:space="preserve"> </w:t>
      </w:r>
      <w:r>
        <w:t>pe propria răspundere că asociații/acționarii acestuia persoane fizice, nu sunt rude de gradul I sau nu sunt soț/soție cu asociați/acționari în cadrul</w:t>
      </w:r>
      <w:r>
        <w:rPr>
          <w:spacing w:val="80"/>
        </w:rPr>
        <w:t xml:space="preserve"> </w:t>
      </w:r>
      <w:r>
        <w:t xml:space="preserve">altei intreprinderi care au beneficiat de sprijin financiar forfetar prin sub-măsura 6.2 și prin Măsura 19 "Dezvoltarea locală LEADER" - sub-măsura 19.2 pentru aceleași tipuri deactivități sau activități complementare și 18 Declaratie pe proprie răspundere a solicitantului că investiția finanțată va deservi exclusiv interesele economice ale solicitantului (beneficiarului proiectului) în scopul obținerii de profit </w:t>
      </w:r>
      <w:r>
        <w:rPr>
          <w:spacing w:val="-2"/>
        </w:rPr>
        <w:t>propriu</w:t>
      </w:r>
    </w:p>
    <w:p w14:paraId="2278A3C2" w14:textId="77777777" w:rsidR="005B4DD7" w:rsidRDefault="005B4DD7">
      <w:pPr>
        <w:pStyle w:val="BodyText"/>
        <w:spacing w:before="5"/>
        <w:rPr>
          <w:sz w:val="17"/>
        </w:rPr>
      </w:pPr>
    </w:p>
    <w:p w14:paraId="092F0CD7" w14:textId="77777777" w:rsidR="005B4DD7" w:rsidRDefault="00000000">
      <w:pPr>
        <w:pStyle w:val="ListParagraph"/>
        <w:numPr>
          <w:ilvl w:val="0"/>
          <w:numId w:val="10"/>
        </w:numPr>
        <w:tabs>
          <w:tab w:val="left" w:pos="1296"/>
          <w:tab w:val="left" w:pos="1297"/>
        </w:tabs>
        <w:spacing w:line="276" w:lineRule="auto"/>
        <w:ind w:right="661" w:firstLine="0"/>
        <w:rPr>
          <w:sz w:val="20"/>
        </w:rPr>
      </w:pPr>
      <w:r>
        <w:rPr>
          <w:sz w:val="20"/>
        </w:rPr>
        <w:t>Solicitantul a</w:t>
      </w:r>
      <w:r>
        <w:rPr>
          <w:spacing w:val="25"/>
          <w:sz w:val="20"/>
        </w:rPr>
        <w:t xml:space="preserve"> </w:t>
      </w:r>
      <w:r>
        <w:rPr>
          <w:sz w:val="20"/>
        </w:rPr>
        <w:t>creat condiții artificiale necesare pentru a</w:t>
      </w:r>
      <w:r>
        <w:rPr>
          <w:spacing w:val="25"/>
          <w:sz w:val="20"/>
        </w:rPr>
        <w:t xml:space="preserve"> </w:t>
      </w:r>
      <w:r>
        <w:rPr>
          <w:sz w:val="20"/>
        </w:rPr>
        <w:t>beneficia de plăți (sprijin) şi</w:t>
      </w:r>
      <w:r>
        <w:rPr>
          <w:spacing w:val="24"/>
          <w:sz w:val="20"/>
        </w:rPr>
        <w:t xml:space="preserve"> </w:t>
      </w:r>
      <w:r>
        <w:rPr>
          <w:sz w:val="20"/>
        </w:rPr>
        <w:t>a</w:t>
      </w:r>
      <w:r>
        <w:rPr>
          <w:spacing w:val="25"/>
          <w:sz w:val="20"/>
        </w:rPr>
        <w:t xml:space="preserve"> </w:t>
      </w:r>
      <w:r>
        <w:rPr>
          <w:sz w:val="20"/>
        </w:rPr>
        <w:t>obține astfel un avantaj care contravine obiectivelor măsurii?</w:t>
      </w:r>
    </w:p>
    <w:p w14:paraId="6D0C52E5" w14:textId="77777777" w:rsidR="005B4DD7" w:rsidRDefault="005B4DD7">
      <w:pPr>
        <w:spacing w:line="276" w:lineRule="auto"/>
        <w:rPr>
          <w:sz w:val="20"/>
        </w:rPr>
        <w:sectPr w:rsidR="005B4DD7">
          <w:pgSz w:w="11930" w:h="16850"/>
          <w:pgMar w:top="1680" w:right="320" w:bottom="660" w:left="840" w:header="732" w:footer="465" w:gutter="0"/>
          <w:cols w:space="720"/>
        </w:sectPr>
      </w:pPr>
    </w:p>
    <w:p w14:paraId="0CD4FD47" w14:textId="77777777" w:rsidR="005B4DD7" w:rsidRDefault="005B4DD7">
      <w:pPr>
        <w:pStyle w:val="BodyText"/>
        <w:spacing w:before="2"/>
        <w:rPr>
          <w:sz w:val="15"/>
        </w:rPr>
      </w:pPr>
    </w:p>
    <w:p w14:paraId="6205376D" w14:textId="77777777" w:rsidR="005B4DD7" w:rsidRDefault="00000000">
      <w:pPr>
        <w:pStyle w:val="BodyText"/>
        <w:spacing w:before="100" w:line="276" w:lineRule="auto"/>
        <w:ind w:left="581" w:right="575"/>
        <w:jc w:val="both"/>
      </w:pPr>
      <w:r>
        <w:t>Dupa finalizarea analizarii elementelor subiective (indicatorii de conditii artificiale / steguletele</w:t>
      </w:r>
      <w:r>
        <w:rPr>
          <w:spacing w:val="-1"/>
        </w:rPr>
        <w:t xml:space="preserve"> </w:t>
      </w:r>
      <w:r>
        <w:t>rosii), la rubrica Observatii, se consemneaza toate elementele referitoare la conditii artificiale, identificate in</w:t>
      </w:r>
      <w:r>
        <w:rPr>
          <w:spacing w:val="40"/>
        </w:rPr>
        <w:t xml:space="preserve"> </w:t>
      </w:r>
      <w:r>
        <w:t>ceea ce priveste proiectul depus de catre solicitant.</w:t>
      </w:r>
    </w:p>
    <w:p w14:paraId="7D2C37FF" w14:textId="77777777" w:rsidR="005B4DD7" w:rsidRDefault="00000000">
      <w:pPr>
        <w:pStyle w:val="BodyText"/>
        <w:spacing w:before="197" w:line="278" w:lineRule="auto"/>
        <w:ind w:left="581" w:right="585"/>
        <w:jc w:val="both"/>
      </w:pPr>
      <w:r>
        <w:t>In situatia in care sunt identificati indicatori de conditii artificiale, se constata existenta elementului subiectiv (mentionat de catre Curtea Europeana de Justitie,</w:t>
      </w:r>
      <w:r>
        <w:rPr>
          <w:spacing w:val="-2"/>
        </w:rPr>
        <w:t xml:space="preserve"> </w:t>
      </w:r>
      <w:r>
        <w:t>in cauza Slancheva sila EOOD).</w:t>
      </w:r>
    </w:p>
    <w:p w14:paraId="246D24F4" w14:textId="77777777" w:rsidR="005B4DD7" w:rsidRDefault="00000000">
      <w:pPr>
        <w:pStyle w:val="BodyText"/>
        <w:spacing w:before="193" w:line="276" w:lineRule="auto"/>
        <w:ind w:left="581" w:right="661"/>
        <w:jc w:val="both"/>
      </w:pPr>
      <w:r>
        <w:t>In aceast caz, expertul trece la analiza existentei elementului obiectiv, respectiv nerespectarea obiectivelor măsurii din SDl , asumate prin proiect.</w:t>
      </w:r>
    </w:p>
    <w:p w14:paraId="0A2F6D1A" w14:textId="77777777" w:rsidR="005B4DD7" w:rsidRDefault="005B4DD7">
      <w:pPr>
        <w:pStyle w:val="BodyText"/>
        <w:spacing w:before="3"/>
        <w:rPr>
          <w:sz w:val="17"/>
        </w:rPr>
      </w:pPr>
    </w:p>
    <w:p w14:paraId="5879245C" w14:textId="77777777" w:rsidR="005B4DD7" w:rsidRDefault="00000000">
      <w:pPr>
        <w:pStyle w:val="BodyText"/>
        <w:spacing w:line="276" w:lineRule="auto"/>
        <w:ind w:left="581" w:right="564"/>
        <w:jc w:val="both"/>
      </w:pPr>
      <w:r>
        <w:t>Se poate considera neindeplinire a obiectivelor si element obiectiv al crearii de conditii artificiale, numai incalcarea obiectivelor masurii din SDL, carora li se circumscrie proiectul – de exemplu, daca prin proiect se propune o activitate productivă se verifica numai incadrarea in obiectivul diversificarea economiei rurale prin creşterea numărului de microîntreprinderi şi întreprinderi mici în sectorul non-agricol, nu si respectarea obiectivelor: dezvoltarea serviciilor (deoarece nu este cazul), crearea de locuri de munca in spatiul rural (daca acest obiectiv nu este asumat prin planul de afaceri), incurajarea mentinerii si dezvoltarii activitatilor mestesugareasti traditionale (daca activitatea propusa prin proiect nu implica activitati mestesugaresti).</w:t>
      </w:r>
    </w:p>
    <w:p w14:paraId="3A74B3D1" w14:textId="77777777" w:rsidR="005B4DD7" w:rsidRDefault="005B4DD7">
      <w:pPr>
        <w:pStyle w:val="BodyText"/>
        <w:spacing w:before="4"/>
        <w:rPr>
          <w:sz w:val="17"/>
        </w:rPr>
      </w:pPr>
    </w:p>
    <w:p w14:paraId="2A231CF6" w14:textId="77777777" w:rsidR="005B4DD7" w:rsidRDefault="00000000">
      <w:pPr>
        <w:pStyle w:val="BodyText"/>
        <w:spacing w:before="1" w:line="276" w:lineRule="auto"/>
        <w:ind w:left="581" w:right="656"/>
        <w:jc w:val="both"/>
      </w:pPr>
      <w:r>
        <w:t>Trebuie sa fie identificate atât elementele subiective cât si elementul obiectiv pentru declararea Cerererii de Finantare ca fiind neeligibila.</w:t>
      </w:r>
    </w:p>
    <w:p w14:paraId="201AE083" w14:textId="77777777" w:rsidR="005B4DD7" w:rsidRDefault="00000000">
      <w:pPr>
        <w:pStyle w:val="BodyText"/>
        <w:spacing w:before="197" w:line="276" w:lineRule="auto"/>
        <w:ind w:left="581" w:right="565"/>
        <w:jc w:val="both"/>
      </w:pPr>
      <w:r>
        <w:t>Dacă în urma acestei analize se constată că investiția propusă de solicitant nu poate funcționa independent de altă investiție FEADR, solicitantul contribuind exclusiv/cvasiexclusiv la operatiunile economice ale altei companii, fara a cauta sa obtina profit propriu, creându-se astfel condiții artificiale pentru a beneficia de sprijin şi a obține astfel un avantaj care contravine scopului sub-măsurii,</w:t>
      </w:r>
      <w:r>
        <w:rPr>
          <w:spacing w:val="-1"/>
        </w:rPr>
        <w:t xml:space="preserve"> </w:t>
      </w:r>
      <w:r>
        <w:t>se bifează caseta DA şi se completează</w:t>
      </w:r>
      <w:r>
        <w:rPr>
          <w:spacing w:val="-5"/>
        </w:rPr>
        <w:t xml:space="preserve"> </w:t>
      </w:r>
      <w:r>
        <w:t>în rubrica Observații datele şi elementele</w:t>
      </w:r>
      <w:r>
        <w:rPr>
          <w:spacing w:val="-2"/>
        </w:rPr>
        <w:t xml:space="preserve"> </w:t>
      </w:r>
      <w:r>
        <w:t>care au condus la această decizie.</w:t>
      </w:r>
    </w:p>
    <w:p w14:paraId="4223BE95" w14:textId="77777777" w:rsidR="005B4DD7" w:rsidRDefault="005B4DD7">
      <w:pPr>
        <w:pStyle w:val="BodyText"/>
        <w:spacing w:before="2"/>
        <w:rPr>
          <w:sz w:val="17"/>
        </w:rPr>
      </w:pPr>
    </w:p>
    <w:p w14:paraId="70532E6C" w14:textId="77777777" w:rsidR="005B4DD7" w:rsidRDefault="00000000">
      <w:pPr>
        <w:pStyle w:val="BodyText"/>
        <w:ind w:left="581"/>
        <w:jc w:val="both"/>
      </w:pPr>
      <w:r>
        <w:t>In</w:t>
      </w:r>
      <w:r>
        <w:rPr>
          <w:spacing w:val="-13"/>
        </w:rPr>
        <w:t xml:space="preserve"> </w:t>
      </w:r>
      <w:r>
        <w:t>caz</w:t>
      </w:r>
      <w:r>
        <w:rPr>
          <w:spacing w:val="-8"/>
        </w:rPr>
        <w:t xml:space="preserve"> </w:t>
      </w:r>
      <w:r>
        <w:t>contrar</w:t>
      </w:r>
      <w:r>
        <w:rPr>
          <w:spacing w:val="-13"/>
        </w:rPr>
        <w:t xml:space="preserve"> </w:t>
      </w:r>
      <w:r>
        <w:t>expertul</w:t>
      </w:r>
      <w:r>
        <w:rPr>
          <w:spacing w:val="-11"/>
        </w:rPr>
        <w:t xml:space="preserve"> </w:t>
      </w:r>
      <w:r>
        <w:t>bifează</w:t>
      </w:r>
      <w:r>
        <w:rPr>
          <w:spacing w:val="-12"/>
        </w:rPr>
        <w:t xml:space="preserve"> </w:t>
      </w:r>
      <w:r>
        <w:t>în</w:t>
      </w:r>
      <w:r>
        <w:rPr>
          <w:spacing w:val="-6"/>
        </w:rPr>
        <w:t xml:space="preserve"> </w:t>
      </w:r>
      <w:r>
        <w:t>caseta</w:t>
      </w:r>
      <w:r>
        <w:rPr>
          <w:spacing w:val="-7"/>
        </w:rPr>
        <w:t xml:space="preserve"> </w:t>
      </w:r>
      <w:r>
        <w:t>corespunzatoare</w:t>
      </w:r>
      <w:r>
        <w:rPr>
          <w:spacing w:val="-16"/>
        </w:rPr>
        <w:t xml:space="preserve"> </w:t>
      </w:r>
      <w:r>
        <w:rPr>
          <w:spacing w:val="-5"/>
        </w:rPr>
        <w:t>NU.</w:t>
      </w:r>
    </w:p>
    <w:p w14:paraId="4228CC56" w14:textId="77777777" w:rsidR="005B4DD7" w:rsidRDefault="005B4DD7">
      <w:pPr>
        <w:pStyle w:val="BodyText"/>
        <w:spacing w:before="3"/>
      </w:pPr>
    </w:p>
    <w:p w14:paraId="3233D6AF" w14:textId="77777777" w:rsidR="005B4DD7" w:rsidRDefault="00000000">
      <w:pPr>
        <w:pStyle w:val="BodyText"/>
        <w:spacing w:line="276" w:lineRule="auto"/>
        <w:ind w:left="581" w:right="581"/>
        <w:jc w:val="both"/>
      </w:pPr>
      <w:r>
        <w:t>Daca se constata suspiciunea de creare a condițiilor artificale, decizia privind constatarea creări unei condiții artificiale se ia după parcurgerea următorilor pași:</w:t>
      </w:r>
    </w:p>
    <w:p w14:paraId="09BFD071" w14:textId="77777777" w:rsidR="005B4DD7" w:rsidRDefault="005B4DD7">
      <w:pPr>
        <w:pStyle w:val="BodyText"/>
        <w:spacing w:before="3"/>
        <w:rPr>
          <w:sz w:val="17"/>
        </w:rPr>
      </w:pPr>
    </w:p>
    <w:p w14:paraId="1EAC42DD" w14:textId="77777777" w:rsidR="005B4DD7" w:rsidRDefault="00000000">
      <w:pPr>
        <w:pStyle w:val="ListParagraph"/>
        <w:numPr>
          <w:ilvl w:val="0"/>
          <w:numId w:val="9"/>
        </w:numPr>
        <w:tabs>
          <w:tab w:val="left" w:pos="1349"/>
          <w:tab w:val="left" w:pos="1350"/>
        </w:tabs>
        <w:spacing w:line="276" w:lineRule="auto"/>
        <w:ind w:right="575" w:firstLine="0"/>
        <w:jc w:val="both"/>
        <w:rPr>
          <w:sz w:val="20"/>
        </w:rPr>
      </w:pPr>
      <w:r>
        <w:rPr>
          <w:sz w:val="20"/>
        </w:rPr>
        <w:t>Identificarea și analiza indicatorilor care au condus la constatarea riscului de creare a condițiilor artificale. Concluziile preliminare se</w:t>
      </w:r>
      <w:r>
        <w:rPr>
          <w:spacing w:val="23"/>
          <w:sz w:val="20"/>
        </w:rPr>
        <w:t xml:space="preserve"> </w:t>
      </w:r>
      <w:r>
        <w:rPr>
          <w:sz w:val="20"/>
        </w:rPr>
        <w:t>comunica solicitantului prin intermediul unei</w:t>
      </w:r>
      <w:r>
        <w:rPr>
          <w:spacing w:val="22"/>
          <w:sz w:val="20"/>
        </w:rPr>
        <w:t xml:space="preserve"> </w:t>
      </w:r>
      <w:r>
        <w:rPr>
          <w:sz w:val="20"/>
        </w:rPr>
        <w:t>notificări, prin care i</w:t>
      </w:r>
      <w:r>
        <w:rPr>
          <w:spacing w:val="40"/>
          <w:sz w:val="20"/>
        </w:rPr>
        <w:t xml:space="preserve"> </w:t>
      </w:r>
      <w:r>
        <w:rPr>
          <w:sz w:val="20"/>
        </w:rPr>
        <w:t>se solicita totodată să-si exprime un punct de vedere în termenul procedural.</w:t>
      </w:r>
    </w:p>
    <w:p w14:paraId="518DDA85" w14:textId="77777777" w:rsidR="005B4DD7" w:rsidRDefault="005B4DD7">
      <w:pPr>
        <w:pStyle w:val="BodyText"/>
        <w:spacing w:before="2"/>
        <w:rPr>
          <w:sz w:val="17"/>
        </w:rPr>
      </w:pPr>
    </w:p>
    <w:p w14:paraId="4A051009" w14:textId="77777777" w:rsidR="005B4DD7" w:rsidRDefault="00000000">
      <w:pPr>
        <w:pStyle w:val="ListParagraph"/>
        <w:numPr>
          <w:ilvl w:val="0"/>
          <w:numId w:val="9"/>
        </w:numPr>
        <w:tabs>
          <w:tab w:val="left" w:pos="1298"/>
          <w:tab w:val="left" w:pos="1299"/>
        </w:tabs>
        <w:spacing w:line="276" w:lineRule="auto"/>
        <w:ind w:right="654" w:firstLine="0"/>
        <w:jc w:val="both"/>
        <w:rPr>
          <w:sz w:val="20"/>
        </w:rPr>
      </w:pPr>
      <w:r>
        <w:rPr>
          <w:sz w:val="20"/>
        </w:rPr>
        <w:t>Primirea și analiza punctului de vedere exprimat de solicitant (dacă acesta îl trimite în termenul procedural</w:t>
      </w:r>
      <w:r>
        <w:rPr>
          <w:spacing w:val="-2"/>
          <w:sz w:val="20"/>
        </w:rPr>
        <w:t xml:space="preserve"> </w:t>
      </w:r>
      <w:r>
        <w:rPr>
          <w:sz w:val="20"/>
        </w:rPr>
        <w:t>comunicat).</w:t>
      </w:r>
    </w:p>
    <w:p w14:paraId="3F44FC71" w14:textId="77777777" w:rsidR="005B4DD7" w:rsidRDefault="005B4DD7">
      <w:pPr>
        <w:pStyle w:val="BodyText"/>
        <w:spacing w:before="3"/>
        <w:rPr>
          <w:sz w:val="17"/>
        </w:rPr>
      </w:pPr>
    </w:p>
    <w:p w14:paraId="5495465A" w14:textId="77777777" w:rsidR="005B4DD7" w:rsidRDefault="00000000">
      <w:pPr>
        <w:pStyle w:val="BodyText"/>
        <w:tabs>
          <w:tab w:val="left" w:pos="2220"/>
        </w:tabs>
        <w:spacing w:line="276" w:lineRule="auto"/>
        <w:ind w:left="581" w:right="566"/>
        <w:jc w:val="both"/>
      </w:pPr>
      <w:r>
        <w:t>Dupa caz, declararea Cererii de Finantare ca fiind neeligibilă în urma identificării fara echivoc, în mod obiectiv si fundamentat a unor condiții artificiale create de solicitant/ recalcularea punctajului/ratei de cofinanțare/ajutorului financiar vizate ca avantaje si luarea masurilor ce se impun in urma recalcularilor. Se va descrie în mod obligatoriu la rubrica observații în fișa de verificare E1.2 modul în care a fost</w:t>
      </w:r>
      <w:r>
        <w:rPr>
          <w:spacing w:val="40"/>
        </w:rPr>
        <w:t xml:space="preserve"> </w:t>
      </w:r>
      <w:r>
        <w:t xml:space="preserve">încălcat prin crearea respectivei condiții artificiale cel puțin un obiectiv general sau legislatiei agricole </w:t>
      </w:r>
      <w:r>
        <w:rPr>
          <w:spacing w:val="-2"/>
        </w:rPr>
        <w:t>sectoriale</w:t>
      </w:r>
      <w:r>
        <w:tab/>
        <w:t xml:space="preserve">precizat în reglementările comunitare aplicabile și/sau în fișele tehnice ale </w:t>
      </w:r>
      <w:r>
        <w:rPr>
          <w:spacing w:val="-2"/>
        </w:rPr>
        <w:t>măsurilor/submăsurilor.</w:t>
      </w:r>
    </w:p>
    <w:p w14:paraId="7DB8D996" w14:textId="77777777" w:rsidR="005B4DD7" w:rsidRDefault="00000000">
      <w:pPr>
        <w:spacing w:before="196"/>
        <w:ind w:left="581"/>
        <w:jc w:val="both"/>
        <w:rPr>
          <w:b/>
          <w:sz w:val="20"/>
        </w:rPr>
      </w:pPr>
      <w:r>
        <w:rPr>
          <w:b/>
          <w:sz w:val="20"/>
        </w:rPr>
        <w:t>ATENTIE</w:t>
      </w:r>
      <w:r>
        <w:rPr>
          <w:b/>
          <w:spacing w:val="-13"/>
          <w:sz w:val="20"/>
        </w:rPr>
        <w:t xml:space="preserve"> </w:t>
      </w:r>
      <w:r>
        <w:rPr>
          <w:b/>
          <w:spacing w:val="-10"/>
          <w:sz w:val="20"/>
        </w:rPr>
        <w:t>!</w:t>
      </w:r>
    </w:p>
    <w:p w14:paraId="3780491A" w14:textId="77777777" w:rsidR="005B4DD7" w:rsidRDefault="005B4DD7">
      <w:pPr>
        <w:pStyle w:val="BodyText"/>
        <w:spacing w:before="3"/>
        <w:rPr>
          <w:b/>
        </w:rPr>
      </w:pPr>
    </w:p>
    <w:p w14:paraId="4F813CCA" w14:textId="77777777" w:rsidR="005B4DD7" w:rsidRDefault="00000000">
      <w:pPr>
        <w:spacing w:line="276" w:lineRule="auto"/>
        <w:ind w:left="581" w:right="569"/>
        <w:jc w:val="both"/>
        <w:rPr>
          <w:b/>
          <w:sz w:val="20"/>
        </w:rPr>
      </w:pPr>
      <w:r>
        <w:rPr>
          <w:b/>
          <w:sz w:val="20"/>
        </w:rPr>
        <w:t>Prin natura lor indicatorii - stegulețele roșii, nu reprezintă dovezi. Acestea reprezintă simpli indicatori de fraudă sau nereguli.</w:t>
      </w:r>
    </w:p>
    <w:p w14:paraId="2C060320" w14:textId="77777777" w:rsidR="005B4DD7" w:rsidRDefault="005B4DD7">
      <w:pPr>
        <w:spacing w:line="276" w:lineRule="auto"/>
        <w:jc w:val="both"/>
        <w:rPr>
          <w:sz w:val="20"/>
        </w:rPr>
        <w:sectPr w:rsidR="005B4DD7">
          <w:pgSz w:w="11930" w:h="16850"/>
          <w:pgMar w:top="1680" w:right="320" w:bottom="660" w:left="840" w:header="732" w:footer="465" w:gutter="0"/>
          <w:cols w:space="720"/>
        </w:sectPr>
      </w:pPr>
    </w:p>
    <w:p w14:paraId="7DB2B21F" w14:textId="77777777" w:rsidR="005B4DD7" w:rsidRDefault="005B4DD7">
      <w:pPr>
        <w:pStyle w:val="BodyText"/>
        <w:rPr>
          <w:b/>
        </w:rPr>
      </w:pPr>
    </w:p>
    <w:p w14:paraId="4B6844C0" w14:textId="77777777" w:rsidR="005B4DD7" w:rsidRDefault="005B4DD7">
      <w:pPr>
        <w:pStyle w:val="BodyText"/>
        <w:rPr>
          <w:b/>
        </w:rPr>
      </w:pPr>
    </w:p>
    <w:p w14:paraId="7A224C65" w14:textId="77777777" w:rsidR="005B4DD7" w:rsidRDefault="005B4DD7">
      <w:pPr>
        <w:pStyle w:val="BodyText"/>
        <w:spacing w:before="1"/>
        <w:rPr>
          <w:b/>
          <w:sz w:val="24"/>
        </w:rPr>
      </w:pPr>
    </w:p>
    <w:p w14:paraId="10D9A5F2" w14:textId="77777777" w:rsidR="005B4DD7" w:rsidRDefault="00000000">
      <w:pPr>
        <w:pStyle w:val="Heading2"/>
        <w:tabs>
          <w:tab w:val="left" w:pos="10169"/>
        </w:tabs>
        <w:jc w:val="both"/>
      </w:pPr>
      <w:r>
        <w:rPr>
          <w:color w:val="000000"/>
          <w:spacing w:val="24"/>
          <w:shd w:val="clear" w:color="auto" w:fill="92D050"/>
        </w:rPr>
        <w:t xml:space="preserve"> </w:t>
      </w:r>
      <w:r>
        <w:rPr>
          <w:color w:val="000000"/>
          <w:shd w:val="clear" w:color="auto" w:fill="92D050"/>
        </w:rPr>
        <w:t>Principii</w:t>
      </w:r>
      <w:r>
        <w:rPr>
          <w:color w:val="000000"/>
          <w:spacing w:val="-5"/>
          <w:shd w:val="clear" w:color="auto" w:fill="92D050"/>
        </w:rPr>
        <w:t xml:space="preserve"> </w:t>
      </w:r>
      <w:r>
        <w:rPr>
          <w:color w:val="000000"/>
          <w:shd w:val="clear" w:color="auto" w:fill="92D050"/>
        </w:rPr>
        <w:t>și</w:t>
      </w:r>
      <w:r>
        <w:rPr>
          <w:color w:val="000000"/>
          <w:spacing w:val="-5"/>
          <w:shd w:val="clear" w:color="auto" w:fill="92D050"/>
        </w:rPr>
        <w:t xml:space="preserve"> </w:t>
      </w:r>
      <w:r>
        <w:rPr>
          <w:color w:val="000000"/>
          <w:shd w:val="clear" w:color="auto" w:fill="92D050"/>
        </w:rPr>
        <w:t>criterii</w:t>
      </w:r>
      <w:r>
        <w:rPr>
          <w:color w:val="000000"/>
          <w:spacing w:val="-6"/>
          <w:shd w:val="clear" w:color="auto" w:fill="92D050"/>
        </w:rPr>
        <w:t xml:space="preserve"> </w:t>
      </w:r>
      <w:r>
        <w:rPr>
          <w:color w:val="000000"/>
          <w:shd w:val="clear" w:color="auto" w:fill="92D050"/>
        </w:rPr>
        <w:t>de</w:t>
      </w:r>
      <w:r>
        <w:rPr>
          <w:color w:val="000000"/>
          <w:spacing w:val="-3"/>
          <w:shd w:val="clear" w:color="auto" w:fill="92D050"/>
        </w:rPr>
        <w:t xml:space="preserve"> </w:t>
      </w:r>
      <w:r>
        <w:rPr>
          <w:color w:val="000000"/>
          <w:shd w:val="clear" w:color="auto" w:fill="92D050"/>
        </w:rPr>
        <w:t>selecție</w:t>
      </w:r>
      <w:r>
        <w:rPr>
          <w:color w:val="000000"/>
          <w:spacing w:val="-3"/>
          <w:shd w:val="clear" w:color="auto" w:fill="92D050"/>
        </w:rPr>
        <w:t xml:space="preserve"> </w:t>
      </w:r>
      <w:r>
        <w:rPr>
          <w:color w:val="000000"/>
          <w:shd w:val="clear" w:color="auto" w:fill="92D050"/>
        </w:rPr>
        <w:t>a</w:t>
      </w:r>
      <w:r>
        <w:rPr>
          <w:color w:val="000000"/>
          <w:spacing w:val="-8"/>
          <w:shd w:val="clear" w:color="auto" w:fill="92D050"/>
        </w:rPr>
        <w:t xml:space="preserve"> </w:t>
      </w:r>
      <w:r>
        <w:rPr>
          <w:color w:val="000000"/>
          <w:spacing w:val="-2"/>
          <w:shd w:val="clear" w:color="auto" w:fill="92D050"/>
        </w:rPr>
        <w:t>proiectelor</w:t>
      </w:r>
      <w:r>
        <w:rPr>
          <w:color w:val="000000"/>
          <w:shd w:val="clear" w:color="auto" w:fill="92D050"/>
        </w:rPr>
        <w:tab/>
      </w:r>
    </w:p>
    <w:p w14:paraId="08BFF415" w14:textId="77777777" w:rsidR="005B4DD7" w:rsidRDefault="005B4DD7">
      <w:pPr>
        <w:pStyle w:val="BodyText"/>
        <w:rPr>
          <w:b/>
          <w:sz w:val="26"/>
        </w:rPr>
      </w:pPr>
    </w:p>
    <w:p w14:paraId="470381D3" w14:textId="77777777" w:rsidR="005B4DD7" w:rsidRDefault="00000000">
      <w:pPr>
        <w:spacing w:before="189" w:line="276" w:lineRule="auto"/>
        <w:ind w:left="581" w:right="561"/>
        <w:jc w:val="both"/>
      </w:pPr>
      <w:r>
        <w:t xml:space="preserve">Criteriile de selecție au fost stabilite astfel încât sprijinul să fie canalizat către acele proiecte care corespund cu necesitățile identificate, cu analiza SWOT și cu obiectivele stabilite în SDL. Parteneriatul GAL DD a stabilit urmatoarele principii de stabilire a CRITERIILOR DE SELEC. </w:t>
      </w:r>
      <w:r>
        <w:rPr>
          <w:spacing w:val="-2"/>
        </w:rPr>
        <w:t>LOCALA:</w:t>
      </w:r>
    </w:p>
    <w:p w14:paraId="6C985E55" w14:textId="77777777" w:rsidR="005B4DD7" w:rsidRDefault="00000000">
      <w:pPr>
        <w:pStyle w:val="ListParagraph"/>
        <w:numPr>
          <w:ilvl w:val="0"/>
          <w:numId w:val="8"/>
        </w:numPr>
        <w:tabs>
          <w:tab w:val="left" w:pos="733"/>
        </w:tabs>
        <w:spacing w:before="6"/>
        <w:ind w:left="732"/>
        <w:jc w:val="both"/>
      </w:pPr>
      <w:r>
        <w:t>Principiul</w:t>
      </w:r>
      <w:r>
        <w:rPr>
          <w:spacing w:val="-15"/>
        </w:rPr>
        <w:t xml:space="preserve"> </w:t>
      </w:r>
      <w:r>
        <w:t>sectorului</w:t>
      </w:r>
      <w:r>
        <w:rPr>
          <w:spacing w:val="-11"/>
        </w:rPr>
        <w:t xml:space="preserve"> </w:t>
      </w:r>
      <w:r>
        <w:t>prioritar:</w:t>
      </w:r>
      <w:r>
        <w:rPr>
          <w:spacing w:val="-9"/>
        </w:rPr>
        <w:t xml:space="preserve"> </w:t>
      </w:r>
      <w:r>
        <w:t>1)Sectorul</w:t>
      </w:r>
      <w:r>
        <w:rPr>
          <w:spacing w:val="-11"/>
        </w:rPr>
        <w:t xml:space="preserve"> </w:t>
      </w:r>
      <w:r>
        <w:t>vegetal-legumicultura,</w:t>
      </w:r>
      <w:r>
        <w:rPr>
          <w:spacing w:val="-11"/>
        </w:rPr>
        <w:t xml:space="preserve"> </w:t>
      </w:r>
      <w:r>
        <w:t>producerea</w:t>
      </w:r>
      <w:r>
        <w:rPr>
          <w:spacing w:val="-11"/>
        </w:rPr>
        <w:t xml:space="preserve"> </w:t>
      </w:r>
      <w:r>
        <w:t>de</w:t>
      </w:r>
      <w:r>
        <w:rPr>
          <w:spacing w:val="-12"/>
        </w:rPr>
        <w:t xml:space="preserve"> </w:t>
      </w:r>
      <w:r>
        <w:rPr>
          <w:spacing w:val="-2"/>
        </w:rPr>
        <w:t>samanta;</w:t>
      </w:r>
    </w:p>
    <w:p w14:paraId="2C67C530" w14:textId="77777777" w:rsidR="005B4DD7" w:rsidRDefault="00000000">
      <w:pPr>
        <w:spacing w:before="30"/>
        <w:ind w:left="898"/>
        <w:jc w:val="both"/>
      </w:pPr>
      <w:r>
        <w:t>2)</w:t>
      </w:r>
      <w:r>
        <w:rPr>
          <w:spacing w:val="-8"/>
        </w:rPr>
        <w:t xml:space="preserve"> </w:t>
      </w:r>
      <w:r>
        <w:t>Sectorul</w:t>
      </w:r>
      <w:r>
        <w:rPr>
          <w:spacing w:val="-9"/>
        </w:rPr>
        <w:t xml:space="preserve"> </w:t>
      </w:r>
      <w:r>
        <w:t>zootehnic</w:t>
      </w:r>
      <w:r>
        <w:rPr>
          <w:spacing w:val="-3"/>
        </w:rPr>
        <w:t xml:space="preserve"> </w:t>
      </w:r>
      <w:r>
        <w:t>–</w:t>
      </w:r>
      <w:r>
        <w:rPr>
          <w:spacing w:val="-6"/>
        </w:rPr>
        <w:t xml:space="preserve"> </w:t>
      </w:r>
      <w:r>
        <w:t>bovine</w:t>
      </w:r>
      <w:r>
        <w:rPr>
          <w:spacing w:val="-8"/>
        </w:rPr>
        <w:t xml:space="preserve"> </w:t>
      </w:r>
      <w:r>
        <w:t>apicultura,</w:t>
      </w:r>
      <w:r>
        <w:rPr>
          <w:spacing w:val="-6"/>
        </w:rPr>
        <w:t xml:space="preserve"> </w:t>
      </w:r>
      <w:r>
        <w:t>caprine</w:t>
      </w:r>
      <w:r>
        <w:rPr>
          <w:spacing w:val="-7"/>
        </w:rPr>
        <w:t xml:space="preserve"> </w:t>
      </w:r>
      <w:r>
        <w:t>si</w:t>
      </w:r>
      <w:r>
        <w:rPr>
          <w:spacing w:val="-6"/>
        </w:rPr>
        <w:t xml:space="preserve"> </w:t>
      </w:r>
      <w:r>
        <w:rPr>
          <w:spacing w:val="-2"/>
        </w:rPr>
        <w:t>ovine;</w:t>
      </w:r>
    </w:p>
    <w:p w14:paraId="240481E7" w14:textId="77777777" w:rsidR="005B4DD7" w:rsidRDefault="00000000">
      <w:pPr>
        <w:pStyle w:val="ListParagraph"/>
        <w:numPr>
          <w:ilvl w:val="0"/>
          <w:numId w:val="8"/>
        </w:numPr>
        <w:tabs>
          <w:tab w:val="left" w:pos="738"/>
        </w:tabs>
        <w:spacing w:before="40" w:line="271" w:lineRule="auto"/>
        <w:ind w:right="563" w:hanging="360"/>
        <w:jc w:val="both"/>
      </w:pPr>
      <w:r>
        <w:t>Principiul nivelului de calificare in domeniul agricol: studii superioare,studii postliceale sau studii liceale in domeniul agricol,formare profesionale;</w:t>
      </w:r>
    </w:p>
    <w:p w14:paraId="5BF84EFC" w14:textId="77777777" w:rsidR="005B4DD7" w:rsidRDefault="00000000">
      <w:pPr>
        <w:pStyle w:val="ListParagraph"/>
        <w:numPr>
          <w:ilvl w:val="0"/>
          <w:numId w:val="8"/>
        </w:numPr>
        <w:tabs>
          <w:tab w:val="left" w:pos="733"/>
        </w:tabs>
        <w:spacing w:before="23" w:line="259" w:lineRule="auto"/>
        <w:ind w:right="643" w:hanging="360"/>
        <w:jc w:val="both"/>
      </w:pPr>
      <w:r>
        <w:t>Se vor prioritiza proiectele implementate în zone potențialului agricol ridicat determinate în baza studiilor de specialitate;</w:t>
      </w:r>
    </w:p>
    <w:p w14:paraId="5FFB121B" w14:textId="77777777" w:rsidR="005B4DD7" w:rsidRDefault="00000000">
      <w:pPr>
        <w:pStyle w:val="ListParagraph"/>
        <w:numPr>
          <w:ilvl w:val="0"/>
          <w:numId w:val="8"/>
        </w:numPr>
        <w:tabs>
          <w:tab w:val="left" w:pos="735"/>
        </w:tabs>
        <w:spacing w:before="18" w:line="273" w:lineRule="auto"/>
        <w:ind w:right="560" w:hanging="360"/>
        <w:jc w:val="both"/>
      </w:pPr>
      <w:r>
        <w:t>Se vor prioritiza proiectele prin care se mențin rasele și soiurilor autohtone (solicitantul își propune prin proiect sau demonstrează că deține/dezvoltă la nivelul exploatației agricole şi prevede</w:t>
      </w:r>
      <w:r>
        <w:rPr>
          <w:spacing w:val="40"/>
        </w:rPr>
        <w:t xml:space="preserve"> </w:t>
      </w:r>
      <w:r>
        <w:t>în</w:t>
      </w:r>
      <w:r>
        <w:rPr>
          <w:spacing w:val="40"/>
        </w:rPr>
        <w:t xml:space="preserve"> </w:t>
      </w:r>
      <w:r>
        <w:t>cadrul</w:t>
      </w:r>
      <w:r>
        <w:rPr>
          <w:spacing w:val="40"/>
        </w:rPr>
        <w:t xml:space="preserve"> </w:t>
      </w:r>
      <w:r>
        <w:t>Planului</w:t>
      </w:r>
      <w:r>
        <w:rPr>
          <w:spacing w:val="40"/>
        </w:rPr>
        <w:t xml:space="preserve"> </w:t>
      </w:r>
      <w:r>
        <w:t>de</w:t>
      </w:r>
      <w:r>
        <w:rPr>
          <w:spacing w:val="40"/>
        </w:rPr>
        <w:t xml:space="preserve"> </w:t>
      </w:r>
      <w:r>
        <w:t>Afaceri</w:t>
      </w:r>
      <w:r>
        <w:rPr>
          <w:spacing w:val="40"/>
        </w:rPr>
        <w:t xml:space="preserve"> </w:t>
      </w:r>
      <w:r>
        <w:t>ca</w:t>
      </w:r>
      <w:r>
        <w:rPr>
          <w:spacing w:val="40"/>
        </w:rPr>
        <w:t xml:space="preserve"> </w:t>
      </w:r>
      <w:r>
        <w:t>va</w:t>
      </w:r>
      <w:r>
        <w:rPr>
          <w:spacing w:val="40"/>
        </w:rPr>
        <w:t xml:space="preserve"> </w:t>
      </w:r>
      <w:r>
        <w:t>păstra</w:t>
      </w:r>
      <w:r>
        <w:rPr>
          <w:spacing w:val="40"/>
        </w:rPr>
        <w:t xml:space="preserve"> </w:t>
      </w:r>
      <w:r>
        <w:t>/</w:t>
      </w:r>
      <w:r>
        <w:rPr>
          <w:spacing w:val="40"/>
        </w:rPr>
        <w:t xml:space="preserve"> </w:t>
      </w:r>
      <w:r>
        <w:t>dezvolta</w:t>
      </w:r>
      <w:r>
        <w:rPr>
          <w:spacing w:val="40"/>
        </w:rPr>
        <w:t xml:space="preserve"> </w:t>
      </w:r>
      <w:r>
        <w:t>nucleul</w:t>
      </w:r>
      <w:r>
        <w:rPr>
          <w:spacing w:val="40"/>
        </w:rPr>
        <w:t xml:space="preserve"> </w:t>
      </w:r>
      <w:r>
        <w:t>de</w:t>
      </w:r>
      <w:r>
        <w:rPr>
          <w:spacing w:val="40"/>
        </w:rPr>
        <w:t xml:space="preserve"> </w:t>
      </w:r>
      <w:r>
        <w:t>rase,</w:t>
      </w:r>
      <w:r>
        <w:rPr>
          <w:spacing w:val="40"/>
        </w:rPr>
        <w:t xml:space="preserve"> </w:t>
      </w:r>
      <w:r>
        <w:t>respectiv soiuri autohtone;);</w:t>
      </w:r>
    </w:p>
    <w:p w14:paraId="3DF2799D" w14:textId="77777777" w:rsidR="005B4DD7" w:rsidRDefault="00000000">
      <w:pPr>
        <w:pStyle w:val="ListParagraph"/>
        <w:numPr>
          <w:ilvl w:val="0"/>
          <w:numId w:val="8"/>
        </w:numPr>
        <w:tabs>
          <w:tab w:val="left" w:pos="803"/>
        </w:tabs>
        <w:spacing w:before="7" w:line="273" w:lineRule="auto"/>
        <w:ind w:right="558" w:hanging="360"/>
        <w:jc w:val="both"/>
      </w:pPr>
      <w:r>
        <w:t>Se vor prioritiza proiectele care se implementeaza in 3 ani. Astfel, proiectele care se implementează până în 24 de luni vor primi puntajul maxim – 25 puncte, cele care se vor implementa în 3 ani un număr de 15 puncte.</w:t>
      </w:r>
    </w:p>
    <w:p w14:paraId="1A3053C7" w14:textId="77777777" w:rsidR="005B4DD7" w:rsidRDefault="005B4DD7">
      <w:pPr>
        <w:pStyle w:val="BodyText"/>
        <w:spacing w:before="8"/>
        <w:rPr>
          <w:sz w:val="25"/>
        </w:rPr>
      </w:pPr>
    </w:p>
    <w:p w14:paraId="4B0AC7AB" w14:textId="77777777" w:rsidR="005B4DD7" w:rsidRDefault="00000000">
      <w:pPr>
        <w:spacing w:line="276" w:lineRule="auto"/>
        <w:ind w:left="581" w:right="558"/>
        <w:jc w:val="both"/>
      </w:pPr>
      <w:r>
        <w:rPr>
          <w:b/>
        </w:rPr>
        <w:t xml:space="preserve">Principii de prioritizare aplicabile exclusiv tinerilor fermieri: </w:t>
      </w:r>
      <w:r>
        <w:t>Se vor prioritiza proiectele prin care se vor comasa minim două exploatații</w:t>
      </w:r>
      <w:r>
        <w:rPr>
          <w:spacing w:val="40"/>
        </w:rPr>
        <w:t xml:space="preserve"> </w:t>
      </w:r>
      <w:r>
        <w:t>(preluate integral); Se vor prioritiza proiectele care prevăd crearea de locuri de muncă; Se va acorda prioritate Aplicatiei care este initiata de o femeie si/sau va fi finalizata in maxim 24 de luni.</w:t>
      </w:r>
    </w:p>
    <w:p w14:paraId="779AC4CF" w14:textId="77777777" w:rsidR="005B4DD7" w:rsidRDefault="005B4DD7">
      <w:pPr>
        <w:pStyle w:val="BodyText"/>
        <w:spacing w:before="9"/>
        <w:rPr>
          <w:sz w:val="21"/>
        </w:rPr>
      </w:pPr>
    </w:p>
    <w:p w14:paraId="6E3CA3FF" w14:textId="380DDA25" w:rsidR="005B4DD7" w:rsidRDefault="00000000" w:rsidP="00B5322B">
      <w:pPr>
        <w:ind w:left="581" w:right="555"/>
        <w:jc w:val="both"/>
      </w:pPr>
      <w:r>
        <w:t>Modalitatea de punctare a fiecărui criteriu de selecție va fi detaliată în Ghidul Solicitantului pentru această Măsură, în apelurile de selecție aferente fiecărei sesiuni de depunere de</w:t>
      </w:r>
      <w:r>
        <w:rPr>
          <w:spacing w:val="80"/>
        </w:rPr>
        <w:t xml:space="preserve"> </w:t>
      </w:r>
      <w:r>
        <w:t>proiecte și în fișa de evaluare aferentă măsurii.</w:t>
      </w:r>
      <w:r>
        <w:rPr>
          <w:spacing w:val="80"/>
        </w:rPr>
        <w:t xml:space="preserve"> </w:t>
      </w:r>
      <w:r>
        <w:t>Nu au fost trecute valorile, având în vedere că pe parcursul implementării, prioritizarea poate fi diferită în funcție de evoluția situației la nivel local.Criteriile</w:t>
      </w:r>
      <w:r>
        <w:rPr>
          <w:spacing w:val="22"/>
        </w:rPr>
        <w:t xml:space="preserve"> </w:t>
      </w:r>
      <w:r>
        <w:t>de</w:t>
      </w:r>
      <w:r>
        <w:rPr>
          <w:spacing w:val="22"/>
        </w:rPr>
        <w:t xml:space="preserve"> </w:t>
      </w:r>
      <w:r>
        <w:t>selecție</w:t>
      </w:r>
      <w:r>
        <w:rPr>
          <w:spacing w:val="24"/>
        </w:rPr>
        <w:t xml:space="preserve"> </w:t>
      </w:r>
      <w:r>
        <w:t>vor</w:t>
      </w:r>
      <w:r>
        <w:rPr>
          <w:spacing w:val="23"/>
        </w:rPr>
        <w:t xml:space="preserve"> </w:t>
      </w:r>
      <w:r>
        <w:t>respecta</w:t>
      </w:r>
      <w:r>
        <w:rPr>
          <w:spacing w:val="22"/>
        </w:rPr>
        <w:t xml:space="preserve"> </w:t>
      </w:r>
      <w:r>
        <w:t>prevederile</w:t>
      </w:r>
      <w:r>
        <w:rPr>
          <w:spacing w:val="24"/>
        </w:rPr>
        <w:t xml:space="preserve"> </w:t>
      </w:r>
      <w:r>
        <w:t>art.</w:t>
      </w:r>
      <w:r>
        <w:rPr>
          <w:spacing w:val="22"/>
        </w:rPr>
        <w:t xml:space="preserve"> </w:t>
      </w:r>
      <w:r>
        <w:t>49</w:t>
      </w:r>
      <w:r>
        <w:rPr>
          <w:spacing w:val="24"/>
        </w:rPr>
        <w:t xml:space="preserve"> </w:t>
      </w:r>
      <w:r>
        <w:t>al Reg.</w:t>
      </w:r>
      <w:r>
        <w:rPr>
          <w:spacing w:val="23"/>
        </w:rPr>
        <w:t xml:space="preserve"> </w:t>
      </w:r>
      <w:r>
        <w:t>(UE)</w:t>
      </w:r>
      <w:r>
        <w:rPr>
          <w:spacing w:val="23"/>
        </w:rPr>
        <w:t xml:space="preserve"> </w:t>
      </w:r>
      <w:r>
        <w:t>nr.</w:t>
      </w:r>
      <w:r>
        <w:rPr>
          <w:spacing w:val="25"/>
        </w:rPr>
        <w:t xml:space="preserve"> </w:t>
      </w:r>
      <w:r>
        <w:t>1305/2013</w:t>
      </w:r>
      <w:r>
        <w:rPr>
          <w:spacing w:val="22"/>
        </w:rPr>
        <w:t xml:space="preserve"> </w:t>
      </w:r>
      <w:r>
        <w:rPr>
          <w:rFonts w:ascii="Calibri" w:hAnsi="Calibri"/>
        </w:rPr>
        <w:t>ȋ</w:t>
      </w:r>
      <w:r>
        <w:t>n</w:t>
      </w:r>
      <w:r>
        <w:rPr>
          <w:spacing w:val="22"/>
        </w:rPr>
        <w:t xml:space="preserve"> </w:t>
      </w:r>
      <w:r>
        <w:t>ceea ce priveşte tratamentul egal al solicitanților si o mai bună utilizare a resurselor financiare.</w:t>
      </w:r>
    </w:p>
    <w:p w14:paraId="276C66CC" w14:textId="77777777" w:rsidR="005B4DD7" w:rsidRDefault="005B4DD7">
      <w:pPr>
        <w:pStyle w:val="BodyText"/>
        <w:spacing w:before="3"/>
        <w:rPr>
          <w:sz w:val="16"/>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8"/>
        <w:gridCol w:w="8315"/>
        <w:gridCol w:w="1167"/>
      </w:tblGrid>
      <w:tr w:rsidR="005B4DD7" w14:paraId="52A8B7D1" w14:textId="77777777">
        <w:trPr>
          <w:trHeight w:val="765"/>
        </w:trPr>
        <w:tc>
          <w:tcPr>
            <w:tcW w:w="578" w:type="dxa"/>
            <w:shd w:val="clear" w:color="auto" w:fill="EAEFDD"/>
          </w:tcPr>
          <w:p w14:paraId="04B06F03" w14:textId="77777777" w:rsidR="005B4DD7" w:rsidRDefault="00000000">
            <w:pPr>
              <w:pStyle w:val="TableParagraph"/>
              <w:spacing w:before="230"/>
              <w:ind w:left="95" w:right="86"/>
              <w:jc w:val="center"/>
              <w:rPr>
                <w:b/>
              </w:rPr>
            </w:pPr>
            <w:r>
              <w:rPr>
                <w:b/>
                <w:spacing w:val="-5"/>
              </w:rPr>
              <w:t>NR.</w:t>
            </w:r>
          </w:p>
        </w:tc>
        <w:tc>
          <w:tcPr>
            <w:tcW w:w="8315" w:type="dxa"/>
            <w:shd w:val="clear" w:color="auto" w:fill="EAEFDD"/>
          </w:tcPr>
          <w:p w14:paraId="7F9F83D4" w14:textId="77777777" w:rsidR="005B4DD7" w:rsidRDefault="00000000">
            <w:pPr>
              <w:pStyle w:val="TableParagraph"/>
              <w:spacing w:before="230"/>
              <w:ind w:left="2412" w:right="2401"/>
              <w:jc w:val="center"/>
              <w:rPr>
                <w:b/>
              </w:rPr>
            </w:pPr>
            <w:r>
              <w:rPr>
                <w:b/>
              </w:rPr>
              <w:t>CRITERIU</w:t>
            </w:r>
            <w:r>
              <w:rPr>
                <w:b/>
                <w:spacing w:val="-5"/>
              </w:rPr>
              <w:t xml:space="preserve"> </w:t>
            </w:r>
            <w:r>
              <w:rPr>
                <w:b/>
              </w:rPr>
              <w:t>DE</w:t>
            </w:r>
            <w:r>
              <w:rPr>
                <w:b/>
                <w:spacing w:val="-2"/>
              </w:rPr>
              <w:t xml:space="preserve"> SELECTIE</w:t>
            </w:r>
          </w:p>
        </w:tc>
        <w:tc>
          <w:tcPr>
            <w:tcW w:w="1167" w:type="dxa"/>
            <w:shd w:val="clear" w:color="auto" w:fill="EAEFDD"/>
          </w:tcPr>
          <w:p w14:paraId="25914FA2" w14:textId="77777777" w:rsidR="005B4DD7" w:rsidRDefault="00000000">
            <w:pPr>
              <w:pStyle w:val="TableParagraph"/>
              <w:spacing w:before="230"/>
              <w:ind w:left="105"/>
              <w:rPr>
                <w:b/>
              </w:rPr>
            </w:pPr>
            <w:r>
              <w:rPr>
                <w:b/>
                <w:spacing w:val="-2"/>
              </w:rPr>
              <w:t>PUNCTAJ</w:t>
            </w:r>
          </w:p>
        </w:tc>
      </w:tr>
      <w:tr w:rsidR="005B4DD7" w14:paraId="4E3C63EF" w14:textId="77777777">
        <w:trPr>
          <w:trHeight w:val="1034"/>
        </w:trPr>
        <w:tc>
          <w:tcPr>
            <w:tcW w:w="578" w:type="dxa"/>
          </w:tcPr>
          <w:p w14:paraId="2DA0AF15" w14:textId="77777777" w:rsidR="005B4DD7" w:rsidRDefault="00000000">
            <w:pPr>
              <w:pStyle w:val="TableParagraph"/>
              <w:spacing w:line="243" w:lineRule="exact"/>
              <w:ind w:left="92" w:right="86"/>
              <w:jc w:val="center"/>
            </w:pPr>
            <w:r>
              <w:rPr>
                <w:spacing w:val="-5"/>
              </w:rPr>
              <w:t>1.</w:t>
            </w:r>
          </w:p>
        </w:tc>
        <w:tc>
          <w:tcPr>
            <w:tcW w:w="8315" w:type="dxa"/>
          </w:tcPr>
          <w:p w14:paraId="08699086" w14:textId="77777777" w:rsidR="005B4DD7" w:rsidRDefault="00000000">
            <w:pPr>
              <w:pStyle w:val="TableParagraph"/>
              <w:tabs>
                <w:tab w:val="left" w:pos="1317"/>
                <w:tab w:val="left" w:pos="2559"/>
                <w:tab w:val="left" w:pos="3689"/>
                <w:tab w:val="left" w:pos="4349"/>
                <w:tab w:val="left" w:pos="5369"/>
                <w:tab w:val="left" w:pos="6748"/>
              </w:tabs>
              <w:spacing w:line="237" w:lineRule="auto"/>
              <w:ind w:left="108" w:right="546"/>
              <w:rPr>
                <w:b/>
                <w:i/>
              </w:rPr>
            </w:pPr>
            <w:r>
              <w:rPr>
                <w:b/>
                <w:i/>
                <w:spacing w:val="-2"/>
              </w:rPr>
              <w:t>Principiul</w:t>
            </w:r>
            <w:r>
              <w:rPr>
                <w:b/>
                <w:i/>
              </w:rPr>
              <w:tab/>
            </w:r>
            <w:r>
              <w:rPr>
                <w:b/>
                <w:i/>
                <w:spacing w:val="-2"/>
              </w:rPr>
              <w:t>sectorului</w:t>
            </w:r>
            <w:r>
              <w:rPr>
                <w:b/>
                <w:i/>
              </w:rPr>
              <w:tab/>
            </w:r>
            <w:r>
              <w:rPr>
                <w:b/>
                <w:i/>
                <w:spacing w:val="-2"/>
              </w:rPr>
              <w:t>prioritar</w:t>
            </w:r>
            <w:r>
              <w:rPr>
                <w:b/>
                <w:i/>
              </w:rPr>
              <w:tab/>
            </w:r>
            <w:r>
              <w:rPr>
                <w:b/>
                <w:i/>
                <w:spacing w:val="-4"/>
              </w:rPr>
              <w:t>care</w:t>
            </w:r>
            <w:r>
              <w:rPr>
                <w:b/>
                <w:i/>
              </w:rPr>
              <w:tab/>
            </w:r>
            <w:r>
              <w:rPr>
                <w:b/>
                <w:i/>
                <w:spacing w:val="-2"/>
              </w:rPr>
              <w:t>vizează</w:t>
            </w:r>
            <w:r>
              <w:rPr>
                <w:b/>
                <w:i/>
              </w:rPr>
              <w:tab/>
            </w:r>
            <w:r>
              <w:rPr>
                <w:b/>
                <w:i/>
                <w:spacing w:val="-2"/>
              </w:rPr>
              <w:t>sectoarele:</w:t>
            </w:r>
            <w:r>
              <w:rPr>
                <w:b/>
                <w:i/>
              </w:rPr>
              <w:tab/>
            </w:r>
            <w:r>
              <w:rPr>
                <w:b/>
                <w:i/>
                <w:spacing w:val="-2"/>
              </w:rPr>
              <w:t xml:space="preserve">zootehnic </w:t>
            </w:r>
            <w:r>
              <w:rPr>
                <w:b/>
                <w:i/>
                <w:position w:val="1"/>
              </w:rPr>
              <w:t xml:space="preserve">(bovine, </w:t>
            </w:r>
            <w:r>
              <w:rPr>
                <w:b/>
                <w:i/>
              </w:rPr>
              <w:t>apicultură,</w:t>
            </w:r>
            <w:r>
              <w:rPr>
                <w:b/>
                <w:i/>
                <w:spacing w:val="80"/>
              </w:rPr>
              <w:t xml:space="preserve"> </w:t>
            </w:r>
            <w:r>
              <w:rPr>
                <w:b/>
                <w:i/>
              </w:rPr>
              <w:t>ovine</w:t>
            </w:r>
            <w:r>
              <w:rPr>
                <w:b/>
                <w:i/>
                <w:spacing w:val="80"/>
              </w:rPr>
              <w:t xml:space="preserve"> </w:t>
            </w:r>
            <w:r>
              <w:rPr>
                <w:b/>
                <w:i/>
              </w:rPr>
              <w:t>și</w:t>
            </w:r>
            <w:r>
              <w:rPr>
                <w:b/>
                <w:i/>
                <w:spacing w:val="80"/>
              </w:rPr>
              <w:t xml:space="preserve"> </w:t>
            </w:r>
            <w:r>
              <w:rPr>
                <w:b/>
                <w:i/>
              </w:rPr>
              <w:t>caprine)</w:t>
            </w:r>
            <w:r>
              <w:rPr>
                <w:b/>
                <w:i/>
                <w:spacing w:val="80"/>
              </w:rPr>
              <w:t xml:space="preserve"> </w:t>
            </w:r>
            <w:r>
              <w:rPr>
                <w:b/>
                <w:i/>
              </w:rPr>
              <w:t>și</w:t>
            </w:r>
            <w:r>
              <w:rPr>
                <w:b/>
                <w:i/>
                <w:spacing w:val="40"/>
              </w:rPr>
              <w:t xml:space="preserve"> </w:t>
            </w:r>
            <w:r>
              <w:rPr>
                <w:b/>
                <w:i/>
              </w:rPr>
              <w:t>vegetal</w:t>
            </w:r>
            <w:r>
              <w:rPr>
                <w:b/>
                <w:i/>
                <w:spacing w:val="40"/>
              </w:rPr>
              <w:t xml:space="preserve"> </w:t>
            </w:r>
            <w:r>
              <w:rPr>
                <w:b/>
                <w:i/>
              </w:rPr>
              <w:t>(legumicultura, inclusiv</w:t>
            </w:r>
            <w:r>
              <w:rPr>
                <w:b/>
                <w:i/>
                <w:spacing w:val="80"/>
              </w:rPr>
              <w:t xml:space="preserve"> </w:t>
            </w:r>
            <w:r>
              <w:rPr>
                <w:b/>
                <w:i/>
              </w:rPr>
              <w:t>producere</w:t>
            </w:r>
            <w:r>
              <w:rPr>
                <w:b/>
                <w:i/>
                <w:spacing w:val="80"/>
              </w:rPr>
              <w:t xml:space="preserve"> </w:t>
            </w:r>
            <w:r>
              <w:rPr>
                <w:b/>
                <w:i/>
              </w:rPr>
              <w:t xml:space="preserve">de material saditor, pomicultura și producere de </w:t>
            </w:r>
            <w:r>
              <w:rPr>
                <w:b/>
                <w:i/>
                <w:spacing w:val="-2"/>
              </w:rPr>
              <w:t>samânţă)</w:t>
            </w:r>
          </w:p>
        </w:tc>
        <w:tc>
          <w:tcPr>
            <w:tcW w:w="1167" w:type="dxa"/>
          </w:tcPr>
          <w:p w14:paraId="54DA1AA1" w14:textId="77777777" w:rsidR="005B4DD7" w:rsidRDefault="005B4DD7">
            <w:pPr>
              <w:pStyle w:val="TableParagraph"/>
              <w:rPr>
                <w:rFonts w:ascii="Times New Roman"/>
                <w:sz w:val="20"/>
              </w:rPr>
            </w:pPr>
          </w:p>
        </w:tc>
      </w:tr>
      <w:tr w:rsidR="00A9693B" w14:paraId="499A1B6D" w14:textId="77777777" w:rsidTr="004B35B2">
        <w:trPr>
          <w:trHeight w:val="1794"/>
        </w:trPr>
        <w:tc>
          <w:tcPr>
            <w:tcW w:w="578" w:type="dxa"/>
          </w:tcPr>
          <w:p w14:paraId="7DD2B2AB" w14:textId="77777777" w:rsidR="00A9693B" w:rsidRDefault="00A9693B">
            <w:pPr>
              <w:pStyle w:val="TableParagraph"/>
              <w:rPr>
                <w:rFonts w:ascii="Times New Roman"/>
                <w:sz w:val="20"/>
              </w:rPr>
            </w:pPr>
          </w:p>
        </w:tc>
        <w:tc>
          <w:tcPr>
            <w:tcW w:w="8315" w:type="dxa"/>
          </w:tcPr>
          <w:p w14:paraId="171D4B13" w14:textId="77777777" w:rsidR="00A9693B" w:rsidRDefault="00A9693B">
            <w:pPr>
              <w:pStyle w:val="TableParagraph"/>
              <w:spacing w:line="244" w:lineRule="exact"/>
              <w:ind w:left="213"/>
              <w:rPr>
                <w:b/>
              </w:rPr>
            </w:pPr>
            <w:r>
              <w:rPr>
                <w:b/>
              </w:rPr>
              <w:t>A)</w:t>
            </w:r>
            <w:r>
              <w:rPr>
                <w:b/>
                <w:spacing w:val="-2"/>
              </w:rPr>
              <w:t xml:space="preserve"> </w:t>
            </w:r>
            <w:r>
              <w:rPr>
                <w:b/>
              </w:rPr>
              <w:t>Sector</w:t>
            </w:r>
            <w:r>
              <w:rPr>
                <w:b/>
                <w:spacing w:val="-7"/>
              </w:rPr>
              <w:t xml:space="preserve"> </w:t>
            </w:r>
            <w:r>
              <w:rPr>
                <w:b/>
                <w:spacing w:val="-2"/>
              </w:rPr>
              <w:t>vegetal</w:t>
            </w:r>
          </w:p>
          <w:p w14:paraId="59D5E29B" w14:textId="77777777" w:rsidR="00A9693B" w:rsidRDefault="00A9693B">
            <w:pPr>
              <w:pStyle w:val="TableParagraph"/>
              <w:spacing w:line="237" w:lineRule="auto"/>
              <w:ind w:left="108"/>
            </w:pPr>
            <w:r>
              <w:rPr>
                <w:b/>
              </w:rPr>
              <w:t>1.</w:t>
            </w:r>
            <w:r>
              <w:rPr>
                <w:b/>
                <w:spacing w:val="80"/>
                <w:w w:val="150"/>
              </w:rPr>
              <w:t xml:space="preserve"> </w:t>
            </w:r>
            <w:r>
              <w:rPr>
                <w:b/>
              </w:rPr>
              <w:t>Legumicultură</w:t>
            </w:r>
            <w:r>
              <w:rPr>
                <w:b/>
                <w:spacing w:val="26"/>
              </w:rPr>
              <w:t xml:space="preserve"> </w:t>
            </w:r>
            <w:r>
              <w:rPr>
                <w:i/>
              </w:rPr>
              <w:t>(se referă atât</w:t>
            </w:r>
            <w:r>
              <w:rPr>
                <w:i/>
                <w:spacing w:val="30"/>
              </w:rPr>
              <w:t xml:space="preserve"> </w:t>
            </w:r>
            <w:r>
              <w:rPr>
                <w:i/>
              </w:rPr>
              <w:t>la legumele în câmp cât</w:t>
            </w:r>
            <w:r>
              <w:rPr>
                <w:i/>
                <w:spacing w:val="27"/>
              </w:rPr>
              <w:t xml:space="preserve"> </w:t>
            </w:r>
            <w:r>
              <w:rPr>
                <w:i/>
              </w:rPr>
              <w:t>şi</w:t>
            </w:r>
            <w:r>
              <w:rPr>
                <w:i/>
                <w:spacing w:val="26"/>
              </w:rPr>
              <w:t xml:space="preserve"> </w:t>
            </w:r>
            <w:r>
              <w:rPr>
                <w:i/>
              </w:rPr>
              <w:t>la cele în spaţii protejate, inclusiv ciupercăriile din spaţiile climatizate)</w:t>
            </w:r>
            <w:r>
              <w:t>, inclusiv producere</w:t>
            </w:r>
            <w:r>
              <w:rPr>
                <w:spacing w:val="-5"/>
              </w:rPr>
              <w:t xml:space="preserve"> </w:t>
            </w:r>
            <w:r>
              <w:t>de</w:t>
            </w:r>
          </w:p>
          <w:p w14:paraId="269FABAF" w14:textId="77777777" w:rsidR="00A9693B" w:rsidRDefault="00A9693B">
            <w:pPr>
              <w:pStyle w:val="TableParagraph"/>
              <w:spacing w:before="1" w:line="251" w:lineRule="exact"/>
              <w:ind w:left="108"/>
            </w:pPr>
            <w:r>
              <w:t>material</w:t>
            </w:r>
            <w:r>
              <w:rPr>
                <w:spacing w:val="-11"/>
              </w:rPr>
              <w:t xml:space="preserve"> </w:t>
            </w:r>
            <w:r>
              <w:t>săditor/sămânță</w:t>
            </w:r>
            <w:r>
              <w:rPr>
                <w:spacing w:val="-11"/>
              </w:rPr>
              <w:t xml:space="preserve"> </w:t>
            </w:r>
            <w:r>
              <w:t>de</w:t>
            </w:r>
            <w:r>
              <w:rPr>
                <w:spacing w:val="-10"/>
              </w:rPr>
              <w:t xml:space="preserve"> </w:t>
            </w:r>
            <w:r>
              <w:rPr>
                <w:spacing w:val="-2"/>
              </w:rPr>
              <w:t>legume;</w:t>
            </w:r>
          </w:p>
          <w:p w14:paraId="568A2CDE" w14:textId="77777777" w:rsidR="00A9693B" w:rsidRDefault="00A9693B">
            <w:pPr>
              <w:pStyle w:val="TableParagraph"/>
              <w:numPr>
                <w:ilvl w:val="0"/>
                <w:numId w:val="7"/>
              </w:numPr>
              <w:tabs>
                <w:tab w:val="left" w:pos="636"/>
                <w:tab w:val="left" w:pos="637"/>
                <w:tab w:val="left" w:pos="1903"/>
                <w:tab w:val="left" w:pos="3408"/>
                <w:tab w:val="left" w:pos="4553"/>
                <w:tab w:val="left" w:pos="5552"/>
                <w:tab w:val="left" w:pos="6529"/>
              </w:tabs>
              <w:spacing w:line="230" w:lineRule="auto"/>
              <w:ind w:right="1022" w:firstLine="0"/>
              <w:rPr>
                <w:b/>
              </w:rPr>
            </w:pPr>
            <w:r>
              <w:rPr>
                <w:b/>
                <w:spacing w:val="-2"/>
              </w:rPr>
              <w:t>Producere</w:t>
            </w:r>
            <w:r>
              <w:rPr>
                <w:b/>
              </w:rPr>
              <w:tab/>
              <w:t>de</w:t>
            </w:r>
            <w:r>
              <w:rPr>
                <w:b/>
                <w:spacing w:val="80"/>
              </w:rPr>
              <w:t xml:space="preserve"> </w:t>
            </w:r>
            <w:r>
              <w:rPr>
                <w:b/>
              </w:rPr>
              <w:t>sămânță</w:t>
            </w:r>
            <w:r>
              <w:rPr>
                <w:b/>
              </w:rPr>
              <w:tab/>
            </w:r>
            <w:r>
              <w:rPr>
                <w:b/>
                <w:spacing w:val="-2"/>
              </w:rPr>
              <w:t>/material</w:t>
            </w:r>
            <w:r>
              <w:rPr>
                <w:b/>
              </w:rPr>
              <w:tab/>
            </w:r>
            <w:r>
              <w:rPr>
                <w:b/>
                <w:spacing w:val="-2"/>
              </w:rPr>
              <w:t>săditor,</w:t>
            </w:r>
            <w:r>
              <w:rPr>
                <w:b/>
              </w:rPr>
              <w:tab/>
            </w:r>
            <w:r>
              <w:rPr>
                <w:b/>
                <w:spacing w:val="-2"/>
              </w:rPr>
              <w:t>inclusiv</w:t>
            </w:r>
            <w:r>
              <w:rPr>
                <w:b/>
              </w:rPr>
              <w:tab/>
            </w:r>
            <w:r>
              <w:rPr>
                <w:b/>
                <w:spacing w:val="-2"/>
              </w:rPr>
              <w:t xml:space="preserve">pentru </w:t>
            </w:r>
            <w:r>
              <w:rPr>
                <w:b/>
              </w:rPr>
              <w:t>pepiniere</w:t>
            </w:r>
            <w:r>
              <w:rPr>
                <w:b/>
                <w:spacing w:val="-8"/>
              </w:rPr>
              <w:t xml:space="preserve"> </w:t>
            </w:r>
            <w:r>
              <w:rPr>
                <w:b/>
              </w:rPr>
              <w:t>pomicole</w:t>
            </w:r>
            <w:r>
              <w:rPr>
                <w:b/>
                <w:spacing w:val="-9"/>
              </w:rPr>
              <w:t xml:space="preserve"> </w:t>
            </w:r>
            <w:r>
              <w:rPr>
                <w:b/>
              </w:rPr>
              <w:t>şi</w:t>
            </w:r>
            <w:r>
              <w:rPr>
                <w:b/>
                <w:spacing w:val="-9"/>
              </w:rPr>
              <w:t xml:space="preserve"> </w:t>
            </w:r>
            <w:r>
              <w:rPr>
                <w:b/>
              </w:rPr>
              <w:t>viticole</w:t>
            </w:r>
            <w:r>
              <w:rPr>
                <w:b/>
                <w:spacing w:val="-6"/>
              </w:rPr>
              <w:t xml:space="preserve"> </w:t>
            </w:r>
            <w:r>
              <w:rPr>
                <w:b/>
              </w:rPr>
              <w:t>-</w:t>
            </w:r>
            <w:r>
              <w:rPr>
                <w:b/>
                <w:spacing w:val="-4"/>
              </w:rPr>
              <w:t xml:space="preserve"> </w:t>
            </w:r>
            <w:r>
              <w:rPr>
                <w:b/>
              </w:rPr>
              <w:t>exceptând</w:t>
            </w:r>
            <w:r>
              <w:rPr>
                <w:b/>
                <w:spacing w:val="-5"/>
              </w:rPr>
              <w:t xml:space="preserve"> </w:t>
            </w:r>
            <w:r>
              <w:rPr>
                <w:b/>
              </w:rPr>
              <w:t>cele</w:t>
            </w:r>
            <w:r>
              <w:rPr>
                <w:b/>
                <w:spacing w:val="-13"/>
              </w:rPr>
              <w:t xml:space="preserve"> </w:t>
            </w:r>
            <w:r>
              <w:rPr>
                <w:b/>
              </w:rPr>
              <w:t>pentru</w:t>
            </w:r>
            <w:r>
              <w:rPr>
                <w:b/>
                <w:spacing w:val="-7"/>
              </w:rPr>
              <w:t xml:space="preserve"> </w:t>
            </w:r>
            <w:r>
              <w:rPr>
                <w:b/>
                <w:spacing w:val="-2"/>
              </w:rPr>
              <w:t>legumicultură</w:t>
            </w:r>
          </w:p>
          <w:p w14:paraId="7D6331D1" w14:textId="0DE827C1" w:rsidR="00A9693B" w:rsidRDefault="00A9693B" w:rsidP="00223F03">
            <w:pPr>
              <w:pStyle w:val="TableParagraph"/>
              <w:numPr>
                <w:ilvl w:val="0"/>
                <w:numId w:val="7"/>
              </w:numPr>
              <w:tabs>
                <w:tab w:val="left" w:pos="636"/>
                <w:tab w:val="left" w:pos="637"/>
              </w:tabs>
              <w:spacing w:before="1" w:line="251" w:lineRule="exact"/>
              <w:ind w:left="636" w:hanging="424"/>
            </w:pPr>
            <w:r>
              <w:rPr>
                <w:b/>
              </w:rPr>
              <w:t>Pomicultură,</w:t>
            </w:r>
            <w:r>
              <w:rPr>
                <w:b/>
                <w:spacing w:val="-14"/>
              </w:rPr>
              <w:t xml:space="preserve"> </w:t>
            </w:r>
            <w:r>
              <w:rPr>
                <w:b/>
              </w:rPr>
              <w:t>exceptând</w:t>
            </w:r>
            <w:r>
              <w:rPr>
                <w:b/>
                <w:spacing w:val="-16"/>
              </w:rPr>
              <w:t xml:space="preserve"> </w:t>
            </w:r>
            <w:r>
              <w:rPr>
                <w:b/>
              </w:rPr>
              <w:t>pepinierele</w:t>
            </w:r>
            <w:r>
              <w:rPr>
                <w:b/>
                <w:spacing w:val="-14"/>
              </w:rPr>
              <w:t xml:space="preserve"> </w:t>
            </w:r>
            <w:r>
              <w:rPr>
                <w:b/>
                <w:spacing w:val="-2"/>
              </w:rPr>
              <w:t>pomicole</w:t>
            </w:r>
          </w:p>
        </w:tc>
        <w:tc>
          <w:tcPr>
            <w:tcW w:w="1167" w:type="dxa"/>
          </w:tcPr>
          <w:p w14:paraId="47CFD132" w14:textId="77777777" w:rsidR="00A9693B" w:rsidRDefault="00A9693B">
            <w:pPr>
              <w:pStyle w:val="TableParagraph"/>
              <w:spacing w:line="245" w:lineRule="exact"/>
              <w:ind w:left="105"/>
              <w:rPr>
                <w:b/>
                <w:color w:val="FF0000"/>
              </w:rPr>
            </w:pPr>
          </w:p>
          <w:p w14:paraId="06CCB4B8" w14:textId="06C828BF" w:rsidR="00A9693B" w:rsidRDefault="00A9693B">
            <w:pPr>
              <w:pStyle w:val="TableParagraph"/>
              <w:spacing w:line="245" w:lineRule="exact"/>
              <w:ind w:left="105"/>
              <w:rPr>
                <w:b/>
              </w:rPr>
            </w:pPr>
            <w:r>
              <w:rPr>
                <w:b/>
                <w:color w:val="FF0000"/>
              </w:rPr>
              <w:t>20</w:t>
            </w:r>
            <w:r>
              <w:rPr>
                <w:b/>
                <w:color w:val="FF0000"/>
                <w:spacing w:val="-2"/>
              </w:rPr>
              <w:t xml:space="preserve"> </w:t>
            </w:r>
            <w:r>
              <w:rPr>
                <w:b/>
                <w:color w:val="FF0000"/>
                <w:spacing w:val="-5"/>
              </w:rPr>
              <w:t>p.</w:t>
            </w:r>
          </w:p>
          <w:p w14:paraId="37043180" w14:textId="77777777" w:rsidR="00A9693B" w:rsidRDefault="00A9693B">
            <w:pPr>
              <w:pStyle w:val="TableParagraph"/>
              <w:spacing w:line="241" w:lineRule="exact"/>
              <w:ind w:left="105"/>
              <w:rPr>
                <w:b/>
                <w:color w:val="FF0000"/>
              </w:rPr>
            </w:pPr>
          </w:p>
          <w:p w14:paraId="0D286187" w14:textId="77777777" w:rsidR="00A9693B" w:rsidRDefault="00A9693B">
            <w:pPr>
              <w:pStyle w:val="TableParagraph"/>
              <w:spacing w:line="241" w:lineRule="exact"/>
              <w:ind w:left="105"/>
              <w:rPr>
                <w:b/>
                <w:color w:val="FF0000"/>
              </w:rPr>
            </w:pPr>
          </w:p>
          <w:p w14:paraId="763DA30C" w14:textId="36EBBFC3" w:rsidR="00A9693B" w:rsidRDefault="00A9693B">
            <w:pPr>
              <w:pStyle w:val="TableParagraph"/>
              <w:spacing w:line="241" w:lineRule="exact"/>
              <w:ind w:left="105"/>
              <w:rPr>
                <w:b/>
              </w:rPr>
            </w:pPr>
            <w:r>
              <w:rPr>
                <w:b/>
                <w:color w:val="FF0000"/>
              </w:rPr>
              <w:t>15</w:t>
            </w:r>
            <w:r>
              <w:rPr>
                <w:b/>
                <w:color w:val="FF0000"/>
                <w:spacing w:val="-2"/>
              </w:rPr>
              <w:t xml:space="preserve"> </w:t>
            </w:r>
            <w:r>
              <w:rPr>
                <w:b/>
                <w:color w:val="FF0000"/>
                <w:spacing w:val="-5"/>
              </w:rPr>
              <w:t>p.</w:t>
            </w:r>
          </w:p>
          <w:p w14:paraId="35A50A02" w14:textId="77777777" w:rsidR="00A9693B" w:rsidRDefault="00A9693B">
            <w:pPr>
              <w:pStyle w:val="TableParagraph"/>
              <w:spacing w:before="11"/>
              <w:rPr>
                <w:sz w:val="20"/>
              </w:rPr>
            </w:pPr>
          </w:p>
          <w:p w14:paraId="617B1323" w14:textId="177DB1F1" w:rsidR="00A9693B" w:rsidRDefault="00A9693B" w:rsidP="004B35B2">
            <w:pPr>
              <w:pStyle w:val="TableParagraph"/>
              <w:ind w:left="105"/>
              <w:rPr>
                <w:b/>
              </w:rPr>
            </w:pPr>
            <w:r>
              <w:rPr>
                <w:b/>
                <w:color w:val="FF0000"/>
              </w:rPr>
              <w:t>10</w:t>
            </w:r>
            <w:r>
              <w:rPr>
                <w:b/>
                <w:color w:val="FF0000"/>
                <w:spacing w:val="-2"/>
              </w:rPr>
              <w:t xml:space="preserve"> </w:t>
            </w:r>
            <w:r>
              <w:rPr>
                <w:b/>
                <w:color w:val="FF0000"/>
                <w:spacing w:val="-5"/>
              </w:rPr>
              <w:t>p.</w:t>
            </w:r>
          </w:p>
        </w:tc>
      </w:tr>
    </w:tbl>
    <w:p w14:paraId="1BFF1BB4" w14:textId="77777777" w:rsidR="005B4DD7" w:rsidRDefault="005B4DD7">
      <w:pPr>
        <w:sectPr w:rsidR="005B4DD7">
          <w:pgSz w:w="11930" w:h="16850"/>
          <w:pgMar w:top="1680" w:right="320" w:bottom="660" w:left="840" w:header="732" w:footer="465" w:gutter="0"/>
          <w:cols w:space="720"/>
        </w:sectPr>
      </w:pPr>
    </w:p>
    <w:p w14:paraId="24D688E8" w14:textId="77777777" w:rsidR="005B4DD7" w:rsidRDefault="005B4DD7">
      <w:pPr>
        <w:pStyle w:val="BodyText"/>
        <w:spacing w:before="1"/>
        <w:rPr>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8"/>
        <w:gridCol w:w="8315"/>
        <w:gridCol w:w="1167"/>
      </w:tblGrid>
      <w:tr w:rsidR="005B4DD7" w14:paraId="47A857DC" w14:textId="77777777">
        <w:trPr>
          <w:trHeight w:val="6136"/>
        </w:trPr>
        <w:tc>
          <w:tcPr>
            <w:tcW w:w="578" w:type="dxa"/>
            <w:tcBorders>
              <w:top w:val="nil"/>
            </w:tcBorders>
          </w:tcPr>
          <w:p w14:paraId="554EEED1" w14:textId="77777777" w:rsidR="005B4DD7" w:rsidRDefault="005B4DD7">
            <w:pPr>
              <w:pStyle w:val="TableParagraph"/>
              <w:rPr>
                <w:rFonts w:ascii="Times New Roman"/>
                <w:sz w:val="20"/>
              </w:rPr>
            </w:pPr>
          </w:p>
        </w:tc>
        <w:tc>
          <w:tcPr>
            <w:tcW w:w="8315" w:type="dxa"/>
            <w:tcBorders>
              <w:top w:val="nil"/>
            </w:tcBorders>
          </w:tcPr>
          <w:p w14:paraId="502CAD27" w14:textId="77777777" w:rsidR="005B4DD7" w:rsidRDefault="00000000">
            <w:pPr>
              <w:pStyle w:val="TableParagraph"/>
              <w:numPr>
                <w:ilvl w:val="0"/>
                <w:numId w:val="6"/>
              </w:numPr>
              <w:tabs>
                <w:tab w:val="left" w:pos="495"/>
              </w:tabs>
              <w:spacing w:line="237" w:lineRule="exact"/>
              <w:ind w:hanging="282"/>
              <w:rPr>
                <w:b/>
              </w:rPr>
            </w:pPr>
            <w:r>
              <w:rPr>
                <w:b/>
              </w:rPr>
              <w:t>Sector</w:t>
            </w:r>
            <w:r>
              <w:rPr>
                <w:b/>
                <w:spacing w:val="-10"/>
              </w:rPr>
              <w:t xml:space="preserve"> </w:t>
            </w:r>
            <w:r>
              <w:rPr>
                <w:b/>
                <w:spacing w:val="-2"/>
              </w:rPr>
              <w:t>zootehnic</w:t>
            </w:r>
          </w:p>
          <w:p w14:paraId="5CFB9A37" w14:textId="77777777" w:rsidR="005B4DD7" w:rsidRDefault="00000000">
            <w:pPr>
              <w:pStyle w:val="TableParagraph"/>
              <w:numPr>
                <w:ilvl w:val="1"/>
                <w:numId w:val="6"/>
              </w:numPr>
              <w:tabs>
                <w:tab w:val="left" w:pos="638"/>
                <w:tab w:val="left" w:pos="639"/>
              </w:tabs>
              <w:spacing w:line="249" w:lineRule="exact"/>
              <w:ind w:hanging="426"/>
              <w:rPr>
                <w:b/>
              </w:rPr>
            </w:pPr>
            <w:r>
              <w:rPr>
                <w:b/>
              </w:rPr>
              <w:t>Bovine</w:t>
            </w:r>
            <w:r>
              <w:rPr>
                <w:b/>
                <w:spacing w:val="-6"/>
              </w:rPr>
              <w:t xml:space="preserve"> </w:t>
            </w:r>
            <w:r>
              <w:rPr>
                <w:b/>
              </w:rPr>
              <w:t>(sunt</w:t>
            </w:r>
            <w:r>
              <w:rPr>
                <w:b/>
                <w:spacing w:val="-5"/>
              </w:rPr>
              <w:t xml:space="preserve"> </w:t>
            </w:r>
            <w:r>
              <w:rPr>
                <w:b/>
              </w:rPr>
              <w:t>incluse</w:t>
            </w:r>
            <w:r>
              <w:rPr>
                <w:b/>
                <w:spacing w:val="-6"/>
              </w:rPr>
              <w:t xml:space="preserve"> </w:t>
            </w:r>
            <w:r>
              <w:rPr>
                <w:b/>
              </w:rPr>
              <w:t>şi</w:t>
            </w:r>
            <w:r>
              <w:rPr>
                <w:b/>
                <w:spacing w:val="-9"/>
              </w:rPr>
              <w:t xml:space="preserve"> </w:t>
            </w:r>
            <w:r>
              <w:rPr>
                <w:b/>
                <w:spacing w:val="-2"/>
              </w:rPr>
              <w:t>bubalinele)</w:t>
            </w:r>
          </w:p>
          <w:p w14:paraId="3B582325" w14:textId="77777777" w:rsidR="005B4DD7" w:rsidRDefault="00000000">
            <w:pPr>
              <w:pStyle w:val="TableParagraph"/>
              <w:numPr>
                <w:ilvl w:val="1"/>
                <w:numId w:val="6"/>
              </w:numPr>
              <w:tabs>
                <w:tab w:val="left" w:pos="638"/>
                <w:tab w:val="left" w:pos="639"/>
              </w:tabs>
              <w:spacing w:before="8" w:line="255" w:lineRule="exact"/>
              <w:ind w:hanging="426"/>
              <w:rPr>
                <w:b/>
              </w:rPr>
            </w:pPr>
            <w:r>
              <w:rPr>
                <w:b/>
                <w:spacing w:val="-2"/>
              </w:rPr>
              <w:t>Apicultură</w:t>
            </w:r>
          </w:p>
          <w:p w14:paraId="3F492340" w14:textId="77777777" w:rsidR="005B4DD7" w:rsidRDefault="00000000">
            <w:pPr>
              <w:pStyle w:val="TableParagraph"/>
              <w:numPr>
                <w:ilvl w:val="1"/>
                <w:numId w:val="6"/>
              </w:numPr>
              <w:tabs>
                <w:tab w:val="left" w:pos="636"/>
                <w:tab w:val="left" w:pos="637"/>
              </w:tabs>
              <w:spacing w:line="255" w:lineRule="exact"/>
              <w:ind w:left="636" w:hanging="424"/>
              <w:rPr>
                <w:b/>
              </w:rPr>
            </w:pPr>
            <w:r>
              <w:rPr>
                <w:b/>
              </w:rPr>
              <w:t>Ovine</w:t>
            </w:r>
            <w:r>
              <w:rPr>
                <w:b/>
                <w:spacing w:val="-3"/>
              </w:rPr>
              <w:t xml:space="preserve"> </w:t>
            </w:r>
            <w:r>
              <w:rPr>
                <w:b/>
              </w:rPr>
              <w:t>și</w:t>
            </w:r>
            <w:r>
              <w:rPr>
                <w:b/>
                <w:spacing w:val="-4"/>
              </w:rPr>
              <w:t xml:space="preserve"> </w:t>
            </w:r>
            <w:r>
              <w:rPr>
                <w:b/>
                <w:spacing w:val="-2"/>
              </w:rPr>
              <w:t>caprine</w:t>
            </w:r>
          </w:p>
          <w:p w14:paraId="73DA1BCC" w14:textId="77777777" w:rsidR="005B4DD7" w:rsidRDefault="00000000">
            <w:pPr>
              <w:pStyle w:val="TableParagraph"/>
              <w:spacing w:before="2"/>
              <w:ind w:left="213"/>
              <w:rPr>
                <w:i/>
              </w:rPr>
            </w:pPr>
            <w:r>
              <w:rPr>
                <w:i/>
              </w:rPr>
              <w:t>Pentru</w:t>
            </w:r>
            <w:r>
              <w:rPr>
                <w:i/>
                <w:spacing w:val="80"/>
              </w:rPr>
              <w:t xml:space="preserve"> </w:t>
            </w:r>
            <w:r>
              <w:rPr>
                <w:i/>
              </w:rPr>
              <w:t>acordarea</w:t>
            </w:r>
            <w:r>
              <w:rPr>
                <w:i/>
                <w:spacing w:val="80"/>
              </w:rPr>
              <w:t xml:space="preserve"> </w:t>
            </w:r>
            <w:r>
              <w:rPr>
                <w:i/>
              </w:rPr>
              <w:t>punctajului</w:t>
            </w:r>
            <w:r>
              <w:rPr>
                <w:i/>
                <w:spacing w:val="80"/>
              </w:rPr>
              <w:t xml:space="preserve"> </w:t>
            </w:r>
            <w:r>
              <w:rPr>
                <w:i/>
              </w:rPr>
              <w:t>de</w:t>
            </w:r>
            <w:r>
              <w:rPr>
                <w:i/>
                <w:spacing w:val="80"/>
              </w:rPr>
              <w:t xml:space="preserve"> </w:t>
            </w:r>
            <w:r>
              <w:rPr>
                <w:i/>
              </w:rPr>
              <w:t>selecție</w:t>
            </w:r>
            <w:r>
              <w:rPr>
                <w:i/>
                <w:spacing w:val="80"/>
              </w:rPr>
              <w:t xml:space="preserve"> </w:t>
            </w:r>
            <w:r>
              <w:rPr>
                <w:i/>
              </w:rPr>
              <w:t>se</w:t>
            </w:r>
            <w:r>
              <w:rPr>
                <w:i/>
                <w:spacing w:val="80"/>
              </w:rPr>
              <w:t xml:space="preserve"> </w:t>
            </w:r>
            <w:r>
              <w:rPr>
                <w:i/>
              </w:rPr>
              <w:t>va</w:t>
            </w:r>
            <w:r>
              <w:rPr>
                <w:i/>
                <w:spacing w:val="80"/>
              </w:rPr>
              <w:t xml:space="preserve"> </w:t>
            </w:r>
            <w:r>
              <w:rPr>
                <w:i/>
              </w:rPr>
              <w:t>ține</w:t>
            </w:r>
            <w:r>
              <w:rPr>
                <w:i/>
                <w:spacing w:val="80"/>
              </w:rPr>
              <w:t xml:space="preserve"> </w:t>
            </w:r>
            <w:r>
              <w:rPr>
                <w:i/>
              </w:rPr>
              <w:t>cont</w:t>
            </w:r>
            <w:r>
              <w:rPr>
                <w:i/>
                <w:spacing w:val="80"/>
              </w:rPr>
              <w:t xml:space="preserve"> </w:t>
            </w:r>
            <w:r>
              <w:rPr>
                <w:i/>
              </w:rPr>
              <w:t>de</w:t>
            </w:r>
            <w:r>
              <w:rPr>
                <w:i/>
                <w:spacing w:val="80"/>
              </w:rPr>
              <w:t xml:space="preserve"> </w:t>
            </w:r>
            <w:r>
              <w:rPr>
                <w:i/>
              </w:rPr>
              <w:t>ponderea culturilor sau speciilor de</w:t>
            </w:r>
          </w:p>
          <w:p w14:paraId="1169613D" w14:textId="77777777" w:rsidR="005B4DD7" w:rsidRDefault="00000000">
            <w:pPr>
              <w:pStyle w:val="TableParagraph"/>
              <w:spacing w:before="2" w:line="237" w:lineRule="auto"/>
              <w:ind w:left="213" w:right="1260"/>
              <w:rPr>
                <w:i/>
              </w:rPr>
            </w:pPr>
            <w:r>
              <w:rPr>
                <w:i/>
              </w:rPr>
              <w:t>animale în cadrul calculului SO care trebuie să fie dominantă în total SO exploataţie.</w:t>
            </w:r>
          </w:p>
          <w:p w14:paraId="12C42C04" w14:textId="77777777" w:rsidR="005B4DD7" w:rsidRDefault="00000000">
            <w:pPr>
              <w:pStyle w:val="TableParagraph"/>
              <w:ind w:left="208" w:right="116"/>
              <w:jc w:val="both"/>
              <w:rPr>
                <w:i/>
              </w:rPr>
            </w:pPr>
            <w:r>
              <w:rPr>
                <w:i/>
              </w:rPr>
              <w:t>Se vor acorda 20 de puncte pentru o exploataţie legumicolă (inclusiv in cazul producerii</w:t>
            </w:r>
            <w:r>
              <w:rPr>
                <w:i/>
                <w:spacing w:val="40"/>
              </w:rPr>
              <w:t xml:space="preserve"> </w:t>
            </w:r>
            <w:r>
              <w:rPr>
                <w:i/>
              </w:rPr>
              <w:t>de material săditor şi/sau material semincer pentru culturile de legume)</w:t>
            </w:r>
            <w:r>
              <w:rPr>
                <w:i/>
                <w:spacing w:val="40"/>
              </w:rPr>
              <w:t xml:space="preserve"> </w:t>
            </w:r>
            <w:r>
              <w:rPr>
                <w:i/>
              </w:rPr>
              <w:t>şi 15 de puncte pentru o exploataţie care</w:t>
            </w:r>
            <w:r>
              <w:rPr>
                <w:i/>
                <w:spacing w:val="40"/>
              </w:rPr>
              <w:t xml:space="preserve"> </w:t>
            </w:r>
            <w:r>
              <w:rPr>
                <w:i/>
              </w:rPr>
              <w:t>vizează producerea de sămânţă şi</w:t>
            </w:r>
            <w:r>
              <w:rPr>
                <w:i/>
                <w:spacing w:val="40"/>
              </w:rPr>
              <w:t xml:space="preserve"> </w:t>
            </w:r>
            <w:r>
              <w:rPr>
                <w:i/>
              </w:rPr>
              <w:t>material săditor (inclusiv pentru pepiniere pomicole şi viticole)– doar exploataţiile care vizează celelalte tipuri de cultură, excluzându-se la acest punct culturile de legume.</w:t>
            </w:r>
          </w:p>
          <w:p w14:paraId="0AD95A8A" w14:textId="77777777" w:rsidR="005B4DD7" w:rsidRDefault="00000000">
            <w:pPr>
              <w:pStyle w:val="TableParagraph"/>
              <w:spacing w:before="6" w:line="232" w:lineRule="auto"/>
              <w:ind w:left="256" w:right="184"/>
              <w:jc w:val="both"/>
              <w:rPr>
                <w:i/>
              </w:rPr>
            </w:pPr>
            <w:r>
              <w:rPr>
                <w:i/>
              </w:rPr>
              <w:t>În cazul culturilor pomicole, pentru pepiniere punctajul va fi acordat în</w:t>
            </w:r>
            <w:r>
              <w:rPr>
                <w:i/>
                <w:spacing w:val="80"/>
              </w:rPr>
              <w:t xml:space="preserve"> </w:t>
            </w:r>
            <w:r>
              <w:rPr>
                <w:i/>
              </w:rPr>
              <w:t>cadrul celui de – al doilea criteriu de selecţie.</w:t>
            </w:r>
          </w:p>
          <w:p w14:paraId="4F7325BE" w14:textId="77777777" w:rsidR="005B4DD7" w:rsidRDefault="00000000">
            <w:pPr>
              <w:pStyle w:val="TableParagraph"/>
              <w:spacing w:before="10"/>
              <w:ind w:left="213" w:right="178"/>
              <w:jc w:val="both"/>
              <w:rPr>
                <w:i/>
              </w:rPr>
            </w:pPr>
            <w:r>
              <w:rPr>
                <w:i/>
              </w:rPr>
              <w:t xml:space="preserve">În cazul exploataţiilor mixte când proiectul a fost încadrat pe sectorul vegetal/zootehnic (aceasta reprezentând componenta majoritară măsurată în SO din total exploataţie), analiza SO a grupei de cultură/animale se va face comparativ cu totalul SO al sectorului vegetal/zootehnic, nu cu total SO al </w:t>
            </w:r>
            <w:r>
              <w:rPr>
                <w:i/>
                <w:spacing w:val="-2"/>
              </w:rPr>
              <w:t>exploataţiei.</w:t>
            </w:r>
          </w:p>
          <w:p w14:paraId="0F7BBA0D" w14:textId="77777777" w:rsidR="005B4DD7" w:rsidRDefault="00000000">
            <w:pPr>
              <w:pStyle w:val="TableParagraph"/>
              <w:ind w:left="213" w:right="183"/>
              <w:jc w:val="both"/>
              <w:rPr>
                <w:i/>
              </w:rPr>
            </w:pPr>
            <w:r>
              <w:rPr>
                <w:i/>
                <w:color w:val="C00000"/>
              </w:rPr>
              <w:t xml:space="preserve">N.B.! </w:t>
            </w:r>
            <w:r>
              <w:rPr>
                <w:i/>
              </w:rPr>
              <w:t>Beneficiarul va trebui să-şi menţină ca prioritară, pe toată perioada de monitorizare a proiectului, grupa mare de cultură/animale pentru care a primit punctaj.</w:t>
            </w:r>
          </w:p>
        </w:tc>
        <w:tc>
          <w:tcPr>
            <w:tcW w:w="1167" w:type="dxa"/>
            <w:tcBorders>
              <w:top w:val="nil"/>
            </w:tcBorders>
          </w:tcPr>
          <w:p w14:paraId="189D37E7" w14:textId="77777777" w:rsidR="005B4DD7" w:rsidRDefault="00000000">
            <w:pPr>
              <w:pStyle w:val="TableParagraph"/>
              <w:spacing w:line="243" w:lineRule="exact"/>
              <w:ind w:left="105"/>
              <w:rPr>
                <w:b/>
              </w:rPr>
            </w:pPr>
            <w:r>
              <w:rPr>
                <w:b/>
                <w:color w:val="FF0000"/>
              </w:rPr>
              <w:t>20</w:t>
            </w:r>
            <w:r>
              <w:rPr>
                <w:b/>
                <w:color w:val="FF0000"/>
                <w:spacing w:val="-2"/>
              </w:rPr>
              <w:t xml:space="preserve"> </w:t>
            </w:r>
            <w:r>
              <w:rPr>
                <w:b/>
                <w:color w:val="FF0000"/>
                <w:spacing w:val="-5"/>
              </w:rPr>
              <w:t>p.</w:t>
            </w:r>
          </w:p>
          <w:p w14:paraId="62764EB7" w14:textId="77777777" w:rsidR="005B4DD7" w:rsidRDefault="005B4DD7">
            <w:pPr>
              <w:pStyle w:val="TableParagraph"/>
              <w:spacing w:before="9"/>
              <w:rPr>
                <w:sz w:val="20"/>
              </w:rPr>
            </w:pPr>
          </w:p>
          <w:p w14:paraId="6FB6AC5A" w14:textId="77777777" w:rsidR="005B4DD7" w:rsidRDefault="00000000">
            <w:pPr>
              <w:pStyle w:val="TableParagraph"/>
              <w:ind w:left="105"/>
              <w:rPr>
                <w:b/>
              </w:rPr>
            </w:pPr>
            <w:r>
              <w:rPr>
                <w:b/>
                <w:color w:val="FF0000"/>
              </w:rPr>
              <w:t>15</w:t>
            </w:r>
            <w:r>
              <w:rPr>
                <w:b/>
                <w:color w:val="FF0000"/>
                <w:spacing w:val="-2"/>
              </w:rPr>
              <w:t xml:space="preserve"> </w:t>
            </w:r>
            <w:r>
              <w:rPr>
                <w:b/>
                <w:color w:val="FF0000"/>
                <w:spacing w:val="-5"/>
              </w:rPr>
              <w:t>p.</w:t>
            </w:r>
          </w:p>
          <w:p w14:paraId="4DFEEBC9" w14:textId="4AFBFCB0" w:rsidR="005B4DD7" w:rsidRDefault="00A9693B" w:rsidP="00A9693B">
            <w:pPr>
              <w:pStyle w:val="TableParagraph"/>
              <w:spacing w:before="8"/>
              <w:rPr>
                <w:b/>
              </w:rPr>
            </w:pPr>
            <w:r>
              <w:rPr>
                <w:b/>
                <w:color w:val="FF0000"/>
              </w:rPr>
              <w:t xml:space="preserve">  10</w:t>
            </w:r>
            <w:r>
              <w:rPr>
                <w:b/>
                <w:color w:val="FF0000"/>
                <w:spacing w:val="-2"/>
              </w:rPr>
              <w:t xml:space="preserve"> </w:t>
            </w:r>
            <w:r>
              <w:rPr>
                <w:b/>
                <w:color w:val="FF0000"/>
                <w:spacing w:val="-5"/>
              </w:rPr>
              <w:t>p.</w:t>
            </w:r>
          </w:p>
        </w:tc>
      </w:tr>
      <w:tr w:rsidR="005B4DD7" w14:paraId="659D8D4E" w14:textId="77777777">
        <w:trPr>
          <w:trHeight w:val="479"/>
        </w:trPr>
        <w:tc>
          <w:tcPr>
            <w:tcW w:w="578" w:type="dxa"/>
            <w:shd w:val="clear" w:color="auto" w:fill="EAEFDD"/>
          </w:tcPr>
          <w:p w14:paraId="203F6499" w14:textId="77777777" w:rsidR="005B4DD7" w:rsidRDefault="00000000">
            <w:pPr>
              <w:pStyle w:val="TableParagraph"/>
              <w:spacing w:line="243" w:lineRule="exact"/>
              <w:ind w:left="92" w:right="86"/>
              <w:jc w:val="center"/>
            </w:pPr>
            <w:r>
              <w:rPr>
                <w:spacing w:val="-5"/>
              </w:rPr>
              <w:t>2.</w:t>
            </w:r>
          </w:p>
        </w:tc>
        <w:tc>
          <w:tcPr>
            <w:tcW w:w="8315" w:type="dxa"/>
            <w:shd w:val="clear" w:color="auto" w:fill="EAEFDD"/>
          </w:tcPr>
          <w:p w14:paraId="3B02F49C" w14:textId="77777777" w:rsidR="005B4DD7" w:rsidRDefault="00000000">
            <w:pPr>
              <w:pStyle w:val="TableParagraph"/>
              <w:spacing w:line="260" w:lineRule="exact"/>
              <w:ind w:left="213"/>
              <w:rPr>
                <w:b/>
                <w:i/>
              </w:rPr>
            </w:pPr>
            <w:r>
              <w:rPr>
                <w:b/>
                <w:i/>
              </w:rPr>
              <w:t>Principiul</w:t>
            </w:r>
            <w:r>
              <w:rPr>
                <w:b/>
                <w:i/>
                <w:spacing w:val="-12"/>
              </w:rPr>
              <w:t xml:space="preserve"> </w:t>
            </w:r>
            <w:r>
              <w:rPr>
                <w:b/>
                <w:i/>
              </w:rPr>
              <w:t>nivelului</w:t>
            </w:r>
            <w:r>
              <w:rPr>
                <w:b/>
                <w:i/>
                <w:spacing w:val="-7"/>
              </w:rPr>
              <w:t xml:space="preserve"> </w:t>
            </w:r>
            <w:r>
              <w:rPr>
                <w:b/>
                <w:i/>
              </w:rPr>
              <w:t>de</w:t>
            </w:r>
            <w:r>
              <w:rPr>
                <w:b/>
                <w:i/>
                <w:spacing w:val="-7"/>
              </w:rPr>
              <w:t xml:space="preserve"> </w:t>
            </w:r>
            <w:r>
              <w:rPr>
                <w:b/>
                <w:i/>
              </w:rPr>
              <w:t>calificare</w:t>
            </w:r>
            <w:r>
              <w:rPr>
                <w:b/>
                <w:i/>
                <w:spacing w:val="62"/>
              </w:rPr>
              <w:t xml:space="preserve"> </w:t>
            </w:r>
            <w:r>
              <w:rPr>
                <w:b/>
                <w:i/>
                <w:position w:val="1"/>
              </w:rPr>
              <w:t>în</w:t>
            </w:r>
            <w:r>
              <w:rPr>
                <w:b/>
                <w:i/>
                <w:spacing w:val="-1"/>
                <w:position w:val="1"/>
              </w:rPr>
              <w:t xml:space="preserve"> </w:t>
            </w:r>
            <w:r>
              <w:rPr>
                <w:b/>
                <w:i/>
                <w:position w:val="1"/>
              </w:rPr>
              <w:t>domeniul</w:t>
            </w:r>
            <w:r>
              <w:rPr>
                <w:b/>
                <w:i/>
                <w:spacing w:val="-6"/>
                <w:position w:val="1"/>
              </w:rPr>
              <w:t xml:space="preserve"> </w:t>
            </w:r>
            <w:r>
              <w:rPr>
                <w:b/>
                <w:i/>
                <w:spacing w:val="-2"/>
                <w:position w:val="1"/>
              </w:rPr>
              <w:t>agricol</w:t>
            </w:r>
          </w:p>
        </w:tc>
        <w:tc>
          <w:tcPr>
            <w:tcW w:w="1167" w:type="dxa"/>
            <w:shd w:val="clear" w:color="auto" w:fill="EAEFDD"/>
          </w:tcPr>
          <w:p w14:paraId="7B6ED2E5" w14:textId="77777777" w:rsidR="005B4DD7" w:rsidRDefault="005B4DD7">
            <w:pPr>
              <w:pStyle w:val="TableParagraph"/>
              <w:rPr>
                <w:rFonts w:ascii="Times New Roman"/>
                <w:sz w:val="20"/>
              </w:rPr>
            </w:pPr>
          </w:p>
        </w:tc>
      </w:tr>
      <w:tr w:rsidR="005B4DD7" w14:paraId="4D9F8A73" w14:textId="77777777">
        <w:trPr>
          <w:trHeight w:val="5150"/>
        </w:trPr>
        <w:tc>
          <w:tcPr>
            <w:tcW w:w="578" w:type="dxa"/>
          </w:tcPr>
          <w:p w14:paraId="6842DBC0" w14:textId="77777777" w:rsidR="005B4DD7" w:rsidRDefault="005B4DD7">
            <w:pPr>
              <w:pStyle w:val="TableParagraph"/>
              <w:rPr>
                <w:rFonts w:ascii="Times New Roman"/>
                <w:sz w:val="20"/>
              </w:rPr>
            </w:pPr>
          </w:p>
        </w:tc>
        <w:tc>
          <w:tcPr>
            <w:tcW w:w="8315" w:type="dxa"/>
          </w:tcPr>
          <w:p w14:paraId="4622B058" w14:textId="6A5BD532" w:rsidR="005B4DD7" w:rsidRPr="00A9693B" w:rsidRDefault="00000000" w:rsidP="00A9693B">
            <w:pPr>
              <w:pStyle w:val="TableParagraph"/>
              <w:numPr>
                <w:ilvl w:val="0"/>
                <w:numId w:val="5"/>
              </w:numPr>
              <w:tabs>
                <w:tab w:val="left" w:pos="329"/>
              </w:tabs>
              <w:spacing w:line="244" w:lineRule="exact"/>
              <w:jc w:val="left"/>
            </w:pPr>
            <w:r w:rsidRPr="00A9693B">
              <w:t>Solicitantul</w:t>
            </w:r>
            <w:r w:rsidRPr="00A9693B">
              <w:rPr>
                <w:spacing w:val="-6"/>
              </w:rPr>
              <w:t xml:space="preserve"> </w:t>
            </w:r>
            <w:r w:rsidRPr="00A9693B">
              <w:t>a</w:t>
            </w:r>
            <w:r w:rsidRPr="00A9693B">
              <w:rPr>
                <w:spacing w:val="-6"/>
              </w:rPr>
              <w:t xml:space="preserve"> </w:t>
            </w:r>
            <w:r w:rsidRPr="00A9693B">
              <w:t>absolvit</w:t>
            </w:r>
            <w:r w:rsidRPr="00A9693B">
              <w:rPr>
                <w:spacing w:val="-4"/>
              </w:rPr>
              <w:t xml:space="preserve"> </w:t>
            </w:r>
            <w:r w:rsidRPr="00A9693B">
              <w:t>cu</w:t>
            </w:r>
            <w:r w:rsidRPr="00A9693B">
              <w:rPr>
                <w:spacing w:val="-9"/>
              </w:rPr>
              <w:t xml:space="preserve"> </w:t>
            </w:r>
            <w:r w:rsidRPr="00A9693B">
              <w:t>diplomă</w:t>
            </w:r>
            <w:r w:rsidRPr="00A9693B">
              <w:rPr>
                <w:spacing w:val="-4"/>
              </w:rPr>
              <w:t xml:space="preserve"> </w:t>
            </w:r>
            <w:r w:rsidRPr="00A9693B">
              <w:t>de</w:t>
            </w:r>
            <w:r w:rsidRPr="00A9693B">
              <w:rPr>
                <w:spacing w:val="-2"/>
              </w:rPr>
              <w:t xml:space="preserve"> </w:t>
            </w:r>
            <w:r w:rsidRPr="00A9693B">
              <w:rPr>
                <w:b/>
              </w:rPr>
              <w:t>studii</w:t>
            </w:r>
            <w:r w:rsidRPr="00A9693B">
              <w:rPr>
                <w:b/>
                <w:spacing w:val="-6"/>
              </w:rPr>
              <w:t xml:space="preserve"> </w:t>
            </w:r>
            <w:r w:rsidRPr="00A9693B">
              <w:rPr>
                <w:b/>
              </w:rPr>
              <w:t>superioare</w:t>
            </w:r>
            <w:r w:rsidRPr="00A9693B">
              <w:rPr>
                <w:b/>
                <w:spacing w:val="-4"/>
              </w:rPr>
              <w:t xml:space="preserve"> </w:t>
            </w:r>
            <w:r w:rsidRPr="00A9693B">
              <w:t>în</w:t>
            </w:r>
            <w:r w:rsidRPr="00A9693B">
              <w:rPr>
                <w:spacing w:val="-4"/>
              </w:rPr>
              <w:t xml:space="preserve"> </w:t>
            </w:r>
            <w:r w:rsidRPr="00A9693B">
              <w:t>domeniul</w:t>
            </w:r>
            <w:r w:rsidRPr="00A9693B">
              <w:rPr>
                <w:spacing w:val="-6"/>
              </w:rPr>
              <w:t xml:space="preserve"> </w:t>
            </w:r>
            <w:r w:rsidRPr="00A9693B">
              <w:rPr>
                <w:spacing w:val="-2"/>
              </w:rPr>
              <w:t>agricol</w:t>
            </w:r>
          </w:p>
          <w:p w14:paraId="3BD3F5FD" w14:textId="77777777" w:rsidR="005B4DD7" w:rsidRDefault="00000000">
            <w:pPr>
              <w:pStyle w:val="TableParagraph"/>
              <w:numPr>
                <w:ilvl w:val="0"/>
                <w:numId w:val="5"/>
              </w:numPr>
              <w:tabs>
                <w:tab w:val="left" w:pos="481"/>
              </w:tabs>
              <w:ind w:left="480" w:hanging="265"/>
              <w:jc w:val="left"/>
            </w:pPr>
            <w:r>
              <w:t>Solicitantul</w:t>
            </w:r>
            <w:r>
              <w:rPr>
                <w:spacing w:val="-10"/>
              </w:rPr>
              <w:t xml:space="preserve"> </w:t>
            </w:r>
            <w:r>
              <w:t>a</w:t>
            </w:r>
            <w:r>
              <w:rPr>
                <w:spacing w:val="-5"/>
              </w:rPr>
              <w:t xml:space="preserve"> </w:t>
            </w:r>
            <w:r>
              <w:t>absolvit</w:t>
            </w:r>
            <w:r>
              <w:rPr>
                <w:spacing w:val="-7"/>
              </w:rPr>
              <w:t xml:space="preserve"> </w:t>
            </w:r>
            <w:r>
              <w:rPr>
                <w:b/>
              </w:rPr>
              <w:t>studii</w:t>
            </w:r>
            <w:r>
              <w:rPr>
                <w:b/>
                <w:spacing w:val="-7"/>
              </w:rPr>
              <w:t xml:space="preserve"> </w:t>
            </w:r>
            <w:r>
              <w:rPr>
                <w:b/>
              </w:rPr>
              <w:t>postliceale</w:t>
            </w:r>
            <w:r>
              <w:rPr>
                <w:b/>
                <w:spacing w:val="-8"/>
              </w:rPr>
              <w:t xml:space="preserve"> </w:t>
            </w:r>
            <w:r>
              <w:t>sau</w:t>
            </w:r>
            <w:r>
              <w:rPr>
                <w:spacing w:val="-6"/>
              </w:rPr>
              <w:t xml:space="preserve"> </w:t>
            </w:r>
            <w:r>
              <w:t>liceale</w:t>
            </w:r>
            <w:r>
              <w:rPr>
                <w:spacing w:val="-7"/>
              </w:rPr>
              <w:t xml:space="preserve"> </w:t>
            </w:r>
            <w:r>
              <w:t>în</w:t>
            </w:r>
            <w:r>
              <w:rPr>
                <w:spacing w:val="-7"/>
              </w:rPr>
              <w:t xml:space="preserve"> </w:t>
            </w:r>
            <w:r>
              <w:t>domeniul</w:t>
            </w:r>
            <w:r>
              <w:rPr>
                <w:spacing w:val="-8"/>
              </w:rPr>
              <w:t xml:space="preserve"> </w:t>
            </w:r>
            <w:r>
              <w:rPr>
                <w:spacing w:val="-2"/>
              </w:rPr>
              <w:t>agricol</w:t>
            </w:r>
          </w:p>
          <w:p w14:paraId="4D90B277" w14:textId="77777777" w:rsidR="005B4DD7" w:rsidRDefault="00000000">
            <w:pPr>
              <w:pStyle w:val="TableParagraph"/>
              <w:numPr>
                <w:ilvl w:val="0"/>
                <w:numId w:val="5"/>
              </w:numPr>
              <w:tabs>
                <w:tab w:val="left" w:pos="481"/>
              </w:tabs>
              <w:spacing w:before="8"/>
              <w:ind w:left="216" w:right="339" w:firstLine="0"/>
              <w:jc w:val="left"/>
            </w:pPr>
            <w:r>
              <w:t>Formare profesională care conferă un nivel de calificare superior nivelului minim obligatoriu solicitat prin eligibilitate şi anume, prin studii/ curs de calificare în domeniul agricol, agro-alimentar, veterinar sau economie agrară de</w:t>
            </w:r>
            <w:r>
              <w:rPr>
                <w:spacing w:val="-5"/>
              </w:rPr>
              <w:t xml:space="preserve"> </w:t>
            </w:r>
            <w:r>
              <w:t>cel</w:t>
            </w:r>
            <w:r>
              <w:rPr>
                <w:spacing w:val="-4"/>
              </w:rPr>
              <w:t xml:space="preserve"> </w:t>
            </w:r>
            <w:r>
              <w:t>puțin</w:t>
            </w:r>
            <w:r>
              <w:rPr>
                <w:spacing w:val="-7"/>
              </w:rPr>
              <w:t xml:space="preserve"> </w:t>
            </w:r>
            <w:r>
              <w:t>Nivel</w:t>
            </w:r>
            <w:r>
              <w:rPr>
                <w:spacing w:val="-6"/>
              </w:rPr>
              <w:t xml:space="preserve"> </w:t>
            </w:r>
            <w:r>
              <w:t>1</w:t>
            </w:r>
            <w:r>
              <w:rPr>
                <w:spacing w:val="-7"/>
              </w:rPr>
              <w:t xml:space="preserve"> </w:t>
            </w:r>
            <w:r>
              <w:t>de</w:t>
            </w:r>
            <w:r>
              <w:rPr>
                <w:spacing w:val="-9"/>
              </w:rPr>
              <w:t xml:space="preserve"> </w:t>
            </w:r>
            <w:r>
              <w:t>calificare</w:t>
            </w:r>
            <w:r>
              <w:rPr>
                <w:spacing w:val="-4"/>
              </w:rPr>
              <w:t xml:space="preserve"> </w:t>
            </w:r>
            <w:r>
              <w:t>profesională,</w:t>
            </w:r>
            <w:r>
              <w:rPr>
                <w:spacing w:val="-5"/>
              </w:rPr>
              <w:t xml:space="preserve"> </w:t>
            </w:r>
            <w:r>
              <w:t>conform</w:t>
            </w:r>
            <w:r>
              <w:rPr>
                <w:spacing w:val="-4"/>
              </w:rPr>
              <w:t xml:space="preserve"> </w:t>
            </w:r>
            <w:r>
              <w:t>legislației</w:t>
            </w:r>
            <w:r>
              <w:rPr>
                <w:spacing w:val="-4"/>
              </w:rPr>
              <w:t xml:space="preserve"> </w:t>
            </w:r>
            <w:r>
              <w:t>aplicabile</w:t>
            </w:r>
            <w:r>
              <w:rPr>
                <w:spacing w:val="-5"/>
              </w:rPr>
              <w:t xml:space="preserve"> </w:t>
            </w:r>
            <w:r>
              <w:t>la momentul acordării certificatului de calificare profesională.</w:t>
            </w:r>
          </w:p>
          <w:p w14:paraId="431B6AFA" w14:textId="77777777" w:rsidR="005B4DD7" w:rsidRDefault="00000000">
            <w:pPr>
              <w:pStyle w:val="TableParagraph"/>
              <w:spacing w:before="2" w:line="237" w:lineRule="auto"/>
              <w:ind w:left="216" w:right="163"/>
              <w:jc w:val="both"/>
              <w:rPr>
                <w:i/>
              </w:rPr>
            </w:pPr>
            <w:r>
              <w:rPr>
                <w:i/>
              </w:rPr>
              <w:t>Absolvirea de studii superioare se dovedeşte cu diploma de licenţă/master/doctor, iar absolvirea studiilor postliceale sau liceale se dovedeşte cu diplomă de bacalaureat.</w:t>
            </w:r>
          </w:p>
          <w:p w14:paraId="0DE3DA4E" w14:textId="77777777" w:rsidR="005B4DD7" w:rsidRDefault="00000000">
            <w:pPr>
              <w:pStyle w:val="TableParagraph"/>
              <w:ind w:left="216" w:right="159"/>
              <w:jc w:val="both"/>
              <w:rPr>
                <w:i/>
              </w:rPr>
            </w:pPr>
            <w:r>
              <w:rPr>
                <w:i/>
              </w:rPr>
              <w:t>Pentru demonstrarea criteriului de selecţie şi acordarea punctajului minim se va prezenta, pe lângă documentul care certifică absolvirea celor 8 clase, un</w:t>
            </w:r>
            <w:r>
              <w:rPr>
                <w:i/>
                <w:spacing w:val="40"/>
              </w:rPr>
              <w:t xml:space="preserve"> </w:t>
            </w:r>
            <w:r>
              <w:rPr>
                <w:i/>
              </w:rPr>
              <w:t xml:space="preserve">act doveditor (diplomă, certificat de calificare) eliberat de un formator de formare profesională acreditat (recunoscut de Ministerul Educaţiei și Cercetării Științifice) prin care se certifică competențele profesionale </w:t>
            </w:r>
            <w:r>
              <w:t xml:space="preserve">de cel puțin Nivel 1 de calificare profesională </w:t>
            </w:r>
            <w:r>
              <w:rPr>
                <w:i/>
              </w:rPr>
              <w:t>(instruirea/ calificarea/ specializarea). Nivelul I de calificare profesională are o durată de minim 360 ore pentru certificatele eliberate până la data de 1 ianuarie 2016, și 80 ore pentru cele eliberate ulterior, conform prevederilor legale în vigoare.</w:t>
            </w:r>
          </w:p>
        </w:tc>
        <w:tc>
          <w:tcPr>
            <w:tcW w:w="1167" w:type="dxa"/>
          </w:tcPr>
          <w:p w14:paraId="793AA1DF" w14:textId="77777777" w:rsidR="005B4DD7" w:rsidRDefault="00000000">
            <w:pPr>
              <w:pStyle w:val="TableParagraph"/>
              <w:spacing w:line="241" w:lineRule="exact"/>
              <w:ind w:left="105"/>
              <w:rPr>
                <w:b/>
              </w:rPr>
            </w:pPr>
            <w:r>
              <w:rPr>
                <w:b/>
                <w:color w:val="FF0000"/>
              </w:rPr>
              <w:t>20</w:t>
            </w:r>
            <w:r>
              <w:rPr>
                <w:b/>
                <w:color w:val="FF0000"/>
                <w:spacing w:val="-2"/>
              </w:rPr>
              <w:t xml:space="preserve"> </w:t>
            </w:r>
            <w:r>
              <w:rPr>
                <w:b/>
                <w:color w:val="FF0000"/>
                <w:spacing w:val="-5"/>
              </w:rPr>
              <w:t>p.</w:t>
            </w:r>
          </w:p>
          <w:p w14:paraId="5960E969" w14:textId="77777777" w:rsidR="005B4DD7" w:rsidRDefault="005B4DD7">
            <w:pPr>
              <w:pStyle w:val="TableParagraph"/>
              <w:spacing w:before="8"/>
              <w:rPr>
                <w:sz w:val="24"/>
              </w:rPr>
            </w:pPr>
          </w:p>
          <w:p w14:paraId="75E755A8" w14:textId="77777777" w:rsidR="005B4DD7" w:rsidRDefault="00000000">
            <w:pPr>
              <w:pStyle w:val="TableParagraph"/>
              <w:ind w:left="105"/>
              <w:rPr>
                <w:b/>
              </w:rPr>
            </w:pPr>
            <w:r>
              <w:rPr>
                <w:b/>
                <w:color w:val="FF0000"/>
              </w:rPr>
              <w:t>15</w:t>
            </w:r>
            <w:r>
              <w:rPr>
                <w:b/>
                <w:color w:val="FF0000"/>
                <w:spacing w:val="-2"/>
              </w:rPr>
              <w:t xml:space="preserve"> </w:t>
            </w:r>
            <w:r>
              <w:rPr>
                <w:b/>
                <w:color w:val="FF0000"/>
                <w:spacing w:val="-5"/>
              </w:rPr>
              <w:t>p.</w:t>
            </w:r>
          </w:p>
          <w:p w14:paraId="46CDF92E" w14:textId="77777777" w:rsidR="005B4DD7" w:rsidRDefault="005B4DD7">
            <w:pPr>
              <w:pStyle w:val="TableParagraph"/>
              <w:rPr>
                <w:sz w:val="26"/>
              </w:rPr>
            </w:pPr>
          </w:p>
          <w:p w14:paraId="66DD29F5" w14:textId="77777777" w:rsidR="005B4DD7" w:rsidRDefault="00000000">
            <w:pPr>
              <w:pStyle w:val="TableParagraph"/>
              <w:spacing w:before="209"/>
              <w:ind w:left="105"/>
              <w:rPr>
                <w:b/>
              </w:rPr>
            </w:pPr>
            <w:r>
              <w:rPr>
                <w:b/>
                <w:color w:val="FF0000"/>
              </w:rPr>
              <w:t>10</w:t>
            </w:r>
            <w:r>
              <w:rPr>
                <w:b/>
                <w:color w:val="FF0000"/>
                <w:spacing w:val="-2"/>
              </w:rPr>
              <w:t xml:space="preserve"> </w:t>
            </w:r>
            <w:r>
              <w:rPr>
                <w:b/>
                <w:color w:val="FF0000"/>
                <w:spacing w:val="-5"/>
              </w:rPr>
              <w:t>p.</w:t>
            </w:r>
          </w:p>
        </w:tc>
      </w:tr>
      <w:tr w:rsidR="005B4DD7" w14:paraId="0B308D40" w14:textId="77777777">
        <w:trPr>
          <w:trHeight w:val="505"/>
        </w:trPr>
        <w:tc>
          <w:tcPr>
            <w:tcW w:w="578" w:type="dxa"/>
            <w:shd w:val="clear" w:color="auto" w:fill="EAEFDD"/>
          </w:tcPr>
          <w:p w14:paraId="7C8F2D93" w14:textId="77777777" w:rsidR="005B4DD7" w:rsidRDefault="00000000">
            <w:pPr>
              <w:pStyle w:val="TableParagraph"/>
              <w:spacing w:line="241" w:lineRule="exact"/>
              <w:ind w:left="92" w:right="86"/>
              <w:jc w:val="center"/>
            </w:pPr>
            <w:r>
              <w:rPr>
                <w:spacing w:val="-5"/>
              </w:rPr>
              <w:t>3.</w:t>
            </w:r>
          </w:p>
        </w:tc>
        <w:tc>
          <w:tcPr>
            <w:tcW w:w="8315" w:type="dxa"/>
            <w:shd w:val="clear" w:color="auto" w:fill="EAEFDD"/>
          </w:tcPr>
          <w:p w14:paraId="1BD44B67" w14:textId="77777777" w:rsidR="005B4DD7" w:rsidRDefault="00000000">
            <w:pPr>
              <w:pStyle w:val="TableParagraph"/>
              <w:spacing w:line="247" w:lineRule="exact"/>
              <w:ind w:left="108"/>
              <w:rPr>
                <w:rFonts w:ascii="Times New Roman" w:hAnsi="Times New Roman"/>
                <w:b/>
                <w:i/>
              </w:rPr>
            </w:pPr>
            <w:r>
              <w:rPr>
                <w:rFonts w:ascii="Times New Roman" w:hAnsi="Times New Roman"/>
                <w:b/>
                <w:i/>
              </w:rPr>
              <w:t>Principiul</w:t>
            </w:r>
            <w:r>
              <w:rPr>
                <w:rFonts w:ascii="Times New Roman" w:hAnsi="Times New Roman"/>
                <w:b/>
                <w:i/>
                <w:spacing w:val="47"/>
              </w:rPr>
              <w:t xml:space="preserve"> </w:t>
            </w:r>
            <w:r>
              <w:rPr>
                <w:rFonts w:ascii="Times New Roman" w:hAnsi="Times New Roman"/>
                <w:b/>
                <w:i/>
              </w:rPr>
              <w:t>potențialului</w:t>
            </w:r>
            <w:r>
              <w:rPr>
                <w:rFonts w:ascii="Times New Roman" w:hAnsi="Times New Roman"/>
                <w:b/>
                <w:i/>
                <w:spacing w:val="48"/>
              </w:rPr>
              <w:t xml:space="preserve"> </w:t>
            </w:r>
            <w:r>
              <w:rPr>
                <w:rFonts w:ascii="Times New Roman" w:hAnsi="Times New Roman"/>
                <w:b/>
                <w:i/>
              </w:rPr>
              <w:t>agricol</w:t>
            </w:r>
            <w:r>
              <w:rPr>
                <w:rFonts w:ascii="Times New Roman" w:hAnsi="Times New Roman"/>
                <w:b/>
                <w:i/>
                <w:spacing w:val="48"/>
              </w:rPr>
              <w:t xml:space="preserve"> </w:t>
            </w:r>
            <w:r>
              <w:rPr>
                <w:rFonts w:ascii="Times New Roman" w:hAnsi="Times New Roman"/>
                <w:b/>
                <w:i/>
              </w:rPr>
              <w:t>care</w:t>
            </w:r>
            <w:r>
              <w:rPr>
                <w:rFonts w:ascii="Times New Roman" w:hAnsi="Times New Roman"/>
                <w:b/>
                <w:i/>
                <w:spacing w:val="47"/>
              </w:rPr>
              <w:t xml:space="preserve"> </w:t>
            </w:r>
            <w:r>
              <w:rPr>
                <w:rFonts w:ascii="Times New Roman" w:hAnsi="Times New Roman"/>
                <w:b/>
                <w:i/>
              </w:rPr>
              <w:t>vizează</w:t>
            </w:r>
            <w:r>
              <w:rPr>
                <w:rFonts w:ascii="Times New Roman" w:hAnsi="Times New Roman"/>
                <w:b/>
                <w:i/>
                <w:spacing w:val="45"/>
              </w:rPr>
              <w:t xml:space="preserve"> </w:t>
            </w:r>
            <w:r>
              <w:rPr>
                <w:rFonts w:ascii="Times New Roman" w:hAnsi="Times New Roman"/>
                <w:b/>
                <w:i/>
              </w:rPr>
              <w:t>zonele</w:t>
            </w:r>
            <w:r>
              <w:rPr>
                <w:rFonts w:ascii="Times New Roman" w:hAnsi="Times New Roman"/>
                <w:b/>
                <w:i/>
                <w:spacing w:val="45"/>
              </w:rPr>
              <w:t xml:space="preserve"> </w:t>
            </w:r>
            <w:r>
              <w:rPr>
                <w:rFonts w:ascii="Times New Roman" w:hAnsi="Times New Roman"/>
                <w:b/>
                <w:i/>
              </w:rPr>
              <w:t>cu</w:t>
            </w:r>
            <w:r>
              <w:rPr>
                <w:rFonts w:ascii="Times New Roman" w:hAnsi="Times New Roman"/>
                <w:b/>
                <w:i/>
                <w:spacing w:val="47"/>
              </w:rPr>
              <w:t xml:space="preserve"> </w:t>
            </w:r>
            <w:r>
              <w:rPr>
                <w:rFonts w:ascii="Times New Roman" w:hAnsi="Times New Roman"/>
                <w:b/>
                <w:i/>
              </w:rPr>
              <w:t>potențial</w:t>
            </w:r>
            <w:r>
              <w:rPr>
                <w:rFonts w:ascii="Times New Roman" w:hAnsi="Times New Roman"/>
                <w:b/>
                <w:i/>
                <w:spacing w:val="49"/>
              </w:rPr>
              <w:t xml:space="preserve"> </w:t>
            </w:r>
            <w:r>
              <w:rPr>
                <w:rFonts w:ascii="Times New Roman" w:hAnsi="Times New Roman"/>
                <w:b/>
                <w:i/>
              </w:rPr>
              <w:t>determinate</w:t>
            </w:r>
            <w:r>
              <w:rPr>
                <w:rFonts w:ascii="Times New Roman" w:hAnsi="Times New Roman"/>
                <w:b/>
                <w:i/>
                <w:spacing w:val="45"/>
              </w:rPr>
              <w:t xml:space="preserve"> </w:t>
            </w:r>
            <w:r>
              <w:rPr>
                <w:rFonts w:ascii="Times New Roman" w:hAnsi="Times New Roman"/>
                <w:b/>
                <w:i/>
              </w:rPr>
              <w:t>în</w:t>
            </w:r>
            <w:r>
              <w:rPr>
                <w:rFonts w:ascii="Times New Roman" w:hAnsi="Times New Roman"/>
                <w:b/>
                <w:i/>
                <w:spacing w:val="47"/>
              </w:rPr>
              <w:t xml:space="preserve"> </w:t>
            </w:r>
            <w:r>
              <w:rPr>
                <w:rFonts w:ascii="Times New Roman" w:hAnsi="Times New Roman"/>
                <w:b/>
                <w:i/>
                <w:spacing w:val="-4"/>
              </w:rPr>
              <w:t>baza</w:t>
            </w:r>
          </w:p>
          <w:p w14:paraId="3A5D7095" w14:textId="77777777" w:rsidR="005B4DD7" w:rsidRDefault="00000000">
            <w:pPr>
              <w:pStyle w:val="TableParagraph"/>
              <w:spacing w:before="1" w:line="238" w:lineRule="exact"/>
              <w:ind w:left="108"/>
              <w:rPr>
                <w:rFonts w:ascii="Times New Roman"/>
                <w:b/>
                <w:i/>
              </w:rPr>
            </w:pPr>
            <w:r>
              <w:rPr>
                <w:rFonts w:ascii="Times New Roman"/>
                <w:b/>
                <w:i/>
              </w:rPr>
              <w:t>studiilor</w:t>
            </w:r>
            <w:r>
              <w:rPr>
                <w:rFonts w:ascii="Times New Roman"/>
                <w:b/>
                <w:i/>
                <w:spacing w:val="-5"/>
              </w:rPr>
              <w:t xml:space="preserve"> </w:t>
            </w:r>
            <w:r>
              <w:rPr>
                <w:rFonts w:ascii="Times New Roman"/>
                <w:b/>
                <w:i/>
              </w:rPr>
              <w:t>de</w:t>
            </w:r>
            <w:r>
              <w:rPr>
                <w:rFonts w:ascii="Times New Roman"/>
                <w:b/>
                <w:i/>
                <w:spacing w:val="-4"/>
              </w:rPr>
              <w:t xml:space="preserve"> </w:t>
            </w:r>
            <w:r>
              <w:rPr>
                <w:rFonts w:ascii="Times New Roman"/>
                <w:b/>
                <w:i/>
                <w:spacing w:val="-2"/>
              </w:rPr>
              <w:t>specialitate</w:t>
            </w:r>
          </w:p>
        </w:tc>
        <w:tc>
          <w:tcPr>
            <w:tcW w:w="1167" w:type="dxa"/>
            <w:shd w:val="clear" w:color="auto" w:fill="EAEFDD"/>
          </w:tcPr>
          <w:p w14:paraId="2DB4C684" w14:textId="77777777" w:rsidR="005B4DD7" w:rsidRDefault="005B4DD7">
            <w:pPr>
              <w:pStyle w:val="TableParagraph"/>
              <w:rPr>
                <w:rFonts w:ascii="Times New Roman"/>
                <w:sz w:val="20"/>
              </w:rPr>
            </w:pPr>
          </w:p>
        </w:tc>
      </w:tr>
      <w:tr w:rsidR="005B4DD7" w14:paraId="6FFCEAA1" w14:textId="77777777">
        <w:trPr>
          <w:trHeight w:val="1684"/>
        </w:trPr>
        <w:tc>
          <w:tcPr>
            <w:tcW w:w="578" w:type="dxa"/>
          </w:tcPr>
          <w:p w14:paraId="60A774D0" w14:textId="77777777" w:rsidR="005B4DD7" w:rsidRDefault="005B4DD7">
            <w:pPr>
              <w:pStyle w:val="TableParagraph"/>
              <w:rPr>
                <w:rFonts w:ascii="Times New Roman"/>
                <w:sz w:val="20"/>
              </w:rPr>
            </w:pPr>
          </w:p>
        </w:tc>
        <w:tc>
          <w:tcPr>
            <w:tcW w:w="8315" w:type="dxa"/>
          </w:tcPr>
          <w:p w14:paraId="133941FB" w14:textId="77777777" w:rsidR="005B4DD7" w:rsidRDefault="00000000">
            <w:pPr>
              <w:pStyle w:val="TableParagraph"/>
              <w:numPr>
                <w:ilvl w:val="0"/>
                <w:numId w:val="4"/>
              </w:numPr>
              <w:tabs>
                <w:tab w:val="left" w:pos="481"/>
              </w:tabs>
              <w:spacing w:line="240" w:lineRule="exact"/>
              <w:ind w:hanging="265"/>
            </w:pPr>
            <w:r>
              <w:t>Proiectul</w:t>
            </w:r>
            <w:r>
              <w:rPr>
                <w:spacing w:val="-10"/>
              </w:rPr>
              <w:t xml:space="preserve"> </w:t>
            </w:r>
            <w:r>
              <w:t>este</w:t>
            </w:r>
            <w:r>
              <w:rPr>
                <w:spacing w:val="-10"/>
              </w:rPr>
              <w:t xml:space="preserve"> </w:t>
            </w:r>
            <w:r>
              <w:t>implementat</w:t>
            </w:r>
            <w:r>
              <w:rPr>
                <w:spacing w:val="-8"/>
              </w:rPr>
              <w:t xml:space="preserve"> </w:t>
            </w:r>
            <w:r>
              <w:t>într-o</w:t>
            </w:r>
            <w:r>
              <w:rPr>
                <w:spacing w:val="-9"/>
              </w:rPr>
              <w:t xml:space="preserve"> </w:t>
            </w:r>
            <w:r>
              <w:rPr>
                <w:b/>
              </w:rPr>
              <w:t>zonă</w:t>
            </w:r>
            <w:r>
              <w:rPr>
                <w:b/>
                <w:spacing w:val="-9"/>
              </w:rPr>
              <w:t xml:space="preserve"> </w:t>
            </w:r>
            <w:r>
              <w:rPr>
                <w:b/>
              </w:rPr>
              <w:t>cu</w:t>
            </w:r>
            <w:r>
              <w:rPr>
                <w:b/>
                <w:spacing w:val="-9"/>
              </w:rPr>
              <w:t xml:space="preserve"> </w:t>
            </w:r>
            <w:r>
              <w:rPr>
                <w:b/>
              </w:rPr>
              <w:t>potențial</w:t>
            </w:r>
            <w:r>
              <w:rPr>
                <w:b/>
                <w:spacing w:val="-7"/>
              </w:rPr>
              <w:t xml:space="preserve"> </w:t>
            </w:r>
            <w:r>
              <w:rPr>
                <w:b/>
              </w:rPr>
              <w:t>ridicat</w:t>
            </w:r>
            <w:r>
              <w:rPr>
                <w:b/>
                <w:spacing w:val="-7"/>
              </w:rPr>
              <w:t xml:space="preserve"> </w:t>
            </w:r>
            <w:r>
              <w:rPr>
                <w:spacing w:val="-2"/>
              </w:rPr>
              <w:t>(conform</w:t>
            </w:r>
          </w:p>
          <w:p w14:paraId="16A4FBAC" w14:textId="77777777" w:rsidR="005B4DD7" w:rsidRDefault="00000000">
            <w:pPr>
              <w:pStyle w:val="TableParagraph"/>
              <w:spacing w:line="255" w:lineRule="exact"/>
              <w:ind w:left="216"/>
            </w:pPr>
            <w:r>
              <w:t>studiului</w:t>
            </w:r>
            <w:r>
              <w:rPr>
                <w:spacing w:val="-7"/>
              </w:rPr>
              <w:t xml:space="preserve"> </w:t>
            </w:r>
            <w:r>
              <w:t>ICPA</w:t>
            </w:r>
            <w:r>
              <w:rPr>
                <w:spacing w:val="-6"/>
              </w:rPr>
              <w:t xml:space="preserve"> </w:t>
            </w:r>
            <w:r>
              <w:t>-</w:t>
            </w:r>
            <w:r>
              <w:rPr>
                <w:spacing w:val="-2"/>
              </w:rPr>
              <w:t>anexat)</w:t>
            </w:r>
          </w:p>
          <w:p w14:paraId="5257C5E2" w14:textId="77777777" w:rsidR="005B4DD7" w:rsidRDefault="00000000">
            <w:pPr>
              <w:pStyle w:val="TableParagraph"/>
              <w:numPr>
                <w:ilvl w:val="0"/>
                <w:numId w:val="4"/>
              </w:numPr>
              <w:tabs>
                <w:tab w:val="left" w:pos="481"/>
              </w:tabs>
              <w:spacing w:before="5" w:line="237" w:lineRule="auto"/>
              <w:ind w:left="216" w:right="988" w:firstLine="0"/>
            </w:pPr>
            <w:r>
              <w:t>Proiectul</w:t>
            </w:r>
            <w:r>
              <w:rPr>
                <w:spacing w:val="-7"/>
              </w:rPr>
              <w:t xml:space="preserve"> </w:t>
            </w:r>
            <w:r>
              <w:t>este</w:t>
            </w:r>
            <w:r>
              <w:rPr>
                <w:spacing w:val="-9"/>
              </w:rPr>
              <w:t xml:space="preserve"> </w:t>
            </w:r>
            <w:r>
              <w:t>implementat</w:t>
            </w:r>
            <w:r>
              <w:rPr>
                <w:spacing w:val="-7"/>
              </w:rPr>
              <w:t xml:space="preserve"> </w:t>
            </w:r>
            <w:r>
              <w:t>într-o</w:t>
            </w:r>
            <w:r>
              <w:rPr>
                <w:spacing w:val="-9"/>
              </w:rPr>
              <w:t xml:space="preserve"> </w:t>
            </w:r>
            <w:r>
              <w:rPr>
                <w:b/>
              </w:rPr>
              <w:t>zonă</w:t>
            </w:r>
            <w:r>
              <w:rPr>
                <w:b/>
                <w:spacing w:val="-8"/>
              </w:rPr>
              <w:t xml:space="preserve"> </w:t>
            </w:r>
            <w:r>
              <w:rPr>
                <w:b/>
              </w:rPr>
              <w:t>cu</w:t>
            </w:r>
            <w:r>
              <w:rPr>
                <w:b/>
                <w:spacing w:val="-9"/>
              </w:rPr>
              <w:t xml:space="preserve"> </w:t>
            </w:r>
            <w:r>
              <w:rPr>
                <w:b/>
              </w:rPr>
              <w:t>potențial</w:t>
            </w:r>
            <w:r>
              <w:rPr>
                <w:b/>
                <w:spacing w:val="-6"/>
              </w:rPr>
              <w:t xml:space="preserve"> </w:t>
            </w:r>
            <w:r>
              <w:rPr>
                <w:b/>
              </w:rPr>
              <w:t>mediu</w:t>
            </w:r>
            <w:r>
              <w:rPr>
                <w:b/>
                <w:spacing w:val="-6"/>
              </w:rPr>
              <w:t xml:space="preserve"> </w:t>
            </w:r>
            <w:r>
              <w:t>(conform studiului ICPA anexat)</w:t>
            </w:r>
          </w:p>
          <w:p w14:paraId="0C4F451F" w14:textId="77777777" w:rsidR="005B4DD7" w:rsidRDefault="00000000">
            <w:pPr>
              <w:pStyle w:val="TableParagraph"/>
              <w:spacing w:before="3" w:line="237" w:lineRule="auto"/>
              <w:ind w:left="216" w:right="165"/>
              <w:rPr>
                <w:i/>
              </w:rPr>
            </w:pPr>
            <w:r>
              <w:rPr>
                <w:i/>
              </w:rPr>
              <w:t>N.B.! Încadrarea în</w:t>
            </w:r>
            <w:r>
              <w:rPr>
                <w:i/>
                <w:spacing w:val="-3"/>
              </w:rPr>
              <w:t xml:space="preserve"> </w:t>
            </w:r>
            <w:r>
              <w:rPr>
                <w:i/>
              </w:rPr>
              <w:t>tipul</w:t>
            </w:r>
            <w:r>
              <w:rPr>
                <w:i/>
                <w:spacing w:val="-3"/>
              </w:rPr>
              <w:t xml:space="preserve"> </w:t>
            </w:r>
            <w:r>
              <w:rPr>
                <w:i/>
              </w:rPr>
              <w:t>de</w:t>
            </w:r>
            <w:r>
              <w:rPr>
                <w:i/>
                <w:spacing w:val="-1"/>
              </w:rPr>
              <w:t xml:space="preserve"> </w:t>
            </w:r>
            <w:r>
              <w:rPr>
                <w:i/>
              </w:rPr>
              <w:t>potențial</w:t>
            </w:r>
            <w:r>
              <w:rPr>
                <w:i/>
                <w:spacing w:val="-1"/>
              </w:rPr>
              <w:t xml:space="preserve"> </w:t>
            </w:r>
            <w:r>
              <w:rPr>
                <w:i/>
              </w:rPr>
              <w:t>(ridicat sau mediu) conform</w:t>
            </w:r>
            <w:r>
              <w:rPr>
                <w:i/>
                <w:spacing w:val="-2"/>
              </w:rPr>
              <w:t xml:space="preserve"> </w:t>
            </w:r>
            <w:r>
              <w:rPr>
                <w:i/>
              </w:rPr>
              <w:t>anexei nr. 5 la</w:t>
            </w:r>
            <w:r>
              <w:rPr>
                <w:i/>
                <w:spacing w:val="1"/>
              </w:rPr>
              <w:t xml:space="preserve"> </w:t>
            </w:r>
            <w:r>
              <w:rPr>
                <w:i/>
              </w:rPr>
              <w:t>prezentul</w:t>
            </w:r>
            <w:r>
              <w:rPr>
                <w:i/>
                <w:spacing w:val="2"/>
              </w:rPr>
              <w:t xml:space="preserve"> </w:t>
            </w:r>
            <w:r>
              <w:rPr>
                <w:i/>
              </w:rPr>
              <w:t>Ghid</w:t>
            </w:r>
            <w:r>
              <w:rPr>
                <w:i/>
                <w:spacing w:val="4"/>
              </w:rPr>
              <w:t xml:space="preserve"> </w:t>
            </w:r>
            <w:r>
              <w:rPr>
                <w:i/>
              </w:rPr>
              <w:t>se</w:t>
            </w:r>
            <w:r>
              <w:rPr>
                <w:i/>
                <w:spacing w:val="4"/>
              </w:rPr>
              <w:t xml:space="preserve"> </w:t>
            </w:r>
            <w:r>
              <w:rPr>
                <w:i/>
              </w:rPr>
              <w:t>va</w:t>
            </w:r>
            <w:r>
              <w:rPr>
                <w:i/>
                <w:spacing w:val="3"/>
              </w:rPr>
              <w:t xml:space="preserve"> </w:t>
            </w:r>
            <w:r>
              <w:rPr>
                <w:i/>
              </w:rPr>
              <w:t>face</w:t>
            </w:r>
            <w:r>
              <w:rPr>
                <w:i/>
                <w:spacing w:val="3"/>
              </w:rPr>
              <w:t xml:space="preserve"> </w:t>
            </w:r>
            <w:r>
              <w:rPr>
                <w:i/>
              </w:rPr>
              <w:t>ținând</w:t>
            </w:r>
            <w:r>
              <w:rPr>
                <w:i/>
                <w:spacing w:val="3"/>
              </w:rPr>
              <w:t xml:space="preserve"> </w:t>
            </w:r>
            <w:r>
              <w:rPr>
                <w:i/>
              </w:rPr>
              <w:t>cont</w:t>
            </w:r>
            <w:r>
              <w:rPr>
                <w:i/>
                <w:spacing w:val="6"/>
              </w:rPr>
              <w:t xml:space="preserve"> </w:t>
            </w:r>
            <w:r>
              <w:rPr>
                <w:i/>
              </w:rPr>
              <w:t>de nota</w:t>
            </w:r>
            <w:r>
              <w:rPr>
                <w:i/>
                <w:spacing w:val="3"/>
              </w:rPr>
              <w:t xml:space="preserve"> </w:t>
            </w:r>
            <w:r>
              <w:rPr>
                <w:i/>
              </w:rPr>
              <w:t>de</w:t>
            </w:r>
            <w:r>
              <w:rPr>
                <w:i/>
                <w:spacing w:val="4"/>
              </w:rPr>
              <w:t xml:space="preserve"> </w:t>
            </w:r>
            <w:r>
              <w:rPr>
                <w:i/>
              </w:rPr>
              <w:t>bonitare</w:t>
            </w:r>
            <w:r>
              <w:rPr>
                <w:i/>
                <w:spacing w:val="5"/>
              </w:rPr>
              <w:t xml:space="preserve"> </w:t>
            </w:r>
            <w:r>
              <w:rPr>
                <w:i/>
              </w:rPr>
              <w:t>a terenurilor</w:t>
            </w:r>
            <w:r>
              <w:rPr>
                <w:i/>
                <w:spacing w:val="4"/>
              </w:rPr>
              <w:t xml:space="preserve"> </w:t>
            </w:r>
            <w:r>
              <w:rPr>
                <w:i/>
                <w:spacing w:val="-5"/>
              </w:rPr>
              <w:t>din</w:t>
            </w:r>
          </w:p>
        </w:tc>
        <w:tc>
          <w:tcPr>
            <w:tcW w:w="1167" w:type="dxa"/>
          </w:tcPr>
          <w:p w14:paraId="581B7DD1" w14:textId="77777777" w:rsidR="005B4DD7" w:rsidRDefault="00000000">
            <w:pPr>
              <w:pStyle w:val="TableParagraph"/>
              <w:spacing w:before="103"/>
              <w:ind w:left="105"/>
              <w:rPr>
                <w:b/>
              </w:rPr>
            </w:pPr>
            <w:r>
              <w:rPr>
                <w:b/>
                <w:color w:val="FF0000"/>
              </w:rPr>
              <w:t>20</w:t>
            </w:r>
            <w:r>
              <w:rPr>
                <w:b/>
                <w:color w:val="FF0000"/>
                <w:spacing w:val="-2"/>
              </w:rPr>
              <w:t xml:space="preserve"> </w:t>
            </w:r>
            <w:r>
              <w:rPr>
                <w:b/>
                <w:color w:val="FF0000"/>
                <w:spacing w:val="-5"/>
              </w:rPr>
              <w:t>p.</w:t>
            </w:r>
          </w:p>
          <w:p w14:paraId="31B6A6AD" w14:textId="77777777" w:rsidR="005B4DD7" w:rsidRDefault="005B4DD7">
            <w:pPr>
              <w:pStyle w:val="TableParagraph"/>
            </w:pPr>
          </w:p>
          <w:p w14:paraId="4724F5F7" w14:textId="77777777" w:rsidR="005B4DD7" w:rsidRDefault="00000000">
            <w:pPr>
              <w:pStyle w:val="TableParagraph"/>
              <w:ind w:left="105"/>
              <w:rPr>
                <w:b/>
              </w:rPr>
            </w:pPr>
            <w:r>
              <w:rPr>
                <w:b/>
                <w:color w:val="FF0000"/>
              </w:rPr>
              <w:t>15</w:t>
            </w:r>
            <w:r>
              <w:rPr>
                <w:b/>
                <w:color w:val="FF0000"/>
                <w:spacing w:val="-2"/>
              </w:rPr>
              <w:t xml:space="preserve"> </w:t>
            </w:r>
            <w:r>
              <w:rPr>
                <w:b/>
                <w:color w:val="FF0000"/>
                <w:spacing w:val="-5"/>
              </w:rPr>
              <w:t>p.</w:t>
            </w:r>
          </w:p>
        </w:tc>
      </w:tr>
    </w:tbl>
    <w:p w14:paraId="54C223E3" w14:textId="77777777" w:rsidR="005B4DD7" w:rsidRDefault="005B4DD7">
      <w:pPr>
        <w:sectPr w:rsidR="005B4DD7">
          <w:pgSz w:w="11930" w:h="16850"/>
          <w:pgMar w:top="1680" w:right="320" w:bottom="660" w:left="840" w:header="732" w:footer="465" w:gutter="0"/>
          <w:cols w:space="720"/>
        </w:sectPr>
      </w:pPr>
    </w:p>
    <w:p w14:paraId="36E7AFFB" w14:textId="77777777" w:rsidR="005B4DD7" w:rsidRDefault="005B4DD7">
      <w:pPr>
        <w:pStyle w:val="BodyText"/>
        <w:spacing w:before="1"/>
        <w:rPr>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8"/>
        <w:gridCol w:w="8315"/>
        <w:gridCol w:w="1167"/>
      </w:tblGrid>
      <w:tr w:rsidR="005B4DD7" w14:paraId="5F72AEAB" w14:textId="77777777">
        <w:trPr>
          <w:trHeight w:val="4603"/>
        </w:trPr>
        <w:tc>
          <w:tcPr>
            <w:tcW w:w="578" w:type="dxa"/>
            <w:tcBorders>
              <w:top w:val="nil"/>
            </w:tcBorders>
          </w:tcPr>
          <w:p w14:paraId="7156F4F7" w14:textId="77777777" w:rsidR="005B4DD7" w:rsidRDefault="005B4DD7">
            <w:pPr>
              <w:pStyle w:val="TableParagraph"/>
              <w:rPr>
                <w:rFonts w:ascii="Times New Roman"/>
                <w:sz w:val="20"/>
              </w:rPr>
            </w:pPr>
          </w:p>
        </w:tc>
        <w:tc>
          <w:tcPr>
            <w:tcW w:w="8315" w:type="dxa"/>
            <w:tcBorders>
              <w:top w:val="nil"/>
            </w:tcBorders>
          </w:tcPr>
          <w:p w14:paraId="30009E32" w14:textId="77777777" w:rsidR="005B4DD7" w:rsidRDefault="00000000">
            <w:pPr>
              <w:pStyle w:val="TableParagraph"/>
              <w:tabs>
                <w:tab w:val="left" w:pos="1281"/>
                <w:tab w:val="left" w:pos="2115"/>
                <w:tab w:val="left" w:pos="3005"/>
                <w:tab w:val="left" w:pos="4745"/>
                <w:tab w:val="left" w:pos="6281"/>
                <w:tab w:val="left" w:pos="7388"/>
              </w:tabs>
              <w:spacing w:line="237" w:lineRule="auto"/>
              <w:ind w:left="216" w:right="165"/>
              <w:rPr>
                <w:i/>
              </w:rPr>
            </w:pPr>
            <w:r>
              <w:rPr>
                <w:i/>
              </w:rPr>
              <w:t>UAT</w:t>
            </w:r>
            <w:r>
              <w:rPr>
                <w:i/>
                <w:spacing w:val="40"/>
              </w:rPr>
              <w:t xml:space="preserve"> </w:t>
            </w:r>
            <w:r>
              <w:rPr>
                <w:i/>
              </w:rPr>
              <w:t>unde</w:t>
            </w:r>
            <w:r>
              <w:rPr>
                <w:i/>
                <w:spacing w:val="40"/>
              </w:rPr>
              <w:t xml:space="preserve"> </w:t>
            </w:r>
            <w:r>
              <w:rPr>
                <w:i/>
              </w:rPr>
              <w:t>figurează</w:t>
            </w:r>
            <w:r>
              <w:rPr>
                <w:i/>
                <w:spacing w:val="40"/>
              </w:rPr>
              <w:t xml:space="preserve"> </w:t>
            </w:r>
            <w:r>
              <w:rPr>
                <w:i/>
              </w:rPr>
              <w:t>cultura</w:t>
            </w:r>
            <w:r>
              <w:rPr>
                <w:i/>
                <w:spacing w:val="40"/>
              </w:rPr>
              <w:t xml:space="preserve"> </w:t>
            </w:r>
            <w:r>
              <w:rPr>
                <w:i/>
              </w:rPr>
              <w:t>predominantă</w:t>
            </w:r>
            <w:r>
              <w:rPr>
                <w:i/>
                <w:spacing w:val="40"/>
              </w:rPr>
              <w:t xml:space="preserve"> </w:t>
            </w:r>
            <w:r>
              <w:rPr>
                <w:i/>
              </w:rPr>
              <w:t>existentă/</w:t>
            </w:r>
            <w:r>
              <w:rPr>
                <w:i/>
                <w:spacing w:val="40"/>
              </w:rPr>
              <w:t xml:space="preserve"> </w:t>
            </w:r>
            <w:r>
              <w:rPr>
                <w:i/>
              </w:rPr>
              <w:t>înființată</w:t>
            </w:r>
            <w:r>
              <w:rPr>
                <w:i/>
                <w:spacing w:val="40"/>
              </w:rPr>
              <w:t xml:space="preserve"> </w:t>
            </w:r>
            <w:r>
              <w:rPr>
                <w:i/>
              </w:rPr>
              <w:t>(</w:t>
            </w:r>
            <w:r>
              <w:t>raportat</w:t>
            </w:r>
            <w:r>
              <w:rPr>
                <w:spacing w:val="40"/>
              </w:rPr>
              <w:t xml:space="preserve"> </w:t>
            </w:r>
            <w:r>
              <w:t>la total</w:t>
            </w:r>
            <w:r>
              <w:rPr>
                <w:spacing w:val="40"/>
              </w:rPr>
              <w:t xml:space="preserve"> </w:t>
            </w:r>
            <w:r>
              <w:t>valoare</w:t>
            </w:r>
            <w:r>
              <w:rPr>
                <w:spacing w:val="40"/>
              </w:rPr>
              <w:t xml:space="preserve"> </w:t>
            </w:r>
            <w:r>
              <w:t>SO)</w:t>
            </w:r>
            <w:r>
              <w:rPr>
                <w:i/>
              </w:rPr>
              <w:t>.</w:t>
            </w:r>
            <w:r>
              <w:rPr>
                <w:i/>
                <w:spacing w:val="40"/>
              </w:rPr>
              <w:t xml:space="preserve"> </w:t>
            </w:r>
            <w:r>
              <w:rPr>
                <w:i/>
              </w:rPr>
              <w:t>În</w:t>
            </w:r>
            <w:r>
              <w:rPr>
                <w:i/>
                <w:spacing w:val="40"/>
              </w:rPr>
              <w:t xml:space="preserve"> </w:t>
            </w:r>
            <w:r>
              <w:rPr>
                <w:i/>
              </w:rPr>
              <w:t>cazul</w:t>
            </w:r>
            <w:r>
              <w:rPr>
                <w:i/>
                <w:spacing w:val="40"/>
              </w:rPr>
              <w:t xml:space="preserve"> </w:t>
            </w:r>
            <w:r>
              <w:rPr>
                <w:i/>
              </w:rPr>
              <w:t>în</w:t>
            </w:r>
            <w:r>
              <w:rPr>
                <w:i/>
                <w:spacing w:val="40"/>
              </w:rPr>
              <w:t xml:space="preserve"> </w:t>
            </w:r>
            <w:r>
              <w:rPr>
                <w:i/>
              </w:rPr>
              <w:t>care</w:t>
            </w:r>
            <w:r>
              <w:rPr>
                <w:i/>
                <w:spacing w:val="40"/>
              </w:rPr>
              <w:t xml:space="preserve"> </w:t>
            </w:r>
            <w:r>
              <w:rPr>
                <w:i/>
              </w:rPr>
              <w:t>apar</w:t>
            </w:r>
            <w:r>
              <w:rPr>
                <w:i/>
                <w:spacing w:val="40"/>
              </w:rPr>
              <w:t xml:space="preserve"> </w:t>
            </w:r>
            <w:r>
              <w:rPr>
                <w:i/>
              </w:rPr>
              <w:t>discrepanţe</w:t>
            </w:r>
            <w:r>
              <w:rPr>
                <w:i/>
                <w:spacing w:val="40"/>
              </w:rPr>
              <w:t xml:space="preserve"> </w:t>
            </w:r>
            <w:r>
              <w:rPr>
                <w:i/>
              </w:rPr>
              <w:t>între</w:t>
            </w:r>
            <w:r>
              <w:rPr>
                <w:i/>
                <w:spacing w:val="40"/>
              </w:rPr>
              <w:t xml:space="preserve"> </w:t>
            </w:r>
            <w:r>
              <w:rPr>
                <w:i/>
              </w:rPr>
              <w:t>valoarea</w:t>
            </w:r>
            <w:r>
              <w:rPr>
                <w:i/>
                <w:spacing w:val="40"/>
              </w:rPr>
              <w:t xml:space="preserve"> </w:t>
            </w:r>
            <w:r>
              <w:rPr>
                <w:i/>
              </w:rPr>
              <w:t>medie</w:t>
            </w:r>
            <w:r>
              <w:rPr>
                <w:i/>
                <w:spacing w:val="40"/>
              </w:rPr>
              <w:t xml:space="preserve"> </w:t>
            </w:r>
            <w:r>
              <w:rPr>
                <w:i/>
              </w:rPr>
              <w:t>a notei</w:t>
            </w:r>
            <w:r>
              <w:rPr>
                <w:i/>
                <w:spacing w:val="39"/>
              </w:rPr>
              <w:t xml:space="preserve"> </w:t>
            </w:r>
            <w:r>
              <w:rPr>
                <w:i/>
              </w:rPr>
              <w:t>de</w:t>
            </w:r>
            <w:r>
              <w:rPr>
                <w:i/>
                <w:spacing w:val="38"/>
              </w:rPr>
              <w:t xml:space="preserve"> </w:t>
            </w:r>
            <w:r>
              <w:rPr>
                <w:i/>
              </w:rPr>
              <w:t>bonitare</w:t>
            </w:r>
            <w:r>
              <w:rPr>
                <w:i/>
                <w:spacing w:val="38"/>
              </w:rPr>
              <w:t xml:space="preserve"> </w:t>
            </w:r>
            <w:r>
              <w:rPr>
                <w:i/>
              </w:rPr>
              <w:t>la</w:t>
            </w:r>
            <w:r>
              <w:rPr>
                <w:i/>
                <w:spacing w:val="39"/>
              </w:rPr>
              <w:t xml:space="preserve"> </w:t>
            </w:r>
            <w:r>
              <w:rPr>
                <w:i/>
              </w:rPr>
              <w:t>nivel</w:t>
            </w:r>
            <w:r>
              <w:rPr>
                <w:i/>
                <w:spacing w:val="38"/>
              </w:rPr>
              <w:t xml:space="preserve"> </w:t>
            </w:r>
            <w:r>
              <w:rPr>
                <w:i/>
              </w:rPr>
              <w:t>de</w:t>
            </w:r>
            <w:r>
              <w:rPr>
                <w:i/>
                <w:spacing w:val="38"/>
              </w:rPr>
              <w:t xml:space="preserve"> </w:t>
            </w:r>
            <w:r>
              <w:rPr>
                <w:i/>
              </w:rPr>
              <w:t>UAT</w:t>
            </w:r>
            <w:r>
              <w:rPr>
                <w:i/>
                <w:spacing w:val="38"/>
              </w:rPr>
              <w:t xml:space="preserve"> </w:t>
            </w:r>
            <w:r>
              <w:rPr>
                <w:i/>
              </w:rPr>
              <w:t>şi</w:t>
            </w:r>
            <w:r>
              <w:rPr>
                <w:i/>
                <w:spacing w:val="38"/>
              </w:rPr>
              <w:t xml:space="preserve"> </w:t>
            </w:r>
            <w:r>
              <w:rPr>
                <w:i/>
              </w:rPr>
              <w:t>capacitatea</w:t>
            </w:r>
            <w:r>
              <w:rPr>
                <w:i/>
                <w:spacing w:val="39"/>
              </w:rPr>
              <w:t xml:space="preserve"> </w:t>
            </w:r>
            <w:r>
              <w:rPr>
                <w:i/>
              </w:rPr>
              <w:t>de</w:t>
            </w:r>
            <w:r>
              <w:rPr>
                <w:i/>
                <w:spacing w:val="38"/>
              </w:rPr>
              <w:t xml:space="preserve"> </w:t>
            </w:r>
            <w:r>
              <w:rPr>
                <w:i/>
              </w:rPr>
              <w:t>producţie</w:t>
            </w:r>
            <w:r>
              <w:rPr>
                <w:i/>
                <w:spacing w:val="38"/>
              </w:rPr>
              <w:t xml:space="preserve"> </w:t>
            </w:r>
            <w:r>
              <w:rPr>
                <w:i/>
              </w:rPr>
              <w:t>a</w:t>
            </w:r>
            <w:r>
              <w:rPr>
                <w:i/>
                <w:spacing w:val="39"/>
              </w:rPr>
              <w:t xml:space="preserve"> </w:t>
            </w:r>
            <w:r>
              <w:rPr>
                <w:i/>
              </w:rPr>
              <w:t>solului</w:t>
            </w:r>
            <w:r>
              <w:rPr>
                <w:i/>
                <w:spacing w:val="38"/>
              </w:rPr>
              <w:t xml:space="preserve"> </w:t>
            </w:r>
            <w:r>
              <w:rPr>
                <w:i/>
              </w:rPr>
              <w:t>din ferma</w:t>
            </w:r>
            <w:r>
              <w:rPr>
                <w:i/>
                <w:spacing w:val="40"/>
              </w:rPr>
              <w:t xml:space="preserve"> </w:t>
            </w:r>
            <w:r>
              <w:rPr>
                <w:i/>
              </w:rPr>
              <w:t>solicitantului,</w:t>
            </w:r>
            <w:r>
              <w:rPr>
                <w:i/>
                <w:spacing w:val="40"/>
              </w:rPr>
              <w:t xml:space="preserve"> </w:t>
            </w:r>
            <w:r>
              <w:rPr>
                <w:i/>
              </w:rPr>
              <w:t>la</w:t>
            </w:r>
            <w:r>
              <w:rPr>
                <w:i/>
                <w:spacing w:val="40"/>
              </w:rPr>
              <w:t xml:space="preserve"> </w:t>
            </w:r>
            <w:r>
              <w:rPr>
                <w:i/>
              </w:rPr>
              <w:t>solicitarea</w:t>
            </w:r>
            <w:r>
              <w:rPr>
                <w:i/>
                <w:spacing w:val="40"/>
              </w:rPr>
              <w:t xml:space="preserve"> </w:t>
            </w:r>
            <w:r>
              <w:rPr>
                <w:i/>
              </w:rPr>
              <w:t>fermierului,</w:t>
            </w:r>
            <w:r>
              <w:rPr>
                <w:i/>
                <w:spacing w:val="40"/>
              </w:rPr>
              <w:t xml:space="preserve"> </w:t>
            </w:r>
            <w:r>
              <w:rPr>
                <w:i/>
              </w:rPr>
              <w:t>OSPA</w:t>
            </w:r>
            <w:r>
              <w:rPr>
                <w:i/>
                <w:spacing w:val="40"/>
              </w:rPr>
              <w:t xml:space="preserve"> </w:t>
            </w:r>
            <w:r>
              <w:rPr>
                <w:i/>
              </w:rPr>
              <w:t>poate</w:t>
            </w:r>
            <w:r>
              <w:rPr>
                <w:i/>
                <w:spacing w:val="40"/>
              </w:rPr>
              <w:t xml:space="preserve"> </w:t>
            </w:r>
            <w:r>
              <w:rPr>
                <w:i/>
              </w:rPr>
              <w:t>evalua</w:t>
            </w:r>
            <w:r>
              <w:rPr>
                <w:i/>
                <w:spacing w:val="40"/>
              </w:rPr>
              <w:t xml:space="preserve"> </w:t>
            </w:r>
            <w:r>
              <w:rPr>
                <w:i/>
              </w:rPr>
              <w:t>nota</w:t>
            </w:r>
            <w:r>
              <w:rPr>
                <w:i/>
                <w:spacing w:val="40"/>
              </w:rPr>
              <w:t xml:space="preserve"> </w:t>
            </w:r>
            <w:r>
              <w:rPr>
                <w:i/>
              </w:rPr>
              <w:t xml:space="preserve">de </w:t>
            </w:r>
            <w:r>
              <w:rPr>
                <w:i/>
                <w:spacing w:val="-2"/>
              </w:rPr>
              <w:t>bonitare</w:t>
            </w:r>
            <w:r>
              <w:rPr>
                <w:i/>
              </w:rPr>
              <w:tab/>
            </w:r>
            <w:r>
              <w:rPr>
                <w:i/>
                <w:spacing w:val="-2"/>
              </w:rPr>
              <w:t>medie</w:t>
            </w:r>
            <w:r>
              <w:rPr>
                <w:i/>
              </w:rPr>
              <w:tab/>
            </w:r>
            <w:r>
              <w:rPr>
                <w:i/>
                <w:spacing w:val="-2"/>
              </w:rPr>
              <w:t>pentru</w:t>
            </w:r>
            <w:r>
              <w:rPr>
                <w:i/>
              </w:rPr>
              <w:tab/>
            </w:r>
            <w:r>
              <w:rPr>
                <w:i/>
                <w:spacing w:val="-2"/>
              </w:rPr>
              <w:t>amplasamentul</w:t>
            </w:r>
            <w:r>
              <w:rPr>
                <w:i/>
              </w:rPr>
              <w:tab/>
            </w:r>
            <w:r>
              <w:rPr>
                <w:i/>
                <w:spacing w:val="-2"/>
              </w:rPr>
              <w:t>solicitantului</w:t>
            </w:r>
            <w:r>
              <w:rPr>
                <w:i/>
              </w:rPr>
              <w:tab/>
            </w:r>
            <w:r>
              <w:rPr>
                <w:i/>
                <w:spacing w:val="-2"/>
              </w:rPr>
              <w:t>utilizând</w:t>
            </w:r>
            <w:r>
              <w:rPr>
                <w:i/>
              </w:rPr>
              <w:tab/>
            </w:r>
            <w:r>
              <w:rPr>
                <w:i/>
                <w:spacing w:val="-2"/>
              </w:rPr>
              <w:t xml:space="preserve">studiile </w:t>
            </w:r>
            <w:r>
              <w:rPr>
                <w:i/>
              </w:rPr>
              <w:t>existente conform metodologiei actualizate de modificare a notei de bonitare din</w:t>
            </w:r>
            <w:r>
              <w:rPr>
                <w:i/>
                <w:spacing w:val="40"/>
              </w:rPr>
              <w:t xml:space="preserve"> </w:t>
            </w:r>
            <w:r>
              <w:rPr>
                <w:i/>
              </w:rPr>
              <w:t>Anexa</w:t>
            </w:r>
            <w:r>
              <w:rPr>
                <w:i/>
                <w:spacing w:val="40"/>
              </w:rPr>
              <w:t xml:space="preserve"> </w:t>
            </w:r>
            <w:r>
              <w:rPr>
                <w:i/>
              </w:rPr>
              <w:t>6.</w:t>
            </w:r>
            <w:r>
              <w:rPr>
                <w:i/>
                <w:spacing w:val="40"/>
              </w:rPr>
              <w:t xml:space="preserve"> </w:t>
            </w:r>
            <w:r>
              <w:rPr>
                <w:i/>
              </w:rPr>
              <w:t>Studiul</w:t>
            </w:r>
            <w:r>
              <w:rPr>
                <w:i/>
                <w:spacing w:val="40"/>
              </w:rPr>
              <w:t xml:space="preserve"> </w:t>
            </w:r>
            <w:r>
              <w:rPr>
                <w:i/>
              </w:rPr>
              <w:t>OSPA</w:t>
            </w:r>
            <w:r>
              <w:rPr>
                <w:i/>
                <w:spacing w:val="40"/>
              </w:rPr>
              <w:t xml:space="preserve"> </w:t>
            </w:r>
            <w:r>
              <w:rPr>
                <w:i/>
              </w:rPr>
              <w:t>județean</w:t>
            </w:r>
            <w:r>
              <w:rPr>
                <w:i/>
                <w:spacing w:val="40"/>
              </w:rPr>
              <w:t xml:space="preserve"> </w:t>
            </w:r>
            <w:r>
              <w:rPr>
                <w:i/>
              </w:rPr>
              <w:t>privind</w:t>
            </w:r>
            <w:r>
              <w:rPr>
                <w:i/>
                <w:spacing w:val="40"/>
              </w:rPr>
              <w:t xml:space="preserve"> </w:t>
            </w:r>
            <w:r>
              <w:rPr>
                <w:i/>
              </w:rPr>
              <w:t>nota</w:t>
            </w:r>
            <w:r>
              <w:rPr>
                <w:i/>
                <w:spacing w:val="40"/>
              </w:rPr>
              <w:t xml:space="preserve"> </w:t>
            </w:r>
            <w:r>
              <w:rPr>
                <w:i/>
              </w:rPr>
              <w:t>de</w:t>
            </w:r>
            <w:r>
              <w:rPr>
                <w:i/>
                <w:spacing w:val="40"/>
              </w:rPr>
              <w:t xml:space="preserve"> </w:t>
            </w:r>
            <w:r>
              <w:rPr>
                <w:i/>
              </w:rPr>
              <w:t>bonitare</w:t>
            </w:r>
            <w:r>
              <w:rPr>
                <w:i/>
                <w:spacing w:val="40"/>
              </w:rPr>
              <w:t xml:space="preserve"> </w:t>
            </w:r>
            <w:r>
              <w:rPr>
                <w:i/>
              </w:rPr>
              <w:t>a</w:t>
            </w:r>
            <w:r>
              <w:rPr>
                <w:i/>
                <w:spacing w:val="40"/>
              </w:rPr>
              <w:t xml:space="preserve"> </w:t>
            </w:r>
            <w:r>
              <w:rPr>
                <w:i/>
              </w:rPr>
              <w:t>terenurilor agricole va fi însoțit de aviz ICPA.</w:t>
            </w:r>
          </w:p>
          <w:p w14:paraId="22C19E63" w14:textId="77777777" w:rsidR="005B4DD7" w:rsidRDefault="00000000">
            <w:pPr>
              <w:pStyle w:val="TableParagraph"/>
              <w:ind w:left="216" w:right="166"/>
              <w:jc w:val="both"/>
              <w:rPr>
                <w:i/>
              </w:rPr>
            </w:pPr>
            <w:r>
              <w:rPr>
                <w:i/>
              </w:rPr>
              <w:t>Dacă exploatația este prevăzută cu sistem de irigații sau prin proiect este prevăzut un astfel de sistem, atunci se va încadra în potentialul agricol conform notei de bonitare aferentă culturilor pentru terenurile irigate, conform Anexei nr. 5.</w:t>
            </w:r>
          </w:p>
          <w:p w14:paraId="78E5F49C" w14:textId="77777777" w:rsidR="005B4DD7" w:rsidRDefault="00000000">
            <w:pPr>
              <w:pStyle w:val="TableParagraph"/>
              <w:spacing w:line="237" w:lineRule="auto"/>
              <w:ind w:left="216" w:right="164"/>
              <w:jc w:val="both"/>
              <w:rPr>
                <w:i/>
              </w:rPr>
            </w:pPr>
            <w:r>
              <w:rPr>
                <w:i/>
              </w:rPr>
              <w:t xml:space="preserve">A se avea în vedere precizările din legenda aferentă Anexei nr. 5 prin care se face corelarea dintre culoare și potențial (ridicat = culoarea verde, mediu= culoarea galben, culoarea roșu reprezintă potențial scăzut și nu se acordă </w:t>
            </w:r>
            <w:r>
              <w:rPr>
                <w:i/>
                <w:spacing w:val="-2"/>
              </w:rPr>
              <w:t>punctaj).</w:t>
            </w:r>
          </w:p>
          <w:p w14:paraId="28E5EACD" w14:textId="77777777" w:rsidR="005B4DD7" w:rsidRDefault="00000000">
            <w:pPr>
              <w:pStyle w:val="TableParagraph"/>
              <w:spacing w:before="9"/>
              <w:ind w:left="216" w:right="164"/>
              <w:jc w:val="both"/>
              <w:rPr>
                <w:i/>
              </w:rPr>
            </w:pPr>
            <w:r>
              <w:rPr>
                <w:i/>
              </w:rPr>
              <w:t>Pentru spaţiile protejate (sere, solarii, ciupercării) se va acorda punctajul aferent zonelor cu potenţial agricol ridicat.</w:t>
            </w:r>
          </w:p>
        </w:tc>
        <w:tc>
          <w:tcPr>
            <w:tcW w:w="1167" w:type="dxa"/>
            <w:tcBorders>
              <w:top w:val="nil"/>
            </w:tcBorders>
          </w:tcPr>
          <w:p w14:paraId="176D8421" w14:textId="77777777" w:rsidR="005B4DD7" w:rsidRDefault="005B4DD7">
            <w:pPr>
              <w:pStyle w:val="TableParagraph"/>
              <w:rPr>
                <w:rFonts w:ascii="Times New Roman"/>
                <w:sz w:val="20"/>
              </w:rPr>
            </w:pPr>
          </w:p>
        </w:tc>
      </w:tr>
      <w:tr w:rsidR="005B4DD7" w14:paraId="5F491932" w14:textId="77777777">
        <w:trPr>
          <w:trHeight w:val="5320"/>
        </w:trPr>
        <w:tc>
          <w:tcPr>
            <w:tcW w:w="578" w:type="dxa"/>
          </w:tcPr>
          <w:p w14:paraId="4DA3B74D" w14:textId="77777777" w:rsidR="005B4DD7" w:rsidRDefault="005B4DD7">
            <w:pPr>
              <w:pStyle w:val="TableParagraph"/>
              <w:rPr>
                <w:rFonts w:ascii="Times New Roman"/>
                <w:sz w:val="20"/>
              </w:rPr>
            </w:pPr>
          </w:p>
        </w:tc>
        <w:tc>
          <w:tcPr>
            <w:tcW w:w="8315" w:type="dxa"/>
          </w:tcPr>
          <w:p w14:paraId="1CBBF55E" w14:textId="77777777" w:rsidR="005B4DD7" w:rsidRDefault="00000000">
            <w:pPr>
              <w:pStyle w:val="TableParagraph"/>
              <w:spacing w:line="242" w:lineRule="auto"/>
              <w:ind w:left="108" w:right="55"/>
              <w:jc w:val="both"/>
              <w:rPr>
                <w:rFonts w:ascii="Times New Roman" w:hAnsi="Times New Roman"/>
              </w:rPr>
            </w:pPr>
            <w:r>
              <w:rPr>
                <w:rFonts w:ascii="Times New Roman" w:hAnsi="Times New Roman"/>
                <w:b/>
              </w:rPr>
              <w:t xml:space="preserve">N.B.! </w:t>
            </w:r>
            <w:r>
              <w:rPr>
                <w:rFonts w:ascii="Times New Roman" w:hAnsi="Times New Roman"/>
              </w:rPr>
              <w:t xml:space="preserve">În cazul în care cultura propusă prin proiect nu este în foaia de lucru ”vegetal„ din Anexa 5, solicitantul va consulta foaia 2 de lucru </w:t>
            </w:r>
            <w:r>
              <w:rPr>
                <w:rFonts w:ascii="Times New Roman" w:hAnsi="Times New Roman"/>
                <w:b/>
              </w:rPr>
              <w:t xml:space="preserve">„asimilări culturi” </w:t>
            </w:r>
            <w:r>
              <w:rPr>
                <w:rFonts w:ascii="Times New Roman" w:hAnsi="Times New Roman"/>
              </w:rPr>
              <w:t xml:space="preserve">pentru încadrarea pe </w:t>
            </w:r>
            <w:r>
              <w:rPr>
                <w:rFonts w:ascii="Times New Roman" w:hAnsi="Times New Roman"/>
                <w:spacing w:val="-2"/>
              </w:rPr>
              <w:t>potenţial.</w:t>
            </w:r>
          </w:p>
          <w:p w14:paraId="71C0DC4E" w14:textId="77777777" w:rsidR="005B4DD7" w:rsidRDefault="00000000">
            <w:pPr>
              <w:pStyle w:val="TableParagraph"/>
              <w:ind w:left="108" w:right="59"/>
              <w:jc w:val="both"/>
              <w:rPr>
                <w:rFonts w:ascii="Times New Roman" w:hAnsi="Times New Roman"/>
                <w:i/>
              </w:rPr>
            </w:pPr>
            <w:r>
              <w:rPr>
                <w:rFonts w:ascii="Times New Roman" w:hAnsi="Times New Roman"/>
                <w:i/>
              </w:rPr>
              <w:t xml:space="preserve">Pentru </w:t>
            </w:r>
            <w:r>
              <w:rPr>
                <w:rFonts w:ascii="Times New Roman" w:hAnsi="Times New Roman"/>
                <w:b/>
                <w:i/>
              </w:rPr>
              <w:t xml:space="preserve">reconversia/înfiinţarea exploataţiilor pomicole </w:t>
            </w:r>
            <w:r>
              <w:rPr>
                <w:rFonts w:ascii="Times New Roman" w:hAnsi="Times New Roman"/>
                <w:i/>
              </w:rPr>
              <w:t>în zonele cu nota de favorabilitate potențată între 2.5 şi 3.5 acestea vor fi încadrate în zonele cu potenţial agricol mediu, iar cele din zonele cu nota de favorabilitate potențată mai mare de 3,5 de vor fi încadrate în zonele cu potenţial agricol ridicat.</w:t>
            </w:r>
          </w:p>
          <w:p w14:paraId="0ED08F47" w14:textId="77777777" w:rsidR="005B4DD7" w:rsidRDefault="00000000">
            <w:pPr>
              <w:pStyle w:val="TableParagraph"/>
              <w:ind w:left="108" w:right="60"/>
              <w:jc w:val="both"/>
              <w:rPr>
                <w:rFonts w:ascii="Times New Roman" w:hAnsi="Times New Roman"/>
                <w:i/>
              </w:rPr>
            </w:pPr>
            <w:r>
              <w:rPr>
                <w:rFonts w:ascii="Times New Roman" w:hAnsi="Times New Roman"/>
                <w:i/>
              </w:rPr>
              <w:t xml:space="preserve">Pentru </w:t>
            </w:r>
            <w:r>
              <w:rPr>
                <w:rFonts w:ascii="Times New Roman" w:hAnsi="Times New Roman"/>
                <w:b/>
                <w:i/>
              </w:rPr>
              <w:t xml:space="preserve">exploataţii viticole pentru soiurile de struguri de vin din soiuri nobile </w:t>
            </w:r>
            <w:r>
              <w:rPr>
                <w:rFonts w:ascii="Times New Roman" w:hAnsi="Times New Roman"/>
                <w:i/>
              </w:rPr>
              <w:t>din arealele cu Denumire de Origine Controlată (DOC) şi Indicaţie Geografică (IG), aşa cum sunt nominalizate şi identificate conform OMADR 247/2012 cu modificările şi completările ulterioare (Anexa</w:t>
            </w:r>
            <w:r>
              <w:rPr>
                <w:rFonts w:ascii="Times New Roman" w:hAnsi="Times New Roman"/>
                <w:i/>
                <w:spacing w:val="-1"/>
              </w:rPr>
              <w:t xml:space="preserve"> </w:t>
            </w:r>
            <w:r>
              <w:rPr>
                <w:rFonts w:ascii="Times New Roman" w:hAnsi="Times New Roman"/>
                <w:i/>
              </w:rPr>
              <w:t>nr. 9), acestea vor fi încadrate în</w:t>
            </w:r>
            <w:r>
              <w:rPr>
                <w:rFonts w:ascii="Times New Roman" w:hAnsi="Times New Roman"/>
                <w:i/>
                <w:spacing w:val="-2"/>
              </w:rPr>
              <w:t xml:space="preserve"> </w:t>
            </w:r>
            <w:r>
              <w:rPr>
                <w:rFonts w:ascii="Times New Roman" w:hAnsi="Times New Roman"/>
                <w:i/>
              </w:rPr>
              <w:t>investiţii din zonele cu potenţial agricol ridicat și se acordă automat punctajul aferent primului criteriu (potenţial ridicat).</w:t>
            </w:r>
          </w:p>
          <w:p w14:paraId="721562D8" w14:textId="77777777" w:rsidR="005B4DD7" w:rsidRDefault="00000000">
            <w:pPr>
              <w:pStyle w:val="TableParagraph"/>
              <w:ind w:left="108"/>
              <w:rPr>
                <w:rFonts w:ascii="Times New Roman" w:hAnsi="Times New Roman"/>
                <w:i/>
              </w:rPr>
            </w:pPr>
            <w:r>
              <w:rPr>
                <w:rFonts w:ascii="Times New Roman" w:hAnsi="Times New Roman"/>
                <w:i/>
              </w:rPr>
              <w:t>Referitor</w:t>
            </w:r>
            <w:r>
              <w:rPr>
                <w:rFonts w:ascii="Times New Roman" w:hAnsi="Times New Roman"/>
                <w:i/>
                <w:spacing w:val="40"/>
              </w:rPr>
              <w:t xml:space="preserve"> </w:t>
            </w:r>
            <w:r>
              <w:rPr>
                <w:rFonts w:ascii="Times New Roman" w:hAnsi="Times New Roman"/>
                <w:i/>
              </w:rPr>
              <w:t>la</w:t>
            </w:r>
            <w:r>
              <w:rPr>
                <w:rFonts w:ascii="Times New Roman" w:hAnsi="Times New Roman"/>
                <w:i/>
                <w:spacing w:val="40"/>
              </w:rPr>
              <w:t xml:space="preserve"> </w:t>
            </w:r>
            <w:r>
              <w:rPr>
                <w:rFonts w:ascii="Times New Roman" w:hAnsi="Times New Roman"/>
                <w:b/>
                <w:i/>
              </w:rPr>
              <w:t>creşterea</w:t>
            </w:r>
            <w:r>
              <w:rPr>
                <w:rFonts w:ascii="Times New Roman" w:hAnsi="Times New Roman"/>
                <w:b/>
                <w:i/>
                <w:spacing w:val="40"/>
              </w:rPr>
              <w:t xml:space="preserve"> </w:t>
            </w:r>
            <w:r>
              <w:rPr>
                <w:rFonts w:ascii="Times New Roman" w:hAnsi="Times New Roman"/>
                <w:b/>
                <w:i/>
              </w:rPr>
              <w:t>animalelor</w:t>
            </w:r>
            <w:r>
              <w:rPr>
                <w:rFonts w:ascii="Times New Roman" w:hAnsi="Times New Roman"/>
                <w:i/>
              </w:rPr>
              <w:t>,</w:t>
            </w:r>
            <w:r>
              <w:rPr>
                <w:rFonts w:ascii="Times New Roman" w:hAnsi="Times New Roman"/>
                <w:i/>
                <w:spacing w:val="40"/>
              </w:rPr>
              <w:t xml:space="preserve"> </w:t>
            </w:r>
            <w:r>
              <w:rPr>
                <w:rFonts w:ascii="Times New Roman" w:hAnsi="Times New Roman"/>
                <w:i/>
              </w:rPr>
              <w:t>încadrarea</w:t>
            </w:r>
            <w:r>
              <w:rPr>
                <w:rFonts w:ascii="Times New Roman" w:hAnsi="Times New Roman"/>
                <w:i/>
                <w:spacing w:val="40"/>
              </w:rPr>
              <w:t xml:space="preserve"> </w:t>
            </w:r>
            <w:r>
              <w:rPr>
                <w:rFonts w:ascii="Times New Roman" w:hAnsi="Times New Roman"/>
                <w:i/>
              </w:rPr>
              <w:t>în</w:t>
            </w:r>
            <w:r>
              <w:rPr>
                <w:rFonts w:ascii="Times New Roman" w:hAnsi="Times New Roman"/>
                <w:i/>
                <w:spacing w:val="40"/>
              </w:rPr>
              <w:t xml:space="preserve"> </w:t>
            </w:r>
            <w:r>
              <w:rPr>
                <w:rFonts w:ascii="Times New Roman" w:hAnsi="Times New Roman"/>
                <w:i/>
              </w:rPr>
              <w:t>tipul</w:t>
            </w:r>
            <w:r>
              <w:rPr>
                <w:rFonts w:ascii="Times New Roman" w:hAnsi="Times New Roman"/>
                <w:i/>
                <w:spacing w:val="40"/>
              </w:rPr>
              <w:t xml:space="preserve"> </w:t>
            </w:r>
            <w:r>
              <w:rPr>
                <w:rFonts w:ascii="Times New Roman" w:hAnsi="Times New Roman"/>
                <w:i/>
              </w:rPr>
              <w:t>de</w:t>
            </w:r>
            <w:r>
              <w:rPr>
                <w:rFonts w:ascii="Times New Roman" w:hAnsi="Times New Roman"/>
                <w:i/>
                <w:spacing w:val="40"/>
              </w:rPr>
              <w:t xml:space="preserve"> </w:t>
            </w:r>
            <w:r>
              <w:rPr>
                <w:rFonts w:ascii="Times New Roman" w:hAnsi="Times New Roman"/>
                <w:i/>
              </w:rPr>
              <w:t>potențial</w:t>
            </w:r>
            <w:r>
              <w:rPr>
                <w:rFonts w:ascii="Times New Roman" w:hAnsi="Times New Roman"/>
                <w:i/>
                <w:spacing w:val="40"/>
              </w:rPr>
              <w:t xml:space="preserve"> </w:t>
            </w:r>
            <w:r>
              <w:rPr>
                <w:rFonts w:ascii="Times New Roman" w:hAnsi="Times New Roman"/>
                <w:i/>
              </w:rPr>
              <w:t>(ridicat</w:t>
            </w:r>
            <w:r>
              <w:rPr>
                <w:rFonts w:ascii="Times New Roman" w:hAnsi="Times New Roman"/>
                <w:i/>
                <w:spacing w:val="40"/>
              </w:rPr>
              <w:t xml:space="preserve"> </w:t>
            </w:r>
            <w:r>
              <w:rPr>
                <w:rFonts w:ascii="Times New Roman" w:hAnsi="Times New Roman"/>
                <w:i/>
              </w:rPr>
              <w:t>sau</w:t>
            </w:r>
            <w:r>
              <w:rPr>
                <w:rFonts w:ascii="Times New Roman" w:hAnsi="Times New Roman"/>
                <w:i/>
                <w:spacing w:val="40"/>
              </w:rPr>
              <w:t xml:space="preserve"> </w:t>
            </w:r>
            <w:r>
              <w:rPr>
                <w:rFonts w:ascii="Times New Roman" w:hAnsi="Times New Roman"/>
                <w:i/>
              </w:rPr>
              <w:t>mediu) conform Anexei</w:t>
            </w:r>
            <w:r>
              <w:rPr>
                <w:rFonts w:ascii="Times New Roman" w:hAnsi="Times New Roman"/>
                <w:i/>
                <w:spacing w:val="20"/>
              </w:rPr>
              <w:t xml:space="preserve"> </w:t>
            </w:r>
            <w:r>
              <w:rPr>
                <w:rFonts w:ascii="Times New Roman" w:hAnsi="Times New Roman"/>
                <w:i/>
              </w:rPr>
              <w:t>nr.</w:t>
            </w:r>
            <w:r>
              <w:rPr>
                <w:rFonts w:ascii="Times New Roman" w:hAnsi="Times New Roman"/>
                <w:i/>
                <w:spacing w:val="20"/>
              </w:rPr>
              <w:t xml:space="preserve"> </w:t>
            </w:r>
            <w:r>
              <w:rPr>
                <w:rFonts w:ascii="Times New Roman" w:hAnsi="Times New Roman"/>
                <w:i/>
              </w:rPr>
              <w:t>6 se</w:t>
            </w:r>
            <w:r>
              <w:rPr>
                <w:rFonts w:ascii="Times New Roman" w:hAnsi="Times New Roman"/>
                <w:i/>
                <w:spacing w:val="20"/>
              </w:rPr>
              <w:t xml:space="preserve"> </w:t>
            </w:r>
            <w:r>
              <w:rPr>
                <w:rFonts w:ascii="Times New Roman" w:hAnsi="Times New Roman"/>
                <w:i/>
              </w:rPr>
              <w:t>va face ținând cont</w:t>
            </w:r>
            <w:r>
              <w:rPr>
                <w:rFonts w:ascii="Times New Roman" w:hAnsi="Times New Roman"/>
                <w:i/>
                <w:spacing w:val="20"/>
              </w:rPr>
              <w:t xml:space="preserve"> </w:t>
            </w:r>
            <w:r>
              <w:rPr>
                <w:rFonts w:ascii="Times New Roman" w:hAnsi="Times New Roman"/>
                <w:i/>
              </w:rPr>
              <w:t>de nota de</w:t>
            </w:r>
            <w:r>
              <w:rPr>
                <w:rFonts w:ascii="Times New Roman" w:hAnsi="Times New Roman"/>
                <w:i/>
                <w:spacing w:val="21"/>
              </w:rPr>
              <w:t xml:space="preserve"> </w:t>
            </w:r>
            <w:r>
              <w:rPr>
                <w:rFonts w:ascii="Times New Roman" w:hAnsi="Times New Roman"/>
                <w:i/>
              </w:rPr>
              <w:t>bonitare</w:t>
            </w:r>
            <w:r>
              <w:rPr>
                <w:rFonts w:ascii="Times New Roman" w:hAnsi="Times New Roman"/>
                <w:i/>
                <w:spacing w:val="20"/>
              </w:rPr>
              <w:t xml:space="preserve"> </w:t>
            </w:r>
            <w:r>
              <w:rPr>
                <w:rFonts w:ascii="Times New Roman" w:hAnsi="Times New Roman"/>
                <w:i/>
              </w:rPr>
              <w:t>acordată</w:t>
            </w:r>
            <w:r>
              <w:rPr>
                <w:rFonts w:ascii="Times New Roman" w:hAnsi="Times New Roman"/>
                <w:i/>
                <w:spacing w:val="19"/>
              </w:rPr>
              <w:t xml:space="preserve"> </w:t>
            </w:r>
            <w:r>
              <w:rPr>
                <w:rFonts w:ascii="Times New Roman" w:hAnsi="Times New Roman"/>
                <w:i/>
              </w:rPr>
              <w:t>UAT</w:t>
            </w:r>
            <w:r>
              <w:rPr>
                <w:rFonts w:ascii="Times New Roman" w:hAnsi="Times New Roman"/>
                <w:i/>
                <w:spacing w:val="19"/>
              </w:rPr>
              <w:t xml:space="preserve"> </w:t>
            </w:r>
            <w:r>
              <w:rPr>
                <w:rFonts w:ascii="Times New Roman" w:hAnsi="Times New Roman"/>
                <w:i/>
              </w:rPr>
              <w:t>unde este înregistrată exploataţia, în funcţie de modul de creştere a animalelor, în sistem închis sau liber, şi de existenţa, sau nu, a acţiunii de procesare în cadrul fermei. Se va lua în calcul</w:t>
            </w:r>
            <w:r>
              <w:rPr>
                <w:rFonts w:ascii="Times New Roman" w:hAnsi="Times New Roman"/>
                <w:i/>
                <w:spacing w:val="40"/>
              </w:rPr>
              <w:t xml:space="preserve"> </w:t>
            </w:r>
            <w:r>
              <w:rPr>
                <w:rFonts w:ascii="Times New Roman" w:hAnsi="Times New Roman"/>
                <w:i/>
              </w:rPr>
              <w:t>specia</w:t>
            </w:r>
            <w:r>
              <w:rPr>
                <w:rFonts w:ascii="Times New Roman" w:hAnsi="Times New Roman"/>
                <w:i/>
                <w:spacing w:val="29"/>
              </w:rPr>
              <w:t xml:space="preserve"> </w:t>
            </w:r>
            <w:r>
              <w:rPr>
                <w:rFonts w:ascii="Times New Roman" w:hAnsi="Times New Roman"/>
                <w:i/>
              </w:rPr>
              <w:t>de</w:t>
            </w:r>
            <w:r>
              <w:rPr>
                <w:rFonts w:ascii="Times New Roman" w:hAnsi="Times New Roman"/>
                <w:i/>
                <w:spacing w:val="30"/>
              </w:rPr>
              <w:t xml:space="preserve"> </w:t>
            </w:r>
            <w:r>
              <w:rPr>
                <w:rFonts w:ascii="Times New Roman" w:hAnsi="Times New Roman"/>
                <w:i/>
              </w:rPr>
              <w:t>animale</w:t>
            </w:r>
            <w:r>
              <w:rPr>
                <w:rFonts w:ascii="Times New Roman" w:hAnsi="Times New Roman"/>
                <w:i/>
                <w:spacing w:val="30"/>
              </w:rPr>
              <w:t xml:space="preserve"> </w:t>
            </w:r>
            <w:r>
              <w:rPr>
                <w:rFonts w:ascii="Times New Roman" w:hAnsi="Times New Roman"/>
                <w:i/>
              </w:rPr>
              <w:t>predominantă</w:t>
            </w:r>
            <w:r>
              <w:rPr>
                <w:rFonts w:ascii="Times New Roman" w:hAnsi="Times New Roman"/>
                <w:i/>
                <w:spacing w:val="29"/>
              </w:rPr>
              <w:t xml:space="preserve"> </w:t>
            </w:r>
            <w:r>
              <w:rPr>
                <w:rFonts w:ascii="Times New Roman" w:hAnsi="Times New Roman"/>
                <w:i/>
              </w:rPr>
              <w:t>din</w:t>
            </w:r>
            <w:r>
              <w:rPr>
                <w:rFonts w:ascii="Times New Roman" w:hAnsi="Times New Roman"/>
                <w:i/>
                <w:spacing w:val="29"/>
              </w:rPr>
              <w:t xml:space="preserve"> </w:t>
            </w:r>
            <w:r>
              <w:rPr>
                <w:rFonts w:ascii="Times New Roman" w:hAnsi="Times New Roman"/>
                <w:i/>
              </w:rPr>
              <w:t>total</w:t>
            </w:r>
            <w:r>
              <w:rPr>
                <w:rFonts w:ascii="Times New Roman" w:hAnsi="Times New Roman"/>
                <w:i/>
                <w:spacing w:val="30"/>
              </w:rPr>
              <w:t xml:space="preserve"> </w:t>
            </w:r>
            <w:r>
              <w:rPr>
                <w:rFonts w:ascii="Times New Roman" w:hAnsi="Times New Roman"/>
                <w:i/>
              </w:rPr>
              <w:t>efectiv</w:t>
            </w:r>
            <w:r>
              <w:rPr>
                <w:rFonts w:ascii="Times New Roman" w:hAnsi="Times New Roman"/>
                <w:i/>
                <w:spacing w:val="30"/>
              </w:rPr>
              <w:t xml:space="preserve"> </w:t>
            </w:r>
            <w:r>
              <w:rPr>
                <w:rFonts w:ascii="Times New Roman" w:hAnsi="Times New Roman"/>
                <w:i/>
              </w:rPr>
              <w:t>de</w:t>
            </w:r>
            <w:r>
              <w:rPr>
                <w:rFonts w:ascii="Times New Roman" w:hAnsi="Times New Roman"/>
                <w:i/>
                <w:spacing w:val="27"/>
              </w:rPr>
              <w:t xml:space="preserve"> </w:t>
            </w:r>
            <w:r>
              <w:rPr>
                <w:rFonts w:ascii="Times New Roman" w:hAnsi="Times New Roman"/>
                <w:i/>
              </w:rPr>
              <w:t>animale</w:t>
            </w:r>
            <w:r>
              <w:rPr>
                <w:rFonts w:ascii="Times New Roman" w:hAnsi="Times New Roman"/>
                <w:i/>
                <w:spacing w:val="30"/>
              </w:rPr>
              <w:t xml:space="preserve"> </w:t>
            </w:r>
            <w:r>
              <w:rPr>
                <w:rFonts w:ascii="Times New Roman" w:hAnsi="Times New Roman"/>
                <w:i/>
              </w:rPr>
              <w:t>al</w:t>
            </w:r>
            <w:r>
              <w:rPr>
                <w:rFonts w:ascii="Times New Roman" w:hAnsi="Times New Roman"/>
                <w:i/>
                <w:spacing w:val="30"/>
              </w:rPr>
              <w:t xml:space="preserve"> </w:t>
            </w:r>
            <w:r>
              <w:rPr>
                <w:rFonts w:ascii="Times New Roman" w:hAnsi="Times New Roman"/>
                <w:i/>
              </w:rPr>
              <w:t>fermei</w:t>
            </w:r>
            <w:r>
              <w:rPr>
                <w:rFonts w:ascii="Times New Roman" w:hAnsi="Times New Roman"/>
                <w:i/>
                <w:spacing w:val="31"/>
              </w:rPr>
              <w:t xml:space="preserve"> </w:t>
            </w:r>
            <w:r>
              <w:rPr>
                <w:rFonts w:ascii="Times New Roman" w:hAnsi="Times New Roman"/>
                <w:i/>
              </w:rPr>
              <w:t>(exprimat</w:t>
            </w:r>
            <w:r>
              <w:rPr>
                <w:rFonts w:ascii="Times New Roman" w:hAnsi="Times New Roman"/>
                <w:i/>
                <w:spacing w:val="30"/>
              </w:rPr>
              <w:t xml:space="preserve"> </w:t>
            </w:r>
            <w:r>
              <w:rPr>
                <w:rFonts w:ascii="Times New Roman" w:hAnsi="Times New Roman"/>
                <w:i/>
              </w:rPr>
              <w:t>în</w:t>
            </w:r>
            <w:r>
              <w:rPr>
                <w:rFonts w:ascii="Times New Roman" w:hAnsi="Times New Roman"/>
                <w:i/>
                <w:spacing w:val="29"/>
              </w:rPr>
              <w:t xml:space="preserve"> </w:t>
            </w:r>
            <w:r>
              <w:rPr>
                <w:rFonts w:ascii="Times New Roman" w:hAnsi="Times New Roman"/>
                <w:i/>
              </w:rPr>
              <w:t>SO) (potențial</w:t>
            </w:r>
            <w:r>
              <w:rPr>
                <w:rFonts w:ascii="Times New Roman" w:hAnsi="Times New Roman"/>
                <w:i/>
                <w:spacing w:val="40"/>
              </w:rPr>
              <w:t xml:space="preserve"> </w:t>
            </w:r>
            <w:r>
              <w:rPr>
                <w:rFonts w:ascii="Times New Roman" w:hAnsi="Times New Roman"/>
                <w:i/>
              </w:rPr>
              <w:t>ridicat</w:t>
            </w:r>
            <w:r>
              <w:rPr>
                <w:rFonts w:ascii="Times New Roman" w:hAnsi="Times New Roman"/>
                <w:i/>
                <w:spacing w:val="40"/>
              </w:rPr>
              <w:t xml:space="preserve"> </w:t>
            </w:r>
            <w:r>
              <w:rPr>
                <w:rFonts w:ascii="Times New Roman" w:hAnsi="Times New Roman"/>
                <w:i/>
              </w:rPr>
              <w:t>=</w:t>
            </w:r>
            <w:r>
              <w:rPr>
                <w:rFonts w:ascii="Times New Roman" w:hAnsi="Times New Roman"/>
                <w:i/>
                <w:spacing w:val="40"/>
              </w:rPr>
              <w:t xml:space="preserve"> </w:t>
            </w:r>
            <w:r>
              <w:rPr>
                <w:rFonts w:ascii="Times New Roman" w:hAnsi="Times New Roman"/>
                <w:i/>
              </w:rPr>
              <w:t>culoarea</w:t>
            </w:r>
            <w:r>
              <w:rPr>
                <w:rFonts w:ascii="Times New Roman" w:hAnsi="Times New Roman"/>
                <w:i/>
                <w:spacing w:val="40"/>
              </w:rPr>
              <w:t xml:space="preserve"> </w:t>
            </w:r>
            <w:r>
              <w:rPr>
                <w:rFonts w:ascii="Times New Roman" w:hAnsi="Times New Roman"/>
                <w:i/>
              </w:rPr>
              <w:t>verde,</w:t>
            </w:r>
            <w:r>
              <w:rPr>
                <w:rFonts w:ascii="Times New Roman" w:hAnsi="Times New Roman"/>
                <w:i/>
                <w:spacing w:val="40"/>
              </w:rPr>
              <w:t xml:space="preserve"> </w:t>
            </w:r>
            <w:r>
              <w:rPr>
                <w:rFonts w:ascii="Times New Roman" w:hAnsi="Times New Roman"/>
                <w:i/>
              </w:rPr>
              <w:t>mediu=</w:t>
            </w:r>
            <w:r>
              <w:rPr>
                <w:rFonts w:ascii="Times New Roman" w:hAnsi="Times New Roman"/>
                <w:i/>
                <w:spacing w:val="40"/>
              </w:rPr>
              <w:t xml:space="preserve"> </w:t>
            </w:r>
            <w:r>
              <w:rPr>
                <w:rFonts w:ascii="Times New Roman" w:hAnsi="Times New Roman"/>
                <w:i/>
              </w:rPr>
              <w:t>culoarea</w:t>
            </w:r>
            <w:r>
              <w:rPr>
                <w:rFonts w:ascii="Times New Roman" w:hAnsi="Times New Roman"/>
                <w:i/>
                <w:spacing w:val="40"/>
              </w:rPr>
              <w:t xml:space="preserve"> </w:t>
            </w:r>
            <w:r>
              <w:rPr>
                <w:rFonts w:ascii="Times New Roman" w:hAnsi="Times New Roman"/>
                <w:i/>
              </w:rPr>
              <w:t>galben,</w:t>
            </w:r>
            <w:r>
              <w:rPr>
                <w:rFonts w:ascii="Times New Roman" w:hAnsi="Times New Roman"/>
                <w:i/>
                <w:spacing w:val="40"/>
              </w:rPr>
              <w:t xml:space="preserve"> </w:t>
            </w:r>
            <w:r>
              <w:rPr>
                <w:rFonts w:ascii="Times New Roman" w:hAnsi="Times New Roman"/>
                <w:i/>
              </w:rPr>
              <w:t>culoarea</w:t>
            </w:r>
            <w:r>
              <w:rPr>
                <w:rFonts w:ascii="Times New Roman" w:hAnsi="Times New Roman"/>
                <w:i/>
                <w:spacing w:val="40"/>
              </w:rPr>
              <w:t xml:space="preserve"> </w:t>
            </w:r>
            <w:r>
              <w:rPr>
                <w:rFonts w:ascii="Times New Roman" w:hAnsi="Times New Roman"/>
                <w:i/>
              </w:rPr>
              <w:t>roșu</w:t>
            </w:r>
            <w:r>
              <w:rPr>
                <w:rFonts w:ascii="Times New Roman" w:hAnsi="Times New Roman"/>
                <w:i/>
                <w:spacing w:val="40"/>
              </w:rPr>
              <w:t xml:space="preserve"> </w:t>
            </w:r>
            <w:r>
              <w:rPr>
                <w:rFonts w:ascii="Times New Roman" w:hAnsi="Times New Roman"/>
                <w:i/>
              </w:rPr>
              <w:t>reprezintă potențial scăzut și nu se acordă punctaj).</w:t>
            </w:r>
          </w:p>
          <w:p w14:paraId="397DE052" w14:textId="77777777" w:rsidR="005B4DD7" w:rsidRDefault="00000000">
            <w:pPr>
              <w:pStyle w:val="TableParagraph"/>
              <w:spacing w:line="237" w:lineRule="auto"/>
              <w:ind w:left="108"/>
              <w:rPr>
                <w:i/>
              </w:rPr>
            </w:pPr>
            <w:r>
              <w:rPr>
                <w:i/>
              </w:rPr>
              <w:t>În</w:t>
            </w:r>
            <w:r>
              <w:rPr>
                <w:i/>
                <w:spacing w:val="40"/>
              </w:rPr>
              <w:t xml:space="preserve"> </w:t>
            </w:r>
            <w:r>
              <w:rPr>
                <w:i/>
              </w:rPr>
              <w:t>cazul</w:t>
            </w:r>
            <w:r>
              <w:rPr>
                <w:i/>
                <w:spacing w:val="38"/>
              </w:rPr>
              <w:t xml:space="preserve"> </w:t>
            </w:r>
            <w:r>
              <w:rPr>
                <w:i/>
              </w:rPr>
              <w:t>exploataţiilor</w:t>
            </w:r>
            <w:r>
              <w:rPr>
                <w:i/>
                <w:spacing w:val="39"/>
              </w:rPr>
              <w:t xml:space="preserve"> </w:t>
            </w:r>
            <w:r>
              <w:rPr>
                <w:i/>
              </w:rPr>
              <w:t>ce</w:t>
            </w:r>
            <w:r>
              <w:rPr>
                <w:i/>
                <w:spacing w:val="40"/>
              </w:rPr>
              <w:t xml:space="preserve"> </w:t>
            </w:r>
            <w:r>
              <w:rPr>
                <w:i/>
              </w:rPr>
              <w:t>vizează</w:t>
            </w:r>
            <w:r>
              <w:rPr>
                <w:i/>
                <w:spacing w:val="40"/>
              </w:rPr>
              <w:t xml:space="preserve"> </w:t>
            </w:r>
            <w:r>
              <w:rPr>
                <w:b/>
                <w:i/>
              </w:rPr>
              <w:t>creşterea</w:t>
            </w:r>
            <w:r>
              <w:rPr>
                <w:b/>
                <w:i/>
                <w:spacing w:val="40"/>
              </w:rPr>
              <w:t xml:space="preserve"> </w:t>
            </w:r>
            <w:r>
              <w:rPr>
                <w:b/>
                <w:i/>
              </w:rPr>
              <w:t>albinelor</w:t>
            </w:r>
            <w:r>
              <w:rPr>
                <w:i/>
              </w:rPr>
              <w:t>,</w:t>
            </w:r>
            <w:r>
              <w:rPr>
                <w:i/>
                <w:spacing w:val="40"/>
              </w:rPr>
              <w:t xml:space="preserve"> </w:t>
            </w:r>
            <w:r>
              <w:rPr>
                <w:i/>
              </w:rPr>
              <w:t>se</w:t>
            </w:r>
            <w:r>
              <w:rPr>
                <w:i/>
                <w:spacing w:val="40"/>
              </w:rPr>
              <w:t xml:space="preserve"> </w:t>
            </w:r>
            <w:r>
              <w:rPr>
                <w:i/>
              </w:rPr>
              <w:t>va</w:t>
            </w:r>
            <w:r>
              <w:rPr>
                <w:i/>
                <w:spacing w:val="39"/>
              </w:rPr>
              <w:t xml:space="preserve"> </w:t>
            </w:r>
            <w:r>
              <w:rPr>
                <w:i/>
              </w:rPr>
              <w:t>acorda</w:t>
            </w:r>
            <w:r>
              <w:rPr>
                <w:i/>
                <w:spacing w:val="39"/>
              </w:rPr>
              <w:t xml:space="preserve"> </w:t>
            </w:r>
            <w:r>
              <w:rPr>
                <w:i/>
              </w:rPr>
              <w:t>punctjul maxim aferent acestui principiu de selecţie (potenţial ridicat).</w:t>
            </w:r>
          </w:p>
        </w:tc>
        <w:tc>
          <w:tcPr>
            <w:tcW w:w="1167" w:type="dxa"/>
          </w:tcPr>
          <w:p w14:paraId="2D137A57" w14:textId="77777777" w:rsidR="005B4DD7" w:rsidRDefault="005B4DD7">
            <w:pPr>
              <w:pStyle w:val="TableParagraph"/>
              <w:rPr>
                <w:rFonts w:ascii="Times New Roman"/>
                <w:sz w:val="20"/>
              </w:rPr>
            </w:pPr>
          </w:p>
        </w:tc>
      </w:tr>
      <w:tr w:rsidR="005B4DD7" w14:paraId="7E459FF6" w14:textId="77777777">
        <w:trPr>
          <w:trHeight w:val="765"/>
        </w:trPr>
        <w:tc>
          <w:tcPr>
            <w:tcW w:w="578" w:type="dxa"/>
          </w:tcPr>
          <w:p w14:paraId="125878D8" w14:textId="77777777" w:rsidR="005B4DD7" w:rsidRDefault="005B4DD7">
            <w:pPr>
              <w:pStyle w:val="TableParagraph"/>
              <w:rPr>
                <w:rFonts w:ascii="Times New Roman"/>
                <w:sz w:val="20"/>
              </w:rPr>
            </w:pPr>
          </w:p>
        </w:tc>
        <w:tc>
          <w:tcPr>
            <w:tcW w:w="8315" w:type="dxa"/>
          </w:tcPr>
          <w:p w14:paraId="6720BC99" w14:textId="77777777" w:rsidR="005B4DD7" w:rsidRDefault="00000000">
            <w:pPr>
              <w:pStyle w:val="TableParagraph"/>
              <w:spacing w:line="240" w:lineRule="exact"/>
              <w:ind w:left="216"/>
              <w:rPr>
                <w:b/>
              </w:rPr>
            </w:pPr>
            <w:r>
              <w:t>N.B.!</w:t>
            </w:r>
            <w:r>
              <w:rPr>
                <w:spacing w:val="-3"/>
              </w:rPr>
              <w:t xml:space="preserve"> </w:t>
            </w:r>
            <w:r>
              <w:rPr>
                <w:b/>
              </w:rPr>
              <w:t>În</w:t>
            </w:r>
            <w:r>
              <w:rPr>
                <w:b/>
                <w:spacing w:val="-7"/>
              </w:rPr>
              <w:t xml:space="preserve"> </w:t>
            </w:r>
            <w:r>
              <w:rPr>
                <w:b/>
              </w:rPr>
              <w:t>cazul</w:t>
            </w:r>
            <w:r>
              <w:rPr>
                <w:b/>
                <w:spacing w:val="-5"/>
              </w:rPr>
              <w:t xml:space="preserve"> </w:t>
            </w:r>
            <w:r>
              <w:rPr>
                <w:b/>
              </w:rPr>
              <w:t>speciilor</w:t>
            </w:r>
            <w:r>
              <w:rPr>
                <w:b/>
                <w:spacing w:val="-10"/>
              </w:rPr>
              <w:t xml:space="preserve"> </w:t>
            </w:r>
            <w:r>
              <w:rPr>
                <w:b/>
              </w:rPr>
              <w:t>de</w:t>
            </w:r>
            <w:r>
              <w:rPr>
                <w:b/>
                <w:spacing w:val="-3"/>
              </w:rPr>
              <w:t xml:space="preserve"> </w:t>
            </w:r>
            <w:r>
              <w:rPr>
                <w:b/>
              </w:rPr>
              <w:t>plante</w:t>
            </w:r>
            <w:r>
              <w:rPr>
                <w:b/>
                <w:spacing w:val="-6"/>
              </w:rPr>
              <w:t xml:space="preserve"> </w:t>
            </w:r>
            <w:r>
              <w:rPr>
                <w:b/>
              </w:rPr>
              <w:t>şi</w:t>
            </w:r>
            <w:r>
              <w:rPr>
                <w:b/>
                <w:spacing w:val="-6"/>
              </w:rPr>
              <w:t xml:space="preserve"> </w:t>
            </w:r>
            <w:r>
              <w:rPr>
                <w:b/>
              </w:rPr>
              <w:t>de</w:t>
            </w:r>
            <w:r>
              <w:rPr>
                <w:b/>
                <w:spacing w:val="-6"/>
              </w:rPr>
              <w:t xml:space="preserve"> </w:t>
            </w:r>
            <w:r>
              <w:rPr>
                <w:b/>
              </w:rPr>
              <w:t>animale</w:t>
            </w:r>
            <w:r>
              <w:rPr>
                <w:b/>
                <w:spacing w:val="-8"/>
              </w:rPr>
              <w:t xml:space="preserve"> </w:t>
            </w:r>
            <w:r>
              <w:rPr>
                <w:b/>
              </w:rPr>
              <w:t>care</w:t>
            </w:r>
            <w:r>
              <w:rPr>
                <w:b/>
                <w:spacing w:val="-3"/>
              </w:rPr>
              <w:t xml:space="preserve"> </w:t>
            </w:r>
            <w:r>
              <w:rPr>
                <w:b/>
              </w:rPr>
              <w:t>nu</w:t>
            </w:r>
            <w:r>
              <w:rPr>
                <w:b/>
                <w:spacing w:val="-6"/>
              </w:rPr>
              <w:t xml:space="preserve"> </w:t>
            </w:r>
            <w:r>
              <w:rPr>
                <w:b/>
              </w:rPr>
              <w:t>se</w:t>
            </w:r>
            <w:r>
              <w:rPr>
                <w:b/>
                <w:spacing w:val="-3"/>
              </w:rPr>
              <w:t xml:space="preserve"> </w:t>
            </w:r>
            <w:r>
              <w:rPr>
                <w:b/>
              </w:rPr>
              <w:t>regăsesc</w:t>
            </w:r>
            <w:r>
              <w:rPr>
                <w:b/>
                <w:spacing w:val="-5"/>
              </w:rPr>
              <w:t xml:space="preserve"> în</w:t>
            </w:r>
          </w:p>
          <w:p w14:paraId="6DF03A62" w14:textId="77777777" w:rsidR="005B4DD7" w:rsidRDefault="00000000">
            <w:pPr>
              <w:pStyle w:val="TableParagraph"/>
              <w:spacing w:line="256" w:lineRule="exact"/>
              <w:ind w:left="216"/>
              <w:rPr>
                <w:b/>
              </w:rPr>
            </w:pPr>
            <w:r>
              <w:rPr>
                <w:b/>
              </w:rPr>
              <w:t>Anexele</w:t>
            </w:r>
            <w:r>
              <w:rPr>
                <w:b/>
                <w:spacing w:val="-7"/>
              </w:rPr>
              <w:t xml:space="preserve"> </w:t>
            </w:r>
            <w:r>
              <w:rPr>
                <w:b/>
              </w:rPr>
              <w:t>menţionate</w:t>
            </w:r>
            <w:r>
              <w:rPr>
                <w:b/>
                <w:spacing w:val="-4"/>
              </w:rPr>
              <w:t xml:space="preserve"> </w:t>
            </w:r>
            <w:r>
              <w:rPr>
                <w:b/>
              </w:rPr>
              <w:t>anterior</w:t>
            </w:r>
            <w:r>
              <w:rPr>
                <w:b/>
                <w:spacing w:val="-5"/>
              </w:rPr>
              <w:t xml:space="preserve"> </w:t>
            </w:r>
            <w:r>
              <w:rPr>
                <w:b/>
              </w:rPr>
              <w:t>şi</w:t>
            </w:r>
            <w:r>
              <w:rPr>
                <w:b/>
                <w:spacing w:val="-6"/>
              </w:rPr>
              <w:t xml:space="preserve"> </w:t>
            </w:r>
            <w:r>
              <w:rPr>
                <w:b/>
              </w:rPr>
              <w:t>pentru</w:t>
            </w:r>
            <w:r>
              <w:rPr>
                <w:b/>
                <w:spacing w:val="-6"/>
              </w:rPr>
              <w:t xml:space="preserve"> </w:t>
            </w:r>
            <w:r>
              <w:rPr>
                <w:b/>
              </w:rPr>
              <w:t>care</w:t>
            </w:r>
            <w:r>
              <w:rPr>
                <w:b/>
                <w:spacing w:val="-9"/>
              </w:rPr>
              <w:t xml:space="preserve"> </w:t>
            </w:r>
            <w:r>
              <w:rPr>
                <w:b/>
              </w:rPr>
              <w:t>nu</w:t>
            </w:r>
            <w:r>
              <w:rPr>
                <w:b/>
                <w:spacing w:val="-8"/>
              </w:rPr>
              <w:t xml:space="preserve"> </w:t>
            </w:r>
            <w:r>
              <w:rPr>
                <w:b/>
              </w:rPr>
              <w:t>sunt</w:t>
            </w:r>
            <w:r>
              <w:rPr>
                <w:b/>
                <w:spacing w:val="-6"/>
              </w:rPr>
              <w:t xml:space="preserve"> </w:t>
            </w:r>
            <w:r>
              <w:rPr>
                <w:b/>
              </w:rPr>
              <w:t>aduse</w:t>
            </w:r>
            <w:r>
              <w:rPr>
                <w:b/>
                <w:spacing w:val="-7"/>
              </w:rPr>
              <w:t xml:space="preserve"> </w:t>
            </w:r>
            <w:r>
              <w:rPr>
                <w:b/>
              </w:rPr>
              <w:t>precizări</w:t>
            </w:r>
            <w:r>
              <w:rPr>
                <w:b/>
                <w:spacing w:val="-6"/>
              </w:rPr>
              <w:t xml:space="preserve"> </w:t>
            </w:r>
            <w:r>
              <w:rPr>
                <w:b/>
              </w:rPr>
              <w:t>nu</w:t>
            </w:r>
            <w:r>
              <w:rPr>
                <w:b/>
                <w:spacing w:val="-5"/>
              </w:rPr>
              <w:t xml:space="preserve"> </w:t>
            </w:r>
            <w:r>
              <w:rPr>
                <w:b/>
              </w:rPr>
              <w:t>se acordă punctaj la acest principiul de selecţie.</w:t>
            </w:r>
          </w:p>
        </w:tc>
        <w:tc>
          <w:tcPr>
            <w:tcW w:w="1167" w:type="dxa"/>
          </w:tcPr>
          <w:p w14:paraId="33FCA4A8" w14:textId="77777777" w:rsidR="005B4DD7" w:rsidRDefault="005B4DD7">
            <w:pPr>
              <w:pStyle w:val="TableParagraph"/>
              <w:rPr>
                <w:rFonts w:ascii="Times New Roman"/>
                <w:sz w:val="20"/>
              </w:rPr>
            </w:pPr>
          </w:p>
        </w:tc>
      </w:tr>
      <w:tr w:rsidR="005B4DD7" w14:paraId="05DC7F80" w14:textId="77777777">
        <w:trPr>
          <w:trHeight w:val="758"/>
        </w:trPr>
        <w:tc>
          <w:tcPr>
            <w:tcW w:w="578" w:type="dxa"/>
            <w:shd w:val="clear" w:color="auto" w:fill="EAEFDD"/>
          </w:tcPr>
          <w:p w14:paraId="5016A5E4" w14:textId="77777777" w:rsidR="005B4DD7" w:rsidRDefault="00000000">
            <w:pPr>
              <w:pStyle w:val="TableParagraph"/>
              <w:spacing w:before="225"/>
              <w:ind w:left="189"/>
            </w:pPr>
            <w:r>
              <w:rPr>
                <w:spacing w:val="-5"/>
              </w:rPr>
              <w:t>4.</w:t>
            </w:r>
          </w:p>
        </w:tc>
        <w:tc>
          <w:tcPr>
            <w:tcW w:w="8315" w:type="dxa"/>
            <w:shd w:val="clear" w:color="auto" w:fill="EAEFDD"/>
          </w:tcPr>
          <w:p w14:paraId="0FE6E9AF" w14:textId="77777777" w:rsidR="005B4DD7" w:rsidRDefault="005B4DD7">
            <w:pPr>
              <w:pStyle w:val="TableParagraph"/>
              <w:spacing w:before="6"/>
              <w:rPr>
                <w:sz w:val="21"/>
              </w:rPr>
            </w:pPr>
          </w:p>
          <w:p w14:paraId="289F877D" w14:textId="77777777" w:rsidR="005B4DD7" w:rsidRDefault="00000000">
            <w:pPr>
              <w:pStyle w:val="TableParagraph"/>
              <w:ind w:left="2412" w:right="2414"/>
              <w:jc w:val="center"/>
              <w:rPr>
                <w:rFonts w:ascii="Times New Roman"/>
                <w:b/>
                <w:i/>
              </w:rPr>
            </w:pPr>
            <w:r>
              <w:rPr>
                <w:rFonts w:ascii="Times New Roman"/>
                <w:b/>
                <w:i/>
              </w:rPr>
              <w:t>Principiul</w:t>
            </w:r>
            <w:r>
              <w:rPr>
                <w:rFonts w:ascii="Times New Roman"/>
                <w:b/>
                <w:i/>
                <w:spacing w:val="-8"/>
              </w:rPr>
              <w:t xml:space="preserve"> </w:t>
            </w:r>
            <w:r>
              <w:rPr>
                <w:rFonts w:ascii="Times New Roman"/>
                <w:b/>
                <w:i/>
              </w:rPr>
              <w:t>raselor/</w:t>
            </w:r>
            <w:r>
              <w:rPr>
                <w:rFonts w:ascii="Times New Roman"/>
                <w:b/>
                <w:i/>
                <w:spacing w:val="-7"/>
              </w:rPr>
              <w:t xml:space="preserve"> </w:t>
            </w:r>
            <w:r>
              <w:rPr>
                <w:rFonts w:ascii="Times New Roman"/>
                <w:b/>
                <w:i/>
              </w:rPr>
              <w:t>soiurilor</w:t>
            </w:r>
            <w:r>
              <w:rPr>
                <w:rFonts w:ascii="Times New Roman"/>
                <w:b/>
                <w:i/>
                <w:spacing w:val="-8"/>
              </w:rPr>
              <w:t xml:space="preserve"> </w:t>
            </w:r>
            <w:r>
              <w:rPr>
                <w:rFonts w:ascii="Times New Roman"/>
                <w:b/>
                <w:i/>
                <w:spacing w:val="-2"/>
              </w:rPr>
              <w:t>autohtone</w:t>
            </w:r>
          </w:p>
        </w:tc>
        <w:tc>
          <w:tcPr>
            <w:tcW w:w="1167" w:type="dxa"/>
            <w:shd w:val="clear" w:color="auto" w:fill="EAEFDD"/>
          </w:tcPr>
          <w:p w14:paraId="0B1D80A2" w14:textId="77777777" w:rsidR="005B4DD7" w:rsidRDefault="005B4DD7">
            <w:pPr>
              <w:pStyle w:val="TableParagraph"/>
              <w:rPr>
                <w:rFonts w:ascii="Times New Roman"/>
                <w:sz w:val="20"/>
              </w:rPr>
            </w:pPr>
          </w:p>
        </w:tc>
      </w:tr>
      <w:tr w:rsidR="005B4DD7" w14:paraId="0D83C119" w14:textId="77777777">
        <w:trPr>
          <w:trHeight w:val="1266"/>
        </w:trPr>
        <w:tc>
          <w:tcPr>
            <w:tcW w:w="578" w:type="dxa"/>
          </w:tcPr>
          <w:p w14:paraId="77141143" w14:textId="77777777" w:rsidR="005B4DD7" w:rsidRDefault="005B4DD7">
            <w:pPr>
              <w:pStyle w:val="TableParagraph"/>
              <w:rPr>
                <w:rFonts w:ascii="Times New Roman"/>
                <w:sz w:val="20"/>
              </w:rPr>
            </w:pPr>
          </w:p>
        </w:tc>
        <w:tc>
          <w:tcPr>
            <w:tcW w:w="8315" w:type="dxa"/>
          </w:tcPr>
          <w:p w14:paraId="57E72748" w14:textId="77777777" w:rsidR="005B4DD7" w:rsidRDefault="00000000">
            <w:pPr>
              <w:pStyle w:val="TableParagraph"/>
              <w:ind w:left="108" w:right="62"/>
              <w:jc w:val="both"/>
              <w:rPr>
                <w:rFonts w:ascii="Times New Roman" w:hAnsi="Times New Roman"/>
              </w:rPr>
            </w:pPr>
            <w:r>
              <w:rPr>
                <w:rFonts w:ascii="Times New Roman" w:hAnsi="Times New Roman"/>
              </w:rPr>
              <w:t>Solicitantul își propune prin proiect sau demonstrează că deţine/ dezvoltă la nivelul exploataţiei agricole şi prevede în cadrul Planului de Afaceri ca va păstra</w:t>
            </w:r>
            <w:r>
              <w:rPr>
                <w:rFonts w:ascii="Times New Roman" w:hAnsi="Times New Roman"/>
                <w:spacing w:val="-1"/>
              </w:rPr>
              <w:t xml:space="preserve"> </w:t>
            </w:r>
            <w:r>
              <w:rPr>
                <w:rFonts w:ascii="Times New Roman" w:hAnsi="Times New Roman"/>
              </w:rPr>
              <w:t>/ dezvolta nucleul de rase (rasele vor fi certificate şi se vor regăsi în Registrul genealogic al raselor),</w:t>
            </w:r>
            <w:r>
              <w:rPr>
                <w:rFonts w:ascii="Times New Roman" w:hAnsi="Times New Roman"/>
                <w:spacing w:val="-1"/>
              </w:rPr>
              <w:t xml:space="preserve"> </w:t>
            </w:r>
            <w:r>
              <w:rPr>
                <w:rFonts w:ascii="Times New Roman" w:hAnsi="Times New Roman"/>
              </w:rPr>
              <w:t>respectiv soiuri</w:t>
            </w:r>
            <w:r>
              <w:rPr>
                <w:rFonts w:ascii="Times New Roman" w:hAnsi="Times New Roman"/>
                <w:spacing w:val="8"/>
              </w:rPr>
              <w:t xml:space="preserve"> </w:t>
            </w:r>
            <w:r>
              <w:rPr>
                <w:rFonts w:ascii="Times New Roman" w:hAnsi="Times New Roman"/>
              </w:rPr>
              <w:t>autohtone</w:t>
            </w:r>
            <w:r>
              <w:rPr>
                <w:rFonts w:ascii="Times New Roman" w:hAnsi="Times New Roman"/>
                <w:spacing w:val="10"/>
              </w:rPr>
              <w:t xml:space="preserve"> </w:t>
            </w:r>
            <w:r>
              <w:rPr>
                <w:rFonts w:ascii="Times New Roman" w:hAnsi="Times New Roman"/>
              </w:rPr>
              <w:t>(conform</w:t>
            </w:r>
            <w:r>
              <w:rPr>
                <w:rFonts w:ascii="Times New Roman" w:hAnsi="Times New Roman"/>
                <w:spacing w:val="6"/>
              </w:rPr>
              <w:t xml:space="preserve"> </w:t>
            </w:r>
            <w:r>
              <w:rPr>
                <w:rFonts w:ascii="Times New Roman" w:hAnsi="Times New Roman"/>
              </w:rPr>
              <w:t>Catalogului</w:t>
            </w:r>
            <w:r>
              <w:rPr>
                <w:rFonts w:ascii="Times New Roman" w:hAnsi="Times New Roman"/>
                <w:spacing w:val="11"/>
              </w:rPr>
              <w:t xml:space="preserve"> </w:t>
            </w:r>
            <w:r>
              <w:rPr>
                <w:rFonts w:ascii="Times New Roman" w:hAnsi="Times New Roman"/>
              </w:rPr>
              <w:t>oficial</w:t>
            </w:r>
            <w:r>
              <w:rPr>
                <w:rFonts w:ascii="Times New Roman" w:hAnsi="Times New Roman"/>
                <w:spacing w:val="8"/>
              </w:rPr>
              <w:t xml:space="preserve"> </w:t>
            </w:r>
            <w:r>
              <w:rPr>
                <w:rFonts w:ascii="Times New Roman" w:hAnsi="Times New Roman"/>
              </w:rPr>
              <w:t>al</w:t>
            </w:r>
            <w:r>
              <w:rPr>
                <w:rFonts w:ascii="Times New Roman" w:hAnsi="Times New Roman"/>
                <w:spacing w:val="11"/>
              </w:rPr>
              <w:t xml:space="preserve"> </w:t>
            </w:r>
            <w:r>
              <w:rPr>
                <w:rFonts w:ascii="Times New Roman" w:hAnsi="Times New Roman"/>
              </w:rPr>
              <w:t>soiurilor</w:t>
            </w:r>
            <w:r>
              <w:rPr>
                <w:rFonts w:ascii="Times New Roman" w:hAnsi="Times New Roman"/>
                <w:spacing w:val="11"/>
              </w:rPr>
              <w:t xml:space="preserve"> </w:t>
            </w:r>
            <w:r>
              <w:rPr>
                <w:rFonts w:ascii="Times New Roman" w:hAnsi="Times New Roman"/>
              </w:rPr>
              <w:t>de</w:t>
            </w:r>
            <w:r>
              <w:rPr>
                <w:rFonts w:ascii="Times New Roman" w:hAnsi="Times New Roman"/>
                <w:spacing w:val="10"/>
              </w:rPr>
              <w:t xml:space="preserve"> </w:t>
            </w:r>
            <w:r>
              <w:rPr>
                <w:rFonts w:ascii="Times New Roman" w:hAnsi="Times New Roman"/>
              </w:rPr>
              <w:t>plante</w:t>
            </w:r>
            <w:r>
              <w:rPr>
                <w:rFonts w:ascii="Times New Roman" w:hAnsi="Times New Roman"/>
                <w:spacing w:val="11"/>
              </w:rPr>
              <w:t xml:space="preserve"> </w:t>
            </w:r>
            <w:r>
              <w:rPr>
                <w:rFonts w:ascii="Times New Roman" w:hAnsi="Times New Roman"/>
              </w:rPr>
              <w:t>de</w:t>
            </w:r>
            <w:r>
              <w:rPr>
                <w:rFonts w:ascii="Times New Roman" w:hAnsi="Times New Roman"/>
                <w:spacing w:val="7"/>
              </w:rPr>
              <w:t xml:space="preserve"> </w:t>
            </w:r>
            <w:r>
              <w:rPr>
                <w:rFonts w:ascii="Times New Roman" w:hAnsi="Times New Roman"/>
              </w:rPr>
              <w:t>cultură</w:t>
            </w:r>
            <w:r>
              <w:rPr>
                <w:rFonts w:ascii="Times New Roman" w:hAnsi="Times New Roman"/>
                <w:spacing w:val="11"/>
              </w:rPr>
              <w:t xml:space="preserve"> </w:t>
            </w:r>
            <w:r>
              <w:rPr>
                <w:rFonts w:ascii="Times New Roman" w:hAnsi="Times New Roman"/>
              </w:rPr>
              <w:t>din</w:t>
            </w:r>
            <w:r>
              <w:rPr>
                <w:rFonts w:ascii="Times New Roman" w:hAnsi="Times New Roman"/>
                <w:spacing w:val="5"/>
              </w:rPr>
              <w:t xml:space="preserve"> </w:t>
            </w:r>
            <w:r>
              <w:rPr>
                <w:rFonts w:ascii="Times New Roman" w:hAnsi="Times New Roman"/>
                <w:spacing w:val="-2"/>
              </w:rPr>
              <w:t>România</w:t>
            </w:r>
          </w:p>
          <w:p w14:paraId="59DADD61" w14:textId="77777777" w:rsidR="005B4DD7" w:rsidRDefault="00000000">
            <w:pPr>
              <w:pStyle w:val="TableParagraph"/>
              <w:spacing w:line="241" w:lineRule="exact"/>
              <w:ind w:left="108"/>
              <w:jc w:val="both"/>
              <w:rPr>
                <w:rFonts w:ascii="Times New Roman" w:hAnsi="Times New Roman"/>
              </w:rPr>
            </w:pPr>
            <w:r>
              <w:rPr>
                <w:rFonts w:ascii="Times New Roman" w:hAnsi="Times New Roman"/>
              </w:rPr>
              <w:t>elaborat</w:t>
            </w:r>
            <w:r>
              <w:rPr>
                <w:rFonts w:ascii="Times New Roman" w:hAnsi="Times New Roman"/>
                <w:spacing w:val="-7"/>
              </w:rPr>
              <w:t xml:space="preserve"> </w:t>
            </w:r>
            <w:r>
              <w:rPr>
                <w:rFonts w:ascii="Times New Roman" w:hAnsi="Times New Roman"/>
              </w:rPr>
              <w:t>de</w:t>
            </w:r>
            <w:r>
              <w:rPr>
                <w:rFonts w:ascii="Times New Roman" w:hAnsi="Times New Roman"/>
                <w:spacing w:val="-7"/>
              </w:rPr>
              <w:t xml:space="preserve"> </w:t>
            </w:r>
            <w:r>
              <w:rPr>
                <w:rFonts w:ascii="Times New Roman" w:hAnsi="Times New Roman"/>
              </w:rPr>
              <w:t>către</w:t>
            </w:r>
            <w:r>
              <w:rPr>
                <w:rFonts w:ascii="Times New Roman" w:hAnsi="Times New Roman"/>
                <w:spacing w:val="-5"/>
              </w:rPr>
              <w:t xml:space="preserve"> </w:t>
            </w:r>
            <w:r>
              <w:rPr>
                <w:rFonts w:ascii="Times New Roman" w:hAnsi="Times New Roman"/>
              </w:rPr>
              <w:t>ISTIS)</w:t>
            </w:r>
            <w:r>
              <w:rPr>
                <w:rFonts w:ascii="Times New Roman" w:hAnsi="Times New Roman"/>
                <w:spacing w:val="-5"/>
              </w:rPr>
              <w:t xml:space="preserve"> </w:t>
            </w:r>
            <w:r>
              <w:rPr>
                <w:rFonts w:ascii="Times New Roman" w:hAnsi="Times New Roman"/>
              </w:rPr>
              <w:t>pe</w:t>
            </w:r>
            <w:r>
              <w:rPr>
                <w:rFonts w:ascii="Times New Roman" w:hAnsi="Times New Roman"/>
                <w:spacing w:val="-7"/>
              </w:rPr>
              <w:t xml:space="preserve"> </w:t>
            </w:r>
            <w:r>
              <w:rPr>
                <w:rFonts w:ascii="Times New Roman" w:hAnsi="Times New Roman"/>
              </w:rPr>
              <w:t>toată</w:t>
            </w:r>
            <w:r>
              <w:rPr>
                <w:rFonts w:ascii="Times New Roman" w:hAnsi="Times New Roman"/>
                <w:spacing w:val="-5"/>
              </w:rPr>
              <w:t xml:space="preserve"> </w:t>
            </w:r>
            <w:r>
              <w:rPr>
                <w:rFonts w:ascii="Times New Roman" w:hAnsi="Times New Roman"/>
              </w:rPr>
              <w:t>durata</w:t>
            </w:r>
            <w:r>
              <w:rPr>
                <w:rFonts w:ascii="Times New Roman" w:hAnsi="Times New Roman"/>
                <w:spacing w:val="-5"/>
              </w:rPr>
              <w:t xml:space="preserve"> </w:t>
            </w:r>
            <w:r>
              <w:rPr>
                <w:rFonts w:ascii="Times New Roman" w:hAnsi="Times New Roman"/>
              </w:rPr>
              <w:t>de</w:t>
            </w:r>
            <w:r>
              <w:rPr>
                <w:rFonts w:ascii="Times New Roman" w:hAnsi="Times New Roman"/>
                <w:spacing w:val="-7"/>
              </w:rPr>
              <w:t xml:space="preserve"> </w:t>
            </w:r>
            <w:r>
              <w:rPr>
                <w:rFonts w:ascii="Times New Roman" w:hAnsi="Times New Roman"/>
              </w:rPr>
              <w:t>implementare</w:t>
            </w:r>
            <w:r>
              <w:rPr>
                <w:rFonts w:ascii="Times New Roman" w:hAnsi="Times New Roman"/>
                <w:spacing w:val="-1"/>
              </w:rPr>
              <w:t xml:space="preserve"> </w:t>
            </w:r>
            <w:r>
              <w:rPr>
                <w:rFonts w:ascii="Times New Roman" w:hAnsi="Times New Roman"/>
              </w:rPr>
              <w:t>si</w:t>
            </w:r>
            <w:r>
              <w:rPr>
                <w:rFonts w:ascii="Times New Roman" w:hAnsi="Times New Roman"/>
                <w:spacing w:val="-4"/>
              </w:rPr>
              <w:t xml:space="preserve"> </w:t>
            </w:r>
            <w:r>
              <w:rPr>
                <w:rFonts w:ascii="Times New Roman" w:hAnsi="Times New Roman"/>
              </w:rPr>
              <w:t>monitorizare</w:t>
            </w:r>
            <w:r>
              <w:rPr>
                <w:rFonts w:ascii="Times New Roman" w:hAnsi="Times New Roman"/>
                <w:spacing w:val="-7"/>
              </w:rPr>
              <w:t xml:space="preserve"> </w:t>
            </w:r>
            <w:r>
              <w:rPr>
                <w:rFonts w:ascii="Times New Roman" w:hAnsi="Times New Roman"/>
              </w:rPr>
              <w:t>a</w:t>
            </w:r>
            <w:r>
              <w:rPr>
                <w:rFonts w:ascii="Times New Roman" w:hAnsi="Times New Roman"/>
                <w:spacing w:val="-5"/>
              </w:rPr>
              <w:t xml:space="preserve"> </w:t>
            </w:r>
            <w:r>
              <w:rPr>
                <w:rFonts w:ascii="Times New Roman" w:hAnsi="Times New Roman"/>
                <w:spacing w:val="-2"/>
              </w:rPr>
              <w:t>proiectului.</w:t>
            </w:r>
          </w:p>
        </w:tc>
        <w:tc>
          <w:tcPr>
            <w:tcW w:w="1167" w:type="dxa"/>
          </w:tcPr>
          <w:p w14:paraId="3C6BC57B" w14:textId="77777777" w:rsidR="005B4DD7" w:rsidRDefault="00000000">
            <w:pPr>
              <w:pStyle w:val="TableParagraph"/>
              <w:spacing w:line="243" w:lineRule="exact"/>
              <w:ind w:left="105"/>
              <w:rPr>
                <w:b/>
              </w:rPr>
            </w:pPr>
            <w:r>
              <w:rPr>
                <w:b/>
                <w:color w:val="FF0000"/>
              </w:rPr>
              <w:t>5</w:t>
            </w:r>
            <w:r>
              <w:rPr>
                <w:b/>
                <w:color w:val="FF0000"/>
                <w:spacing w:val="1"/>
              </w:rPr>
              <w:t xml:space="preserve"> </w:t>
            </w:r>
            <w:r>
              <w:rPr>
                <w:b/>
                <w:color w:val="FF0000"/>
                <w:spacing w:val="-5"/>
              </w:rPr>
              <w:t>p.</w:t>
            </w:r>
          </w:p>
        </w:tc>
      </w:tr>
      <w:tr w:rsidR="005B4DD7" w14:paraId="2CA453DA" w14:textId="77777777">
        <w:trPr>
          <w:trHeight w:val="1012"/>
        </w:trPr>
        <w:tc>
          <w:tcPr>
            <w:tcW w:w="578" w:type="dxa"/>
          </w:tcPr>
          <w:p w14:paraId="1293A584" w14:textId="77777777" w:rsidR="005B4DD7" w:rsidRDefault="005B4DD7">
            <w:pPr>
              <w:pStyle w:val="TableParagraph"/>
              <w:rPr>
                <w:rFonts w:ascii="Times New Roman"/>
                <w:sz w:val="20"/>
              </w:rPr>
            </w:pPr>
          </w:p>
        </w:tc>
        <w:tc>
          <w:tcPr>
            <w:tcW w:w="8315" w:type="dxa"/>
          </w:tcPr>
          <w:p w14:paraId="45416CBB" w14:textId="77777777" w:rsidR="005B4DD7" w:rsidRDefault="00000000">
            <w:pPr>
              <w:pStyle w:val="TableParagraph"/>
              <w:spacing w:line="244" w:lineRule="exact"/>
              <w:ind w:left="108"/>
              <w:rPr>
                <w:rFonts w:ascii="Times New Roman"/>
                <w:b/>
                <w:i/>
              </w:rPr>
            </w:pPr>
            <w:r>
              <w:rPr>
                <w:rFonts w:ascii="Times New Roman"/>
                <w:b/>
                <w:i/>
              </w:rPr>
              <w:t>Sectorul</w:t>
            </w:r>
            <w:r>
              <w:rPr>
                <w:rFonts w:ascii="Times New Roman"/>
                <w:b/>
                <w:i/>
                <w:spacing w:val="-4"/>
              </w:rPr>
              <w:t xml:space="preserve"> </w:t>
            </w:r>
            <w:r>
              <w:rPr>
                <w:rFonts w:ascii="Times New Roman"/>
                <w:b/>
                <w:i/>
                <w:spacing w:val="-2"/>
              </w:rPr>
              <w:t>Vegetal</w:t>
            </w:r>
          </w:p>
          <w:p w14:paraId="79F5091D" w14:textId="77777777" w:rsidR="005B4DD7" w:rsidRDefault="00000000">
            <w:pPr>
              <w:pStyle w:val="TableParagraph"/>
              <w:spacing w:line="237" w:lineRule="auto"/>
              <w:ind w:left="108"/>
              <w:rPr>
                <w:rFonts w:ascii="Times New Roman" w:hAnsi="Times New Roman"/>
                <w:i/>
              </w:rPr>
            </w:pPr>
            <w:r>
              <w:rPr>
                <w:rFonts w:ascii="Times New Roman" w:hAnsi="Times New Roman"/>
                <w:i/>
              </w:rPr>
              <w:t>Solicitantul</w:t>
            </w:r>
            <w:r>
              <w:rPr>
                <w:rFonts w:ascii="Times New Roman" w:hAnsi="Times New Roman"/>
                <w:i/>
                <w:spacing w:val="69"/>
              </w:rPr>
              <w:t xml:space="preserve"> </w:t>
            </w:r>
            <w:r>
              <w:rPr>
                <w:rFonts w:ascii="Times New Roman" w:hAnsi="Times New Roman"/>
                <w:i/>
              </w:rPr>
              <w:t>își</w:t>
            </w:r>
            <w:r>
              <w:rPr>
                <w:rFonts w:ascii="Times New Roman" w:hAnsi="Times New Roman"/>
                <w:i/>
                <w:spacing w:val="72"/>
              </w:rPr>
              <w:t xml:space="preserve"> </w:t>
            </w:r>
            <w:r>
              <w:rPr>
                <w:rFonts w:ascii="Times New Roman" w:hAnsi="Times New Roman"/>
                <w:i/>
              </w:rPr>
              <w:t>propune</w:t>
            </w:r>
            <w:r>
              <w:rPr>
                <w:rFonts w:ascii="Times New Roman" w:hAnsi="Times New Roman"/>
                <w:i/>
                <w:spacing w:val="69"/>
              </w:rPr>
              <w:t xml:space="preserve"> </w:t>
            </w:r>
            <w:r>
              <w:rPr>
                <w:rFonts w:ascii="Times New Roman" w:hAnsi="Times New Roman"/>
                <w:i/>
              </w:rPr>
              <w:t>prin</w:t>
            </w:r>
            <w:r>
              <w:rPr>
                <w:rFonts w:ascii="Times New Roman" w:hAnsi="Times New Roman"/>
                <w:i/>
                <w:spacing w:val="68"/>
              </w:rPr>
              <w:t xml:space="preserve"> </w:t>
            </w:r>
            <w:r>
              <w:rPr>
                <w:rFonts w:ascii="Times New Roman" w:hAnsi="Times New Roman"/>
                <w:i/>
              </w:rPr>
              <w:t>proiect</w:t>
            </w:r>
            <w:r>
              <w:rPr>
                <w:rFonts w:ascii="Times New Roman" w:hAnsi="Times New Roman"/>
                <w:i/>
                <w:spacing w:val="72"/>
              </w:rPr>
              <w:t xml:space="preserve"> </w:t>
            </w:r>
            <w:r>
              <w:rPr>
                <w:rFonts w:ascii="Times New Roman" w:hAnsi="Times New Roman"/>
                <w:i/>
              </w:rPr>
              <w:t>sau</w:t>
            </w:r>
            <w:r>
              <w:rPr>
                <w:rFonts w:ascii="Times New Roman" w:hAnsi="Times New Roman"/>
                <w:i/>
                <w:spacing w:val="68"/>
              </w:rPr>
              <w:t xml:space="preserve"> </w:t>
            </w:r>
            <w:r>
              <w:rPr>
                <w:rFonts w:ascii="Times New Roman" w:hAnsi="Times New Roman"/>
                <w:i/>
              </w:rPr>
              <w:t>demonstrează</w:t>
            </w:r>
            <w:r>
              <w:rPr>
                <w:rFonts w:ascii="Times New Roman" w:hAnsi="Times New Roman"/>
                <w:i/>
                <w:spacing w:val="69"/>
              </w:rPr>
              <w:t xml:space="preserve"> </w:t>
            </w:r>
            <w:r>
              <w:rPr>
                <w:rFonts w:ascii="Times New Roman" w:hAnsi="Times New Roman"/>
                <w:i/>
              </w:rPr>
              <w:t>că</w:t>
            </w:r>
            <w:r>
              <w:rPr>
                <w:rFonts w:ascii="Times New Roman" w:hAnsi="Times New Roman"/>
                <w:i/>
                <w:spacing w:val="68"/>
              </w:rPr>
              <w:t xml:space="preserve"> </w:t>
            </w:r>
            <w:r>
              <w:rPr>
                <w:rFonts w:ascii="Times New Roman" w:hAnsi="Times New Roman"/>
                <w:i/>
              </w:rPr>
              <w:t>deţine/dezvoltă</w:t>
            </w:r>
            <w:r>
              <w:rPr>
                <w:rFonts w:ascii="Times New Roman" w:hAnsi="Times New Roman"/>
                <w:i/>
                <w:spacing w:val="40"/>
              </w:rPr>
              <w:t xml:space="preserve"> </w:t>
            </w:r>
            <w:r>
              <w:rPr>
                <w:rFonts w:ascii="Times New Roman" w:hAnsi="Times New Roman"/>
                <w:i/>
              </w:rPr>
              <w:t>la</w:t>
            </w:r>
            <w:r>
              <w:rPr>
                <w:rFonts w:ascii="Times New Roman" w:hAnsi="Times New Roman"/>
                <w:i/>
                <w:spacing w:val="71"/>
              </w:rPr>
              <w:t xml:space="preserve"> </w:t>
            </w:r>
            <w:r>
              <w:rPr>
                <w:rFonts w:ascii="Times New Roman" w:hAnsi="Times New Roman"/>
                <w:i/>
              </w:rPr>
              <w:t>nivelul exploataţiei</w:t>
            </w:r>
            <w:r>
              <w:rPr>
                <w:rFonts w:ascii="Times New Roman" w:hAnsi="Times New Roman"/>
                <w:i/>
                <w:spacing w:val="-4"/>
              </w:rPr>
              <w:t xml:space="preserve"> </w:t>
            </w:r>
            <w:r>
              <w:rPr>
                <w:rFonts w:ascii="Times New Roman" w:hAnsi="Times New Roman"/>
                <w:i/>
              </w:rPr>
              <w:t>agricole</w:t>
            </w:r>
            <w:r>
              <w:rPr>
                <w:rFonts w:ascii="Times New Roman" w:hAnsi="Times New Roman"/>
                <w:i/>
                <w:spacing w:val="-1"/>
              </w:rPr>
              <w:t xml:space="preserve"> </w:t>
            </w:r>
            <w:r>
              <w:rPr>
                <w:rFonts w:ascii="Times New Roman" w:hAnsi="Times New Roman"/>
                <w:i/>
              </w:rPr>
              <w:t>şi</w:t>
            </w:r>
            <w:r>
              <w:rPr>
                <w:rFonts w:ascii="Times New Roman" w:hAnsi="Times New Roman"/>
                <w:i/>
                <w:spacing w:val="-3"/>
              </w:rPr>
              <w:t xml:space="preserve"> </w:t>
            </w:r>
            <w:r>
              <w:rPr>
                <w:rFonts w:ascii="Times New Roman" w:hAnsi="Times New Roman"/>
                <w:i/>
              </w:rPr>
              <w:t>prevede</w:t>
            </w:r>
            <w:r>
              <w:rPr>
                <w:rFonts w:ascii="Times New Roman" w:hAnsi="Times New Roman"/>
                <w:i/>
                <w:spacing w:val="-4"/>
              </w:rPr>
              <w:t xml:space="preserve"> </w:t>
            </w:r>
            <w:r>
              <w:rPr>
                <w:rFonts w:ascii="Times New Roman" w:hAnsi="Times New Roman"/>
                <w:i/>
              </w:rPr>
              <w:t>în</w:t>
            </w:r>
            <w:r>
              <w:rPr>
                <w:rFonts w:ascii="Times New Roman" w:hAnsi="Times New Roman"/>
                <w:i/>
                <w:spacing w:val="-4"/>
              </w:rPr>
              <w:t xml:space="preserve"> </w:t>
            </w:r>
            <w:r>
              <w:rPr>
                <w:rFonts w:ascii="Times New Roman" w:hAnsi="Times New Roman"/>
                <w:i/>
              </w:rPr>
              <w:t>cadrul</w:t>
            </w:r>
            <w:r>
              <w:rPr>
                <w:rFonts w:ascii="Times New Roman" w:hAnsi="Times New Roman"/>
                <w:i/>
                <w:spacing w:val="-2"/>
              </w:rPr>
              <w:t xml:space="preserve"> </w:t>
            </w:r>
            <w:r>
              <w:rPr>
                <w:rFonts w:ascii="Times New Roman" w:hAnsi="Times New Roman"/>
                <w:i/>
              </w:rPr>
              <w:t>planului</w:t>
            </w:r>
            <w:r>
              <w:rPr>
                <w:rFonts w:ascii="Times New Roman" w:hAnsi="Times New Roman"/>
                <w:i/>
                <w:spacing w:val="-1"/>
              </w:rPr>
              <w:t xml:space="preserve"> </w:t>
            </w:r>
            <w:r>
              <w:rPr>
                <w:rFonts w:ascii="Times New Roman" w:hAnsi="Times New Roman"/>
                <w:i/>
              </w:rPr>
              <w:t>de</w:t>
            </w:r>
            <w:r>
              <w:rPr>
                <w:rFonts w:ascii="Times New Roman" w:hAnsi="Times New Roman"/>
                <w:i/>
                <w:spacing w:val="-6"/>
              </w:rPr>
              <w:t xml:space="preserve"> </w:t>
            </w:r>
            <w:r>
              <w:rPr>
                <w:rFonts w:ascii="Times New Roman" w:hAnsi="Times New Roman"/>
                <w:i/>
              </w:rPr>
              <w:t>afaceri</w:t>
            </w:r>
            <w:r>
              <w:rPr>
                <w:rFonts w:ascii="Times New Roman" w:hAnsi="Times New Roman"/>
                <w:i/>
                <w:spacing w:val="-1"/>
              </w:rPr>
              <w:t xml:space="preserve"> </w:t>
            </w:r>
            <w:r>
              <w:rPr>
                <w:rFonts w:ascii="Times New Roman" w:hAnsi="Times New Roman"/>
                <w:i/>
              </w:rPr>
              <w:t>că</w:t>
            </w:r>
            <w:r>
              <w:rPr>
                <w:rFonts w:ascii="Times New Roman" w:hAnsi="Times New Roman"/>
                <w:i/>
                <w:spacing w:val="-4"/>
              </w:rPr>
              <w:t xml:space="preserve"> </w:t>
            </w:r>
            <w:r>
              <w:rPr>
                <w:rFonts w:ascii="Times New Roman" w:hAnsi="Times New Roman"/>
                <w:i/>
              </w:rPr>
              <w:t>va</w:t>
            </w:r>
            <w:r>
              <w:rPr>
                <w:rFonts w:ascii="Times New Roman" w:hAnsi="Times New Roman"/>
                <w:i/>
                <w:spacing w:val="-3"/>
              </w:rPr>
              <w:t xml:space="preserve"> </w:t>
            </w:r>
            <w:r>
              <w:rPr>
                <w:rFonts w:ascii="Times New Roman" w:hAnsi="Times New Roman"/>
                <w:i/>
              </w:rPr>
              <w:t>păstra/</w:t>
            </w:r>
            <w:r>
              <w:rPr>
                <w:rFonts w:ascii="Times New Roman" w:hAnsi="Times New Roman"/>
                <w:i/>
                <w:spacing w:val="2"/>
              </w:rPr>
              <w:t xml:space="preserve"> </w:t>
            </w:r>
            <w:r>
              <w:rPr>
                <w:rFonts w:ascii="Times New Roman" w:hAnsi="Times New Roman"/>
                <w:i/>
              </w:rPr>
              <w:t>dezvolta</w:t>
            </w:r>
            <w:r>
              <w:rPr>
                <w:rFonts w:ascii="Times New Roman" w:hAnsi="Times New Roman"/>
                <w:i/>
                <w:spacing w:val="-2"/>
              </w:rPr>
              <w:t xml:space="preserve"> nucleul</w:t>
            </w:r>
          </w:p>
          <w:p w14:paraId="486B8CCE" w14:textId="77777777" w:rsidR="005B4DD7" w:rsidRDefault="00000000">
            <w:pPr>
              <w:pStyle w:val="TableParagraph"/>
              <w:spacing w:before="2" w:line="245" w:lineRule="exact"/>
              <w:ind w:left="108"/>
              <w:rPr>
                <w:rFonts w:ascii="Times New Roman" w:hAnsi="Times New Roman"/>
                <w:i/>
              </w:rPr>
            </w:pPr>
            <w:r>
              <w:rPr>
                <w:rFonts w:ascii="Times New Roman" w:hAnsi="Times New Roman"/>
                <w:i/>
              </w:rPr>
              <w:t>de</w:t>
            </w:r>
            <w:r>
              <w:rPr>
                <w:rFonts w:ascii="Times New Roman" w:hAnsi="Times New Roman"/>
                <w:i/>
                <w:spacing w:val="21"/>
              </w:rPr>
              <w:t xml:space="preserve"> </w:t>
            </w:r>
            <w:r>
              <w:rPr>
                <w:rFonts w:ascii="Times New Roman" w:hAnsi="Times New Roman"/>
                <w:i/>
              </w:rPr>
              <w:t>soiuri</w:t>
            </w:r>
            <w:r>
              <w:rPr>
                <w:rFonts w:ascii="Times New Roman" w:hAnsi="Times New Roman"/>
                <w:i/>
                <w:spacing w:val="23"/>
              </w:rPr>
              <w:t xml:space="preserve"> </w:t>
            </w:r>
            <w:r>
              <w:rPr>
                <w:rFonts w:ascii="Times New Roman" w:hAnsi="Times New Roman"/>
                <w:i/>
              </w:rPr>
              <w:t>autohtone</w:t>
            </w:r>
            <w:r>
              <w:rPr>
                <w:rFonts w:ascii="Times New Roman" w:hAnsi="Times New Roman"/>
                <w:i/>
                <w:spacing w:val="23"/>
              </w:rPr>
              <w:t xml:space="preserve"> </w:t>
            </w:r>
            <w:r>
              <w:rPr>
                <w:rFonts w:ascii="Times New Roman" w:hAnsi="Times New Roman"/>
                <w:i/>
              </w:rPr>
              <w:t>pe</w:t>
            </w:r>
            <w:r>
              <w:rPr>
                <w:rFonts w:ascii="Times New Roman" w:hAnsi="Times New Roman"/>
                <w:i/>
                <w:spacing w:val="20"/>
              </w:rPr>
              <w:t xml:space="preserve"> </w:t>
            </w:r>
            <w:r>
              <w:rPr>
                <w:rFonts w:ascii="Times New Roman" w:hAnsi="Times New Roman"/>
                <w:i/>
              </w:rPr>
              <w:t>toată</w:t>
            </w:r>
            <w:r>
              <w:rPr>
                <w:rFonts w:ascii="Times New Roman" w:hAnsi="Times New Roman"/>
                <w:i/>
                <w:spacing w:val="21"/>
              </w:rPr>
              <w:t xml:space="preserve"> </w:t>
            </w:r>
            <w:r>
              <w:rPr>
                <w:rFonts w:ascii="Times New Roman" w:hAnsi="Times New Roman"/>
                <w:i/>
              </w:rPr>
              <w:t>durata</w:t>
            </w:r>
            <w:r>
              <w:rPr>
                <w:rFonts w:ascii="Times New Roman" w:hAnsi="Times New Roman"/>
                <w:i/>
                <w:spacing w:val="20"/>
              </w:rPr>
              <w:t xml:space="preserve"> </w:t>
            </w:r>
            <w:r>
              <w:rPr>
                <w:rFonts w:ascii="Times New Roman" w:hAnsi="Times New Roman"/>
                <w:i/>
              </w:rPr>
              <w:t>de</w:t>
            </w:r>
            <w:r>
              <w:rPr>
                <w:rFonts w:ascii="Times New Roman" w:hAnsi="Times New Roman"/>
                <w:i/>
                <w:spacing w:val="18"/>
              </w:rPr>
              <w:t xml:space="preserve"> </w:t>
            </w:r>
            <w:r>
              <w:rPr>
                <w:rFonts w:ascii="Times New Roman" w:hAnsi="Times New Roman"/>
                <w:b/>
                <w:i/>
              </w:rPr>
              <w:t>implementare</w:t>
            </w:r>
            <w:r>
              <w:rPr>
                <w:rFonts w:ascii="Times New Roman" w:hAnsi="Times New Roman"/>
                <w:b/>
                <w:i/>
                <w:spacing w:val="18"/>
              </w:rPr>
              <w:t xml:space="preserve"> </w:t>
            </w:r>
            <w:r>
              <w:rPr>
                <w:rFonts w:ascii="Times New Roman" w:hAnsi="Times New Roman"/>
                <w:b/>
                <w:i/>
              </w:rPr>
              <w:t>si</w:t>
            </w:r>
            <w:r>
              <w:rPr>
                <w:rFonts w:ascii="Times New Roman" w:hAnsi="Times New Roman"/>
                <w:b/>
                <w:i/>
                <w:spacing w:val="18"/>
              </w:rPr>
              <w:t xml:space="preserve"> </w:t>
            </w:r>
            <w:r>
              <w:rPr>
                <w:rFonts w:ascii="Times New Roman" w:hAnsi="Times New Roman"/>
                <w:b/>
                <w:i/>
              </w:rPr>
              <w:t>monitorizare</w:t>
            </w:r>
            <w:r>
              <w:rPr>
                <w:rFonts w:ascii="Times New Roman" w:hAnsi="Times New Roman"/>
                <w:b/>
                <w:i/>
                <w:spacing w:val="23"/>
              </w:rPr>
              <w:t xml:space="preserve"> </w:t>
            </w:r>
            <w:r>
              <w:rPr>
                <w:rFonts w:ascii="Times New Roman" w:hAnsi="Times New Roman"/>
                <w:b/>
                <w:i/>
              </w:rPr>
              <w:t>a</w:t>
            </w:r>
            <w:r>
              <w:rPr>
                <w:rFonts w:ascii="Times New Roman" w:hAnsi="Times New Roman"/>
                <w:b/>
                <w:i/>
                <w:spacing w:val="20"/>
              </w:rPr>
              <w:t xml:space="preserve"> </w:t>
            </w:r>
            <w:r>
              <w:rPr>
                <w:rFonts w:ascii="Times New Roman" w:hAnsi="Times New Roman"/>
                <w:b/>
                <w:i/>
              </w:rPr>
              <w:t>proiectului</w:t>
            </w:r>
            <w:r>
              <w:rPr>
                <w:rFonts w:ascii="Times New Roman" w:hAnsi="Times New Roman"/>
                <w:b/>
                <w:i/>
                <w:spacing w:val="28"/>
              </w:rPr>
              <w:t xml:space="preserve"> </w:t>
            </w:r>
            <w:r>
              <w:rPr>
                <w:rFonts w:ascii="Times New Roman" w:hAnsi="Times New Roman"/>
                <w:i/>
                <w:spacing w:val="-2"/>
              </w:rPr>
              <w:t>(atât</w:t>
            </w:r>
          </w:p>
        </w:tc>
        <w:tc>
          <w:tcPr>
            <w:tcW w:w="1167" w:type="dxa"/>
          </w:tcPr>
          <w:p w14:paraId="61058AA2" w14:textId="77777777" w:rsidR="005B4DD7" w:rsidRDefault="005B4DD7">
            <w:pPr>
              <w:pStyle w:val="TableParagraph"/>
              <w:rPr>
                <w:rFonts w:ascii="Times New Roman"/>
                <w:sz w:val="20"/>
              </w:rPr>
            </w:pPr>
          </w:p>
        </w:tc>
      </w:tr>
    </w:tbl>
    <w:p w14:paraId="3731945C" w14:textId="77777777" w:rsidR="005B4DD7" w:rsidRDefault="005B4DD7">
      <w:pPr>
        <w:rPr>
          <w:rFonts w:ascii="Times New Roman"/>
          <w:sz w:val="20"/>
        </w:rPr>
        <w:sectPr w:rsidR="005B4DD7">
          <w:pgSz w:w="11930" w:h="16850"/>
          <w:pgMar w:top="1680" w:right="320" w:bottom="660" w:left="840" w:header="732" w:footer="465" w:gutter="0"/>
          <w:cols w:space="720"/>
        </w:sectPr>
      </w:pPr>
    </w:p>
    <w:p w14:paraId="04154FD0" w14:textId="77777777" w:rsidR="005B4DD7" w:rsidRDefault="005B4DD7">
      <w:pPr>
        <w:pStyle w:val="BodyText"/>
        <w:spacing w:before="5" w:after="1"/>
        <w:rPr>
          <w:sz w:val="25"/>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8"/>
        <w:gridCol w:w="8315"/>
        <w:gridCol w:w="1167"/>
      </w:tblGrid>
      <w:tr w:rsidR="005B4DD7" w14:paraId="1C2A9FCF" w14:textId="77777777">
        <w:trPr>
          <w:trHeight w:val="12478"/>
        </w:trPr>
        <w:tc>
          <w:tcPr>
            <w:tcW w:w="578" w:type="dxa"/>
          </w:tcPr>
          <w:p w14:paraId="40A38F7E" w14:textId="77777777" w:rsidR="005B4DD7" w:rsidRDefault="005B4DD7">
            <w:pPr>
              <w:pStyle w:val="TableParagraph"/>
              <w:rPr>
                <w:rFonts w:ascii="Times New Roman"/>
                <w:sz w:val="20"/>
              </w:rPr>
            </w:pPr>
          </w:p>
        </w:tc>
        <w:tc>
          <w:tcPr>
            <w:tcW w:w="8315" w:type="dxa"/>
          </w:tcPr>
          <w:p w14:paraId="5DC49FB3" w14:textId="77777777" w:rsidR="005B4DD7" w:rsidRDefault="00000000">
            <w:pPr>
              <w:pStyle w:val="TableParagraph"/>
              <w:spacing w:line="235" w:lineRule="auto"/>
              <w:ind w:left="108"/>
              <w:rPr>
                <w:rFonts w:ascii="Times New Roman" w:hAnsi="Times New Roman"/>
                <w:i/>
              </w:rPr>
            </w:pPr>
            <w:r>
              <w:rPr>
                <w:rFonts w:ascii="Times New Roman" w:hAnsi="Times New Roman"/>
                <w:i/>
              </w:rPr>
              <w:t xml:space="preserve">producere de seminţe autohtone, material de plantare autohton cât şi cultivarea soiurilor </w:t>
            </w:r>
            <w:r>
              <w:rPr>
                <w:rFonts w:ascii="Times New Roman" w:hAnsi="Times New Roman"/>
                <w:i/>
                <w:spacing w:val="-2"/>
              </w:rPr>
              <w:t>autohtone).</w:t>
            </w:r>
          </w:p>
          <w:p w14:paraId="5B2F8871" w14:textId="77777777" w:rsidR="005B4DD7" w:rsidRDefault="00000000">
            <w:pPr>
              <w:pStyle w:val="TableParagraph"/>
              <w:spacing w:before="1"/>
              <w:ind w:left="108" w:right="52"/>
              <w:rPr>
                <w:rFonts w:ascii="Times New Roman" w:hAnsi="Times New Roman"/>
                <w:i/>
              </w:rPr>
            </w:pPr>
            <w:r>
              <w:rPr>
                <w:rFonts w:ascii="Times New Roman" w:hAnsi="Times New Roman"/>
                <w:i/>
              </w:rPr>
              <w:t>Soiurile autohtone sunt cele obținute din sămânță autohtonă, și anume sămânța certificată în conformitate cu prevederile legislației în vigoare în domeniul calității semințelor, care a fost produsă pe teritoriul României din soiuri înregistrate în Catalogul oficial al soiurilor</w:t>
            </w:r>
            <w:r>
              <w:rPr>
                <w:rFonts w:ascii="Times New Roman" w:hAnsi="Times New Roman"/>
                <w:i/>
                <w:spacing w:val="40"/>
              </w:rPr>
              <w:t xml:space="preserve"> </w:t>
            </w:r>
            <w:r>
              <w:rPr>
                <w:rFonts w:ascii="Times New Roman" w:hAnsi="Times New Roman"/>
                <w:i/>
              </w:rPr>
              <w:t>de</w:t>
            </w:r>
            <w:r>
              <w:rPr>
                <w:rFonts w:ascii="Times New Roman" w:hAnsi="Times New Roman"/>
                <w:i/>
                <w:spacing w:val="29"/>
              </w:rPr>
              <w:t xml:space="preserve"> </w:t>
            </w:r>
            <w:r>
              <w:rPr>
                <w:rFonts w:ascii="Times New Roman" w:hAnsi="Times New Roman"/>
                <w:i/>
              </w:rPr>
              <w:t>plante</w:t>
            </w:r>
            <w:r>
              <w:rPr>
                <w:rFonts w:ascii="Times New Roman" w:hAnsi="Times New Roman"/>
                <w:i/>
                <w:spacing w:val="29"/>
              </w:rPr>
              <w:t xml:space="preserve"> </w:t>
            </w:r>
            <w:r>
              <w:rPr>
                <w:rFonts w:ascii="Times New Roman" w:hAnsi="Times New Roman"/>
                <w:i/>
              </w:rPr>
              <w:t>de</w:t>
            </w:r>
            <w:r>
              <w:rPr>
                <w:rFonts w:ascii="Times New Roman" w:hAnsi="Times New Roman"/>
                <w:i/>
                <w:spacing w:val="29"/>
              </w:rPr>
              <w:t xml:space="preserve"> </w:t>
            </w:r>
            <w:r>
              <w:rPr>
                <w:rFonts w:ascii="Times New Roman" w:hAnsi="Times New Roman"/>
                <w:i/>
              </w:rPr>
              <w:t>cultură</w:t>
            </w:r>
            <w:r>
              <w:rPr>
                <w:rFonts w:ascii="Times New Roman" w:hAnsi="Times New Roman"/>
                <w:i/>
                <w:spacing w:val="29"/>
              </w:rPr>
              <w:t xml:space="preserve"> </w:t>
            </w:r>
            <w:r>
              <w:rPr>
                <w:rFonts w:ascii="Times New Roman" w:hAnsi="Times New Roman"/>
                <w:i/>
              </w:rPr>
              <w:t>din</w:t>
            </w:r>
            <w:r>
              <w:rPr>
                <w:rFonts w:ascii="Times New Roman" w:hAnsi="Times New Roman"/>
                <w:i/>
                <w:spacing w:val="29"/>
              </w:rPr>
              <w:t xml:space="preserve"> </w:t>
            </w:r>
            <w:r>
              <w:rPr>
                <w:rFonts w:ascii="Times New Roman" w:hAnsi="Times New Roman"/>
                <w:i/>
              </w:rPr>
              <w:t>România</w:t>
            </w:r>
            <w:r>
              <w:rPr>
                <w:rFonts w:ascii="Times New Roman" w:hAnsi="Times New Roman"/>
                <w:i/>
                <w:spacing w:val="29"/>
              </w:rPr>
              <w:t xml:space="preserve"> </w:t>
            </w:r>
            <w:r>
              <w:rPr>
                <w:rFonts w:ascii="Times New Roman" w:hAnsi="Times New Roman"/>
                <w:i/>
              </w:rPr>
              <w:t>elaborat</w:t>
            </w:r>
            <w:r>
              <w:rPr>
                <w:rFonts w:ascii="Times New Roman" w:hAnsi="Times New Roman"/>
                <w:i/>
                <w:spacing w:val="32"/>
              </w:rPr>
              <w:t xml:space="preserve"> </w:t>
            </w:r>
            <w:r>
              <w:rPr>
                <w:rFonts w:ascii="Times New Roman" w:hAnsi="Times New Roman"/>
                <w:i/>
              </w:rPr>
              <w:t>de</w:t>
            </w:r>
            <w:r>
              <w:rPr>
                <w:rFonts w:ascii="Times New Roman" w:hAnsi="Times New Roman"/>
                <w:i/>
                <w:spacing w:val="27"/>
              </w:rPr>
              <w:t xml:space="preserve"> </w:t>
            </w:r>
            <w:r>
              <w:rPr>
                <w:rFonts w:ascii="Times New Roman" w:hAnsi="Times New Roman"/>
                <w:i/>
              </w:rPr>
              <w:t>către</w:t>
            </w:r>
            <w:r>
              <w:rPr>
                <w:rFonts w:ascii="Times New Roman" w:hAnsi="Times New Roman"/>
                <w:i/>
                <w:spacing w:val="27"/>
              </w:rPr>
              <w:t xml:space="preserve"> </w:t>
            </w:r>
            <w:r>
              <w:rPr>
                <w:rFonts w:ascii="Times New Roman" w:hAnsi="Times New Roman"/>
                <w:i/>
              </w:rPr>
              <w:t>Institutul</w:t>
            </w:r>
            <w:r>
              <w:rPr>
                <w:rFonts w:ascii="Times New Roman" w:hAnsi="Times New Roman"/>
                <w:i/>
                <w:spacing w:val="34"/>
              </w:rPr>
              <w:t xml:space="preserve"> </w:t>
            </w:r>
            <w:r>
              <w:rPr>
                <w:rFonts w:ascii="Times New Roman" w:hAnsi="Times New Roman"/>
                <w:i/>
              </w:rPr>
              <w:t>de</w:t>
            </w:r>
            <w:r>
              <w:rPr>
                <w:rFonts w:ascii="Times New Roman" w:hAnsi="Times New Roman"/>
                <w:i/>
                <w:spacing w:val="29"/>
              </w:rPr>
              <w:t xml:space="preserve"> </w:t>
            </w:r>
            <w:r>
              <w:rPr>
                <w:rFonts w:ascii="Times New Roman" w:hAnsi="Times New Roman"/>
                <w:i/>
              </w:rPr>
              <w:t>Stat</w:t>
            </w:r>
            <w:r>
              <w:rPr>
                <w:rFonts w:ascii="Times New Roman" w:hAnsi="Times New Roman"/>
                <w:i/>
                <w:spacing w:val="30"/>
              </w:rPr>
              <w:t xml:space="preserve"> </w:t>
            </w:r>
            <w:r>
              <w:rPr>
                <w:rFonts w:ascii="Times New Roman" w:hAnsi="Times New Roman"/>
                <w:i/>
              </w:rPr>
              <w:t>pentru</w:t>
            </w:r>
            <w:r>
              <w:rPr>
                <w:rFonts w:ascii="Times New Roman" w:hAnsi="Times New Roman"/>
                <w:i/>
                <w:spacing w:val="29"/>
              </w:rPr>
              <w:t xml:space="preserve"> </w:t>
            </w:r>
            <w:r>
              <w:rPr>
                <w:rFonts w:ascii="Times New Roman" w:hAnsi="Times New Roman"/>
                <w:i/>
              </w:rPr>
              <w:t>Testarea</w:t>
            </w:r>
            <w:r>
              <w:rPr>
                <w:rFonts w:ascii="Times New Roman" w:hAnsi="Times New Roman"/>
                <w:i/>
                <w:spacing w:val="29"/>
              </w:rPr>
              <w:t xml:space="preserve"> </w:t>
            </w:r>
            <w:r>
              <w:rPr>
                <w:rFonts w:ascii="Times New Roman" w:hAnsi="Times New Roman"/>
                <w:i/>
              </w:rPr>
              <w:t>și Inregistrarea</w:t>
            </w:r>
            <w:r>
              <w:rPr>
                <w:rFonts w:ascii="Times New Roman" w:hAnsi="Times New Roman"/>
                <w:i/>
                <w:spacing w:val="31"/>
              </w:rPr>
              <w:t xml:space="preserve"> </w:t>
            </w:r>
            <w:r>
              <w:rPr>
                <w:rFonts w:ascii="Times New Roman" w:hAnsi="Times New Roman"/>
                <w:i/>
              </w:rPr>
              <w:t>Soiurilor</w:t>
            </w:r>
            <w:r>
              <w:rPr>
                <w:rFonts w:ascii="Times New Roman" w:hAnsi="Times New Roman"/>
                <w:i/>
                <w:spacing w:val="31"/>
              </w:rPr>
              <w:t xml:space="preserve"> </w:t>
            </w:r>
            <w:r>
              <w:rPr>
                <w:rFonts w:ascii="Times New Roman" w:hAnsi="Times New Roman"/>
                <w:i/>
              </w:rPr>
              <w:t>(ISTIS),</w:t>
            </w:r>
            <w:r>
              <w:rPr>
                <w:rFonts w:ascii="Times New Roman" w:hAnsi="Times New Roman"/>
                <w:i/>
                <w:spacing w:val="31"/>
              </w:rPr>
              <w:t xml:space="preserve"> </w:t>
            </w:r>
            <w:r>
              <w:rPr>
                <w:rFonts w:ascii="Times New Roman" w:hAnsi="Times New Roman"/>
                <w:i/>
              </w:rPr>
              <w:t>ce</w:t>
            </w:r>
            <w:r>
              <w:rPr>
                <w:rFonts w:ascii="Times New Roman" w:hAnsi="Times New Roman"/>
                <w:i/>
                <w:spacing w:val="31"/>
              </w:rPr>
              <w:t xml:space="preserve"> </w:t>
            </w:r>
            <w:r>
              <w:rPr>
                <w:rFonts w:ascii="Times New Roman" w:hAnsi="Times New Roman"/>
                <w:i/>
              </w:rPr>
              <w:t>se</w:t>
            </w:r>
            <w:r>
              <w:rPr>
                <w:rFonts w:ascii="Times New Roman" w:hAnsi="Times New Roman"/>
                <w:i/>
                <w:spacing w:val="29"/>
              </w:rPr>
              <w:t xml:space="preserve"> </w:t>
            </w:r>
            <w:r>
              <w:rPr>
                <w:rFonts w:ascii="Times New Roman" w:hAnsi="Times New Roman"/>
                <w:i/>
              </w:rPr>
              <w:t>regăseşte</w:t>
            </w:r>
            <w:r>
              <w:rPr>
                <w:rFonts w:ascii="Times New Roman" w:hAnsi="Times New Roman"/>
                <w:i/>
                <w:spacing w:val="29"/>
              </w:rPr>
              <w:t xml:space="preserve"> </w:t>
            </w:r>
            <w:r>
              <w:rPr>
                <w:rFonts w:ascii="Times New Roman" w:hAnsi="Times New Roman"/>
                <w:i/>
              </w:rPr>
              <w:t>la</w:t>
            </w:r>
            <w:r>
              <w:rPr>
                <w:rFonts w:ascii="Times New Roman" w:hAnsi="Times New Roman"/>
                <w:i/>
                <w:spacing w:val="31"/>
              </w:rPr>
              <w:t xml:space="preserve"> </w:t>
            </w:r>
            <w:r>
              <w:rPr>
                <w:rFonts w:ascii="Times New Roman" w:hAnsi="Times New Roman"/>
                <w:i/>
              </w:rPr>
              <w:t>adresa</w:t>
            </w:r>
            <w:r>
              <w:rPr>
                <w:rFonts w:ascii="Times New Roman" w:hAnsi="Times New Roman"/>
                <w:i/>
                <w:spacing w:val="31"/>
              </w:rPr>
              <w:t xml:space="preserve"> </w:t>
            </w:r>
            <w:hyperlink r:id="rId35">
              <w:r>
                <w:rPr>
                  <w:rFonts w:ascii="Times New Roman" w:hAnsi="Times New Roman"/>
                  <w:i/>
                </w:rPr>
                <w:t>http://istis.ro/Catalog-ISTIS,</w:t>
              </w:r>
            </w:hyperlink>
            <w:r>
              <w:rPr>
                <w:rFonts w:ascii="Times New Roman" w:hAnsi="Times New Roman"/>
                <w:i/>
                <w:spacing w:val="26"/>
              </w:rPr>
              <w:t xml:space="preserve"> </w:t>
            </w:r>
            <w:r>
              <w:rPr>
                <w:rFonts w:ascii="Times New Roman" w:hAnsi="Times New Roman"/>
                <w:i/>
              </w:rPr>
              <w:t>în anul respectiv de cerere, în dreptul cărora este înscris un cod care aparține menținătorilor din România.</w:t>
            </w:r>
          </w:p>
          <w:p w14:paraId="49923EE7" w14:textId="77777777" w:rsidR="005B4DD7" w:rsidRDefault="00000000">
            <w:pPr>
              <w:pStyle w:val="TableParagraph"/>
              <w:spacing w:before="1"/>
              <w:ind w:left="108" w:right="165"/>
              <w:rPr>
                <w:rFonts w:ascii="Times New Roman" w:hAnsi="Times New Roman"/>
                <w:i/>
              </w:rPr>
            </w:pPr>
            <w:r>
              <w:rPr>
                <w:rFonts w:ascii="Times New Roman" w:hAnsi="Times New Roman"/>
                <w:i/>
              </w:rPr>
              <w:t>Punctajul se va acorda proporţional în funcţie de ponderea nucleului soiurilor autohtone</w:t>
            </w:r>
            <w:r>
              <w:rPr>
                <w:rFonts w:ascii="Times New Roman" w:hAnsi="Times New Roman"/>
                <w:i/>
                <w:spacing w:val="80"/>
              </w:rPr>
              <w:t xml:space="preserve"> </w:t>
            </w:r>
            <w:r>
              <w:rPr>
                <w:rFonts w:ascii="Times New Roman" w:hAnsi="Times New Roman"/>
                <w:i/>
              </w:rPr>
              <w:t>în total cultură vegetală (exprimată în SO) din cadrul exploatației.</w:t>
            </w:r>
          </w:p>
          <w:p w14:paraId="0A83F452" w14:textId="77777777" w:rsidR="005B4DD7" w:rsidRDefault="00000000">
            <w:pPr>
              <w:pStyle w:val="TableParagraph"/>
              <w:ind w:left="108" w:right="57"/>
              <w:jc w:val="both"/>
              <w:rPr>
                <w:rFonts w:ascii="Times New Roman" w:hAnsi="Times New Roman"/>
                <w:i/>
              </w:rPr>
            </w:pPr>
            <w:r>
              <w:rPr>
                <w:rFonts w:ascii="Times New Roman" w:hAnsi="Times New Roman"/>
                <w:i/>
              </w:rPr>
              <w:t>Acest criteriu se aplică pentru toate tipurile de activități agricole desfășurate sau care urmează a fi desfăşurate, atât fermierilor care sunt autorizați pentru producerea de</w:t>
            </w:r>
            <w:r>
              <w:rPr>
                <w:rFonts w:ascii="Times New Roman" w:hAnsi="Times New Roman"/>
                <w:i/>
                <w:spacing w:val="80"/>
              </w:rPr>
              <w:t xml:space="preserve"> </w:t>
            </w:r>
            <w:r>
              <w:rPr>
                <w:rFonts w:ascii="Times New Roman" w:hAnsi="Times New Roman"/>
                <w:i/>
              </w:rPr>
              <w:t>semințe și/sau material săditor (cu condiția să demonstreze ca acestea sunt soiuri autohtone), cât și în cazul fermierilor care cultivă (utilizează)/vor cultiva (utiliza) soiuri autohtone identificate în catalogul ISTIS.</w:t>
            </w:r>
          </w:p>
          <w:p w14:paraId="03409D73" w14:textId="77777777" w:rsidR="005B4DD7" w:rsidRDefault="00000000">
            <w:pPr>
              <w:pStyle w:val="TableParagraph"/>
              <w:ind w:left="108"/>
              <w:rPr>
                <w:i/>
              </w:rPr>
            </w:pPr>
            <w:r>
              <w:rPr>
                <w:i/>
              </w:rPr>
              <w:t>Pentru toți fermierii, atât pentru deținători de autorizații pentru producerea, prelucrarea și comercializarea semințelor și materialului săditor, cât și pentru</w:t>
            </w:r>
            <w:r>
              <w:rPr>
                <w:i/>
                <w:spacing w:val="40"/>
              </w:rPr>
              <w:t xml:space="preserve"> </w:t>
            </w:r>
            <w:r>
              <w:rPr>
                <w:i/>
              </w:rPr>
              <w:t>fermierii</w:t>
            </w:r>
            <w:r>
              <w:rPr>
                <w:i/>
                <w:spacing w:val="40"/>
              </w:rPr>
              <w:t xml:space="preserve"> </w:t>
            </w:r>
            <w:r>
              <w:rPr>
                <w:i/>
              </w:rPr>
              <w:t>care</w:t>
            </w:r>
            <w:r>
              <w:rPr>
                <w:i/>
                <w:spacing w:val="40"/>
              </w:rPr>
              <w:t xml:space="preserve"> </w:t>
            </w:r>
            <w:r>
              <w:rPr>
                <w:i/>
              </w:rPr>
              <w:t>cultivă/vor</w:t>
            </w:r>
            <w:r>
              <w:rPr>
                <w:i/>
                <w:spacing w:val="40"/>
              </w:rPr>
              <w:t xml:space="preserve"> </w:t>
            </w:r>
            <w:r>
              <w:rPr>
                <w:i/>
              </w:rPr>
              <w:t>cultiva</w:t>
            </w:r>
            <w:r>
              <w:rPr>
                <w:i/>
                <w:spacing w:val="40"/>
              </w:rPr>
              <w:t xml:space="preserve"> </w:t>
            </w:r>
            <w:r>
              <w:rPr>
                <w:i/>
              </w:rPr>
              <w:t>aceste</w:t>
            </w:r>
            <w:r>
              <w:rPr>
                <w:i/>
                <w:spacing w:val="40"/>
              </w:rPr>
              <w:t xml:space="preserve"> </w:t>
            </w:r>
            <w:r>
              <w:rPr>
                <w:i/>
              </w:rPr>
              <w:t>soiuri</w:t>
            </w:r>
            <w:r>
              <w:rPr>
                <w:i/>
                <w:spacing w:val="40"/>
              </w:rPr>
              <w:t xml:space="preserve"> </w:t>
            </w:r>
            <w:r>
              <w:rPr>
                <w:i/>
              </w:rPr>
              <w:t>pentru</w:t>
            </w:r>
            <w:r>
              <w:rPr>
                <w:i/>
                <w:spacing w:val="40"/>
              </w:rPr>
              <w:t xml:space="preserve"> </w:t>
            </w:r>
            <w:r>
              <w:rPr>
                <w:i/>
              </w:rPr>
              <w:t>consum,</w:t>
            </w:r>
            <w:r>
              <w:rPr>
                <w:i/>
                <w:spacing w:val="40"/>
              </w:rPr>
              <w:t xml:space="preserve"> </w:t>
            </w:r>
            <w:r>
              <w:rPr>
                <w:i/>
              </w:rPr>
              <w:t>verificarea</w:t>
            </w:r>
            <w:r>
              <w:rPr>
                <w:i/>
                <w:spacing w:val="40"/>
              </w:rPr>
              <w:t xml:space="preserve"> </w:t>
            </w:r>
            <w:r>
              <w:rPr>
                <w:i/>
              </w:rPr>
              <w:t>cu privire la soiul autohton se face pe baza documentelor</w:t>
            </w:r>
          </w:p>
          <w:p w14:paraId="60E4E5F8" w14:textId="77777777" w:rsidR="005B4DD7" w:rsidRDefault="00000000">
            <w:pPr>
              <w:pStyle w:val="TableParagraph"/>
              <w:spacing w:line="241" w:lineRule="exact"/>
              <w:ind w:left="216"/>
              <w:rPr>
                <w:i/>
              </w:rPr>
            </w:pPr>
            <w:r>
              <w:rPr>
                <w:i/>
              </w:rPr>
              <w:t>de</w:t>
            </w:r>
            <w:r>
              <w:rPr>
                <w:i/>
                <w:spacing w:val="56"/>
              </w:rPr>
              <w:t xml:space="preserve"> </w:t>
            </w:r>
            <w:r>
              <w:rPr>
                <w:i/>
              </w:rPr>
              <w:t>calitate</w:t>
            </w:r>
            <w:r>
              <w:rPr>
                <w:i/>
                <w:spacing w:val="57"/>
              </w:rPr>
              <w:t xml:space="preserve"> </w:t>
            </w:r>
            <w:r>
              <w:rPr>
                <w:i/>
              </w:rPr>
              <w:t>și</w:t>
            </w:r>
            <w:r>
              <w:rPr>
                <w:i/>
                <w:spacing w:val="57"/>
              </w:rPr>
              <w:t xml:space="preserve"> </w:t>
            </w:r>
            <w:r>
              <w:rPr>
                <w:i/>
              </w:rPr>
              <w:t>conformitate</w:t>
            </w:r>
            <w:r>
              <w:rPr>
                <w:i/>
                <w:spacing w:val="58"/>
              </w:rPr>
              <w:t xml:space="preserve"> </w:t>
            </w:r>
            <w:r>
              <w:rPr>
                <w:i/>
              </w:rPr>
              <w:t>ale</w:t>
            </w:r>
            <w:r>
              <w:rPr>
                <w:i/>
                <w:spacing w:val="57"/>
              </w:rPr>
              <w:t xml:space="preserve"> </w:t>
            </w:r>
            <w:r>
              <w:rPr>
                <w:i/>
              </w:rPr>
              <w:t>furnizorilor</w:t>
            </w:r>
            <w:r>
              <w:rPr>
                <w:i/>
                <w:spacing w:val="59"/>
              </w:rPr>
              <w:t xml:space="preserve"> </w:t>
            </w:r>
            <w:r>
              <w:rPr>
                <w:i/>
              </w:rPr>
              <w:t>sau</w:t>
            </w:r>
            <w:r>
              <w:rPr>
                <w:i/>
                <w:spacing w:val="57"/>
              </w:rPr>
              <w:t xml:space="preserve"> </w:t>
            </w:r>
            <w:r>
              <w:rPr>
                <w:i/>
              </w:rPr>
              <w:t>orice</w:t>
            </w:r>
            <w:r>
              <w:rPr>
                <w:i/>
                <w:spacing w:val="59"/>
              </w:rPr>
              <w:t xml:space="preserve"> </w:t>
            </w:r>
            <w:r>
              <w:rPr>
                <w:i/>
              </w:rPr>
              <w:t>document</w:t>
            </w:r>
            <w:r>
              <w:rPr>
                <w:i/>
                <w:spacing w:val="62"/>
              </w:rPr>
              <w:t xml:space="preserve"> </w:t>
            </w:r>
            <w:r>
              <w:rPr>
                <w:i/>
                <w:spacing w:val="-2"/>
              </w:rPr>
              <w:t>echivalent</w:t>
            </w:r>
          </w:p>
          <w:p w14:paraId="485746D8" w14:textId="77777777" w:rsidR="005B4DD7" w:rsidRDefault="00000000">
            <w:pPr>
              <w:pStyle w:val="TableParagraph"/>
              <w:ind w:left="216" w:right="158"/>
              <w:jc w:val="both"/>
              <w:rPr>
                <w:i/>
              </w:rPr>
            </w:pPr>
            <w:r>
              <w:rPr>
                <w:i/>
              </w:rPr>
              <w:t>(factură fiscală de achiziție/ document oficial de certificare a lotului de sămânță/buletinul de analiză cu mențiunea sămânță ”admisă pentru însămânțare”/buletin de analiză oficială cu mențiunea ”necesar propriu”/etichetă oficială) ce se eliberează fiecărui fermier și în care se regăsesc nominalizate soiurile de semințe sau material săditor.</w:t>
            </w:r>
          </w:p>
          <w:p w14:paraId="57459E97" w14:textId="77777777" w:rsidR="005B4DD7" w:rsidRDefault="00000000">
            <w:pPr>
              <w:pStyle w:val="TableParagraph"/>
              <w:spacing w:before="6"/>
              <w:ind w:left="216"/>
              <w:rPr>
                <w:i/>
              </w:rPr>
            </w:pPr>
            <w:r>
              <w:rPr>
                <w:i/>
              </w:rPr>
              <w:t>Sămânța</w:t>
            </w:r>
            <w:r>
              <w:rPr>
                <w:i/>
                <w:spacing w:val="40"/>
              </w:rPr>
              <w:t xml:space="preserve"> </w:t>
            </w:r>
            <w:r>
              <w:rPr>
                <w:i/>
              </w:rPr>
              <w:t>autohtonă</w:t>
            </w:r>
            <w:r>
              <w:rPr>
                <w:i/>
                <w:spacing w:val="40"/>
              </w:rPr>
              <w:t xml:space="preserve"> </w:t>
            </w:r>
            <w:r>
              <w:rPr>
                <w:i/>
              </w:rPr>
              <w:t>este</w:t>
            </w:r>
            <w:r>
              <w:rPr>
                <w:i/>
                <w:spacing w:val="40"/>
              </w:rPr>
              <w:t xml:space="preserve"> </w:t>
            </w:r>
            <w:r>
              <w:rPr>
                <w:i/>
              </w:rPr>
              <w:t>sămânța</w:t>
            </w:r>
            <w:r>
              <w:rPr>
                <w:i/>
                <w:spacing w:val="40"/>
              </w:rPr>
              <w:t xml:space="preserve"> </w:t>
            </w:r>
            <w:r>
              <w:rPr>
                <w:i/>
              </w:rPr>
              <w:t>certificată</w:t>
            </w:r>
            <w:r>
              <w:rPr>
                <w:i/>
                <w:spacing w:val="40"/>
              </w:rPr>
              <w:t xml:space="preserve"> </w:t>
            </w:r>
            <w:r>
              <w:rPr>
                <w:i/>
              </w:rPr>
              <w:t>în</w:t>
            </w:r>
            <w:r>
              <w:rPr>
                <w:i/>
                <w:spacing w:val="40"/>
              </w:rPr>
              <w:t xml:space="preserve"> </w:t>
            </w:r>
            <w:r>
              <w:rPr>
                <w:i/>
              </w:rPr>
              <w:t>conformitate</w:t>
            </w:r>
            <w:r>
              <w:rPr>
                <w:i/>
                <w:spacing w:val="40"/>
              </w:rPr>
              <w:t xml:space="preserve"> </w:t>
            </w:r>
            <w:r>
              <w:rPr>
                <w:i/>
              </w:rPr>
              <w:t>cu</w:t>
            </w:r>
            <w:r>
              <w:rPr>
                <w:i/>
                <w:spacing w:val="40"/>
              </w:rPr>
              <w:t xml:space="preserve"> </w:t>
            </w:r>
            <w:r>
              <w:rPr>
                <w:i/>
              </w:rPr>
              <w:t>legislația</w:t>
            </w:r>
            <w:r>
              <w:rPr>
                <w:i/>
                <w:spacing w:val="40"/>
              </w:rPr>
              <w:t xml:space="preserve"> </w:t>
            </w:r>
            <w:r>
              <w:rPr>
                <w:i/>
              </w:rPr>
              <w:t>națională</w:t>
            </w:r>
            <w:r>
              <w:rPr>
                <w:i/>
                <w:spacing w:val="80"/>
              </w:rPr>
              <w:t xml:space="preserve"> </w:t>
            </w:r>
            <w:r>
              <w:rPr>
                <w:i/>
              </w:rPr>
              <w:t>în</w:t>
            </w:r>
            <w:r>
              <w:rPr>
                <w:i/>
                <w:spacing w:val="78"/>
              </w:rPr>
              <w:t xml:space="preserve"> </w:t>
            </w:r>
            <w:r>
              <w:rPr>
                <w:i/>
              </w:rPr>
              <w:t>vigoare</w:t>
            </w:r>
            <w:r>
              <w:rPr>
                <w:i/>
                <w:spacing w:val="80"/>
              </w:rPr>
              <w:t xml:space="preserve"> </w:t>
            </w:r>
            <w:r>
              <w:rPr>
                <w:i/>
              </w:rPr>
              <w:t>în</w:t>
            </w:r>
            <w:r>
              <w:rPr>
                <w:i/>
                <w:spacing w:val="80"/>
              </w:rPr>
              <w:t xml:space="preserve"> </w:t>
            </w:r>
            <w:r>
              <w:rPr>
                <w:i/>
              </w:rPr>
              <w:t>dreptul</w:t>
            </w:r>
            <w:r>
              <w:rPr>
                <w:i/>
                <w:spacing w:val="75"/>
              </w:rPr>
              <w:t xml:space="preserve"> </w:t>
            </w:r>
            <w:r>
              <w:rPr>
                <w:i/>
              </w:rPr>
              <w:t>căreia</w:t>
            </w:r>
            <w:r>
              <w:rPr>
                <w:i/>
                <w:spacing w:val="78"/>
              </w:rPr>
              <w:t xml:space="preserve"> </w:t>
            </w:r>
            <w:r>
              <w:rPr>
                <w:i/>
              </w:rPr>
              <w:t>este</w:t>
            </w:r>
            <w:r>
              <w:rPr>
                <w:i/>
                <w:spacing w:val="78"/>
              </w:rPr>
              <w:t xml:space="preserve"> </w:t>
            </w:r>
            <w:r>
              <w:rPr>
                <w:i/>
              </w:rPr>
              <w:t>înscris</w:t>
            </w:r>
            <w:r>
              <w:rPr>
                <w:i/>
                <w:spacing w:val="75"/>
              </w:rPr>
              <w:t xml:space="preserve"> </w:t>
            </w:r>
            <w:r>
              <w:rPr>
                <w:i/>
              </w:rPr>
              <w:t>un</w:t>
            </w:r>
            <w:r>
              <w:rPr>
                <w:i/>
                <w:spacing w:val="78"/>
              </w:rPr>
              <w:t xml:space="preserve"> </w:t>
            </w:r>
            <w:r>
              <w:rPr>
                <w:i/>
              </w:rPr>
              <w:t>cod</w:t>
            </w:r>
            <w:r>
              <w:rPr>
                <w:i/>
                <w:spacing w:val="78"/>
              </w:rPr>
              <w:t xml:space="preserve"> </w:t>
            </w:r>
            <w:r>
              <w:rPr>
                <w:i/>
              </w:rPr>
              <w:t>care</w:t>
            </w:r>
            <w:r>
              <w:rPr>
                <w:i/>
                <w:spacing w:val="78"/>
              </w:rPr>
              <w:t xml:space="preserve"> </w:t>
            </w:r>
            <w:r>
              <w:rPr>
                <w:i/>
              </w:rPr>
              <w:t>aparține menținătorilor din România, conform catalogului ISTIS.</w:t>
            </w:r>
          </w:p>
          <w:p w14:paraId="24E1E3B2" w14:textId="77777777" w:rsidR="005B4DD7" w:rsidRDefault="00000000">
            <w:pPr>
              <w:pStyle w:val="TableParagraph"/>
              <w:spacing w:line="246" w:lineRule="exact"/>
              <w:ind w:left="216"/>
              <w:rPr>
                <w:b/>
                <w:i/>
              </w:rPr>
            </w:pPr>
            <w:r>
              <w:rPr>
                <w:b/>
                <w:i/>
              </w:rPr>
              <w:t>Sectorul</w:t>
            </w:r>
            <w:r>
              <w:rPr>
                <w:b/>
                <w:i/>
                <w:spacing w:val="-9"/>
              </w:rPr>
              <w:t xml:space="preserve"> </w:t>
            </w:r>
            <w:r>
              <w:rPr>
                <w:b/>
                <w:i/>
                <w:spacing w:val="-2"/>
              </w:rPr>
              <w:t>Zootehnic</w:t>
            </w:r>
          </w:p>
          <w:p w14:paraId="08E8D92B" w14:textId="77777777" w:rsidR="005B4DD7" w:rsidRDefault="00000000">
            <w:pPr>
              <w:pStyle w:val="TableParagraph"/>
              <w:spacing w:line="237" w:lineRule="auto"/>
              <w:ind w:left="216" w:right="161"/>
              <w:jc w:val="both"/>
              <w:rPr>
                <w:i/>
              </w:rPr>
            </w:pPr>
            <w:r>
              <w:rPr>
                <w:i/>
              </w:rPr>
              <w:t>Solicitantul își propune prin proiect sau demonstrează că deţine/dezvoltă la nivelul exploataţiei agricole şi prevede în cadrul planului de afaceri că va păstra/ dezvolta nucleul de rase pe toată durata de implementare și monitorizare a proiectului.</w:t>
            </w:r>
          </w:p>
          <w:p w14:paraId="67DFEE42" w14:textId="77777777" w:rsidR="005B4DD7" w:rsidRDefault="00000000">
            <w:pPr>
              <w:pStyle w:val="TableParagraph"/>
              <w:spacing w:before="2"/>
              <w:ind w:left="216" w:right="161"/>
              <w:jc w:val="both"/>
              <w:rPr>
                <w:i/>
              </w:rPr>
            </w:pPr>
            <w:r>
              <w:rPr>
                <w:i/>
              </w:rPr>
              <w:t>Punctajul se va acorda pentru animalele pentru care se poate prezenta Certificatul de origine pentru animalele de rasă (indigene), la momentul depunerii cererii de finanţare sau la ultima plată, după caz, menționate în Anexa nr. 18 la Ghidul solicitantului eliberat de Asociațiile/ Organizaţiile crescătorilor de animale, acreditate pentru întocmirea şi menţinerea registrului genealogic. Lista acestor organizații și asociații se regăsește în Anexa nr. 10 la Ghidul solicitantului.</w:t>
            </w:r>
          </w:p>
          <w:p w14:paraId="14C43731" w14:textId="77777777" w:rsidR="005B4DD7" w:rsidRDefault="00000000">
            <w:pPr>
              <w:pStyle w:val="TableParagraph"/>
              <w:ind w:left="216" w:right="164"/>
              <w:jc w:val="both"/>
              <w:rPr>
                <w:i/>
              </w:rPr>
            </w:pPr>
            <w:r>
              <w:rPr>
                <w:i/>
              </w:rPr>
              <w:t>Punctajul se va acorda proportional în funcţie de ponderea numărului de animale pentru care se prezintă certificate, în total efectiv de animale (exprimat în SO) din cadrul exploataţiei.</w:t>
            </w:r>
          </w:p>
          <w:p w14:paraId="468604C7" w14:textId="77777777" w:rsidR="005B4DD7" w:rsidRDefault="00000000">
            <w:pPr>
              <w:pStyle w:val="TableParagraph"/>
              <w:spacing w:before="6" w:line="237" w:lineRule="auto"/>
              <w:ind w:left="216" w:right="268"/>
              <w:rPr>
                <w:i/>
              </w:rPr>
            </w:pPr>
            <w:r>
              <w:rPr>
                <w:i/>
              </w:rPr>
              <w:t>În</w:t>
            </w:r>
            <w:r>
              <w:rPr>
                <w:i/>
                <w:spacing w:val="71"/>
              </w:rPr>
              <w:t xml:space="preserve"> </w:t>
            </w:r>
            <w:r>
              <w:rPr>
                <w:i/>
              </w:rPr>
              <w:t>cazul</w:t>
            </w:r>
            <w:r>
              <w:rPr>
                <w:i/>
                <w:spacing w:val="40"/>
              </w:rPr>
              <w:t xml:space="preserve"> </w:t>
            </w:r>
            <w:r>
              <w:rPr>
                <w:b/>
                <w:i/>
              </w:rPr>
              <w:t>exploataţiilor</w:t>
            </w:r>
            <w:r>
              <w:rPr>
                <w:b/>
                <w:i/>
                <w:spacing w:val="79"/>
              </w:rPr>
              <w:t xml:space="preserve"> </w:t>
            </w:r>
            <w:r>
              <w:rPr>
                <w:b/>
                <w:i/>
              </w:rPr>
              <w:t>mixte</w:t>
            </w:r>
            <w:r>
              <w:rPr>
                <w:b/>
                <w:i/>
                <w:spacing w:val="80"/>
              </w:rPr>
              <w:t xml:space="preserve"> </w:t>
            </w:r>
            <w:r>
              <w:rPr>
                <w:i/>
              </w:rPr>
              <w:t>când</w:t>
            </w:r>
            <w:r>
              <w:rPr>
                <w:i/>
                <w:spacing w:val="71"/>
              </w:rPr>
              <w:t xml:space="preserve"> </w:t>
            </w:r>
            <w:r>
              <w:rPr>
                <w:i/>
              </w:rPr>
              <w:t>proiectul</w:t>
            </w:r>
            <w:r>
              <w:rPr>
                <w:i/>
                <w:spacing w:val="40"/>
              </w:rPr>
              <w:t xml:space="preserve"> </w:t>
            </w:r>
            <w:r>
              <w:rPr>
                <w:i/>
              </w:rPr>
              <w:t>a</w:t>
            </w:r>
            <w:r>
              <w:rPr>
                <w:i/>
                <w:spacing w:val="40"/>
              </w:rPr>
              <w:t xml:space="preserve"> </w:t>
            </w:r>
            <w:r>
              <w:rPr>
                <w:i/>
              </w:rPr>
              <w:t>fost</w:t>
            </w:r>
            <w:r>
              <w:rPr>
                <w:i/>
                <w:spacing w:val="70"/>
              </w:rPr>
              <w:t xml:space="preserve"> </w:t>
            </w:r>
            <w:r>
              <w:rPr>
                <w:i/>
              </w:rPr>
              <w:t>încadrat</w:t>
            </w:r>
            <w:r>
              <w:rPr>
                <w:i/>
                <w:spacing w:val="73"/>
              </w:rPr>
              <w:t xml:space="preserve"> </w:t>
            </w:r>
            <w:r>
              <w:rPr>
                <w:i/>
              </w:rPr>
              <w:t>pe</w:t>
            </w:r>
            <w:r>
              <w:rPr>
                <w:i/>
                <w:spacing w:val="40"/>
              </w:rPr>
              <w:t xml:space="preserve"> </w:t>
            </w:r>
            <w:r>
              <w:rPr>
                <w:i/>
              </w:rPr>
              <w:t>sectorul vegetal / zootehnic (aceasta reprezentând componenta majoritară măsurată</w:t>
            </w:r>
            <w:r>
              <w:rPr>
                <w:i/>
                <w:spacing w:val="80"/>
              </w:rPr>
              <w:t xml:space="preserve"> </w:t>
            </w:r>
            <w:r>
              <w:rPr>
                <w:i/>
              </w:rPr>
              <w:t>în</w:t>
            </w:r>
            <w:r>
              <w:rPr>
                <w:i/>
                <w:spacing w:val="40"/>
              </w:rPr>
              <w:t xml:space="preserve"> </w:t>
            </w:r>
            <w:r>
              <w:rPr>
                <w:i/>
              </w:rPr>
              <w:t>SO</w:t>
            </w:r>
            <w:r>
              <w:rPr>
                <w:i/>
                <w:spacing w:val="40"/>
              </w:rPr>
              <w:t xml:space="preserve"> </w:t>
            </w:r>
            <w:r>
              <w:rPr>
                <w:i/>
              </w:rPr>
              <w:t>din</w:t>
            </w:r>
            <w:r>
              <w:rPr>
                <w:i/>
                <w:spacing w:val="40"/>
              </w:rPr>
              <w:t xml:space="preserve"> </w:t>
            </w:r>
            <w:r>
              <w:rPr>
                <w:i/>
              </w:rPr>
              <w:t>total</w:t>
            </w:r>
            <w:r>
              <w:rPr>
                <w:i/>
                <w:spacing w:val="40"/>
              </w:rPr>
              <w:t xml:space="preserve"> </w:t>
            </w:r>
            <w:r>
              <w:rPr>
                <w:i/>
              </w:rPr>
              <w:t>exploataţie)</w:t>
            </w:r>
            <w:r>
              <w:rPr>
                <w:i/>
                <w:spacing w:val="69"/>
              </w:rPr>
              <w:t xml:space="preserve"> </w:t>
            </w:r>
            <w:r>
              <w:rPr>
                <w:i/>
              </w:rPr>
              <w:t>analiza</w:t>
            </w:r>
            <w:r>
              <w:rPr>
                <w:i/>
                <w:spacing w:val="40"/>
              </w:rPr>
              <w:t xml:space="preserve"> </w:t>
            </w:r>
            <w:r>
              <w:rPr>
                <w:i/>
              </w:rPr>
              <w:t>SO</w:t>
            </w:r>
            <w:r>
              <w:rPr>
                <w:i/>
                <w:spacing w:val="40"/>
              </w:rPr>
              <w:t xml:space="preserve"> </w:t>
            </w:r>
            <w:r>
              <w:rPr>
                <w:i/>
              </w:rPr>
              <w:t>a</w:t>
            </w:r>
            <w:r>
              <w:rPr>
                <w:i/>
                <w:spacing w:val="40"/>
              </w:rPr>
              <w:t xml:space="preserve"> </w:t>
            </w:r>
            <w:r>
              <w:rPr>
                <w:i/>
              </w:rPr>
              <w:t>grupei</w:t>
            </w:r>
            <w:r>
              <w:rPr>
                <w:i/>
                <w:spacing w:val="40"/>
              </w:rPr>
              <w:t xml:space="preserve"> </w:t>
            </w:r>
            <w:r>
              <w:rPr>
                <w:i/>
              </w:rPr>
              <w:t>de</w:t>
            </w:r>
            <w:r>
              <w:rPr>
                <w:i/>
                <w:spacing w:val="40"/>
              </w:rPr>
              <w:t xml:space="preserve"> </w:t>
            </w:r>
            <w:r>
              <w:rPr>
                <w:i/>
              </w:rPr>
              <w:t>cultură</w:t>
            </w:r>
            <w:r>
              <w:rPr>
                <w:i/>
                <w:spacing w:val="40"/>
              </w:rPr>
              <w:t xml:space="preserve"> </w:t>
            </w:r>
            <w:r>
              <w:rPr>
                <w:i/>
              </w:rPr>
              <w:t>/</w:t>
            </w:r>
            <w:r>
              <w:rPr>
                <w:i/>
                <w:spacing w:val="40"/>
              </w:rPr>
              <w:t xml:space="preserve"> </w:t>
            </w:r>
            <w:r>
              <w:rPr>
                <w:i/>
              </w:rPr>
              <w:t>speciei</w:t>
            </w:r>
            <w:r>
              <w:rPr>
                <w:i/>
                <w:spacing w:val="40"/>
              </w:rPr>
              <w:t xml:space="preserve"> </w:t>
            </w:r>
            <w:r>
              <w:rPr>
                <w:i/>
              </w:rPr>
              <w:t>de</w:t>
            </w:r>
            <w:r>
              <w:rPr>
                <w:i/>
                <w:spacing w:val="40"/>
              </w:rPr>
              <w:t xml:space="preserve"> </w:t>
            </w:r>
            <w:r>
              <w:rPr>
                <w:i/>
              </w:rPr>
              <w:t>animale se va face comparativ cu totalul SO al sectorului vegetal/zootehnic,</w:t>
            </w:r>
            <w:r>
              <w:rPr>
                <w:i/>
                <w:spacing w:val="40"/>
              </w:rPr>
              <w:t xml:space="preserve"> </w:t>
            </w:r>
            <w:r>
              <w:rPr>
                <w:i/>
              </w:rPr>
              <w:t>nu cu total SO al întregii exploataţii.</w:t>
            </w:r>
          </w:p>
        </w:tc>
        <w:tc>
          <w:tcPr>
            <w:tcW w:w="1167" w:type="dxa"/>
          </w:tcPr>
          <w:p w14:paraId="1E72260E" w14:textId="77777777" w:rsidR="005B4DD7" w:rsidRDefault="005B4DD7">
            <w:pPr>
              <w:pStyle w:val="TableParagraph"/>
              <w:rPr>
                <w:rFonts w:ascii="Times New Roman"/>
                <w:sz w:val="20"/>
              </w:rPr>
            </w:pPr>
          </w:p>
        </w:tc>
      </w:tr>
      <w:tr w:rsidR="005B4DD7" w14:paraId="2D475217" w14:textId="77777777">
        <w:trPr>
          <w:trHeight w:val="510"/>
        </w:trPr>
        <w:tc>
          <w:tcPr>
            <w:tcW w:w="578" w:type="dxa"/>
            <w:shd w:val="clear" w:color="auto" w:fill="EAEFDD"/>
          </w:tcPr>
          <w:p w14:paraId="2A418EEF" w14:textId="77777777" w:rsidR="005B4DD7" w:rsidRDefault="00000000">
            <w:pPr>
              <w:pStyle w:val="TableParagraph"/>
              <w:spacing w:line="241" w:lineRule="exact"/>
              <w:ind w:left="189"/>
            </w:pPr>
            <w:r>
              <w:rPr>
                <w:spacing w:val="-5"/>
              </w:rPr>
              <w:t>5.</w:t>
            </w:r>
          </w:p>
        </w:tc>
        <w:tc>
          <w:tcPr>
            <w:tcW w:w="8315" w:type="dxa"/>
            <w:shd w:val="clear" w:color="auto" w:fill="EAEFDD"/>
          </w:tcPr>
          <w:p w14:paraId="30152C49" w14:textId="77777777" w:rsidR="005B4DD7" w:rsidRDefault="00000000">
            <w:pPr>
              <w:pStyle w:val="TableParagraph"/>
              <w:spacing w:line="241" w:lineRule="exact"/>
              <w:ind w:left="108"/>
              <w:rPr>
                <w:b/>
                <w:i/>
              </w:rPr>
            </w:pPr>
            <w:r>
              <w:rPr>
                <w:b/>
                <w:i/>
              </w:rPr>
              <w:t>Principiul</w:t>
            </w:r>
            <w:r>
              <w:rPr>
                <w:b/>
                <w:i/>
                <w:spacing w:val="-12"/>
              </w:rPr>
              <w:t xml:space="preserve"> </w:t>
            </w:r>
            <w:r>
              <w:rPr>
                <w:b/>
                <w:i/>
              </w:rPr>
              <w:t>duratei</w:t>
            </w:r>
            <w:r>
              <w:rPr>
                <w:b/>
                <w:i/>
                <w:spacing w:val="-7"/>
              </w:rPr>
              <w:t xml:space="preserve"> </w:t>
            </w:r>
            <w:r>
              <w:rPr>
                <w:b/>
                <w:i/>
              </w:rPr>
              <w:t>de</w:t>
            </w:r>
            <w:r>
              <w:rPr>
                <w:b/>
                <w:i/>
                <w:spacing w:val="-8"/>
              </w:rPr>
              <w:t xml:space="preserve"> </w:t>
            </w:r>
            <w:r>
              <w:rPr>
                <w:b/>
                <w:i/>
              </w:rPr>
              <w:t>implemenatare</w:t>
            </w:r>
            <w:r>
              <w:rPr>
                <w:b/>
                <w:i/>
                <w:spacing w:val="-8"/>
              </w:rPr>
              <w:t xml:space="preserve"> </w:t>
            </w:r>
            <w:r>
              <w:rPr>
                <w:b/>
                <w:i/>
              </w:rPr>
              <w:t>a</w:t>
            </w:r>
            <w:r>
              <w:rPr>
                <w:b/>
                <w:i/>
                <w:spacing w:val="-4"/>
              </w:rPr>
              <w:t xml:space="preserve"> </w:t>
            </w:r>
            <w:r>
              <w:rPr>
                <w:b/>
                <w:i/>
                <w:spacing w:val="-2"/>
              </w:rPr>
              <w:t>proiectului</w:t>
            </w:r>
          </w:p>
        </w:tc>
        <w:tc>
          <w:tcPr>
            <w:tcW w:w="1167" w:type="dxa"/>
            <w:shd w:val="clear" w:color="auto" w:fill="EAEFDD"/>
          </w:tcPr>
          <w:p w14:paraId="3750AE9B" w14:textId="77777777" w:rsidR="005B4DD7" w:rsidRDefault="005B4DD7">
            <w:pPr>
              <w:pStyle w:val="TableParagraph"/>
              <w:rPr>
                <w:rFonts w:ascii="Times New Roman"/>
                <w:sz w:val="20"/>
              </w:rPr>
            </w:pPr>
          </w:p>
        </w:tc>
      </w:tr>
      <w:tr w:rsidR="005B4DD7" w:rsidRPr="0056086A" w14:paraId="28FB3645" w14:textId="77777777">
        <w:trPr>
          <w:trHeight w:val="746"/>
        </w:trPr>
        <w:tc>
          <w:tcPr>
            <w:tcW w:w="578" w:type="dxa"/>
            <w:tcBorders>
              <w:bottom w:val="nil"/>
            </w:tcBorders>
          </w:tcPr>
          <w:p w14:paraId="242517C5" w14:textId="77777777" w:rsidR="005B4DD7" w:rsidRDefault="005B4DD7">
            <w:pPr>
              <w:pStyle w:val="TableParagraph"/>
              <w:rPr>
                <w:rFonts w:ascii="Times New Roman"/>
                <w:sz w:val="20"/>
              </w:rPr>
            </w:pPr>
          </w:p>
        </w:tc>
        <w:tc>
          <w:tcPr>
            <w:tcW w:w="8315" w:type="dxa"/>
            <w:tcBorders>
              <w:bottom w:val="nil"/>
            </w:tcBorders>
          </w:tcPr>
          <w:p w14:paraId="3E0DAB1F" w14:textId="4D5C9FCB" w:rsidR="005B4DD7" w:rsidRPr="0056086A" w:rsidRDefault="00000000">
            <w:pPr>
              <w:pStyle w:val="TableParagraph"/>
              <w:spacing w:line="230" w:lineRule="auto"/>
              <w:ind w:left="108" w:right="2984"/>
            </w:pPr>
            <w:r w:rsidRPr="0056086A">
              <w:t>Proiect</w:t>
            </w:r>
            <w:r w:rsidRPr="0056086A">
              <w:rPr>
                <w:spacing w:val="-9"/>
              </w:rPr>
              <w:t xml:space="preserve"> </w:t>
            </w:r>
            <w:r w:rsidRPr="0056086A">
              <w:t>care</w:t>
            </w:r>
            <w:r w:rsidRPr="0056086A">
              <w:rPr>
                <w:spacing w:val="-8"/>
              </w:rPr>
              <w:t xml:space="preserve"> </w:t>
            </w:r>
            <w:r w:rsidRPr="0056086A">
              <w:t>se</w:t>
            </w:r>
            <w:r w:rsidRPr="0056086A">
              <w:rPr>
                <w:spacing w:val="-9"/>
              </w:rPr>
              <w:t xml:space="preserve"> </w:t>
            </w:r>
            <w:r w:rsidRPr="0056086A">
              <w:t>implementează</w:t>
            </w:r>
            <w:r w:rsidRPr="0056086A">
              <w:rPr>
                <w:spacing w:val="-5"/>
              </w:rPr>
              <w:t xml:space="preserve"> </w:t>
            </w:r>
            <w:r w:rsidRPr="0056086A">
              <w:t>în</w:t>
            </w:r>
            <w:r w:rsidRPr="0056086A">
              <w:rPr>
                <w:spacing w:val="-6"/>
              </w:rPr>
              <w:t xml:space="preserve"> </w:t>
            </w:r>
            <w:r w:rsidRPr="0056086A">
              <w:t>maxim</w:t>
            </w:r>
            <w:r w:rsidRPr="0056086A">
              <w:rPr>
                <w:spacing w:val="-7"/>
              </w:rPr>
              <w:t xml:space="preserve"> </w:t>
            </w:r>
            <w:r w:rsidR="00145783" w:rsidRPr="0056086A">
              <w:t>1</w:t>
            </w:r>
            <w:r w:rsidRPr="0056086A">
              <w:rPr>
                <w:spacing w:val="-6"/>
              </w:rPr>
              <w:t xml:space="preserve"> </w:t>
            </w:r>
            <w:r w:rsidRPr="0056086A">
              <w:t>ani Proiect</w:t>
            </w:r>
            <w:r w:rsidRPr="0056086A">
              <w:rPr>
                <w:spacing w:val="-10"/>
              </w:rPr>
              <w:t xml:space="preserve"> </w:t>
            </w:r>
            <w:r w:rsidRPr="0056086A">
              <w:t>care</w:t>
            </w:r>
            <w:r w:rsidRPr="0056086A">
              <w:rPr>
                <w:spacing w:val="-6"/>
              </w:rPr>
              <w:t xml:space="preserve"> </w:t>
            </w:r>
            <w:r w:rsidRPr="0056086A">
              <w:t>se</w:t>
            </w:r>
            <w:r w:rsidRPr="0056086A">
              <w:rPr>
                <w:spacing w:val="-7"/>
              </w:rPr>
              <w:t xml:space="preserve"> </w:t>
            </w:r>
            <w:r w:rsidRPr="0056086A">
              <w:t>implementează</w:t>
            </w:r>
            <w:r w:rsidRPr="0056086A">
              <w:rPr>
                <w:spacing w:val="-5"/>
              </w:rPr>
              <w:t xml:space="preserve"> </w:t>
            </w:r>
            <w:r w:rsidRPr="0056086A">
              <w:t>în</w:t>
            </w:r>
            <w:r w:rsidRPr="0056086A">
              <w:rPr>
                <w:spacing w:val="-5"/>
              </w:rPr>
              <w:t xml:space="preserve"> </w:t>
            </w:r>
            <w:r w:rsidRPr="0056086A">
              <w:t>maxim</w:t>
            </w:r>
            <w:r w:rsidRPr="0056086A">
              <w:rPr>
                <w:spacing w:val="-7"/>
              </w:rPr>
              <w:t xml:space="preserve"> </w:t>
            </w:r>
            <w:r w:rsidR="00145783" w:rsidRPr="0056086A">
              <w:t>2</w:t>
            </w:r>
            <w:r w:rsidRPr="0056086A">
              <w:rPr>
                <w:spacing w:val="-4"/>
              </w:rPr>
              <w:t xml:space="preserve"> </w:t>
            </w:r>
            <w:r w:rsidRPr="0056086A">
              <w:rPr>
                <w:spacing w:val="-5"/>
              </w:rPr>
              <w:t>ani</w:t>
            </w:r>
          </w:p>
        </w:tc>
        <w:tc>
          <w:tcPr>
            <w:tcW w:w="1167" w:type="dxa"/>
            <w:tcBorders>
              <w:bottom w:val="nil"/>
            </w:tcBorders>
          </w:tcPr>
          <w:p w14:paraId="2D6A93D6" w14:textId="77777777" w:rsidR="005B4DD7" w:rsidRPr="0056086A" w:rsidRDefault="00000000">
            <w:pPr>
              <w:pStyle w:val="TableParagraph"/>
              <w:spacing w:line="235" w:lineRule="exact"/>
              <w:ind w:left="105"/>
              <w:rPr>
                <w:b/>
              </w:rPr>
            </w:pPr>
            <w:r w:rsidRPr="0056086A">
              <w:rPr>
                <w:b/>
                <w:color w:val="FF0000"/>
              </w:rPr>
              <w:t>25</w:t>
            </w:r>
            <w:r w:rsidRPr="0056086A">
              <w:rPr>
                <w:b/>
                <w:color w:val="FF0000"/>
                <w:spacing w:val="-2"/>
              </w:rPr>
              <w:t xml:space="preserve"> </w:t>
            </w:r>
            <w:r w:rsidRPr="0056086A">
              <w:rPr>
                <w:b/>
                <w:color w:val="FF0000"/>
                <w:spacing w:val="-5"/>
              </w:rPr>
              <w:t>p.</w:t>
            </w:r>
          </w:p>
          <w:p w14:paraId="6CB64ED5" w14:textId="77777777" w:rsidR="005B4DD7" w:rsidRPr="0056086A" w:rsidRDefault="00000000">
            <w:pPr>
              <w:pStyle w:val="TableParagraph"/>
              <w:spacing w:line="250" w:lineRule="exact"/>
              <w:ind w:left="105"/>
              <w:rPr>
                <w:b/>
              </w:rPr>
            </w:pPr>
            <w:r w:rsidRPr="0056086A">
              <w:rPr>
                <w:b/>
                <w:color w:val="FF0000"/>
              </w:rPr>
              <w:t>15</w:t>
            </w:r>
            <w:r w:rsidRPr="0056086A">
              <w:rPr>
                <w:b/>
                <w:color w:val="FF0000"/>
                <w:spacing w:val="-2"/>
              </w:rPr>
              <w:t xml:space="preserve"> </w:t>
            </w:r>
            <w:r w:rsidRPr="0056086A">
              <w:rPr>
                <w:b/>
                <w:color w:val="FF0000"/>
                <w:spacing w:val="-5"/>
              </w:rPr>
              <w:t>p.</w:t>
            </w:r>
          </w:p>
        </w:tc>
      </w:tr>
    </w:tbl>
    <w:p w14:paraId="485DB654" w14:textId="77777777" w:rsidR="005B4DD7" w:rsidRPr="0056086A" w:rsidRDefault="005B4DD7">
      <w:pPr>
        <w:spacing w:line="250" w:lineRule="exact"/>
        <w:sectPr w:rsidR="005B4DD7" w:rsidRPr="0056086A">
          <w:pgSz w:w="11930" w:h="16850"/>
          <w:pgMar w:top="1680" w:right="320" w:bottom="660" w:left="840" w:header="732" w:footer="465" w:gutter="0"/>
          <w:cols w:space="720"/>
        </w:sectPr>
      </w:pPr>
    </w:p>
    <w:p w14:paraId="4E28965F" w14:textId="77777777" w:rsidR="005B4DD7" w:rsidRPr="0056086A" w:rsidRDefault="005B4DD7">
      <w:pPr>
        <w:pStyle w:val="BodyText"/>
        <w:spacing w:before="4"/>
        <w:rPr>
          <w:sz w:val="24"/>
        </w:rPr>
      </w:pPr>
    </w:p>
    <w:tbl>
      <w:tblPr>
        <w:tblW w:w="0" w:type="auto"/>
        <w:tblInd w:w="4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8"/>
        <w:gridCol w:w="8315"/>
        <w:gridCol w:w="1167"/>
      </w:tblGrid>
      <w:tr w:rsidR="005B4DD7" w14:paraId="210A8A3E" w14:textId="77777777">
        <w:trPr>
          <w:trHeight w:val="1299"/>
        </w:trPr>
        <w:tc>
          <w:tcPr>
            <w:tcW w:w="578" w:type="dxa"/>
            <w:tcBorders>
              <w:top w:val="nil"/>
              <w:left w:val="nil"/>
              <w:right w:val="nil"/>
            </w:tcBorders>
          </w:tcPr>
          <w:p w14:paraId="061D9CE5" w14:textId="77777777" w:rsidR="005B4DD7" w:rsidRPr="0056086A" w:rsidRDefault="005B4DD7">
            <w:pPr>
              <w:pStyle w:val="TableParagraph"/>
              <w:rPr>
                <w:rFonts w:ascii="Times New Roman"/>
                <w:sz w:val="20"/>
              </w:rPr>
            </w:pPr>
          </w:p>
        </w:tc>
        <w:tc>
          <w:tcPr>
            <w:tcW w:w="8315" w:type="dxa"/>
            <w:tcBorders>
              <w:top w:val="nil"/>
              <w:left w:val="nil"/>
              <w:right w:val="nil"/>
            </w:tcBorders>
          </w:tcPr>
          <w:p w14:paraId="3918C3A0" w14:textId="262F746D" w:rsidR="005B4DD7" w:rsidRPr="0056086A" w:rsidRDefault="00000000">
            <w:pPr>
              <w:pStyle w:val="TableParagraph"/>
              <w:ind w:left="113"/>
            </w:pPr>
            <w:r w:rsidRPr="0056086A">
              <w:t>Proiect</w:t>
            </w:r>
            <w:r w:rsidRPr="0056086A">
              <w:rPr>
                <w:spacing w:val="-10"/>
              </w:rPr>
              <w:t xml:space="preserve"> </w:t>
            </w:r>
            <w:r w:rsidRPr="0056086A">
              <w:t>care</w:t>
            </w:r>
            <w:r w:rsidRPr="0056086A">
              <w:rPr>
                <w:spacing w:val="-6"/>
              </w:rPr>
              <w:t xml:space="preserve"> </w:t>
            </w:r>
            <w:r w:rsidRPr="0056086A">
              <w:t>se</w:t>
            </w:r>
            <w:r w:rsidRPr="0056086A">
              <w:rPr>
                <w:spacing w:val="-7"/>
              </w:rPr>
              <w:t xml:space="preserve"> </w:t>
            </w:r>
            <w:r w:rsidRPr="0056086A">
              <w:t>implementează</w:t>
            </w:r>
            <w:r w:rsidRPr="0056086A">
              <w:rPr>
                <w:spacing w:val="-5"/>
              </w:rPr>
              <w:t xml:space="preserve"> </w:t>
            </w:r>
            <w:r w:rsidRPr="0056086A">
              <w:t>în</w:t>
            </w:r>
            <w:r w:rsidRPr="0056086A">
              <w:rPr>
                <w:spacing w:val="-5"/>
              </w:rPr>
              <w:t xml:space="preserve"> </w:t>
            </w:r>
            <w:r w:rsidRPr="0056086A">
              <w:t>maxim</w:t>
            </w:r>
            <w:r w:rsidRPr="0056086A">
              <w:rPr>
                <w:spacing w:val="-7"/>
              </w:rPr>
              <w:t xml:space="preserve"> </w:t>
            </w:r>
            <w:r w:rsidR="00145783" w:rsidRPr="0056086A">
              <w:t>3</w:t>
            </w:r>
            <w:r w:rsidRPr="0056086A">
              <w:rPr>
                <w:spacing w:val="-4"/>
              </w:rPr>
              <w:t xml:space="preserve"> </w:t>
            </w:r>
            <w:r w:rsidRPr="0056086A">
              <w:rPr>
                <w:spacing w:val="-5"/>
              </w:rPr>
              <w:t>ani</w:t>
            </w:r>
          </w:p>
          <w:p w14:paraId="0615A114" w14:textId="77777777" w:rsidR="005B4DD7" w:rsidRPr="0056086A" w:rsidRDefault="00000000">
            <w:pPr>
              <w:pStyle w:val="TableParagraph"/>
              <w:spacing w:before="225" w:line="276" w:lineRule="auto"/>
              <w:ind w:left="113" w:right="147"/>
              <w:rPr>
                <w:i/>
              </w:rPr>
            </w:pPr>
            <w:r w:rsidRPr="0056086A">
              <w:rPr>
                <w:i/>
              </w:rPr>
              <w:t>Pentru</w:t>
            </w:r>
            <w:r w:rsidRPr="0056086A">
              <w:rPr>
                <w:i/>
                <w:spacing w:val="-6"/>
              </w:rPr>
              <w:t xml:space="preserve"> </w:t>
            </w:r>
            <w:r w:rsidRPr="0056086A">
              <w:rPr>
                <w:i/>
              </w:rPr>
              <w:t>acordarea</w:t>
            </w:r>
            <w:r w:rsidRPr="0056086A">
              <w:rPr>
                <w:i/>
                <w:spacing w:val="-8"/>
              </w:rPr>
              <w:t xml:space="preserve"> </w:t>
            </w:r>
            <w:r w:rsidRPr="0056086A">
              <w:rPr>
                <w:i/>
              </w:rPr>
              <w:t>punctajului</w:t>
            </w:r>
            <w:r w:rsidRPr="0056086A">
              <w:rPr>
                <w:i/>
                <w:spacing w:val="-6"/>
              </w:rPr>
              <w:t xml:space="preserve"> </w:t>
            </w:r>
            <w:r w:rsidRPr="0056086A">
              <w:rPr>
                <w:i/>
              </w:rPr>
              <w:t>de</w:t>
            </w:r>
            <w:r w:rsidRPr="0056086A">
              <w:rPr>
                <w:i/>
                <w:spacing w:val="-6"/>
              </w:rPr>
              <w:t xml:space="preserve"> </w:t>
            </w:r>
            <w:r w:rsidRPr="0056086A">
              <w:rPr>
                <w:i/>
              </w:rPr>
              <w:t>selecție,</w:t>
            </w:r>
            <w:r w:rsidRPr="0056086A">
              <w:rPr>
                <w:i/>
                <w:spacing w:val="-5"/>
              </w:rPr>
              <w:t xml:space="preserve"> </w:t>
            </w:r>
            <w:r w:rsidRPr="0056086A">
              <w:rPr>
                <w:i/>
              </w:rPr>
              <w:t>se</w:t>
            </w:r>
            <w:r w:rsidRPr="0056086A">
              <w:rPr>
                <w:i/>
                <w:spacing w:val="-8"/>
              </w:rPr>
              <w:t xml:space="preserve"> </w:t>
            </w:r>
            <w:r w:rsidRPr="0056086A">
              <w:rPr>
                <w:i/>
              </w:rPr>
              <w:t>va</w:t>
            </w:r>
            <w:r w:rsidRPr="0056086A">
              <w:rPr>
                <w:i/>
                <w:spacing w:val="-6"/>
              </w:rPr>
              <w:t xml:space="preserve"> </w:t>
            </w:r>
            <w:r w:rsidRPr="0056086A">
              <w:rPr>
                <w:i/>
              </w:rPr>
              <w:t>ține</w:t>
            </w:r>
            <w:r w:rsidRPr="0056086A">
              <w:rPr>
                <w:i/>
                <w:spacing w:val="-7"/>
              </w:rPr>
              <w:t xml:space="preserve"> </w:t>
            </w:r>
            <w:r w:rsidRPr="0056086A">
              <w:rPr>
                <w:i/>
              </w:rPr>
              <w:t>cont</w:t>
            </w:r>
            <w:r w:rsidRPr="0056086A">
              <w:rPr>
                <w:i/>
                <w:spacing w:val="-5"/>
              </w:rPr>
              <w:t xml:space="preserve"> </w:t>
            </w:r>
            <w:r w:rsidRPr="0056086A">
              <w:rPr>
                <w:i/>
              </w:rPr>
              <w:t>de</w:t>
            </w:r>
            <w:r w:rsidRPr="0056086A">
              <w:rPr>
                <w:i/>
                <w:spacing w:val="-8"/>
              </w:rPr>
              <w:t xml:space="preserve"> </w:t>
            </w:r>
            <w:r w:rsidRPr="0056086A">
              <w:rPr>
                <w:i/>
              </w:rPr>
              <w:t>realizarea</w:t>
            </w:r>
            <w:r w:rsidRPr="0056086A">
              <w:rPr>
                <w:i/>
                <w:spacing w:val="-6"/>
              </w:rPr>
              <w:t xml:space="preserve"> </w:t>
            </w:r>
            <w:r w:rsidRPr="0056086A">
              <w:rPr>
                <w:i/>
              </w:rPr>
              <w:t>integrală a condițiilor din Planul de Afaceri</w:t>
            </w:r>
          </w:p>
        </w:tc>
        <w:tc>
          <w:tcPr>
            <w:tcW w:w="1167" w:type="dxa"/>
            <w:tcBorders>
              <w:top w:val="nil"/>
              <w:left w:val="nil"/>
              <w:right w:val="nil"/>
            </w:tcBorders>
          </w:tcPr>
          <w:p w14:paraId="06D1287A" w14:textId="77777777" w:rsidR="005B4DD7" w:rsidRDefault="00000000">
            <w:pPr>
              <w:pStyle w:val="TableParagraph"/>
              <w:ind w:left="110"/>
              <w:rPr>
                <w:b/>
              </w:rPr>
            </w:pPr>
            <w:r w:rsidRPr="0056086A">
              <w:rPr>
                <w:b/>
                <w:color w:val="FF0000"/>
              </w:rPr>
              <w:t>0</w:t>
            </w:r>
            <w:r w:rsidRPr="0056086A">
              <w:rPr>
                <w:b/>
                <w:color w:val="FF0000"/>
                <w:spacing w:val="1"/>
              </w:rPr>
              <w:t xml:space="preserve"> </w:t>
            </w:r>
            <w:r w:rsidRPr="0056086A">
              <w:rPr>
                <w:b/>
                <w:color w:val="FF0000"/>
                <w:spacing w:val="-5"/>
              </w:rPr>
              <w:t>p.</w:t>
            </w:r>
          </w:p>
        </w:tc>
      </w:tr>
      <w:tr w:rsidR="005B4DD7" w14:paraId="0E7955FB" w14:textId="77777777">
        <w:trPr>
          <w:trHeight w:val="510"/>
        </w:trPr>
        <w:tc>
          <w:tcPr>
            <w:tcW w:w="578" w:type="dxa"/>
            <w:shd w:val="clear" w:color="auto" w:fill="EAEFDD"/>
          </w:tcPr>
          <w:p w14:paraId="2C662FA9" w14:textId="77777777" w:rsidR="005B4DD7" w:rsidRDefault="00000000">
            <w:pPr>
              <w:pStyle w:val="TableParagraph"/>
              <w:spacing w:line="241" w:lineRule="exact"/>
              <w:ind w:left="93" w:right="86"/>
              <w:jc w:val="center"/>
            </w:pPr>
            <w:r>
              <w:rPr>
                <w:spacing w:val="-5"/>
              </w:rPr>
              <w:t>6.</w:t>
            </w:r>
          </w:p>
        </w:tc>
        <w:tc>
          <w:tcPr>
            <w:tcW w:w="8315" w:type="dxa"/>
            <w:shd w:val="clear" w:color="auto" w:fill="EAEFDD"/>
          </w:tcPr>
          <w:p w14:paraId="673F36A4" w14:textId="77777777" w:rsidR="005B4DD7" w:rsidRDefault="00000000">
            <w:pPr>
              <w:pStyle w:val="TableParagraph"/>
              <w:spacing w:line="241" w:lineRule="exact"/>
              <w:ind w:left="108"/>
              <w:rPr>
                <w:b/>
                <w:i/>
              </w:rPr>
            </w:pPr>
            <w:r>
              <w:rPr>
                <w:b/>
                <w:i/>
              </w:rPr>
              <w:t>Principiul</w:t>
            </w:r>
            <w:r>
              <w:rPr>
                <w:b/>
                <w:i/>
                <w:spacing w:val="-11"/>
              </w:rPr>
              <w:t xml:space="preserve"> </w:t>
            </w:r>
            <w:r>
              <w:rPr>
                <w:b/>
                <w:i/>
              </w:rPr>
              <w:t>încurajării</w:t>
            </w:r>
            <w:r>
              <w:rPr>
                <w:b/>
                <w:i/>
                <w:spacing w:val="-13"/>
              </w:rPr>
              <w:t xml:space="preserve"> </w:t>
            </w:r>
            <w:r>
              <w:rPr>
                <w:b/>
                <w:i/>
              </w:rPr>
              <w:t>proiectelor</w:t>
            </w:r>
            <w:r>
              <w:rPr>
                <w:b/>
                <w:i/>
                <w:spacing w:val="-10"/>
              </w:rPr>
              <w:t xml:space="preserve"> </w:t>
            </w:r>
            <w:r>
              <w:rPr>
                <w:b/>
                <w:i/>
              </w:rPr>
              <w:t>inițiate</w:t>
            </w:r>
            <w:r>
              <w:rPr>
                <w:b/>
                <w:i/>
                <w:spacing w:val="-10"/>
              </w:rPr>
              <w:t xml:space="preserve"> </w:t>
            </w:r>
            <w:r>
              <w:rPr>
                <w:b/>
                <w:i/>
              </w:rPr>
              <w:t>de</w:t>
            </w:r>
            <w:r>
              <w:rPr>
                <w:b/>
                <w:i/>
                <w:spacing w:val="-10"/>
              </w:rPr>
              <w:t xml:space="preserve"> </w:t>
            </w:r>
            <w:r>
              <w:rPr>
                <w:b/>
                <w:i/>
                <w:spacing w:val="-2"/>
              </w:rPr>
              <w:t>femei</w:t>
            </w:r>
          </w:p>
        </w:tc>
        <w:tc>
          <w:tcPr>
            <w:tcW w:w="1167" w:type="dxa"/>
            <w:shd w:val="clear" w:color="auto" w:fill="EAEFDD"/>
          </w:tcPr>
          <w:p w14:paraId="7F202005" w14:textId="77777777" w:rsidR="005B4DD7" w:rsidRDefault="005B4DD7">
            <w:pPr>
              <w:pStyle w:val="TableParagraph"/>
              <w:rPr>
                <w:rFonts w:ascii="Times New Roman"/>
                <w:sz w:val="20"/>
              </w:rPr>
            </w:pPr>
          </w:p>
        </w:tc>
      </w:tr>
      <w:tr w:rsidR="005B4DD7" w14:paraId="0FBD578B" w14:textId="77777777" w:rsidTr="00BF3CE6">
        <w:trPr>
          <w:trHeight w:val="584"/>
        </w:trPr>
        <w:tc>
          <w:tcPr>
            <w:tcW w:w="578" w:type="dxa"/>
          </w:tcPr>
          <w:p w14:paraId="5FE442E4" w14:textId="77777777" w:rsidR="005B4DD7" w:rsidRDefault="005B4DD7">
            <w:pPr>
              <w:pStyle w:val="TableParagraph"/>
              <w:rPr>
                <w:rFonts w:ascii="Times New Roman"/>
                <w:sz w:val="20"/>
              </w:rPr>
            </w:pPr>
          </w:p>
        </w:tc>
        <w:tc>
          <w:tcPr>
            <w:tcW w:w="8315" w:type="dxa"/>
          </w:tcPr>
          <w:p w14:paraId="52E71452" w14:textId="77777777" w:rsidR="005B4DD7" w:rsidRDefault="00000000">
            <w:pPr>
              <w:pStyle w:val="TableParagraph"/>
              <w:spacing w:line="241" w:lineRule="exact"/>
              <w:ind w:left="108"/>
              <w:rPr>
                <w:i/>
              </w:rPr>
            </w:pPr>
            <w:r>
              <w:rPr>
                <w:i/>
              </w:rPr>
              <w:t>Se</w:t>
            </w:r>
            <w:r>
              <w:rPr>
                <w:i/>
                <w:spacing w:val="-7"/>
              </w:rPr>
              <w:t xml:space="preserve"> </w:t>
            </w:r>
            <w:r>
              <w:rPr>
                <w:i/>
              </w:rPr>
              <w:t>vor</w:t>
            </w:r>
            <w:r>
              <w:rPr>
                <w:i/>
                <w:spacing w:val="-6"/>
              </w:rPr>
              <w:t xml:space="preserve"> </w:t>
            </w:r>
            <w:r>
              <w:rPr>
                <w:i/>
              </w:rPr>
              <w:t>puncta</w:t>
            </w:r>
            <w:r>
              <w:rPr>
                <w:i/>
                <w:spacing w:val="-5"/>
              </w:rPr>
              <w:t xml:space="preserve"> </w:t>
            </w:r>
            <w:r>
              <w:rPr>
                <w:i/>
              </w:rPr>
              <w:t>acele</w:t>
            </w:r>
            <w:r>
              <w:rPr>
                <w:i/>
                <w:spacing w:val="-6"/>
              </w:rPr>
              <w:t xml:space="preserve"> </w:t>
            </w:r>
            <w:r>
              <w:rPr>
                <w:i/>
              </w:rPr>
              <w:t>proiecte</w:t>
            </w:r>
            <w:r>
              <w:rPr>
                <w:i/>
                <w:spacing w:val="-6"/>
              </w:rPr>
              <w:t xml:space="preserve"> </w:t>
            </w:r>
            <w:r>
              <w:rPr>
                <w:i/>
              </w:rPr>
              <w:t>inițiate</w:t>
            </w:r>
            <w:r>
              <w:rPr>
                <w:i/>
                <w:spacing w:val="-8"/>
              </w:rPr>
              <w:t xml:space="preserve"> </w:t>
            </w:r>
            <w:r>
              <w:rPr>
                <w:i/>
              </w:rPr>
              <w:t>de</w:t>
            </w:r>
            <w:r>
              <w:rPr>
                <w:i/>
                <w:spacing w:val="-6"/>
              </w:rPr>
              <w:t xml:space="preserve"> </w:t>
            </w:r>
            <w:r>
              <w:rPr>
                <w:i/>
              </w:rPr>
              <w:t>femei</w:t>
            </w:r>
            <w:r>
              <w:rPr>
                <w:i/>
                <w:spacing w:val="-5"/>
              </w:rPr>
              <w:t xml:space="preserve"> </w:t>
            </w:r>
            <w:r>
              <w:rPr>
                <w:i/>
              </w:rPr>
              <w:t>în</w:t>
            </w:r>
            <w:r>
              <w:rPr>
                <w:i/>
                <w:spacing w:val="-10"/>
              </w:rPr>
              <w:t xml:space="preserve"> </w:t>
            </w:r>
            <w:r>
              <w:rPr>
                <w:i/>
              </w:rPr>
              <w:t>calitate</w:t>
            </w:r>
            <w:r>
              <w:rPr>
                <w:i/>
                <w:spacing w:val="-6"/>
              </w:rPr>
              <w:t xml:space="preserve"> </w:t>
            </w:r>
            <w:r>
              <w:rPr>
                <w:i/>
              </w:rPr>
              <w:t>de</w:t>
            </w:r>
            <w:r>
              <w:rPr>
                <w:i/>
                <w:spacing w:val="-5"/>
              </w:rPr>
              <w:t xml:space="preserve"> </w:t>
            </w:r>
            <w:r>
              <w:rPr>
                <w:i/>
              </w:rPr>
              <w:t>acționar</w:t>
            </w:r>
            <w:r>
              <w:rPr>
                <w:i/>
                <w:spacing w:val="-6"/>
              </w:rPr>
              <w:t xml:space="preserve"> </w:t>
            </w:r>
            <w:r>
              <w:rPr>
                <w:i/>
                <w:spacing w:val="-4"/>
              </w:rPr>
              <w:t>unic</w:t>
            </w:r>
          </w:p>
          <w:p w14:paraId="0603726C" w14:textId="77777777" w:rsidR="005B4DD7" w:rsidRDefault="00000000">
            <w:pPr>
              <w:pStyle w:val="TableParagraph"/>
              <w:spacing w:before="27"/>
              <w:ind w:left="108"/>
              <w:rPr>
                <w:i/>
              </w:rPr>
            </w:pPr>
            <w:r>
              <w:rPr>
                <w:i/>
                <w:spacing w:val="-2"/>
              </w:rPr>
              <w:t>majoritar.</w:t>
            </w:r>
          </w:p>
        </w:tc>
        <w:tc>
          <w:tcPr>
            <w:tcW w:w="1167" w:type="dxa"/>
          </w:tcPr>
          <w:p w14:paraId="4D494A89" w14:textId="77777777" w:rsidR="005B4DD7" w:rsidRDefault="00000000">
            <w:pPr>
              <w:pStyle w:val="TableParagraph"/>
              <w:spacing w:line="241" w:lineRule="exact"/>
              <w:ind w:left="105"/>
              <w:rPr>
                <w:b/>
              </w:rPr>
            </w:pPr>
            <w:r>
              <w:rPr>
                <w:b/>
                <w:color w:val="FF0000"/>
              </w:rPr>
              <w:t>5</w:t>
            </w:r>
            <w:r>
              <w:rPr>
                <w:b/>
                <w:color w:val="FF0000"/>
                <w:spacing w:val="1"/>
              </w:rPr>
              <w:t xml:space="preserve"> </w:t>
            </w:r>
            <w:r>
              <w:rPr>
                <w:b/>
                <w:color w:val="FF0000"/>
                <w:spacing w:val="-5"/>
              </w:rPr>
              <w:t>p.</w:t>
            </w:r>
          </w:p>
        </w:tc>
      </w:tr>
      <w:tr w:rsidR="005B4DD7" w14:paraId="25CCEB61" w14:textId="77777777">
        <w:trPr>
          <w:trHeight w:val="508"/>
        </w:trPr>
        <w:tc>
          <w:tcPr>
            <w:tcW w:w="578" w:type="dxa"/>
            <w:shd w:val="clear" w:color="auto" w:fill="EAEFDD"/>
          </w:tcPr>
          <w:p w14:paraId="6DD426F1" w14:textId="77777777" w:rsidR="005B4DD7" w:rsidRDefault="00000000">
            <w:pPr>
              <w:pStyle w:val="TableParagraph"/>
              <w:spacing w:line="241" w:lineRule="exact"/>
              <w:ind w:left="93" w:right="86"/>
              <w:jc w:val="center"/>
            </w:pPr>
            <w:r>
              <w:rPr>
                <w:spacing w:val="-5"/>
              </w:rPr>
              <w:t>7.</w:t>
            </w:r>
          </w:p>
        </w:tc>
        <w:tc>
          <w:tcPr>
            <w:tcW w:w="8315" w:type="dxa"/>
            <w:shd w:val="clear" w:color="auto" w:fill="EAEFDD"/>
          </w:tcPr>
          <w:p w14:paraId="7EE6D545" w14:textId="77777777" w:rsidR="005B4DD7" w:rsidRDefault="00000000">
            <w:pPr>
              <w:pStyle w:val="TableParagraph"/>
              <w:spacing w:line="247" w:lineRule="exact"/>
              <w:ind w:left="108"/>
              <w:rPr>
                <w:rFonts w:ascii="Times New Roman" w:hAnsi="Times New Roman"/>
                <w:b/>
                <w:i/>
              </w:rPr>
            </w:pPr>
            <w:r>
              <w:rPr>
                <w:rFonts w:ascii="Times New Roman" w:hAnsi="Times New Roman"/>
                <w:b/>
                <w:i/>
              </w:rPr>
              <w:t>Principiul</w:t>
            </w:r>
            <w:r>
              <w:rPr>
                <w:rFonts w:ascii="Times New Roman" w:hAnsi="Times New Roman"/>
                <w:b/>
                <w:i/>
                <w:spacing w:val="-7"/>
              </w:rPr>
              <w:t xml:space="preserve"> </w:t>
            </w:r>
            <w:r>
              <w:rPr>
                <w:rFonts w:ascii="Times New Roman" w:hAnsi="Times New Roman"/>
                <w:b/>
                <w:i/>
              </w:rPr>
              <w:t>comasării</w:t>
            </w:r>
            <w:r>
              <w:rPr>
                <w:rFonts w:ascii="Times New Roman" w:hAnsi="Times New Roman"/>
                <w:b/>
                <w:i/>
                <w:spacing w:val="-8"/>
              </w:rPr>
              <w:t xml:space="preserve"> </w:t>
            </w:r>
            <w:r>
              <w:rPr>
                <w:rFonts w:ascii="Times New Roman" w:hAnsi="Times New Roman"/>
                <w:b/>
                <w:i/>
              </w:rPr>
              <w:t>exploatațiilor</w:t>
            </w:r>
            <w:r>
              <w:rPr>
                <w:rFonts w:ascii="Times New Roman" w:hAnsi="Times New Roman"/>
                <w:b/>
                <w:i/>
                <w:spacing w:val="-9"/>
              </w:rPr>
              <w:t xml:space="preserve"> </w:t>
            </w:r>
            <w:r>
              <w:rPr>
                <w:rFonts w:ascii="Times New Roman" w:hAnsi="Times New Roman"/>
                <w:b/>
                <w:i/>
              </w:rPr>
              <w:t>având</w:t>
            </w:r>
            <w:r>
              <w:rPr>
                <w:rFonts w:ascii="Times New Roman" w:hAnsi="Times New Roman"/>
                <w:b/>
                <w:i/>
                <w:spacing w:val="-10"/>
              </w:rPr>
              <w:t xml:space="preserve"> </w:t>
            </w:r>
            <w:r>
              <w:rPr>
                <w:rFonts w:ascii="Times New Roman" w:hAnsi="Times New Roman"/>
                <w:b/>
                <w:i/>
              </w:rPr>
              <w:t>în</w:t>
            </w:r>
            <w:r>
              <w:rPr>
                <w:rFonts w:ascii="Times New Roman" w:hAnsi="Times New Roman"/>
                <w:b/>
                <w:i/>
                <w:spacing w:val="-7"/>
              </w:rPr>
              <w:t xml:space="preserve"> </w:t>
            </w:r>
            <w:r>
              <w:rPr>
                <w:rFonts w:ascii="Times New Roman" w:hAnsi="Times New Roman"/>
                <w:b/>
                <w:i/>
              </w:rPr>
              <w:t>vedere</w:t>
            </w:r>
            <w:r>
              <w:rPr>
                <w:rFonts w:ascii="Times New Roman" w:hAnsi="Times New Roman"/>
                <w:b/>
                <w:i/>
                <w:spacing w:val="-7"/>
              </w:rPr>
              <w:t xml:space="preserve"> </w:t>
            </w:r>
            <w:r>
              <w:rPr>
                <w:rFonts w:ascii="Times New Roman" w:hAnsi="Times New Roman"/>
                <w:b/>
                <w:i/>
              </w:rPr>
              <w:t>numărul</w:t>
            </w:r>
            <w:r>
              <w:rPr>
                <w:rFonts w:ascii="Times New Roman" w:hAnsi="Times New Roman"/>
                <w:b/>
                <w:i/>
                <w:spacing w:val="-7"/>
              </w:rPr>
              <w:t xml:space="preserve"> </w:t>
            </w:r>
            <w:r>
              <w:rPr>
                <w:rFonts w:ascii="Times New Roman" w:hAnsi="Times New Roman"/>
                <w:b/>
                <w:i/>
              </w:rPr>
              <w:t>exploatațiilor</w:t>
            </w:r>
            <w:r>
              <w:rPr>
                <w:rFonts w:ascii="Times New Roman" w:hAnsi="Times New Roman"/>
                <w:b/>
                <w:i/>
                <w:spacing w:val="-6"/>
              </w:rPr>
              <w:t xml:space="preserve"> </w:t>
            </w:r>
            <w:r>
              <w:rPr>
                <w:rFonts w:ascii="Times New Roman" w:hAnsi="Times New Roman"/>
                <w:b/>
                <w:i/>
                <w:spacing w:val="-2"/>
              </w:rPr>
              <w:t>preluate</w:t>
            </w:r>
          </w:p>
          <w:p w14:paraId="7890C3A8" w14:textId="77777777" w:rsidR="005B4DD7" w:rsidRDefault="00000000">
            <w:pPr>
              <w:pStyle w:val="TableParagraph"/>
              <w:spacing w:before="1" w:line="240" w:lineRule="exact"/>
              <w:ind w:left="108"/>
              <w:rPr>
                <w:rFonts w:ascii="Times New Roman"/>
                <w:b/>
                <w:i/>
              </w:rPr>
            </w:pPr>
            <w:r>
              <w:rPr>
                <w:rFonts w:ascii="Times New Roman"/>
                <w:b/>
                <w:i/>
                <w:spacing w:val="-2"/>
              </w:rPr>
              <w:t>integral</w:t>
            </w:r>
          </w:p>
        </w:tc>
        <w:tc>
          <w:tcPr>
            <w:tcW w:w="1167" w:type="dxa"/>
            <w:shd w:val="clear" w:color="auto" w:fill="EAEFDD"/>
          </w:tcPr>
          <w:p w14:paraId="64AEED27" w14:textId="77777777" w:rsidR="005B4DD7" w:rsidRDefault="005B4DD7">
            <w:pPr>
              <w:pStyle w:val="TableParagraph"/>
              <w:rPr>
                <w:rFonts w:ascii="Times New Roman"/>
                <w:sz w:val="20"/>
              </w:rPr>
            </w:pPr>
          </w:p>
        </w:tc>
      </w:tr>
      <w:tr w:rsidR="005B4DD7" w14:paraId="0C6220F1" w14:textId="77777777" w:rsidTr="00BF3CE6">
        <w:trPr>
          <w:trHeight w:val="3793"/>
        </w:trPr>
        <w:tc>
          <w:tcPr>
            <w:tcW w:w="578" w:type="dxa"/>
          </w:tcPr>
          <w:p w14:paraId="416EA588" w14:textId="77777777" w:rsidR="005B4DD7" w:rsidRDefault="005B4DD7">
            <w:pPr>
              <w:pStyle w:val="TableParagraph"/>
              <w:rPr>
                <w:rFonts w:ascii="Times New Roman"/>
                <w:sz w:val="20"/>
              </w:rPr>
            </w:pPr>
          </w:p>
        </w:tc>
        <w:tc>
          <w:tcPr>
            <w:tcW w:w="8315" w:type="dxa"/>
          </w:tcPr>
          <w:p w14:paraId="4CD11C36" w14:textId="125785B6" w:rsidR="005B4DD7" w:rsidRDefault="00000000">
            <w:pPr>
              <w:pStyle w:val="TableParagraph"/>
              <w:numPr>
                <w:ilvl w:val="0"/>
                <w:numId w:val="3"/>
              </w:numPr>
              <w:tabs>
                <w:tab w:val="left" w:pos="414"/>
              </w:tabs>
              <w:spacing w:line="241" w:lineRule="exact"/>
              <w:rPr>
                <w:b/>
              </w:rPr>
            </w:pPr>
            <w:r>
              <w:t>Solicitantul</w:t>
            </w:r>
            <w:r>
              <w:rPr>
                <w:spacing w:val="-9"/>
              </w:rPr>
              <w:t xml:space="preserve"> </w:t>
            </w:r>
            <w:r>
              <w:t>preia</w:t>
            </w:r>
            <w:r>
              <w:rPr>
                <w:spacing w:val="-9"/>
              </w:rPr>
              <w:t xml:space="preserve"> </w:t>
            </w:r>
            <w:r>
              <w:t>integral</w:t>
            </w:r>
            <w:r>
              <w:rPr>
                <w:spacing w:val="-6"/>
              </w:rPr>
              <w:t xml:space="preserve"> </w:t>
            </w:r>
            <w:r>
              <w:rPr>
                <w:b/>
              </w:rPr>
              <w:t>două</w:t>
            </w:r>
            <w:r>
              <w:rPr>
                <w:b/>
                <w:spacing w:val="-8"/>
              </w:rPr>
              <w:t xml:space="preserve"> </w:t>
            </w:r>
            <w:r>
              <w:rPr>
                <w:b/>
              </w:rPr>
              <w:t>exploatații</w:t>
            </w:r>
            <w:r>
              <w:rPr>
                <w:b/>
                <w:spacing w:val="-8"/>
              </w:rPr>
              <w:t xml:space="preserve"> </w:t>
            </w:r>
            <w:r>
              <w:rPr>
                <w:b/>
                <w:spacing w:val="-2"/>
              </w:rPr>
              <w:t>agricole</w:t>
            </w:r>
          </w:p>
          <w:p w14:paraId="0D341A3D" w14:textId="77777777" w:rsidR="005B4DD7" w:rsidRDefault="00000000">
            <w:pPr>
              <w:pStyle w:val="TableParagraph"/>
              <w:numPr>
                <w:ilvl w:val="0"/>
                <w:numId w:val="3"/>
              </w:numPr>
              <w:tabs>
                <w:tab w:val="left" w:pos="481"/>
              </w:tabs>
              <w:spacing w:before="62"/>
              <w:ind w:left="480" w:hanging="265"/>
              <w:rPr>
                <w:b/>
              </w:rPr>
            </w:pPr>
            <w:r>
              <w:t>Solicitantul</w:t>
            </w:r>
            <w:r>
              <w:rPr>
                <w:spacing w:val="-11"/>
              </w:rPr>
              <w:t xml:space="preserve"> </w:t>
            </w:r>
            <w:r>
              <w:t>preia</w:t>
            </w:r>
            <w:r>
              <w:rPr>
                <w:spacing w:val="-8"/>
              </w:rPr>
              <w:t xml:space="preserve"> </w:t>
            </w:r>
            <w:r>
              <w:t>integral</w:t>
            </w:r>
            <w:r>
              <w:rPr>
                <w:spacing w:val="-5"/>
              </w:rPr>
              <w:t xml:space="preserve"> </w:t>
            </w:r>
            <w:r>
              <w:rPr>
                <w:b/>
              </w:rPr>
              <w:t>cel</w:t>
            </w:r>
            <w:r>
              <w:rPr>
                <w:b/>
                <w:spacing w:val="-9"/>
              </w:rPr>
              <w:t xml:space="preserve"> </w:t>
            </w:r>
            <w:r>
              <w:rPr>
                <w:b/>
              </w:rPr>
              <w:t>puţin</w:t>
            </w:r>
            <w:r>
              <w:rPr>
                <w:b/>
                <w:spacing w:val="-10"/>
              </w:rPr>
              <w:t xml:space="preserve"> </w:t>
            </w:r>
            <w:r>
              <w:rPr>
                <w:b/>
              </w:rPr>
              <w:t>o</w:t>
            </w:r>
            <w:r>
              <w:rPr>
                <w:b/>
                <w:spacing w:val="-6"/>
              </w:rPr>
              <w:t xml:space="preserve"> </w:t>
            </w:r>
            <w:r>
              <w:rPr>
                <w:b/>
              </w:rPr>
              <w:t>exploatație</w:t>
            </w:r>
            <w:r>
              <w:rPr>
                <w:b/>
                <w:spacing w:val="-6"/>
              </w:rPr>
              <w:t xml:space="preserve"> </w:t>
            </w:r>
            <w:r>
              <w:rPr>
                <w:b/>
                <w:spacing w:val="-2"/>
              </w:rPr>
              <w:t>agricolă</w:t>
            </w:r>
          </w:p>
          <w:p w14:paraId="22DF48BD" w14:textId="77777777" w:rsidR="005B4DD7" w:rsidRDefault="00000000">
            <w:pPr>
              <w:pStyle w:val="TableParagraph"/>
              <w:spacing w:before="71"/>
              <w:ind w:left="216"/>
              <w:rPr>
                <w:i/>
              </w:rPr>
            </w:pPr>
            <w:r>
              <w:rPr>
                <w:i/>
              </w:rPr>
              <w:t>Pentru a beneficia de punctaj conform criteriului de selecţie, preluarea exploataţiilor</w:t>
            </w:r>
            <w:r>
              <w:rPr>
                <w:i/>
                <w:spacing w:val="-7"/>
              </w:rPr>
              <w:t xml:space="preserve"> </w:t>
            </w:r>
            <w:r>
              <w:rPr>
                <w:i/>
              </w:rPr>
              <w:t>se</w:t>
            </w:r>
            <w:r>
              <w:rPr>
                <w:i/>
                <w:spacing w:val="-8"/>
              </w:rPr>
              <w:t xml:space="preserve"> </w:t>
            </w:r>
            <w:r>
              <w:rPr>
                <w:i/>
              </w:rPr>
              <w:t>realizează</w:t>
            </w:r>
            <w:r>
              <w:rPr>
                <w:i/>
                <w:spacing w:val="-7"/>
              </w:rPr>
              <w:t xml:space="preserve"> </w:t>
            </w:r>
            <w:r>
              <w:rPr>
                <w:i/>
              </w:rPr>
              <w:t>unitar,</w:t>
            </w:r>
            <w:r>
              <w:rPr>
                <w:i/>
                <w:spacing w:val="-5"/>
              </w:rPr>
              <w:t xml:space="preserve"> </w:t>
            </w:r>
            <w:r>
              <w:rPr>
                <w:i/>
              </w:rPr>
              <w:t>cu</w:t>
            </w:r>
            <w:r>
              <w:rPr>
                <w:i/>
                <w:spacing w:val="-10"/>
              </w:rPr>
              <w:t xml:space="preserve"> </w:t>
            </w:r>
            <w:r>
              <w:rPr>
                <w:i/>
              </w:rPr>
              <w:t>toate</w:t>
            </w:r>
            <w:r>
              <w:rPr>
                <w:i/>
                <w:spacing w:val="-7"/>
              </w:rPr>
              <w:t xml:space="preserve"> </w:t>
            </w:r>
            <w:r>
              <w:rPr>
                <w:i/>
              </w:rPr>
              <w:t>suprafeţele</w:t>
            </w:r>
            <w:r>
              <w:rPr>
                <w:i/>
                <w:spacing w:val="-7"/>
              </w:rPr>
              <w:t xml:space="preserve"> </w:t>
            </w:r>
            <w:r>
              <w:rPr>
                <w:i/>
              </w:rPr>
              <w:t>şi</w:t>
            </w:r>
            <w:r>
              <w:rPr>
                <w:i/>
                <w:spacing w:val="-6"/>
              </w:rPr>
              <w:t xml:space="preserve"> </w:t>
            </w:r>
            <w:r>
              <w:rPr>
                <w:i/>
              </w:rPr>
              <w:t>animalele,</w:t>
            </w:r>
            <w:r>
              <w:rPr>
                <w:i/>
                <w:spacing w:val="-5"/>
              </w:rPr>
              <w:t xml:space="preserve"> </w:t>
            </w:r>
            <w:r>
              <w:rPr>
                <w:i/>
              </w:rPr>
              <w:t>aşa</w:t>
            </w:r>
            <w:r>
              <w:rPr>
                <w:i/>
                <w:spacing w:val="-6"/>
              </w:rPr>
              <w:t xml:space="preserve"> </w:t>
            </w:r>
            <w:r>
              <w:rPr>
                <w:i/>
              </w:rPr>
              <w:t>cum apar înregistrate la APIA şi/ sau la ANSVSA şi în Registrul Agricol.</w:t>
            </w:r>
          </w:p>
          <w:p w14:paraId="6AF64570" w14:textId="77777777" w:rsidR="005B4DD7" w:rsidRDefault="00000000">
            <w:pPr>
              <w:pStyle w:val="TableParagraph"/>
              <w:spacing w:before="11"/>
              <w:ind w:left="216" w:right="268"/>
              <w:rPr>
                <w:i/>
              </w:rPr>
            </w:pPr>
            <w:r>
              <w:rPr>
                <w:i/>
              </w:rPr>
              <w:t>Ca</w:t>
            </w:r>
            <w:r>
              <w:rPr>
                <w:i/>
                <w:spacing w:val="-5"/>
              </w:rPr>
              <w:t xml:space="preserve"> </w:t>
            </w:r>
            <w:r>
              <w:rPr>
                <w:i/>
              </w:rPr>
              <w:t>urmare,</w:t>
            </w:r>
            <w:r>
              <w:rPr>
                <w:i/>
                <w:spacing w:val="-5"/>
              </w:rPr>
              <w:t xml:space="preserve"> </w:t>
            </w:r>
            <w:r>
              <w:rPr>
                <w:i/>
              </w:rPr>
              <w:t>cedentul</w:t>
            </w:r>
            <w:r>
              <w:rPr>
                <w:i/>
                <w:spacing w:val="-5"/>
              </w:rPr>
              <w:t xml:space="preserve"> </w:t>
            </w:r>
            <w:r>
              <w:rPr>
                <w:i/>
              </w:rPr>
              <w:t>nu</w:t>
            </w:r>
            <w:r>
              <w:rPr>
                <w:i/>
                <w:spacing w:val="-6"/>
              </w:rPr>
              <w:t xml:space="preserve"> </w:t>
            </w:r>
            <w:r>
              <w:rPr>
                <w:i/>
              </w:rPr>
              <w:t>trebuie</w:t>
            </w:r>
            <w:r>
              <w:rPr>
                <w:i/>
                <w:spacing w:val="-5"/>
              </w:rPr>
              <w:t xml:space="preserve"> </w:t>
            </w:r>
            <w:r>
              <w:rPr>
                <w:i/>
              </w:rPr>
              <w:t>să</w:t>
            </w:r>
            <w:r>
              <w:rPr>
                <w:i/>
                <w:spacing w:val="-7"/>
              </w:rPr>
              <w:t xml:space="preserve"> </w:t>
            </w:r>
            <w:r>
              <w:rPr>
                <w:i/>
              </w:rPr>
              <w:t>mai</w:t>
            </w:r>
            <w:r>
              <w:rPr>
                <w:i/>
                <w:spacing w:val="-4"/>
              </w:rPr>
              <w:t xml:space="preserve"> </w:t>
            </w:r>
            <w:r>
              <w:rPr>
                <w:i/>
              </w:rPr>
              <w:t>fie</w:t>
            </w:r>
            <w:r>
              <w:rPr>
                <w:i/>
                <w:spacing w:val="-5"/>
              </w:rPr>
              <w:t xml:space="preserve"> </w:t>
            </w:r>
            <w:r>
              <w:rPr>
                <w:i/>
              </w:rPr>
              <w:t>înregistrat</w:t>
            </w:r>
            <w:r>
              <w:rPr>
                <w:i/>
                <w:spacing w:val="-3"/>
              </w:rPr>
              <w:t xml:space="preserve"> </w:t>
            </w:r>
            <w:r>
              <w:rPr>
                <w:i/>
              </w:rPr>
              <w:t>în</w:t>
            </w:r>
            <w:r>
              <w:rPr>
                <w:i/>
                <w:spacing w:val="-9"/>
              </w:rPr>
              <w:t xml:space="preserve"> </w:t>
            </w:r>
            <w:r>
              <w:rPr>
                <w:i/>
              </w:rPr>
              <w:t>Registrul</w:t>
            </w:r>
            <w:r>
              <w:rPr>
                <w:i/>
                <w:spacing w:val="-5"/>
              </w:rPr>
              <w:t xml:space="preserve"> </w:t>
            </w:r>
            <w:r>
              <w:rPr>
                <w:i/>
              </w:rPr>
              <w:t>unic</w:t>
            </w:r>
            <w:r>
              <w:rPr>
                <w:i/>
                <w:spacing w:val="-4"/>
              </w:rPr>
              <w:t xml:space="preserve"> </w:t>
            </w:r>
            <w:r>
              <w:rPr>
                <w:i/>
              </w:rPr>
              <w:t>de identificare de la APIA şi/ sau în Registrul exploatațiilor de la ANSVSA/ DSVSA/ Circumscripție Veterinară şi Registrul Agricol.</w:t>
            </w:r>
          </w:p>
          <w:p w14:paraId="23D6416D" w14:textId="6E5117E0" w:rsidR="005B4DD7" w:rsidRPr="00B5322B" w:rsidRDefault="00000000" w:rsidP="00B5322B">
            <w:pPr>
              <w:pStyle w:val="TableParagraph"/>
              <w:spacing w:line="237" w:lineRule="auto"/>
              <w:ind w:left="216" w:right="271"/>
              <w:rPr>
                <w:i/>
              </w:rPr>
            </w:pPr>
            <w:r>
              <w:rPr>
                <w:i/>
              </w:rPr>
              <w:t>Nu este obligatorie preluarea curții și a anexelor gospodăriei cedentului.</w:t>
            </w:r>
            <w:r>
              <w:rPr>
                <w:i/>
                <w:spacing w:val="40"/>
              </w:rPr>
              <w:t xml:space="preserve"> </w:t>
            </w:r>
            <w:r>
              <w:rPr>
                <w:i/>
              </w:rPr>
              <w:t>N.B.!</w:t>
            </w:r>
            <w:r>
              <w:rPr>
                <w:i/>
                <w:spacing w:val="-6"/>
              </w:rPr>
              <w:t xml:space="preserve"> </w:t>
            </w:r>
            <w:r>
              <w:rPr>
                <w:i/>
              </w:rPr>
              <w:t>Pentru</w:t>
            </w:r>
            <w:r>
              <w:rPr>
                <w:i/>
                <w:spacing w:val="-10"/>
              </w:rPr>
              <w:t xml:space="preserve"> </w:t>
            </w:r>
            <w:r>
              <w:rPr>
                <w:i/>
              </w:rPr>
              <w:t>îndeplinirea</w:t>
            </w:r>
            <w:r>
              <w:rPr>
                <w:i/>
                <w:spacing w:val="-5"/>
              </w:rPr>
              <w:t xml:space="preserve"> </w:t>
            </w:r>
            <w:r>
              <w:rPr>
                <w:i/>
              </w:rPr>
              <w:t>acestui</w:t>
            </w:r>
            <w:r>
              <w:rPr>
                <w:i/>
                <w:spacing w:val="-8"/>
              </w:rPr>
              <w:t xml:space="preserve"> </w:t>
            </w:r>
            <w:r>
              <w:rPr>
                <w:i/>
              </w:rPr>
              <w:t>principiu</w:t>
            </w:r>
            <w:r>
              <w:rPr>
                <w:i/>
                <w:spacing w:val="-6"/>
              </w:rPr>
              <w:t xml:space="preserve"> </w:t>
            </w:r>
            <w:r>
              <w:rPr>
                <w:i/>
              </w:rPr>
              <w:t>de</w:t>
            </w:r>
            <w:r>
              <w:rPr>
                <w:i/>
                <w:spacing w:val="-8"/>
              </w:rPr>
              <w:t xml:space="preserve"> </w:t>
            </w:r>
            <w:r>
              <w:rPr>
                <w:i/>
              </w:rPr>
              <w:t>selecție,</w:t>
            </w:r>
            <w:r>
              <w:rPr>
                <w:i/>
                <w:spacing w:val="-4"/>
              </w:rPr>
              <w:t xml:space="preserve"> </w:t>
            </w:r>
            <w:r>
              <w:rPr>
                <w:i/>
              </w:rPr>
              <w:t>se</w:t>
            </w:r>
            <w:r>
              <w:rPr>
                <w:i/>
                <w:spacing w:val="-6"/>
              </w:rPr>
              <w:t xml:space="preserve"> </w:t>
            </w:r>
            <w:r>
              <w:rPr>
                <w:i/>
              </w:rPr>
              <w:t>vor</w:t>
            </w:r>
            <w:r>
              <w:rPr>
                <w:i/>
                <w:spacing w:val="-8"/>
              </w:rPr>
              <w:t xml:space="preserve"> </w:t>
            </w:r>
            <w:r>
              <w:rPr>
                <w:i/>
              </w:rPr>
              <w:t>atașa:</w:t>
            </w:r>
            <w:r>
              <w:rPr>
                <w:i/>
                <w:spacing w:val="-6"/>
              </w:rPr>
              <w:t xml:space="preserve"> </w:t>
            </w:r>
            <w:r>
              <w:rPr>
                <w:i/>
              </w:rPr>
              <w:t>extras</w:t>
            </w:r>
            <w:r>
              <w:rPr>
                <w:i/>
                <w:spacing w:val="-5"/>
              </w:rPr>
              <w:t xml:space="preserve"> </w:t>
            </w:r>
            <w:r>
              <w:rPr>
                <w:i/>
              </w:rPr>
              <w:t>din Registrul unic de identificare de la APIA şi/sau Registrul exploatațiilor de la ANSVSA/ DSVSA/ Circumscripție Veterinară şi Registrul Agricol pentru cedent/cedenți, din care să reiasă situația acestora înainte și după momentul preluării exploatației/exploatațiilor agricole.</w:t>
            </w:r>
          </w:p>
          <w:p w14:paraId="6D98C936" w14:textId="77777777" w:rsidR="005B4DD7" w:rsidRDefault="00000000">
            <w:pPr>
              <w:pStyle w:val="TableParagraph"/>
              <w:ind w:left="216"/>
              <w:rPr>
                <w:b/>
                <w:i/>
              </w:rPr>
            </w:pPr>
            <w:r>
              <w:rPr>
                <w:b/>
                <w:i/>
                <w:color w:val="FF0000"/>
              </w:rPr>
              <w:t>Se</w:t>
            </w:r>
            <w:r>
              <w:rPr>
                <w:b/>
                <w:i/>
                <w:color w:val="FF0000"/>
                <w:spacing w:val="-7"/>
              </w:rPr>
              <w:t xml:space="preserve"> </w:t>
            </w:r>
            <w:r>
              <w:rPr>
                <w:b/>
                <w:i/>
                <w:color w:val="FF0000"/>
              </w:rPr>
              <w:t>punctează</w:t>
            </w:r>
            <w:r>
              <w:rPr>
                <w:b/>
                <w:i/>
                <w:color w:val="FF0000"/>
                <w:spacing w:val="-8"/>
              </w:rPr>
              <w:t xml:space="preserve"> </w:t>
            </w:r>
            <w:r>
              <w:rPr>
                <w:b/>
                <w:i/>
                <w:color w:val="FF0000"/>
              </w:rPr>
              <w:t>doar</w:t>
            </w:r>
            <w:r>
              <w:rPr>
                <w:b/>
                <w:i/>
                <w:color w:val="FF0000"/>
                <w:spacing w:val="-9"/>
              </w:rPr>
              <w:t xml:space="preserve"> </w:t>
            </w:r>
            <w:r>
              <w:rPr>
                <w:b/>
                <w:i/>
                <w:color w:val="FF0000"/>
              </w:rPr>
              <w:t>proiectele</w:t>
            </w:r>
            <w:r>
              <w:rPr>
                <w:b/>
                <w:i/>
                <w:color w:val="FF0000"/>
                <w:spacing w:val="-5"/>
              </w:rPr>
              <w:t xml:space="preserve"> </w:t>
            </w:r>
            <w:r>
              <w:rPr>
                <w:b/>
                <w:i/>
                <w:color w:val="FF0000"/>
              </w:rPr>
              <w:t>tinerilor</w:t>
            </w:r>
            <w:r>
              <w:rPr>
                <w:b/>
                <w:i/>
                <w:color w:val="FF0000"/>
                <w:spacing w:val="-6"/>
              </w:rPr>
              <w:t xml:space="preserve"> </w:t>
            </w:r>
            <w:r>
              <w:rPr>
                <w:b/>
                <w:i/>
                <w:color w:val="FF0000"/>
                <w:spacing w:val="-2"/>
              </w:rPr>
              <w:t>fermieri</w:t>
            </w:r>
          </w:p>
        </w:tc>
        <w:tc>
          <w:tcPr>
            <w:tcW w:w="1167" w:type="dxa"/>
          </w:tcPr>
          <w:p w14:paraId="196C1BEC" w14:textId="77777777" w:rsidR="005B4DD7" w:rsidRDefault="00000000">
            <w:pPr>
              <w:pStyle w:val="TableParagraph"/>
              <w:spacing w:line="241" w:lineRule="exact"/>
              <w:ind w:left="105"/>
              <w:rPr>
                <w:b/>
              </w:rPr>
            </w:pPr>
            <w:r>
              <w:rPr>
                <w:b/>
                <w:color w:val="FF0000"/>
              </w:rPr>
              <w:t>5</w:t>
            </w:r>
            <w:r>
              <w:rPr>
                <w:b/>
                <w:color w:val="FF0000"/>
                <w:spacing w:val="1"/>
              </w:rPr>
              <w:t xml:space="preserve"> </w:t>
            </w:r>
            <w:r>
              <w:rPr>
                <w:b/>
                <w:color w:val="FF0000"/>
                <w:spacing w:val="-5"/>
              </w:rPr>
              <w:t>p.</w:t>
            </w:r>
          </w:p>
          <w:p w14:paraId="6377F796" w14:textId="77777777" w:rsidR="005B4DD7" w:rsidRDefault="00000000">
            <w:pPr>
              <w:pStyle w:val="TableParagraph"/>
              <w:spacing w:before="62"/>
              <w:ind w:left="105"/>
              <w:rPr>
                <w:b/>
              </w:rPr>
            </w:pPr>
            <w:r>
              <w:rPr>
                <w:b/>
                <w:color w:val="FF0000"/>
              </w:rPr>
              <w:t>2</w:t>
            </w:r>
            <w:r>
              <w:rPr>
                <w:b/>
                <w:color w:val="FF0000"/>
                <w:spacing w:val="1"/>
              </w:rPr>
              <w:t xml:space="preserve"> </w:t>
            </w:r>
            <w:r>
              <w:rPr>
                <w:b/>
                <w:color w:val="FF0000"/>
                <w:spacing w:val="-5"/>
              </w:rPr>
              <w:t>p.</w:t>
            </w:r>
          </w:p>
        </w:tc>
      </w:tr>
      <w:tr w:rsidR="005B4DD7" w14:paraId="5353B9CE" w14:textId="77777777">
        <w:trPr>
          <w:trHeight w:val="510"/>
        </w:trPr>
        <w:tc>
          <w:tcPr>
            <w:tcW w:w="578" w:type="dxa"/>
            <w:shd w:val="clear" w:color="auto" w:fill="EAEFDD"/>
          </w:tcPr>
          <w:p w14:paraId="2B968329" w14:textId="77777777" w:rsidR="005B4DD7" w:rsidRDefault="00000000">
            <w:pPr>
              <w:pStyle w:val="TableParagraph"/>
              <w:spacing w:line="241" w:lineRule="exact"/>
              <w:ind w:left="93" w:right="86"/>
              <w:jc w:val="center"/>
            </w:pPr>
            <w:r>
              <w:rPr>
                <w:spacing w:val="-5"/>
              </w:rPr>
              <w:t>8.</w:t>
            </w:r>
          </w:p>
        </w:tc>
        <w:tc>
          <w:tcPr>
            <w:tcW w:w="8315" w:type="dxa"/>
            <w:shd w:val="clear" w:color="auto" w:fill="EAEFDD"/>
          </w:tcPr>
          <w:p w14:paraId="48328BEB" w14:textId="77777777" w:rsidR="005B4DD7" w:rsidRDefault="00000000">
            <w:pPr>
              <w:pStyle w:val="TableParagraph"/>
              <w:spacing w:line="241" w:lineRule="exact"/>
              <w:ind w:left="108"/>
              <w:rPr>
                <w:b/>
                <w:i/>
              </w:rPr>
            </w:pPr>
            <w:r>
              <w:rPr>
                <w:b/>
                <w:i/>
              </w:rPr>
              <w:t>Principul</w:t>
            </w:r>
            <w:r>
              <w:rPr>
                <w:b/>
                <w:i/>
                <w:spacing w:val="-8"/>
              </w:rPr>
              <w:t xml:space="preserve"> </w:t>
            </w:r>
            <w:r>
              <w:rPr>
                <w:b/>
                <w:i/>
              </w:rPr>
              <w:t>fermelor</w:t>
            </w:r>
            <w:r>
              <w:rPr>
                <w:b/>
                <w:i/>
                <w:spacing w:val="-7"/>
              </w:rPr>
              <w:t xml:space="preserve"> </w:t>
            </w:r>
            <w:r>
              <w:rPr>
                <w:b/>
                <w:i/>
              </w:rPr>
              <w:t>de</w:t>
            </w:r>
            <w:r>
              <w:rPr>
                <w:b/>
                <w:i/>
                <w:spacing w:val="-6"/>
              </w:rPr>
              <w:t xml:space="preserve"> </w:t>
            </w:r>
            <w:r>
              <w:rPr>
                <w:b/>
                <w:i/>
                <w:spacing w:val="-2"/>
              </w:rPr>
              <w:t>familie</w:t>
            </w:r>
          </w:p>
        </w:tc>
        <w:tc>
          <w:tcPr>
            <w:tcW w:w="1167" w:type="dxa"/>
            <w:shd w:val="clear" w:color="auto" w:fill="EAEFDD"/>
          </w:tcPr>
          <w:p w14:paraId="562E8FE9" w14:textId="77777777" w:rsidR="005B4DD7" w:rsidRDefault="005B4DD7">
            <w:pPr>
              <w:pStyle w:val="TableParagraph"/>
              <w:rPr>
                <w:rFonts w:ascii="Times New Roman"/>
                <w:sz w:val="20"/>
              </w:rPr>
            </w:pPr>
          </w:p>
        </w:tc>
      </w:tr>
      <w:tr w:rsidR="005B4DD7" w14:paraId="5F03F837" w14:textId="77777777">
        <w:trPr>
          <w:trHeight w:val="1022"/>
        </w:trPr>
        <w:tc>
          <w:tcPr>
            <w:tcW w:w="578" w:type="dxa"/>
          </w:tcPr>
          <w:p w14:paraId="4E0BFDB6" w14:textId="77777777" w:rsidR="005B4DD7" w:rsidRDefault="005B4DD7">
            <w:pPr>
              <w:pStyle w:val="TableParagraph"/>
              <w:rPr>
                <w:rFonts w:ascii="Times New Roman"/>
                <w:sz w:val="20"/>
              </w:rPr>
            </w:pPr>
          </w:p>
        </w:tc>
        <w:tc>
          <w:tcPr>
            <w:tcW w:w="8315" w:type="dxa"/>
          </w:tcPr>
          <w:p w14:paraId="4F9A674F" w14:textId="138AC92A" w:rsidR="005B4DD7" w:rsidRPr="00BF3CE6" w:rsidRDefault="00000000" w:rsidP="00BF3CE6">
            <w:pPr>
              <w:pStyle w:val="TableParagraph"/>
              <w:spacing w:line="230" w:lineRule="auto"/>
              <w:ind w:left="216" w:right="268"/>
              <w:rPr>
                <w:i/>
              </w:rPr>
            </w:pPr>
            <w:r>
              <w:rPr>
                <w:i/>
              </w:rPr>
              <w:t>Prioritizarea</w:t>
            </w:r>
            <w:r>
              <w:rPr>
                <w:i/>
                <w:spacing w:val="-9"/>
              </w:rPr>
              <w:t xml:space="preserve"> </w:t>
            </w:r>
            <w:r>
              <w:rPr>
                <w:i/>
              </w:rPr>
              <w:t>fermelor</w:t>
            </w:r>
            <w:r>
              <w:rPr>
                <w:i/>
                <w:spacing w:val="-6"/>
              </w:rPr>
              <w:t xml:space="preserve"> </w:t>
            </w:r>
            <w:r>
              <w:rPr>
                <w:i/>
              </w:rPr>
              <w:t>de</w:t>
            </w:r>
            <w:r>
              <w:rPr>
                <w:i/>
                <w:spacing w:val="-7"/>
              </w:rPr>
              <w:t xml:space="preserve"> </w:t>
            </w:r>
            <w:r>
              <w:rPr>
                <w:i/>
              </w:rPr>
              <w:t>familie</w:t>
            </w:r>
            <w:r>
              <w:rPr>
                <w:i/>
                <w:spacing w:val="-7"/>
              </w:rPr>
              <w:t xml:space="preserve"> </w:t>
            </w:r>
            <w:r>
              <w:rPr>
                <w:i/>
              </w:rPr>
              <w:t>conform</w:t>
            </w:r>
            <w:r>
              <w:rPr>
                <w:i/>
                <w:spacing w:val="-7"/>
              </w:rPr>
              <w:t xml:space="preserve"> </w:t>
            </w:r>
            <w:r>
              <w:rPr>
                <w:i/>
              </w:rPr>
              <w:t>definiției</w:t>
            </w:r>
            <w:r>
              <w:rPr>
                <w:i/>
                <w:spacing w:val="-6"/>
              </w:rPr>
              <w:t xml:space="preserve"> </w:t>
            </w:r>
            <w:r>
              <w:rPr>
                <w:i/>
              </w:rPr>
              <w:t>cuprinsă</w:t>
            </w:r>
            <w:r>
              <w:rPr>
                <w:i/>
                <w:spacing w:val="-7"/>
              </w:rPr>
              <w:t xml:space="preserve"> </w:t>
            </w:r>
            <w:r>
              <w:rPr>
                <w:i/>
              </w:rPr>
              <w:t>în</w:t>
            </w:r>
            <w:r>
              <w:rPr>
                <w:i/>
                <w:spacing w:val="-7"/>
              </w:rPr>
              <w:t xml:space="preserve"> </w:t>
            </w:r>
            <w:r>
              <w:rPr>
                <w:i/>
              </w:rPr>
              <w:t>PNDR</w:t>
            </w:r>
            <w:r>
              <w:rPr>
                <w:i/>
                <w:spacing w:val="-7"/>
              </w:rPr>
              <w:t xml:space="preserve"> </w:t>
            </w:r>
            <w:r>
              <w:rPr>
                <w:i/>
              </w:rPr>
              <w:t>2014- 2020 și care se încadrează în dimensiunea fermei mici (4.000 – 7.999 € SO)</w:t>
            </w:r>
          </w:p>
          <w:p w14:paraId="717A135E" w14:textId="77777777" w:rsidR="005B4DD7" w:rsidRDefault="00000000">
            <w:pPr>
              <w:pStyle w:val="TableParagraph"/>
              <w:ind w:left="216"/>
              <w:rPr>
                <w:b/>
                <w:i/>
              </w:rPr>
            </w:pPr>
            <w:r>
              <w:rPr>
                <w:b/>
                <w:i/>
                <w:color w:val="FF0000"/>
              </w:rPr>
              <w:t>Se</w:t>
            </w:r>
            <w:r>
              <w:rPr>
                <w:b/>
                <w:i/>
                <w:color w:val="FF0000"/>
                <w:spacing w:val="-6"/>
              </w:rPr>
              <w:t xml:space="preserve"> </w:t>
            </w:r>
            <w:r>
              <w:rPr>
                <w:b/>
                <w:i/>
                <w:color w:val="FF0000"/>
              </w:rPr>
              <w:t>punctează</w:t>
            </w:r>
            <w:r>
              <w:rPr>
                <w:b/>
                <w:i/>
                <w:color w:val="FF0000"/>
                <w:spacing w:val="-7"/>
              </w:rPr>
              <w:t xml:space="preserve"> </w:t>
            </w:r>
            <w:r>
              <w:rPr>
                <w:b/>
                <w:i/>
                <w:color w:val="FF0000"/>
              </w:rPr>
              <w:t>doar</w:t>
            </w:r>
            <w:r>
              <w:rPr>
                <w:b/>
                <w:i/>
                <w:color w:val="FF0000"/>
                <w:spacing w:val="-9"/>
              </w:rPr>
              <w:t xml:space="preserve"> </w:t>
            </w:r>
            <w:r>
              <w:rPr>
                <w:b/>
                <w:i/>
                <w:color w:val="FF0000"/>
              </w:rPr>
              <w:t>proiectele</w:t>
            </w:r>
            <w:r>
              <w:rPr>
                <w:b/>
                <w:i/>
                <w:color w:val="FF0000"/>
                <w:spacing w:val="-6"/>
              </w:rPr>
              <w:t xml:space="preserve"> </w:t>
            </w:r>
            <w:r>
              <w:rPr>
                <w:b/>
                <w:i/>
                <w:color w:val="FF0000"/>
              </w:rPr>
              <w:t>fermelor</w:t>
            </w:r>
            <w:r>
              <w:rPr>
                <w:b/>
                <w:i/>
                <w:color w:val="FF0000"/>
                <w:spacing w:val="-8"/>
              </w:rPr>
              <w:t xml:space="preserve"> </w:t>
            </w:r>
            <w:r>
              <w:rPr>
                <w:b/>
                <w:i/>
                <w:color w:val="FF0000"/>
                <w:spacing w:val="-4"/>
              </w:rPr>
              <w:t>mici</w:t>
            </w:r>
          </w:p>
        </w:tc>
        <w:tc>
          <w:tcPr>
            <w:tcW w:w="1167" w:type="dxa"/>
          </w:tcPr>
          <w:p w14:paraId="7345FCE6" w14:textId="77777777" w:rsidR="005B4DD7" w:rsidRDefault="00000000">
            <w:pPr>
              <w:pStyle w:val="TableParagraph"/>
              <w:spacing w:line="241" w:lineRule="exact"/>
              <w:ind w:left="105"/>
              <w:rPr>
                <w:b/>
              </w:rPr>
            </w:pPr>
            <w:r>
              <w:rPr>
                <w:b/>
                <w:color w:val="FF0000"/>
              </w:rPr>
              <w:t>5</w:t>
            </w:r>
            <w:r>
              <w:rPr>
                <w:b/>
                <w:color w:val="FF0000"/>
                <w:spacing w:val="1"/>
              </w:rPr>
              <w:t xml:space="preserve"> </w:t>
            </w:r>
            <w:r>
              <w:rPr>
                <w:b/>
                <w:color w:val="FF0000"/>
                <w:spacing w:val="-5"/>
              </w:rPr>
              <w:t>p.</w:t>
            </w:r>
          </w:p>
        </w:tc>
      </w:tr>
      <w:tr w:rsidR="005B4DD7" w14:paraId="0FCE7F89" w14:textId="77777777">
        <w:trPr>
          <w:trHeight w:val="510"/>
        </w:trPr>
        <w:tc>
          <w:tcPr>
            <w:tcW w:w="578" w:type="dxa"/>
            <w:shd w:val="clear" w:color="auto" w:fill="FFC000"/>
          </w:tcPr>
          <w:p w14:paraId="36564F24" w14:textId="77777777" w:rsidR="005B4DD7" w:rsidRDefault="005B4DD7">
            <w:pPr>
              <w:pStyle w:val="TableParagraph"/>
              <w:rPr>
                <w:rFonts w:ascii="Times New Roman"/>
                <w:sz w:val="20"/>
              </w:rPr>
            </w:pPr>
          </w:p>
        </w:tc>
        <w:tc>
          <w:tcPr>
            <w:tcW w:w="8315" w:type="dxa"/>
            <w:shd w:val="clear" w:color="auto" w:fill="FFC000"/>
          </w:tcPr>
          <w:p w14:paraId="2826E6E8" w14:textId="77777777" w:rsidR="005B4DD7" w:rsidRDefault="00000000">
            <w:pPr>
              <w:pStyle w:val="TableParagraph"/>
              <w:spacing w:line="241" w:lineRule="exact"/>
              <w:ind w:right="94"/>
              <w:jc w:val="right"/>
              <w:rPr>
                <w:b/>
              </w:rPr>
            </w:pPr>
            <w:r>
              <w:rPr>
                <w:b/>
                <w:spacing w:val="-2"/>
              </w:rPr>
              <w:t>TOTAL</w:t>
            </w:r>
          </w:p>
        </w:tc>
        <w:tc>
          <w:tcPr>
            <w:tcW w:w="1167" w:type="dxa"/>
            <w:shd w:val="clear" w:color="auto" w:fill="FFC000"/>
          </w:tcPr>
          <w:p w14:paraId="7775090D" w14:textId="77777777" w:rsidR="005B4DD7" w:rsidRDefault="00000000">
            <w:pPr>
              <w:pStyle w:val="TableParagraph"/>
              <w:spacing w:line="239" w:lineRule="exact"/>
              <w:ind w:left="105"/>
              <w:rPr>
                <w:b/>
              </w:rPr>
            </w:pPr>
            <w:r>
              <w:rPr>
                <w:b/>
                <w:spacing w:val="-5"/>
              </w:rPr>
              <w:t>100</w:t>
            </w:r>
          </w:p>
          <w:p w14:paraId="5FE92F75" w14:textId="77777777" w:rsidR="005B4DD7" w:rsidRDefault="00000000">
            <w:pPr>
              <w:pStyle w:val="TableParagraph"/>
              <w:spacing w:line="252" w:lineRule="exact"/>
              <w:ind w:left="105"/>
              <w:rPr>
                <w:b/>
              </w:rPr>
            </w:pPr>
            <w:r>
              <w:rPr>
                <w:b/>
                <w:spacing w:val="-2"/>
              </w:rPr>
              <w:t>PUNCTE</w:t>
            </w:r>
          </w:p>
        </w:tc>
      </w:tr>
    </w:tbl>
    <w:p w14:paraId="05A0E81A" w14:textId="77777777" w:rsidR="005B4DD7" w:rsidRDefault="005B4DD7">
      <w:pPr>
        <w:pStyle w:val="BodyText"/>
        <w:spacing w:before="6"/>
        <w:rPr>
          <w:sz w:val="23"/>
        </w:rPr>
      </w:pPr>
    </w:p>
    <w:p w14:paraId="358DCD99" w14:textId="682CA38A" w:rsidR="005B4DD7" w:rsidRDefault="00000000" w:rsidP="00BF3CE6">
      <w:pPr>
        <w:spacing w:before="1" w:line="232" w:lineRule="auto"/>
        <w:ind w:left="581" w:right="575"/>
      </w:pPr>
      <w:r>
        <w:t>Criteriile de</w:t>
      </w:r>
      <w:r>
        <w:rPr>
          <w:spacing w:val="-2"/>
        </w:rPr>
        <w:t xml:space="preserve"> </w:t>
      </w:r>
      <w:r>
        <w:t>selecție</w:t>
      </w:r>
      <w:r>
        <w:rPr>
          <w:spacing w:val="-2"/>
        </w:rPr>
        <w:t xml:space="preserve"> </w:t>
      </w:r>
      <w:r>
        <w:t xml:space="preserve">respectă prevederile art. 49 al Reg. (UE) nr. 1305/2013 </w:t>
      </w:r>
      <w:r>
        <w:rPr>
          <w:rFonts w:ascii="Calibri" w:hAnsi="Calibri"/>
        </w:rPr>
        <w:t>ȋ</w:t>
      </w:r>
      <w:r>
        <w:t>n ceea ce</w:t>
      </w:r>
      <w:r>
        <w:rPr>
          <w:spacing w:val="-2"/>
        </w:rPr>
        <w:t xml:space="preserve"> </w:t>
      </w:r>
      <w:r>
        <w:t>priveşte tratamentul egal al solicitanților si o mai bună utilizare a resurselor financiare.</w:t>
      </w:r>
    </w:p>
    <w:p w14:paraId="735E630C" w14:textId="70AE4226" w:rsidR="005B4DD7" w:rsidRDefault="00000000" w:rsidP="00BF3CE6">
      <w:pPr>
        <w:ind w:left="581"/>
      </w:pPr>
      <w:r>
        <w:rPr>
          <w:spacing w:val="-2"/>
        </w:rPr>
        <w:t>Selecția</w:t>
      </w:r>
      <w:r>
        <w:rPr>
          <w:spacing w:val="-8"/>
        </w:rPr>
        <w:t xml:space="preserve"> </w:t>
      </w:r>
      <w:r>
        <w:rPr>
          <w:spacing w:val="-2"/>
        </w:rPr>
        <w:t>proiectelor</w:t>
      </w:r>
      <w:r>
        <w:rPr>
          <w:spacing w:val="51"/>
        </w:rPr>
        <w:t xml:space="preserve"> </w:t>
      </w:r>
      <w:r>
        <w:rPr>
          <w:spacing w:val="-2"/>
        </w:rPr>
        <w:t>eligibile</w:t>
      </w:r>
      <w:r>
        <w:rPr>
          <w:spacing w:val="14"/>
        </w:rPr>
        <w:t xml:space="preserve"> </w:t>
      </w:r>
      <w:r>
        <w:rPr>
          <w:spacing w:val="-2"/>
        </w:rPr>
        <w:t>se</w:t>
      </w:r>
      <w:r>
        <w:rPr>
          <w:spacing w:val="26"/>
        </w:rPr>
        <w:t xml:space="preserve"> </w:t>
      </w:r>
      <w:r>
        <w:rPr>
          <w:spacing w:val="-2"/>
        </w:rPr>
        <w:t>face</w:t>
      </w:r>
      <w:r>
        <w:rPr>
          <w:spacing w:val="16"/>
        </w:rPr>
        <w:t xml:space="preserve"> </w:t>
      </w:r>
      <w:r>
        <w:rPr>
          <w:spacing w:val="-2"/>
        </w:rPr>
        <w:t>în</w:t>
      </w:r>
      <w:r>
        <w:rPr>
          <w:spacing w:val="43"/>
        </w:rPr>
        <w:t xml:space="preserve"> </w:t>
      </w:r>
      <w:r>
        <w:rPr>
          <w:spacing w:val="-2"/>
        </w:rPr>
        <w:t>ordinea</w:t>
      </w:r>
      <w:r>
        <w:rPr>
          <w:spacing w:val="-22"/>
        </w:rPr>
        <w:t xml:space="preserve"> </w:t>
      </w:r>
      <w:r>
        <w:rPr>
          <w:spacing w:val="-2"/>
        </w:rPr>
        <w:t>descrescătoare</w:t>
      </w:r>
      <w:r>
        <w:rPr>
          <w:spacing w:val="59"/>
        </w:rPr>
        <w:t xml:space="preserve"> </w:t>
      </w:r>
      <w:r>
        <w:rPr>
          <w:spacing w:val="-2"/>
        </w:rPr>
        <w:t>a</w:t>
      </w:r>
      <w:r>
        <w:rPr>
          <w:spacing w:val="35"/>
        </w:rPr>
        <w:t xml:space="preserve"> </w:t>
      </w:r>
      <w:r>
        <w:rPr>
          <w:spacing w:val="-2"/>
        </w:rPr>
        <w:t>punctajului</w:t>
      </w:r>
      <w:r>
        <w:rPr>
          <w:spacing w:val="-19"/>
        </w:rPr>
        <w:t xml:space="preserve"> </w:t>
      </w:r>
      <w:r>
        <w:rPr>
          <w:spacing w:val="-2"/>
        </w:rPr>
        <w:t>de</w:t>
      </w:r>
      <w:r>
        <w:rPr>
          <w:spacing w:val="-14"/>
        </w:rPr>
        <w:t xml:space="preserve"> </w:t>
      </w:r>
      <w:r>
        <w:rPr>
          <w:spacing w:val="-2"/>
        </w:rPr>
        <w:t>selecție.</w:t>
      </w:r>
    </w:p>
    <w:p w14:paraId="3F3D2841" w14:textId="5C2E20D4" w:rsidR="005B4DD7" w:rsidRPr="00BF3CE6" w:rsidRDefault="00000000" w:rsidP="00BF3CE6">
      <w:pPr>
        <w:ind w:left="581"/>
        <w:rPr>
          <w:b/>
          <w:i/>
        </w:rPr>
      </w:pPr>
      <w:r>
        <w:rPr>
          <w:b/>
          <w:i/>
        </w:rPr>
        <w:t>PUNCTAJ</w:t>
      </w:r>
      <w:r>
        <w:rPr>
          <w:b/>
          <w:i/>
          <w:spacing w:val="-6"/>
        </w:rPr>
        <w:t xml:space="preserve"> </w:t>
      </w:r>
      <w:r>
        <w:rPr>
          <w:b/>
          <w:i/>
        </w:rPr>
        <w:t>MINIM</w:t>
      </w:r>
      <w:r>
        <w:rPr>
          <w:b/>
          <w:i/>
          <w:spacing w:val="-6"/>
        </w:rPr>
        <w:t xml:space="preserve"> </w:t>
      </w:r>
      <w:r>
        <w:rPr>
          <w:b/>
          <w:i/>
        </w:rPr>
        <w:t>ADMIS</w:t>
      </w:r>
      <w:r>
        <w:rPr>
          <w:b/>
          <w:i/>
          <w:spacing w:val="-9"/>
        </w:rPr>
        <w:t xml:space="preserve"> </w:t>
      </w:r>
      <w:r>
        <w:rPr>
          <w:b/>
          <w:i/>
        </w:rPr>
        <w:t>LA</w:t>
      </w:r>
      <w:r>
        <w:rPr>
          <w:b/>
          <w:i/>
          <w:spacing w:val="-7"/>
        </w:rPr>
        <w:t xml:space="preserve"> </w:t>
      </w:r>
      <w:r>
        <w:rPr>
          <w:b/>
          <w:i/>
        </w:rPr>
        <w:t>FINANTARE:</w:t>
      </w:r>
      <w:r>
        <w:rPr>
          <w:b/>
          <w:i/>
          <w:spacing w:val="-6"/>
        </w:rPr>
        <w:t xml:space="preserve"> </w:t>
      </w:r>
      <w:r>
        <w:rPr>
          <w:b/>
          <w:i/>
        </w:rPr>
        <w:t>35</w:t>
      </w:r>
      <w:r>
        <w:rPr>
          <w:b/>
          <w:i/>
          <w:spacing w:val="-7"/>
        </w:rPr>
        <w:t xml:space="preserve"> </w:t>
      </w:r>
      <w:r>
        <w:rPr>
          <w:b/>
          <w:i/>
          <w:spacing w:val="-2"/>
        </w:rPr>
        <w:t>puncte</w:t>
      </w:r>
    </w:p>
    <w:p w14:paraId="72915394" w14:textId="7E8F57F4" w:rsidR="005B4DD7" w:rsidRPr="00BF3CE6" w:rsidRDefault="00000000" w:rsidP="00BF3CE6">
      <w:pPr>
        <w:pStyle w:val="Heading2"/>
        <w:ind w:left="581"/>
      </w:pPr>
      <w:r>
        <w:t>Criterii</w:t>
      </w:r>
      <w:r>
        <w:rPr>
          <w:spacing w:val="-6"/>
        </w:rPr>
        <w:t xml:space="preserve"> </w:t>
      </w:r>
      <w:r>
        <w:t>de</w:t>
      </w:r>
      <w:r>
        <w:rPr>
          <w:spacing w:val="-4"/>
        </w:rPr>
        <w:t xml:space="preserve"> </w:t>
      </w:r>
      <w:r>
        <w:rPr>
          <w:spacing w:val="-2"/>
        </w:rPr>
        <w:t>departajare</w:t>
      </w:r>
    </w:p>
    <w:p w14:paraId="4C403A38" w14:textId="77777777" w:rsidR="005B4DD7" w:rsidRDefault="00000000">
      <w:pPr>
        <w:spacing w:line="237" w:lineRule="auto"/>
        <w:ind w:left="581" w:right="575"/>
      </w:pPr>
      <w:r>
        <w:t>Pentru</w:t>
      </w:r>
      <w:r>
        <w:rPr>
          <w:spacing w:val="30"/>
        </w:rPr>
        <w:t xml:space="preserve"> </w:t>
      </w:r>
      <w:r>
        <w:t>proiectele</w:t>
      </w:r>
      <w:r>
        <w:rPr>
          <w:spacing w:val="30"/>
        </w:rPr>
        <w:t xml:space="preserve"> </w:t>
      </w:r>
      <w:r>
        <w:t>care</w:t>
      </w:r>
      <w:r>
        <w:rPr>
          <w:spacing w:val="24"/>
        </w:rPr>
        <w:t xml:space="preserve"> </w:t>
      </w:r>
      <w:r>
        <w:t>vor</w:t>
      </w:r>
      <w:r>
        <w:rPr>
          <w:spacing w:val="31"/>
        </w:rPr>
        <w:t xml:space="preserve"> </w:t>
      </w:r>
      <w:r>
        <w:t>avea</w:t>
      </w:r>
      <w:r>
        <w:rPr>
          <w:spacing w:val="28"/>
        </w:rPr>
        <w:t xml:space="preserve"> </w:t>
      </w:r>
      <w:r>
        <w:t>acelaşi</w:t>
      </w:r>
      <w:r>
        <w:rPr>
          <w:spacing w:val="28"/>
        </w:rPr>
        <w:t xml:space="preserve"> </w:t>
      </w:r>
      <w:r>
        <w:t>punctaj,</w:t>
      </w:r>
      <w:r>
        <w:rPr>
          <w:spacing w:val="31"/>
        </w:rPr>
        <w:t xml:space="preserve"> </w:t>
      </w:r>
      <w:r>
        <w:t>departajarea</w:t>
      </w:r>
      <w:r>
        <w:rPr>
          <w:spacing w:val="28"/>
        </w:rPr>
        <w:t xml:space="preserve"> </w:t>
      </w:r>
      <w:r>
        <w:t>acestora</w:t>
      </w:r>
      <w:r>
        <w:rPr>
          <w:spacing w:val="31"/>
        </w:rPr>
        <w:t xml:space="preserve"> </w:t>
      </w:r>
      <w:r>
        <w:t>se</w:t>
      </w:r>
      <w:r>
        <w:rPr>
          <w:spacing w:val="30"/>
        </w:rPr>
        <w:t xml:space="preserve"> </w:t>
      </w:r>
      <w:r>
        <w:t>face</w:t>
      </w:r>
      <w:r>
        <w:rPr>
          <w:spacing w:val="28"/>
        </w:rPr>
        <w:t xml:space="preserve"> </w:t>
      </w:r>
      <w:r>
        <w:t>în</w:t>
      </w:r>
      <w:r>
        <w:rPr>
          <w:spacing w:val="28"/>
        </w:rPr>
        <w:t xml:space="preserve"> </w:t>
      </w:r>
      <w:r>
        <w:t>funcție</w:t>
      </w:r>
      <w:r>
        <w:rPr>
          <w:spacing w:val="28"/>
        </w:rPr>
        <w:t xml:space="preserve"> </w:t>
      </w:r>
      <w:r>
        <w:t>de următoarele criterii și în următoarea ordine:</w:t>
      </w:r>
    </w:p>
    <w:p w14:paraId="57064E15" w14:textId="77777777" w:rsidR="005B4DD7" w:rsidRDefault="00000000">
      <w:pPr>
        <w:pStyle w:val="ListParagraph"/>
        <w:numPr>
          <w:ilvl w:val="0"/>
          <w:numId w:val="2"/>
        </w:numPr>
        <w:tabs>
          <w:tab w:val="left" w:pos="1302"/>
        </w:tabs>
        <w:spacing w:line="247" w:lineRule="exact"/>
        <w:ind w:hanging="361"/>
      </w:pPr>
      <w:r>
        <w:t>Număr</w:t>
      </w:r>
      <w:r>
        <w:rPr>
          <w:spacing w:val="-4"/>
        </w:rPr>
        <w:t xml:space="preserve"> </w:t>
      </w:r>
      <w:r>
        <w:t>de</w:t>
      </w:r>
      <w:r>
        <w:rPr>
          <w:spacing w:val="-6"/>
        </w:rPr>
        <w:t xml:space="preserve"> </w:t>
      </w:r>
      <w:r>
        <w:t>locuri</w:t>
      </w:r>
      <w:r>
        <w:rPr>
          <w:spacing w:val="-5"/>
        </w:rPr>
        <w:t xml:space="preserve"> </w:t>
      </w:r>
      <w:r>
        <w:t>de</w:t>
      </w:r>
      <w:r>
        <w:rPr>
          <w:spacing w:val="-8"/>
        </w:rPr>
        <w:t xml:space="preserve"> </w:t>
      </w:r>
      <w:r>
        <w:t>muncă</w:t>
      </w:r>
      <w:r>
        <w:rPr>
          <w:spacing w:val="-6"/>
        </w:rPr>
        <w:t xml:space="preserve"> </w:t>
      </w:r>
      <w:r>
        <w:t>nou</w:t>
      </w:r>
      <w:r>
        <w:rPr>
          <w:spacing w:val="-4"/>
        </w:rPr>
        <w:t xml:space="preserve"> </w:t>
      </w:r>
      <w:r>
        <w:rPr>
          <w:spacing w:val="-2"/>
        </w:rPr>
        <w:t>create;</w:t>
      </w:r>
    </w:p>
    <w:p w14:paraId="27EE705E" w14:textId="77777777" w:rsidR="005B4DD7" w:rsidRDefault="00000000">
      <w:pPr>
        <w:pStyle w:val="ListParagraph"/>
        <w:numPr>
          <w:ilvl w:val="0"/>
          <w:numId w:val="2"/>
        </w:numPr>
        <w:tabs>
          <w:tab w:val="left" w:pos="1297"/>
        </w:tabs>
        <w:spacing w:before="6" w:line="255" w:lineRule="exact"/>
        <w:ind w:left="1296" w:hanging="356"/>
        <w:rPr>
          <w:sz w:val="20"/>
        </w:rPr>
      </w:pPr>
      <w:r>
        <w:t>Localizarea</w:t>
      </w:r>
      <w:r>
        <w:rPr>
          <w:spacing w:val="-9"/>
        </w:rPr>
        <w:t xml:space="preserve"> </w:t>
      </w:r>
      <w:r>
        <w:t>proiectului</w:t>
      </w:r>
      <w:r>
        <w:rPr>
          <w:spacing w:val="-6"/>
        </w:rPr>
        <w:t xml:space="preserve"> </w:t>
      </w:r>
      <w:r>
        <w:t>într-o</w:t>
      </w:r>
      <w:r>
        <w:rPr>
          <w:spacing w:val="-6"/>
        </w:rPr>
        <w:t xml:space="preserve"> </w:t>
      </w:r>
      <w:r>
        <w:t>zonă</w:t>
      </w:r>
      <w:r>
        <w:rPr>
          <w:spacing w:val="-6"/>
        </w:rPr>
        <w:t xml:space="preserve"> </w:t>
      </w:r>
      <w:r>
        <w:t>cu</w:t>
      </w:r>
      <w:r>
        <w:rPr>
          <w:spacing w:val="-9"/>
        </w:rPr>
        <w:t xml:space="preserve"> </w:t>
      </w:r>
      <w:r>
        <w:t>potențial</w:t>
      </w:r>
      <w:r>
        <w:rPr>
          <w:spacing w:val="-5"/>
        </w:rPr>
        <w:t xml:space="preserve"> </w:t>
      </w:r>
      <w:r>
        <w:rPr>
          <w:spacing w:val="-2"/>
        </w:rPr>
        <w:t>ridicat;</w:t>
      </w:r>
    </w:p>
    <w:p w14:paraId="6B131563" w14:textId="481F7F42" w:rsidR="00BF3CE6" w:rsidRPr="00BF3CE6" w:rsidRDefault="00000000" w:rsidP="00BF3CE6">
      <w:pPr>
        <w:pStyle w:val="ListParagraph"/>
        <w:numPr>
          <w:ilvl w:val="0"/>
          <w:numId w:val="2"/>
        </w:numPr>
        <w:tabs>
          <w:tab w:val="left" w:pos="1297"/>
        </w:tabs>
        <w:spacing w:line="255" w:lineRule="exact"/>
        <w:ind w:left="1296" w:hanging="356"/>
        <w:rPr>
          <w:sz w:val="20"/>
        </w:rPr>
      </w:pPr>
      <w:r>
        <w:t>Nivel</w:t>
      </w:r>
      <w:r>
        <w:rPr>
          <w:spacing w:val="-8"/>
        </w:rPr>
        <w:t xml:space="preserve"> </w:t>
      </w:r>
      <w:r>
        <w:t>de</w:t>
      </w:r>
      <w:r>
        <w:rPr>
          <w:spacing w:val="-7"/>
        </w:rPr>
        <w:t xml:space="preserve"> </w:t>
      </w:r>
      <w:r>
        <w:t>calificare</w:t>
      </w:r>
      <w:r>
        <w:rPr>
          <w:spacing w:val="-5"/>
        </w:rPr>
        <w:t xml:space="preserve"> </w:t>
      </w:r>
      <w:r>
        <w:t>în</w:t>
      </w:r>
      <w:r>
        <w:rPr>
          <w:spacing w:val="-7"/>
        </w:rPr>
        <w:t xml:space="preserve"> </w:t>
      </w:r>
      <w:r>
        <w:t>domeniul</w:t>
      </w:r>
      <w:r>
        <w:rPr>
          <w:spacing w:val="-4"/>
        </w:rPr>
        <w:t xml:space="preserve"> </w:t>
      </w:r>
      <w:r>
        <w:rPr>
          <w:spacing w:val="-2"/>
        </w:rPr>
        <w:t>agricol</w:t>
      </w:r>
    </w:p>
    <w:p w14:paraId="67A7E31E" w14:textId="1527C35D" w:rsidR="00BF3CE6" w:rsidRDefault="00BF3CE6" w:rsidP="00BF3CE6">
      <w:pPr>
        <w:tabs>
          <w:tab w:val="left" w:pos="1845"/>
        </w:tabs>
        <w:ind w:left="567"/>
        <w:rPr>
          <w:b/>
          <w:color w:val="FF0000"/>
        </w:rPr>
      </w:pPr>
      <w:r>
        <w:rPr>
          <w:sz w:val="20"/>
        </w:rPr>
        <w:tab/>
        <w:t xml:space="preserve">       </w:t>
      </w:r>
      <w:r>
        <w:rPr>
          <w:noProof/>
        </w:rPr>
        <mc:AlternateContent>
          <mc:Choice Requires="wps">
            <w:drawing>
              <wp:inline distT="0" distB="0" distL="0" distR="0" wp14:anchorId="77F26544" wp14:editId="2923D77E">
                <wp:extent cx="6108700" cy="558800"/>
                <wp:effectExtent l="0" t="0" r="0" b="3175"/>
                <wp:docPr id="27" name="docshape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700" cy="55880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C89545" w14:textId="77777777" w:rsidR="00BF3CE6" w:rsidRDefault="00BF3CE6" w:rsidP="00BF3CE6">
                            <w:pPr>
                              <w:spacing w:line="231" w:lineRule="exact"/>
                              <w:ind w:left="31" w:right="-29"/>
                              <w:rPr>
                                <w:color w:val="000000"/>
                              </w:rPr>
                            </w:pPr>
                            <w:r>
                              <w:rPr>
                                <w:b/>
                                <w:color w:val="FF0000"/>
                              </w:rPr>
                              <w:t>Atentie!</w:t>
                            </w:r>
                            <w:r>
                              <w:rPr>
                                <w:b/>
                                <w:color w:val="FF0000"/>
                                <w:spacing w:val="8"/>
                              </w:rPr>
                              <w:t xml:space="preserve"> </w:t>
                            </w:r>
                            <w:r>
                              <w:rPr>
                                <w:color w:val="001F5F"/>
                              </w:rPr>
                              <w:t>In</w:t>
                            </w:r>
                            <w:r>
                              <w:rPr>
                                <w:color w:val="001F5F"/>
                                <w:spacing w:val="5"/>
                              </w:rPr>
                              <w:t xml:space="preserve"> </w:t>
                            </w:r>
                            <w:r>
                              <w:rPr>
                                <w:color w:val="001F5F"/>
                              </w:rPr>
                              <w:t>cazul</w:t>
                            </w:r>
                            <w:r>
                              <w:rPr>
                                <w:color w:val="001F5F"/>
                                <w:spacing w:val="6"/>
                              </w:rPr>
                              <w:t xml:space="preserve"> </w:t>
                            </w:r>
                            <w:r>
                              <w:rPr>
                                <w:color w:val="001F5F"/>
                              </w:rPr>
                              <w:t>in</w:t>
                            </w:r>
                            <w:r>
                              <w:rPr>
                                <w:color w:val="001F5F"/>
                                <w:spacing w:val="4"/>
                              </w:rPr>
                              <w:t xml:space="preserve"> </w:t>
                            </w:r>
                            <w:r>
                              <w:rPr>
                                <w:color w:val="001F5F"/>
                              </w:rPr>
                              <w:t>care</w:t>
                            </w:r>
                            <w:r>
                              <w:rPr>
                                <w:color w:val="001F5F"/>
                                <w:spacing w:val="9"/>
                              </w:rPr>
                              <w:t xml:space="preserve"> </w:t>
                            </w:r>
                            <w:r>
                              <w:rPr>
                                <w:color w:val="001F5F"/>
                              </w:rPr>
                              <w:t>ultimul</w:t>
                            </w:r>
                            <w:r>
                              <w:rPr>
                                <w:color w:val="001F5F"/>
                                <w:spacing w:val="6"/>
                              </w:rPr>
                              <w:t xml:space="preserve"> </w:t>
                            </w:r>
                            <w:r>
                              <w:rPr>
                                <w:color w:val="001F5F"/>
                              </w:rPr>
                              <w:t>proiect</w:t>
                            </w:r>
                            <w:r>
                              <w:rPr>
                                <w:color w:val="001F5F"/>
                                <w:spacing w:val="4"/>
                              </w:rPr>
                              <w:t xml:space="preserve"> </w:t>
                            </w:r>
                            <w:r>
                              <w:rPr>
                                <w:color w:val="001F5F"/>
                              </w:rPr>
                              <w:t>eligibil</w:t>
                            </w:r>
                            <w:r>
                              <w:rPr>
                                <w:color w:val="001F5F"/>
                                <w:spacing w:val="9"/>
                              </w:rPr>
                              <w:t xml:space="preserve"> </w:t>
                            </w:r>
                            <w:r>
                              <w:rPr>
                                <w:color w:val="001F5F"/>
                              </w:rPr>
                              <w:t>spre</w:t>
                            </w:r>
                            <w:r>
                              <w:rPr>
                                <w:color w:val="001F5F"/>
                                <w:spacing w:val="6"/>
                              </w:rPr>
                              <w:t xml:space="preserve"> </w:t>
                            </w:r>
                            <w:r>
                              <w:rPr>
                                <w:color w:val="001F5F"/>
                              </w:rPr>
                              <w:t>finantare</w:t>
                            </w:r>
                            <w:r>
                              <w:rPr>
                                <w:color w:val="001F5F"/>
                                <w:spacing w:val="7"/>
                              </w:rPr>
                              <w:t xml:space="preserve"> </w:t>
                            </w:r>
                            <w:r>
                              <w:rPr>
                                <w:color w:val="001F5F"/>
                              </w:rPr>
                              <w:t>nu</w:t>
                            </w:r>
                            <w:r>
                              <w:rPr>
                                <w:color w:val="001F5F"/>
                                <w:spacing w:val="5"/>
                              </w:rPr>
                              <w:t xml:space="preserve"> </w:t>
                            </w:r>
                            <w:r>
                              <w:rPr>
                                <w:color w:val="001F5F"/>
                              </w:rPr>
                              <w:t>se</w:t>
                            </w:r>
                            <w:r>
                              <w:rPr>
                                <w:color w:val="001F5F"/>
                                <w:spacing w:val="6"/>
                              </w:rPr>
                              <w:t xml:space="preserve"> </w:t>
                            </w:r>
                            <w:r>
                              <w:rPr>
                                <w:color w:val="001F5F"/>
                              </w:rPr>
                              <w:t>incadreaza</w:t>
                            </w:r>
                            <w:r>
                              <w:rPr>
                                <w:color w:val="001F5F"/>
                                <w:spacing w:val="5"/>
                              </w:rPr>
                              <w:t xml:space="preserve"> </w:t>
                            </w:r>
                            <w:r>
                              <w:rPr>
                                <w:color w:val="001F5F"/>
                              </w:rPr>
                              <w:t>in</w:t>
                            </w:r>
                            <w:r>
                              <w:rPr>
                                <w:color w:val="001F5F"/>
                                <w:spacing w:val="5"/>
                              </w:rPr>
                              <w:t xml:space="preserve"> </w:t>
                            </w:r>
                            <w:r>
                              <w:rPr>
                                <w:color w:val="001F5F"/>
                              </w:rPr>
                              <w:t>suma</w:t>
                            </w:r>
                            <w:r>
                              <w:rPr>
                                <w:color w:val="001F5F"/>
                                <w:spacing w:val="3"/>
                              </w:rPr>
                              <w:t xml:space="preserve"> </w:t>
                            </w:r>
                            <w:r>
                              <w:rPr>
                                <w:color w:val="001F5F"/>
                                <w:spacing w:val="-2"/>
                              </w:rPr>
                              <w:t>ramasa</w:t>
                            </w:r>
                          </w:p>
                          <w:p w14:paraId="27133B21" w14:textId="77777777" w:rsidR="00BF3CE6" w:rsidRDefault="00BF3CE6" w:rsidP="00BF3CE6">
                            <w:pPr>
                              <w:spacing w:before="37" w:line="278" w:lineRule="auto"/>
                              <w:ind w:left="31" w:right="-29"/>
                              <w:rPr>
                                <w:color w:val="000000"/>
                              </w:rPr>
                            </w:pPr>
                            <w:r>
                              <w:rPr>
                                <w:color w:val="001F5F"/>
                              </w:rPr>
                              <w:t>disponibila pentru finantare (valoarea proiectului este mai mare decat suma disponibila) se va finanta proiectul urmator care se incadreaza in suma respectiva, in ordinea punctajului.</w:t>
                            </w:r>
                          </w:p>
                        </w:txbxContent>
                      </wps:txbx>
                      <wps:bodyPr rot="0" vert="horz" wrap="square" lIns="0" tIns="0" rIns="0" bIns="0" anchor="t" anchorCtr="0" upright="1">
                        <a:noAutofit/>
                      </wps:bodyPr>
                    </wps:wsp>
                  </a:graphicData>
                </a:graphic>
              </wp:inline>
            </w:drawing>
          </mc:Choice>
          <mc:Fallback>
            <w:pict>
              <v:shapetype w14:anchorId="77F26544" id="_x0000_t202" coordsize="21600,21600" o:spt="202" path="m,l,21600r21600,l21600,xe">
                <v:stroke joinstyle="miter"/>
                <v:path gradientshapeok="t" o:connecttype="rect"/>
              </v:shapetype>
              <v:shape id="docshape21" o:spid="_x0000_s1028" type="#_x0000_t202" style="width:481pt;height: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" fillcolor="#ffc000" stroked="f">
                <v:textbox inset="0,0,0,0">
                  <w:txbxContent>
                    <w:p w14:paraId="21C89545" w14:textId="77777777" w:rsidR="00BF3CE6" w:rsidRDefault="00BF3CE6" w:rsidP="00BF3CE6">
                      <w:pPr>
                        <w:spacing w:line="231" w:lineRule="exact"/>
                        <w:ind w:left="31" w:right="-29"/>
                        <w:rPr>
                          <w:color w:val="000000"/>
                        </w:rPr>
                      </w:pPr>
                      <w:r>
                        <w:rPr>
                          <w:b/>
                          <w:color w:val="FF0000"/>
                        </w:rPr>
                        <w:t>Atentie!</w:t>
                      </w:r>
                      <w:r>
                        <w:rPr>
                          <w:b/>
                          <w:color w:val="FF0000"/>
                          <w:spacing w:val="8"/>
                        </w:rPr>
                        <w:t xml:space="preserve"> </w:t>
                      </w:r>
                      <w:r>
                        <w:rPr>
                          <w:color w:val="001F5F"/>
                        </w:rPr>
                        <w:t>In</w:t>
                      </w:r>
                      <w:r>
                        <w:rPr>
                          <w:color w:val="001F5F"/>
                          <w:spacing w:val="5"/>
                        </w:rPr>
                        <w:t xml:space="preserve"> </w:t>
                      </w:r>
                      <w:r>
                        <w:rPr>
                          <w:color w:val="001F5F"/>
                        </w:rPr>
                        <w:t>cazul</w:t>
                      </w:r>
                      <w:r>
                        <w:rPr>
                          <w:color w:val="001F5F"/>
                          <w:spacing w:val="6"/>
                        </w:rPr>
                        <w:t xml:space="preserve"> </w:t>
                      </w:r>
                      <w:r>
                        <w:rPr>
                          <w:color w:val="001F5F"/>
                        </w:rPr>
                        <w:t>in</w:t>
                      </w:r>
                      <w:r>
                        <w:rPr>
                          <w:color w:val="001F5F"/>
                          <w:spacing w:val="4"/>
                        </w:rPr>
                        <w:t xml:space="preserve"> </w:t>
                      </w:r>
                      <w:r>
                        <w:rPr>
                          <w:color w:val="001F5F"/>
                        </w:rPr>
                        <w:t>care</w:t>
                      </w:r>
                      <w:r>
                        <w:rPr>
                          <w:color w:val="001F5F"/>
                          <w:spacing w:val="9"/>
                        </w:rPr>
                        <w:t xml:space="preserve"> </w:t>
                      </w:r>
                      <w:r>
                        <w:rPr>
                          <w:color w:val="001F5F"/>
                        </w:rPr>
                        <w:t>ultimul</w:t>
                      </w:r>
                      <w:r>
                        <w:rPr>
                          <w:color w:val="001F5F"/>
                          <w:spacing w:val="6"/>
                        </w:rPr>
                        <w:t xml:space="preserve"> </w:t>
                      </w:r>
                      <w:r>
                        <w:rPr>
                          <w:color w:val="001F5F"/>
                        </w:rPr>
                        <w:t>proiect</w:t>
                      </w:r>
                      <w:r>
                        <w:rPr>
                          <w:color w:val="001F5F"/>
                          <w:spacing w:val="4"/>
                        </w:rPr>
                        <w:t xml:space="preserve"> </w:t>
                      </w:r>
                      <w:r>
                        <w:rPr>
                          <w:color w:val="001F5F"/>
                        </w:rPr>
                        <w:t>eligibil</w:t>
                      </w:r>
                      <w:r>
                        <w:rPr>
                          <w:color w:val="001F5F"/>
                          <w:spacing w:val="9"/>
                        </w:rPr>
                        <w:t xml:space="preserve"> </w:t>
                      </w:r>
                      <w:r>
                        <w:rPr>
                          <w:color w:val="001F5F"/>
                        </w:rPr>
                        <w:t>spre</w:t>
                      </w:r>
                      <w:r>
                        <w:rPr>
                          <w:color w:val="001F5F"/>
                          <w:spacing w:val="6"/>
                        </w:rPr>
                        <w:t xml:space="preserve"> </w:t>
                      </w:r>
                      <w:r>
                        <w:rPr>
                          <w:color w:val="001F5F"/>
                        </w:rPr>
                        <w:t>finantare</w:t>
                      </w:r>
                      <w:r>
                        <w:rPr>
                          <w:color w:val="001F5F"/>
                          <w:spacing w:val="7"/>
                        </w:rPr>
                        <w:t xml:space="preserve"> </w:t>
                      </w:r>
                      <w:r>
                        <w:rPr>
                          <w:color w:val="001F5F"/>
                        </w:rPr>
                        <w:t>nu</w:t>
                      </w:r>
                      <w:r>
                        <w:rPr>
                          <w:color w:val="001F5F"/>
                          <w:spacing w:val="5"/>
                        </w:rPr>
                        <w:t xml:space="preserve"> </w:t>
                      </w:r>
                      <w:r>
                        <w:rPr>
                          <w:color w:val="001F5F"/>
                        </w:rPr>
                        <w:t>se</w:t>
                      </w:r>
                      <w:r>
                        <w:rPr>
                          <w:color w:val="001F5F"/>
                          <w:spacing w:val="6"/>
                        </w:rPr>
                        <w:t xml:space="preserve"> </w:t>
                      </w:r>
                      <w:r>
                        <w:rPr>
                          <w:color w:val="001F5F"/>
                        </w:rPr>
                        <w:t>incadreaza</w:t>
                      </w:r>
                      <w:r>
                        <w:rPr>
                          <w:color w:val="001F5F"/>
                          <w:spacing w:val="5"/>
                        </w:rPr>
                        <w:t xml:space="preserve"> </w:t>
                      </w:r>
                      <w:r>
                        <w:rPr>
                          <w:color w:val="001F5F"/>
                        </w:rPr>
                        <w:t>in</w:t>
                      </w:r>
                      <w:r>
                        <w:rPr>
                          <w:color w:val="001F5F"/>
                          <w:spacing w:val="5"/>
                        </w:rPr>
                        <w:t xml:space="preserve"> </w:t>
                      </w:r>
                      <w:r>
                        <w:rPr>
                          <w:color w:val="001F5F"/>
                        </w:rPr>
                        <w:t>suma</w:t>
                      </w:r>
                      <w:r>
                        <w:rPr>
                          <w:color w:val="001F5F"/>
                          <w:spacing w:val="3"/>
                        </w:rPr>
                        <w:t xml:space="preserve"> </w:t>
                      </w:r>
                      <w:r>
                        <w:rPr>
                          <w:color w:val="001F5F"/>
                          <w:spacing w:val="-2"/>
                        </w:rPr>
                        <w:t>ramasa</w:t>
                      </w:r>
                    </w:p>
                    <w:p w14:paraId="27133B21" w14:textId="77777777" w:rsidR="00BF3CE6" w:rsidRDefault="00BF3CE6" w:rsidP="00BF3CE6">
                      <w:pPr>
                        <w:spacing w:before="37" w:line="278" w:lineRule="auto"/>
                        <w:ind w:left="31" w:right="-29"/>
                        <w:rPr>
                          <w:color w:val="000000"/>
                        </w:rPr>
                      </w:pPr>
                      <w:r>
                        <w:rPr>
                          <w:color w:val="001F5F"/>
                        </w:rPr>
                        <w:t>disponibila pentru finantare (valoarea proiectului este mai mare decat suma disponibila) se va finanta proiectul urmator care se incadreaza in suma respectiva, in ordinea punctajului.</w:t>
                      </w:r>
                    </w:p>
                  </w:txbxContent>
                </v:textbox>
                <w10:anchorlock/>
              </v:shape>
            </w:pict>
          </mc:Fallback>
        </mc:AlternateContent>
      </w:r>
    </w:p>
    <w:p w14:paraId="6655BED7" w14:textId="2EC0E1DF" w:rsidR="00BF3CE6" w:rsidRPr="00BF3CE6" w:rsidRDefault="00BF3CE6" w:rsidP="00BF3CE6">
      <w:pPr>
        <w:tabs>
          <w:tab w:val="left" w:pos="1560"/>
        </w:tabs>
        <w:rPr>
          <w:sz w:val="20"/>
        </w:rPr>
        <w:sectPr w:rsidR="00BF3CE6" w:rsidRPr="00BF3CE6">
          <w:pgSz w:w="11930" w:h="16850"/>
          <w:pgMar w:top="1680" w:right="320" w:bottom="660" w:left="840" w:header="732" w:footer="465" w:gutter="0"/>
          <w:cols w:space="720"/>
        </w:sectPr>
      </w:pPr>
      <w:r>
        <w:rPr>
          <w:sz w:val="20"/>
        </w:rPr>
        <w:tab/>
      </w:r>
    </w:p>
    <w:p w14:paraId="2D5336C4" w14:textId="5D6E8E3E" w:rsidR="00BF3CE6" w:rsidRDefault="00197411" w:rsidP="00BF3CE6">
      <w:pPr>
        <w:pStyle w:val="BodyText"/>
        <w:spacing w:before="10"/>
        <w:rPr>
          <w:sz w:val="25"/>
        </w:rPr>
      </w:pPr>
      <w:r>
        <w:rPr>
          <w:noProof/>
        </w:rPr>
        <w:lastRenderedPageBreak/>
        <mc:AlternateContent>
          <mc:Choice Requires="wps">
            <w:drawing>
              <wp:anchor distT="0" distB="0" distL="114300" distR="114300" simplePos="0" relativeHeight="15731712" behindDoc="0" locked="0" layoutInCell="1" allowOverlap="1" wp14:anchorId="367F6FBC" wp14:editId="44BC0634">
                <wp:simplePos x="0" y="0"/>
                <wp:positionH relativeFrom="page">
                  <wp:posOffset>523875</wp:posOffset>
                </wp:positionH>
                <wp:positionV relativeFrom="page">
                  <wp:posOffset>1152525</wp:posOffset>
                </wp:positionV>
                <wp:extent cx="6724650" cy="0"/>
                <wp:effectExtent l="0" t="0" r="0" b="0"/>
                <wp:wrapNone/>
                <wp:docPr id="2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24650" cy="0"/>
                        </a:xfrm>
                        <a:prstGeom prst="line">
                          <a:avLst/>
                        </a:prstGeom>
                        <a:noFill/>
                        <a:ln w="19050">
                          <a:solidFill>
                            <a:srgbClr val="1F477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715E4B" id="Line 4" o:spid="_x0000_s1026" style="position:absolute;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25pt,90.75pt" to="570.75pt,9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" strokecolor="#1f477b" strokeweight="1.5pt">
                <w10:wrap anchorx="page" anchory="page"/>
              </v:line>
            </w:pict>
          </mc:Fallback>
        </mc:AlternateContent>
      </w:r>
    </w:p>
    <w:p w14:paraId="7553C23A" w14:textId="294F25E1" w:rsidR="00BF3CE6" w:rsidRPr="00BF3CE6" w:rsidRDefault="00BF3CE6" w:rsidP="00BF3CE6"/>
    <w:p w14:paraId="5C6CF77D" w14:textId="5B5F4C94" w:rsidR="00BF3CE6" w:rsidRPr="00BF3CE6" w:rsidRDefault="00BF3CE6" w:rsidP="00BF3CE6"/>
    <w:p w14:paraId="72099F42" w14:textId="762F8A7A" w:rsidR="00BF3CE6" w:rsidRPr="00BF3CE6" w:rsidRDefault="00BF3CE6" w:rsidP="00BF3CE6"/>
    <w:p w14:paraId="18E072EB" w14:textId="75A559F0" w:rsidR="00BF3CE6" w:rsidRPr="00BF3CE6" w:rsidRDefault="00BF3CE6" w:rsidP="00BF3CE6"/>
    <w:p w14:paraId="637851B5" w14:textId="19E380F8" w:rsidR="00BF3CE6" w:rsidRPr="00BF3CE6" w:rsidRDefault="00BF3CE6" w:rsidP="00BF3CE6"/>
    <w:p w14:paraId="47D7795E" w14:textId="3057EBBB" w:rsidR="00BF3CE6" w:rsidRPr="00BF3CE6" w:rsidRDefault="00BF3CE6" w:rsidP="00BF3CE6"/>
    <w:p w14:paraId="37FB43F2" w14:textId="3D6A5AAE" w:rsidR="00BF3CE6" w:rsidRPr="00BF3CE6" w:rsidRDefault="00BF3CE6" w:rsidP="00BF3CE6"/>
    <w:p w14:paraId="34258ECB" w14:textId="1FE3C376" w:rsidR="00BF3CE6" w:rsidRPr="00BF3CE6" w:rsidRDefault="00BF3CE6" w:rsidP="00BF3CE6"/>
    <w:p w14:paraId="7FCE44CE" w14:textId="273282DB" w:rsidR="00BF3CE6" w:rsidRPr="00BF3CE6" w:rsidRDefault="00BF3CE6" w:rsidP="00BF3CE6"/>
    <w:p w14:paraId="57D2D450" w14:textId="4E27E936" w:rsidR="00BF3CE6" w:rsidRPr="00BF3CE6" w:rsidRDefault="00BF3CE6" w:rsidP="00BF3CE6"/>
    <w:p w14:paraId="7211BF52" w14:textId="2DE5AD98" w:rsidR="00BF3CE6" w:rsidRPr="00BF3CE6" w:rsidRDefault="00BF3CE6" w:rsidP="00BF3CE6"/>
    <w:p w14:paraId="5F415CFC" w14:textId="6999154C" w:rsidR="00BF3CE6" w:rsidRPr="00BF3CE6" w:rsidRDefault="00BF3CE6" w:rsidP="00BF3CE6"/>
    <w:p w14:paraId="30D2F813" w14:textId="2883C739" w:rsidR="00BF3CE6" w:rsidRDefault="00BF3CE6" w:rsidP="00BF3CE6">
      <w:pPr>
        <w:rPr>
          <w:sz w:val="25"/>
          <w:szCs w:val="20"/>
        </w:rPr>
      </w:pPr>
    </w:p>
    <w:p w14:paraId="627E92C6" w14:textId="2CD19132" w:rsidR="00BF3CE6" w:rsidRDefault="00BF3CE6" w:rsidP="00BF3CE6">
      <w:pPr>
        <w:rPr>
          <w:sz w:val="25"/>
          <w:szCs w:val="20"/>
        </w:rPr>
      </w:pPr>
    </w:p>
    <w:p w14:paraId="7EBBE7C7" w14:textId="09B7BB7A" w:rsidR="00BF3CE6" w:rsidRPr="00BF3CE6" w:rsidRDefault="00BF3CE6" w:rsidP="00BF3CE6">
      <w:pPr>
        <w:tabs>
          <w:tab w:val="left" w:pos="4110"/>
        </w:tabs>
      </w:pPr>
      <w:r>
        <w:tab/>
      </w:r>
    </w:p>
    <w:sectPr w:rsidR="00BF3CE6" w:rsidRPr="00BF3CE6">
      <w:pgSz w:w="11930" w:h="16850"/>
      <w:pgMar w:top="1680" w:right="320" w:bottom="660" w:left="840" w:header="732" w:footer="46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A11AC" w14:textId="77777777" w:rsidR="001402F8" w:rsidRDefault="001402F8">
      <w:r>
        <w:separator/>
      </w:r>
    </w:p>
  </w:endnote>
  <w:endnote w:type="continuationSeparator" w:id="0">
    <w:p w14:paraId="4ADEC643" w14:textId="77777777" w:rsidR="001402F8" w:rsidRDefault="00140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287" w:usb1="00000003"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5E873" w14:textId="130214DF" w:rsidR="005B4DD7" w:rsidRDefault="00197411">
    <w:pPr>
      <w:pStyle w:val="BodyText"/>
      <w:spacing w:line="14" w:lineRule="auto"/>
    </w:pPr>
    <w:r>
      <w:rPr>
        <w:noProof/>
      </w:rPr>
      <mc:AlternateContent>
        <mc:Choice Requires="wps">
          <w:drawing>
            <wp:anchor distT="0" distB="0" distL="114300" distR="114300" simplePos="0" relativeHeight="485606400" behindDoc="1" locked="0" layoutInCell="1" allowOverlap="1" wp14:anchorId="0B4925CC" wp14:editId="01902C59">
              <wp:simplePos x="0" y="0"/>
              <wp:positionH relativeFrom="page">
                <wp:posOffset>6795135</wp:posOffset>
              </wp:positionH>
              <wp:positionV relativeFrom="page">
                <wp:posOffset>10259060</wp:posOffset>
              </wp:positionV>
              <wp:extent cx="160020" cy="165735"/>
              <wp:effectExtent l="0" t="0" r="0" b="0"/>
              <wp:wrapNone/>
              <wp:docPr id="23"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B6D34" w14:textId="77777777" w:rsidR="005B4DD7" w:rsidRDefault="00000000">
                          <w:pPr>
                            <w:spacing w:line="245" w:lineRule="exact"/>
                            <w:ind w:left="6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1</w:t>
                          </w:r>
                          <w:r>
                            <w:rPr>
                              <w:rFonts w:ascii="Calibr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925CC" id="_x0000_t202" coordsize="21600,21600" o:spt="202" path="m,l,21600r21600,l21600,xe">
              <v:stroke joinstyle="miter"/>
              <v:path gradientshapeok="t" o:connecttype="rect"/>
            </v:shapetype>
            <v:shape id="docshape2" o:spid="_x0000_s1030" type="#_x0000_t202" style="position:absolute;margin-left:535.05pt;margin-top:807.8pt;width:12.6pt;height:13.05pt;z-index:-1771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" filled="f" stroked="f">
              <v:textbox inset="0,0,0,0">
                <w:txbxContent>
                  <w:p w14:paraId="5D1B6D34" w14:textId="77777777" w:rsidR="005B4DD7" w:rsidRDefault="00000000">
                    <w:pPr>
                      <w:spacing w:line="245" w:lineRule="exact"/>
                      <w:ind w:left="6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1</w:t>
                    </w:r>
                    <w:r>
                      <w:rPr>
                        <w:rFonts w:ascii="Calibri"/>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485606912" behindDoc="1" locked="0" layoutInCell="1" allowOverlap="1" wp14:anchorId="103BC7F9" wp14:editId="323CC754">
              <wp:simplePos x="0" y="0"/>
              <wp:positionH relativeFrom="page">
                <wp:posOffset>2052320</wp:posOffset>
              </wp:positionH>
              <wp:positionV relativeFrom="page">
                <wp:posOffset>10278745</wp:posOffset>
              </wp:positionV>
              <wp:extent cx="3764915" cy="278765"/>
              <wp:effectExtent l="0" t="0" r="0" b="0"/>
              <wp:wrapNone/>
              <wp:docPr id="22"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4915"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11CA7" w14:textId="77777777" w:rsidR="005B4DD7" w:rsidRDefault="00000000">
                          <w:pPr>
                            <w:spacing w:line="203" w:lineRule="exact"/>
                            <w:ind w:left="17" w:right="17"/>
                            <w:jc w:val="center"/>
                            <w:rPr>
                              <w:rFonts w:ascii="Calibri"/>
                              <w:sz w:val="18"/>
                            </w:rPr>
                          </w:pPr>
                          <w:r>
                            <w:rPr>
                              <w:rFonts w:ascii="Calibri"/>
                              <w:sz w:val="18"/>
                            </w:rPr>
                            <w:t>Adresa:</w:t>
                          </w:r>
                          <w:r>
                            <w:rPr>
                              <w:rFonts w:ascii="Calibri"/>
                              <w:spacing w:val="-3"/>
                              <w:sz w:val="18"/>
                            </w:rPr>
                            <w:t xml:space="preserve"> </w:t>
                          </w:r>
                          <w:r>
                            <w:rPr>
                              <w:rFonts w:ascii="Calibri"/>
                              <w:sz w:val="18"/>
                            </w:rPr>
                            <w:t>Str.</w:t>
                          </w:r>
                          <w:r>
                            <w:rPr>
                              <w:rFonts w:ascii="Calibri"/>
                              <w:spacing w:val="-2"/>
                              <w:sz w:val="18"/>
                            </w:rPr>
                            <w:t xml:space="preserve"> </w:t>
                          </w:r>
                          <w:r>
                            <w:rPr>
                              <w:rFonts w:ascii="Calibri"/>
                              <w:sz w:val="18"/>
                            </w:rPr>
                            <w:t>Ovidiu,</w:t>
                          </w:r>
                          <w:r>
                            <w:rPr>
                              <w:rFonts w:ascii="Calibri"/>
                              <w:spacing w:val="-2"/>
                              <w:sz w:val="18"/>
                            </w:rPr>
                            <w:t xml:space="preserve"> </w:t>
                          </w:r>
                          <w:r>
                            <w:rPr>
                              <w:rFonts w:ascii="Calibri"/>
                              <w:sz w:val="18"/>
                            </w:rPr>
                            <w:t>nr.</w:t>
                          </w:r>
                          <w:r>
                            <w:rPr>
                              <w:rFonts w:ascii="Calibri"/>
                              <w:spacing w:val="-2"/>
                              <w:sz w:val="18"/>
                            </w:rPr>
                            <w:t xml:space="preserve"> </w:t>
                          </w:r>
                          <w:r>
                            <w:rPr>
                              <w:rFonts w:ascii="Calibri"/>
                              <w:sz w:val="18"/>
                            </w:rPr>
                            <w:t>152,</w:t>
                          </w:r>
                          <w:r>
                            <w:rPr>
                              <w:rFonts w:ascii="Calibri"/>
                              <w:spacing w:val="-2"/>
                              <w:sz w:val="18"/>
                            </w:rPr>
                            <w:t xml:space="preserve"> </w:t>
                          </w:r>
                          <w:r>
                            <w:rPr>
                              <w:rFonts w:ascii="Calibri"/>
                              <w:sz w:val="18"/>
                            </w:rPr>
                            <w:t>Sat</w:t>
                          </w:r>
                          <w:r>
                            <w:rPr>
                              <w:rFonts w:ascii="Calibri"/>
                              <w:spacing w:val="-1"/>
                              <w:sz w:val="18"/>
                            </w:rPr>
                            <w:t xml:space="preserve"> </w:t>
                          </w:r>
                          <w:r>
                            <w:rPr>
                              <w:rFonts w:ascii="Calibri"/>
                              <w:sz w:val="18"/>
                            </w:rPr>
                            <w:t>Malcoci,</w:t>
                          </w:r>
                          <w:r>
                            <w:rPr>
                              <w:rFonts w:ascii="Calibri"/>
                              <w:spacing w:val="-2"/>
                              <w:sz w:val="18"/>
                            </w:rPr>
                            <w:t xml:space="preserve"> </w:t>
                          </w:r>
                          <w:r>
                            <w:rPr>
                              <w:rFonts w:ascii="Calibri"/>
                              <w:sz w:val="18"/>
                            </w:rPr>
                            <w:t>Comuna</w:t>
                          </w:r>
                          <w:r>
                            <w:rPr>
                              <w:rFonts w:ascii="Calibri"/>
                              <w:spacing w:val="-2"/>
                              <w:sz w:val="18"/>
                            </w:rPr>
                            <w:t xml:space="preserve"> </w:t>
                          </w:r>
                          <w:r>
                            <w:rPr>
                              <w:rFonts w:ascii="Calibri"/>
                              <w:sz w:val="18"/>
                            </w:rPr>
                            <w:t>Nufaru,</w:t>
                          </w:r>
                          <w:r>
                            <w:rPr>
                              <w:rFonts w:ascii="Calibri"/>
                              <w:spacing w:val="-2"/>
                              <w:sz w:val="18"/>
                            </w:rPr>
                            <w:t xml:space="preserve"> </w:t>
                          </w:r>
                          <w:r>
                            <w:rPr>
                              <w:rFonts w:ascii="Calibri"/>
                              <w:sz w:val="18"/>
                            </w:rPr>
                            <w:t>Jud.</w:t>
                          </w:r>
                          <w:r>
                            <w:rPr>
                              <w:rFonts w:ascii="Calibri"/>
                              <w:spacing w:val="-2"/>
                              <w:sz w:val="18"/>
                            </w:rPr>
                            <w:t xml:space="preserve"> </w:t>
                          </w:r>
                          <w:r>
                            <w:rPr>
                              <w:rFonts w:ascii="Calibri"/>
                              <w:sz w:val="18"/>
                            </w:rPr>
                            <w:t>Tulcea,</w:t>
                          </w:r>
                          <w:r>
                            <w:rPr>
                              <w:rFonts w:ascii="Calibri"/>
                              <w:spacing w:val="-2"/>
                              <w:sz w:val="18"/>
                            </w:rPr>
                            <w:t xml:space="preserve"> </w:t>
                          </w:r>
                          <w:r>
                            <w:rPr>
                              <w:rFonts w:ascii="Calibri"/>
                              <w:sz w:val="18"/>
                            </w:rPr>
                            <w:t>CP</w:t>
                          </w:r>
                          <w:r>
                            <w:rPr>
                              <w:rFonts w:ascii="Calibri"/>
                              <w:spacing w:val="-2"/>
                              <w:sz w:val="18"/>
                            </w:rPr>
                            <w:t xml:space="preserve"> 827172</w:t>
                          </w:r>
                        </w:p>
                        <w:p w14:paraId="3B55114E" w14:textId="77777777" w:rsidR="005B4DD7" w:rsidRDefault="00000000">
                          <w:pPr>
                            <w:spacing w:line="219" w:lineRule="exact"/>
                            <w:ind w:left="17" w:right="84"/>
                            <w:jc w:val="center"/>
                            <w:rPr>
                              <w:rFonts w:ascii="Calibri"/>
                              <w:sz w:val="18"/>
                            </w:rPr>
                          </w:pPr>
                          <w:r>
                            <w:rPr>
                              <w:rFonts w:ascii="Calibri"/>
                              <w:sz w:val="18"/>
                            </w:rPr>
                            <w:t>Date</w:t>
                          </w:r>
                          <w:r>
                            <w:rPr>
                              <w:rFonts w:ascii="Calibri"/>
                              <w:spacing w:val="-3"/>
                              <w:sz w:val="18"/>
                            </w:rPr>
                            <w:t xml:space="preserve"> </w:t>
                          </w:r>
                          <w:r>
                            <w:rPr>
                              <w:rFonts w:ascii="Calibri"/>
                              <w:sz w:val="18"/>
                            </w:rPr>
                            <w:t>financiare:</w:t>
                          </w:r>
                          <w:r>
                            <w:rPr>
                              <w:rFonts w:ascii="Calibri"/>
                              <w:spacing w:val="-1"/>
                              <w:sz w:val="18"/>
                            </w:rPr>
                            <w:t xml:space="preserve"> </w:t>
                          </w:r>
                          <w:r>
                            <w:rPr>
                              <w:rFonts w:ascii="Calibri"/>
                              <w:sz w:val="18"/>
                            </w:rPr>
                            <w:t>CIF</w:t>
                          </w:r>
                          <w:r>
                            <w:rPr>
                              <w:rFonts w:ascii="Calibri"/>
                              <w:spacing w:val="-3"/>
                              <w:sz w:val="18"/>
                            </w:rPr>
                            <w:t xml:space="preserve"> </w:t>
                          </w:r>
                          <w:r>
                            <w:rPr>
                              <w:rFonts w:ascii="Calibri"/>
                              <w:sz w:val="18"/>
                            </w:rPr>
                            <w:t>30972272;</w:t>
                          </w:r>
                          <w:r>
                            <w:rPr>
                              <w:rFonts w:ascii="Calibri"/>
                              <w:spacing w:val="-2"/>
                              <w:sz w:val="18"/>
                            </w:rPr>
                            <w:t xml:space="preserve"> </w:t>
                          </w:r>
                          <w:r>
                            <w:rPr>
                              <w:rFonts w:ascii="Calibri"/>
                              <w:sz w:val="18"/>
                            </w:rPr>
                            <w:t>Cod</w:t>
                          </w:r>
                          <w:r>
                            <w:rPr>
                              <w:rFonts w:ascii="Calibri"/>
                              <w:spacing w:val="-3"/>
                              <w:sz w:val="18"/>
                            </w:rPr>
                            <w:t xml:space="preserve"> </w:t>
                          </w:r>
                          <w:r>
                            <w:rPr>
                              <w:rFonts w:ascii="Calibri"/>
                              <w:sz w:val="18"/>
                            </w:rPr>
                            <w:t>IBAN:</w:t>
                          </w:r>
                          <w:r>
                            <w:rPr>
                              <w:rFonts w:ascii="Calibri"/>
                              <w:spacing w:val="-1"/>
                              <w:sz w:val="18"/>
                            </w:rPr>
                            <w:t xml:space="preserve"> </w:t>
                          </w:r>
                          <w:r>
                            <w:rPr>
                              <w:rFonts w:ascii="Calibri"/>
                              <w:sz w:val="18"/>
                            </w:rPr>
                            <w:t>RO88</w:t>
                          </w:r>
                          <w:r>
                            <w:rPr>
                              <w:rFonts w:ascii="Calibri"/>
                              <w:spacing w:val="-3"/>
                              <w:sz w:val="18"/>
                            </w:rPr>
                            <w:t xml:space="preserve"> </w:t>
                          </w:r>
                          <w:r>
                            <w:rPr>
                              <w:rFonts w:ascii="Calibri"/>
                              <w:sz w:val="18"/>
                            </w:rPr>
                            <w:t>BRDE</w:t>
                          </w:r>
                          <w:r>
                            <w:rPr>
                              <w:rFonts w:ascii="Calibri"/>
                              <w:spacing w:val="-1"/>
                              <w:sz w:val="18"/>
                            </w:rPr>
                            <w:t xml:space="preserve"> </w:t>
                          </w:r>
                          <w:r>
                            <w:rPr>
                              <w:rFonts w:ascii="Calibri"/>
                              <w:sz w:val="18"/>
                            </w:rPr>
                            <w:t>370S</w:t>
                          </w:r>
                          <w:r>
                            <w:rPr>
                              <w:rFonts w:ascii="Calibri"/>
                              <w:spacing w:val="-3"/>
                              <w:sz w:val="18"/>
                            </w:rPr>
                            <w:t xml:space="preserve"> </w:t>
                          </w:r>
                          <w:r>
                            <w:rPr>
                              <w:rFonts w:ascii="Calibri"/>
                              <w:sz w:val="18"/>
                            </w:rPr>
                            <w:t>V217</w:t>
                          </w:r>
                          <w:r>
                            <w:rPr>
                              <w:rFonts w:ascii="Calibri"/>
                              <w:spacing w:val="-2"/>
                              <w:sz w:val="18"/>
                            </w:rPr>
                            <w:t xml:space="preserve"> </w:t>
                          </w:r>
                          <w:r>
                            <w:rPr>
                              <w:rFonts w:ascii="Calibri"/>
                              <w:sz w:val="18"/>
                            </w:rPr>
                            <w:t>6654</w:t>
                          </w:r>
                          <w:r>
                            <w:rPr>
                              <w:rFonts w:ascii="Calibri"/>
                              <w:spacing w:val="-2"/>
                              <w:sz w:val="18"/>
                            </w:rPr>
                            <w:t xml:space="preserve"> </w:t>
                          </w:r>
                          <w:r>
                            <w:rPr>
                              <w:rFonts w:ascii="Calibri"/>
                              <w:spacing w:val="-4"/>
                              <w:sz w:val="18"/>
                            </w:rPr>
                            <w:t>3700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3BC7F9" id="docshape3" o:spid="_x0000_s1031" type="#_x0000_t202" style="position:absolute;margin-left:161.6pt;margin-top:809.35pt;width:296.45pt;height:21.95pt;z-index:-1770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" filled="f" stroked="f">
              <v:textbox inset="0,0,0,0">
                <w:txbxContent>
                  <w:p w14:paraId="32211CA7" w14:textId="77777777" w:rsidR="005B4DD7" w:rsidRDefault="00000000">
                    <w:pPr>
                      <w:spacing w:line="203" w:lineRule="exact"/>
                      <w:ind w:left="17" w:right="17"/>
                      <w:jc w:val="center"/>
                      <w:rPr>
                        <w:rFonts w:ascii="Calibri"/>
                        <w:sz w:val="18"/>
                      </w:rPr>
                    </w:pPr>
                    <w:r>
                      <w:rPr>
                        <w:rFonts w:ascii="Calibri"/>
                        <w:sz w:val="18"/>
                      </w:rPr>
                      <w:t>Adresa:</w:t>
                    </w:r>
                    <w:r>
                      <w:rPr>
                        <w:rFonts w:ascii="Calibri"/>
                        <w:spacing w:val="-3"/>
                        <w:sz w:val="18"/>
                      </w:rPr>
                      <w:t xml:space="preserve"> </w:t>
                    </w:r>
                    <w:r>
                      <w:rPr>
                        <w:rFonts w:ascii="Calibri"/>
                        <w:sz w:val="18"/>
                      </w:rPr>
                      <w:t>Str.</w:t>
                    </w:r>
                    <w:r>
                      <w:rPr>
                        <w:rFonts w:ascii="Calibri"/>
                        <w:spacing w:val="-2"/>
                        <w:sz w:val="18"/>
                      </w:rPr>
                      <w:t xml:space="preserve"> </w:t>
                    </w:r>
                    <w:r>
                      <w:rPr>
                        <w:rFonts w:ascii="Calibri"/>
                        <w:sz w:val="18"/>
                      </w:rPr>
                      <w:t>Ovidiu,</w:t>
                    </w:r>
                    <w:r>
                      <w:rPr>
                        <w:rFonts w:ascii="Calibri"/>
                        <w:spacing w:val="-2"/>
                        <w:sz w:val="18"/>
                      </w:rPr>
                      <w:t xml:space="preserve"> </w:t>
                    </w:r>
                    <w:r>
                      <w:rPr>
                        <w:rFonts w:ascii="Calibri"/>
                        <w:sz w:val="18"/>
                      </w:rPr>
                      <w:t>nr.</w:t>
                    </w:r>
                    <w:r>
                      <w:rPr>
                        <w:rFonts w:ascii="Calibri"/>
                        <w:spacing w:val="-2"/>
                        <w:sz w:val="18"/>
                      </w:rPr>
                      <w:t xml:space="preserve"> </w:t>
                    </w:r>
                    <w:r>
                      <w:rPr>
                        <w:rFonts w:ascii="Calibri"/>
                        <w:sz w:val="18"/>
                      </w:rPr>
                      <w:t>152,</w:t>
                    </w:r>
                    <w:r>
                      <w:rPr>
                        <w:rFonts w:ascii="Calibri"/>
                        <w:spacing w:val="-2"/>
                        <w:sz w:val="18"/>
                      </w:rPr>
                      <w:t xml:space="preserve"> </w:t>
                    </w:r>
                    <w:r>
                      <w:rPr>
                        <w:rFonts w:ascii="Calibri"/>
                        <w:sz w:val="18"/>
                      </w:rPr>
                      <w:t>Sat</w:t>
                    </w:r>
                    <w:r>
                      <w:rPr>
                        <w:rFonts w:ascii="Calibri"/>
                        <w:spacing w:val="-1"/>
                        <w:sz w:val="18"/>
                      </w:rPr>
                      <w:t xml:space="preserve"> </w:t>
                    </w:r>
                    <w:r>
                      <w:rPr>
                        <w:rFonts w:ascii="Calibri"/>
                        <w:sz w:val="18"/>
                      </w:rPr>
                      <w:t>Malcoci,</w:t>
                    </w:r>
                    <w:r>
                      <w:rPr>
                        <w:rFonts w:ascii="Calibri"/>
                        <w:spacing w:val="-2"/>
                        <w:sz w:val="18"/>
                      </w:rPr>
                      <w:t xml:space="preserve"> </w:t>
                    </w:r>
                    <w:r>
                      <w:rPr>
                        <w:rFonts w:ascii="Calibri"/>
                        <w:sz w:val="18"/>
                      </w:rPr>
                      <w:t>Comuna</w:t>
                    </w:r>
                    <w:r>
                      <w:rPr>
                        <w:rFonts w:ascii="Calibri"/>
                        <w:spacing w:val="-2"/>
                        <w:sz w:val="18"/>
                      </w:rPr>
                      <w:t xml:space="preserve"> </w:t>
                    </w:r>
                    <w:r>
                      <w:rPr>
                        <w:rFonts w:ascii="Calibri"/>
                        <w:sz w:val="18"/>
                      </w:rPr>
                      <w:t>Nufaru,</w:t>
                    </w:r>
                    <w:r>
                      <w:rPr>
                        <w:rFonts w:ascii="Calibri"/>
                        <w:spacing w:val="-2"/>
                        <w:sz w:val="18"/>
                      </w:rPr>
                      <w:t xml:space="preserve"> </w:t>
                    </w:r>
                    <w:r>
                      <w:rPr>
                        <w:rFonts w:ascii="Calibri"/>
                        <w:sz w:val="18"/>
                      </w:rPr>
                      <w:t>Jud.</w:t>
                    </w:r>
                    <w:r>
                      <w:rPr>
                        <w:rFonts w:ascii="Calibri"/>
                        <w:spacing w:val="-2"/>
                        <w:sz w:val="18"/>
                      </w:rPr>
                      <w:t xml:space="preserve"> </w:t>
                    </w:r>
                    <w:r>
                      <w:rPr>
                        <w:rFonts w:ascii="Calibri"/>
                        <w:sz w:val="18"/>
                      </w:rPr>
                      <w:t>Tulcea,</w:t>
                    </w:r>
                    <w:r>
                      <w:rPr>
                        <w:rFonts w:ascii="Calibri"/>
                        <w:spacing w:val="-2"/>
                        <w:sz w:val="18"/>
                      </w:rPr>
                      <w:t xml:space="preserve"> </w:t>
                    </w:r>
                    <w:r>
                      <w:rPr>
                        <w:rFonts w:ascii="Calibri"/>
                        <w:sz w:val="18"/>
                      </w:rPr>
                      <w:t>CP</w:t>
                    </w:r>
                    <w:r>
                      <w:rPr>
                        <w:rFonts w:ascii="Calibri"/>
                        <w:spacing w:val="-2"/>
                        <w:sz w:val="18"/>
                      </w:rPr>
                      <w:t xml:space="preserve"> 827172</w:t>
                    </w:r>
                  </w:p>
                  <w:p w14:paraId="3B55114E" w14:textId="77777777" w:rsidR="005B4DD7" w:rsidRDefault="00000000">
                    <w:pPr>
                      <w:spacing w:line="219" w:lineRule="exact"/>
                      <w:ind w:left="17" w:right="84"/>
                      <w:jc w:val="center"/>
                      <w:rPr>
                        <w:rFonts w:ascii="Calibri"/>
                        <w:sz w:val="18"/>
                      </w:rPr>
                    </w:pPr>
                    <w:r>
                      <w:rPr>
                        <w:rFonts w:ascii="Calibri"/>
                        <w:sz w:val="18"/>
                      </w:rPr>
                      <w:t>Date</w:t>
                    </w:r>
                    <w:r>
                      <w:rPr>
                        <w:rFonts w:ascii="Calibri"/>
                        <w:spacing w:val="-3"/>
                        <w:sz w:val="18"/>
                      </w:rPr>
                      <w:t xml:space="preserve"> </w:t>
                    </w:r>
                    <w:r>
                      <w:rPr>
                        <w:rFonts w:ascii="Calibri"/>
                        <w:sz w:val="18"/>
                      </w:rPr>
                      <w:t>financiare:</w:t>
                    </w:r>
                    <w:r>
                      <w:rPr>
                        <w:rFonts w:ascii="Calibri"/>
                        <w:spacing w:val="-1"/>
                        <w:sz w:val="18"/>
                      </w:rPr>
                      <w:t xml:space="preserve"> </w:t>
                    </w:r>
                    <w:r>
                      <w:rPr>
                        <w:rFonts w:ascii="Calibri"/>
                        <w:sz w:val="18"/>
                      </w:rPr>
                      <w:t>CIF</w:t>
                    </w:r>
                    <w:r>
                      <w:rPr>
                        <w:rFonts w:ascii="Calibri"/>
                        <w:spacing w:val="-3"/>
                        <w:sz w:val="18"/>
                      </w:rPr>
                      <w:t xml:space="preserve"> </w:t>
                    </w:r>
                    <w:r>
                      <w:rPr>
                        <w:rFonts w:ascii="Calibri"/>
                        <w:sz w:val="18"/>
                      </w:rPr>
                      <w:t>30972272;</w:t>
                    </w:r>
                    <w:r>
                      <w:rPr>
                        <w:rFonts w:ascii="Calibri"/>
                        <w:spacing w:val="-2"/>
                        <w:sz w:val="18"/>
                      </w:rPr>
                      <w:t xml:space="preserve"> </w:t>
                    </w:r>
                    <w:r>
                      <w:rPr>
                        <w:rFonts w:ascii="Calibri"/>
                        <w:sz w:val="18"/>
                      </w:rPr>
                      <w:t>Cod</w:t>
                    </w:r>
                    <w:r>
                      <w:rPr>
                        <w:rFonts w:ascii="Calibri"/>
                        <w:spacing w:val="-3"/>
                        <w:sz w:val="18"/>
                      </w:rPr>
                      <w:t xml:space="preserve"> </w:t>
                    </w:r>
                    <w:r>
                      <w:rPr>
                        <w:rFonts w:ascii="Calibri"/>
                        <w:sz w:val="18"/>
                      </w:rPr>
                      <w:t>IBAN:</w:t>
                    </w:r>
                    <w:r>
                      <w:rPr>
                        <w:rFonts w:ascii="Calibri"/>
                        <w:spacing w:val="-1"/>
                        <w:sz w:val="18"/>
                      </w:rPr>
                      <w:t xml:space="preserve"> </w:t>
                    </w:r>
                    <w:r>
                      <w:rPr>
                        <w:rFonts w:ascii="Calibri"/>
                        <w:sz w:val="18"/>
                      </w:rPr>
                      <w:t>RO88</w:t>
                    </w:r>
                    <w:r>
                      <w:rPr>
                        <w:rFonts w:ascii="Calibri"/>
                        <w:spacing w:val="-3"/>
                        <w:sz w:val="18"/>
                      </w:rPr>
                      <w:t xml:space="preserve"> </w:t>
                    </w:r>
                    <w:r>
                      <w:rPr>
                        <w:rFonts w:ascii="Calibri"/>
                        <w:sz w:val="18"/>
                      </w:rPr>
                      <w:t>BRDE</w:t>
                    </w:r>
                    <w:r>
                      <w:rPr>
                        <w:rFonts w:ascii="Calibri"/>
                        <w:spacing w:val="-1"/>
                        <w:sz w:val="18"/>
                      </w:rPr>
                      <w:t xml:space="preserve"> </w:t>
                    </w:r>
                    <w:r>
                      <w:rPr>
                        <w:rFonts w:ascii="Calibri"/>
                        <w:sz w:val="18"/>
                      </w:rPr>
                      <w:t>370S</w:t>
                    </w:r>
                    <w:r>
                      <w:rPr>
                        <w:rFonts w:ascii="Calibri"/>
                        <w:spacing w:val="-3"/>
                        <w:sz w:val="18"/>
                      </w:rPr>
                      <w:t xml:space="preserve"> </w:t>
                    </w:r>
                    <w:r>
                      <w:rPr>
                        <w:rFonts w:ascii="Calibri"/>
                        <w:sz w:val="18"/>
                      </w:rPr>
                      <w:t>V217</w:t>
                    </w:r>
                    <w:r>
                      <w:rPr>
                        <w:rFonts w:ascii="Calibri"/>
                        <w:spacing w:val="-2"/>
                        <w:sz w:val="18"/>
                      </w:rPr>
                      <w:t xml:space="preserve"> </w:t>
                    </w:r>
                    <w:r>
                      <w:rPr>
                        <w:rFonts w:ascii="Calibri"/>
                        <w:sz w:val="18"/>
                      </w:rPr>
                      <w:t>6654</w:t>
                    </w:r>
                    <w:r>
                      <w:rPr>
                        <w:rFonts w:ascii="Calibri"/>
                        <w:spacing w:val="-2"/>
                        <w:sz w:val="18"/>
                      </w:rPr>
                      <w:t xml:space="preserve"> </w:t>
                    </w:r>
                    <w:r>
                      <w:rPr>
                        <w:rFonts w:ascii="Calibri"/>
                        <w:spacing w:val="-4"/>
                        <w:sz w:val="18"/>
                      </w:rPr>
                      <w:t>3700</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83FB4" w14:textId="18DC414B" w:rsidR="005B4DD7" w:rsidRDefault="00197411">
    <w:pPr>
      <w:pStyle w:val="BodyText"/>
      <w:spacing w:line="14" w:lineRule="auto"/>
    </w:pPr>
    <w:r>
      <w:rPr>
        <w:noProof/>
      </w:rPr>
      <mc:AlternateContent>
        <mc:Choice Requires="wps">
          <w:drawing>
            <wp:anchor distT="0" distB="0" distL="114300" distR="114300" simplePos="0" relativeHeight="485608448" behindDoc="1" locked="0" layoutInCell="1" allowOverlap="1" wp14:anchorId="170DE6C5" wp14:editId="0CAB0B46">
              <wp:simplePos x="0" y="0"/>
              <wp:positionH relativeFrom="page">
                <wp:posOffset>6795135</wp:posOffset>
              </wp:positionH>
              <wp:positionV relativeFrom="page">
                <wp:posOffset>10259060</wp:posOffset>
              </wp:positionV>
              <wp:extent cx="232410" cy="165735"/>
              <wp:effectExtent l="0" t="0" r="0" b="0"/>
              <wp:wrapNone/>
              <wp:docPr id="20"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64237" w14:textId="77777777" w:rsidR="005B4DD7" w:rsidRDefault="0000000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0DE6C5" id="_x0000_t202" coordsize="21600,21600" o:spt="202" path="m,l,21600r21600,l21600,xe">
              <v:stroke joinstyle="miter"/>
              <v:path gradientshapeok="t" o:connecttype="rect"/>
            </v:shapetype>
            <v:shape id="docshape5" o:spid="_x0000_s1033" type="#_x0000_t202" style="position:absolute;margin-left:535.05pt;margin-top:807.8pt;width:18.3pt;height:13.05pt;z-index:-17708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" filled="f" stroked="f">
              <v:textbox inset="0,0,0,0">
                <w:txbxContent>
                  <w:p w14:paraId="54D64237" w14:textId="77777777" w:rsidR="005B4DD7" w:rsidRDefault="0000000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485608960" behindDoc="1" locked="0" layoutInCell="1" allowOverlap="1" wp14:anchorId="0B5AC82B" wp14:editId="0D39EEAE">
              <wp:simplePos x="0" y="0"/>
              <wp:positionH relativeFrom="page">
                <wp:posOffset>2052320</wp:posOffset>
              </wp:positionH>
              <wp:positionV relativeFrom="page">
                <wp:posOffset>10278745</wp:posOffset>
              </wp:positionV>
              <wp:extent cx="3764915" cy="278765"/>
              <wp:effectExtent l="0" t="0" r="0" b="0"/>
              <wp:wrapNone/>
              <wp:docPr id="19"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4915"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76A8C" w14:textId="77777777" w:rsidR="005B4DD7" w:rsidRDefault="00000000">
                          <w:pPr>
                            <w:spacing w:line="203" w:lineRule="exact"/>
                            <w:ind w:left="17" w:right="17"/>
                            <w:jc w:val="center"/>
                            <w:rPr>
                              <w:rFonts w:ascii="Calibri"/>
                              <w:sz w:val="18"/>
                            </w:rPr>
                          </w:pPr>
                          <w:r>
                            <w:rPr>
                              <w:rFonts w:ascii="Calibri"/>
                              <w:sz w:val="18"/>
                            </w:rPr>
                            <w:t>Adresa:</w:t>
                          </w:r>
                          <w:r>
                            <w:rPr>
                              <w:rFonts w:ascii="Calibri"/>
                              <w:spacing w:val="-3"/>
                              <w:sz w:val="18"/>
                            </w:rPr>
                            <w:t xml:space="preserve"> </w:t>
                          </w:r>
                          <w:r>
                            <w:rPr>
                              <w:rFonts w:ascii="Calibri"/>
                              <w:sz w:val="18"/>
                            </w:rPr>
                            <w:t>Str.</w:t>
                          </w:r>
                          <w:r>
                            <w:rPr>
                              <w:rFonts w:ascii="Calibri"/>
                              <w:spacing w:val="-2"/>
                              <w:sz w:val="18"/>
                            </w:rPr>
                            <w:t xml:space="preserve"> </w:t>
                          </w:r>
                          <w:r>
                            <w:rPr>
                              <w:rFonts w:ascii="Calibri"/>
                              <w:sz w:val="18"/>
                            </w:rPr>
                            <w:t>Ovidiu,</w:t>
                          </w:r>
                          <w:r>
                            <w:rPr>
                              <w:rFonts w:ascii="Calibri"/>
                              <w:spacing w:val="-2"/>
                              <w:sz w:val="18"/>
                            </w:rPr>
                            <w:t xml:space="preserve"> </w:t>
                          </w:r>
                          <w:r>
                            <w:rPr>
                              <w:rFonts w:ascii="Calibri"/>
                              <w:sz w:val="18"/>
                            </w:rPr>
                            <w:t>nr.</w:t>
                          </w:r>
                          <w:r>
                            <w:rPr>
                              <w:rFonts w:ascii="Calibri"/>
                              <w:spacing w:val="-2"/>
                              <w:sz w:val="18"/>
                            </w:rPr>
                            <w:t xml:space="preserve"> </w:t>
                          </w:r>
                          <w:r>
                            <w:rPr>
                              <w:rFonts w:ascii="Calibri"/>
                              <w:sz w:val="18"/>
                            </w:rPr>
                            <w:t>152,</w:t>
                          </w:r>
                          <w:r>
                            <w:rPr>
                              <w:rFonts w:ascii="Calibri"/>
                              <w:spacing w:val="-2"/>
                              <w:sz w:val="18"/>
                            </w:rPr>
                            <w:t xml:space="preserve"> </w:t>
                          </w:r>
                          <w:r>
                            <w:rPr>
                              <w:rFonts w:ascii="Calibri"/>
                              <w:sz w:val="18"/>
                            </w:rPr>
                            <w:t>Sat</w:t>
                          </w:r>
                          <w:r>
                            <w:rPr>
                              <w:rFonts w:ascii="Calibri"/>
                              <w:spacing w:val="-1"/>
                              <w:sz w:val="18"/>
                            </w:rPr>
                            <w:t xml:space="preserve"> </w:t>
                          </w:r>
                          <w:r>
                            <w:rPr>
                              <w:rFonts w:ascii="Calibri"/>
                              <w:sz w:val="18"/>
                            </w:rPr>
                            <w:t>Malcoci,</w:t>
                          </w:r>
                          <w:r>
                            <w:rPr>
                              <w:rFonts w:ascii="Calibri"/>
                              <w:spacing w:val="-2"/>
                              <w:sz w:val="18"/>
                            </w:rPr>
                            <w:t xml:space="preserve"> </w:t>
                          </w:r>
                          <w:r>
                            <w:rPr>
                              <w:rFonts w:ascii="Calibri"/>
                              <w:sz w:val="18"/>
                            </w:rPr>
                            <w:t>Comuna</w:t>
                          </w:r>
                          <w:r>
                            <w:rPr>
                              <w:rFonts w:ascii="Calibri"/>
                              <w:spacing w:val="-2"/>
                              <w:sz w:val="18"/>
                            </w:rPr>
                            <w:t xml:space="preserve"> </w:t>
                          </w:r>
                          <w:r>
                            <w:rPr>
                              <w:rFonts w:ascii="Calibri"/>
                              <w:sz w:val="18"/>
                            </w:rPr>
                            <w:t>Nufaru,</w:t>
                          </w:r>
                          <w:r>
                            <w:rPr>
                              <w:rFonts w:ascii="Calibri"/>
                              <w:spacing w:val="-2"/>
                              <w:sz w:val="18"/>
                            </w:rPr>
                            <w:t xml:space="preserve"> </w:t>
                          </w:r>
                          <w:r>
                            <w:rPr>
                              <w:rFonts w:ascii="Calibri"/>
                              <w:sz w:val="18"/>
                            </w:rPr>
                            <w:t>Jud.</w:t>
                          </w:r>
                          <w:r>
                            <w:rPr>
                              <w:rFonts w:ascii="Calibri"/>
                              <w:spacing w:val="-2"/>
                              <w:sz w:val="18"/>
                            </w:rPr>
                            <w:t xml:space="preserve"> </w:t>
                          </w:r>
                          <w:r>
                            <w:rPr>
                              <w:rFonts w:ascii="Calibri"/>
                              <w:sz w:val="18"/>
                            </w:rPr>
                            <w:t>Tulcea,</w:t>
                          </w:r>
                          <w:r>
                            <w:rPr>
                              <w:rFonts w:ascii="Calibri"/>
                              <w:spacing w:val="-2"/>
                              <w:sz w:val="18"/>
                            </w:rPr>
                            <w:t xml:space="preserve"> </w:t>
                          </w:r>
                          <w:r>
                            <w:rPr>
                              <w:rFonts w:ascii="Calibri"/>
                              <w:sz w:val="18"/>
                            </w:rPr>
                            <w:t>CP</w:t>
                          </w:r>
                          <w:r>
                            <w:rPr>
                              <w:rFonts w:ascii="Calibri"/>
                              <w:spacing w:val="-2"/>
                              <w:sz w:val="18"/>
                            </w:rPr>
                            <w:t xml:space="preserve"> 827172</w:t>
                          </w:r>
                        </w:p>
                        <w:p w14:paraId="57CF4A42" w14:textId="77777777" w:rsidR="005B4DD7" w:rsidRDefault="00000000">
                          <w:pPr>
                            <w:spacing w:line="219" w:lineRule="exact"/>
                            <w:ind w:left="17" w:right="84"/>
                            <w:jc w:val="center"/>
                            <w:rPr>
                              <w:rFonts w:ascii="Calibri"/>
                              <w:sz w:val="18"/>
                            </w:rPr>
                          </w:pPr>
                          <w:r>
                            <w:rPr>
                              <w:rFonts w:ascii="Calibri"/>
                              <w:sz w:val="18"/>
                            </w:rPr>
                            <w:t>Date</w:t>
                          </w:r>
                          <w:r>
                            <w:rPr>
                              <w:rFonts w:ascii="Calibri"/>
                              <w:spacing w:val="-3"/>
                              <w:sz w:val="18"/>
                            </w:rPr>
                            <w:t xml:space="preserve"> </w:t>
                          </w:r>
                          <w:r>
                            <w:rPr>
                              <w:rFonts w:ascii="Calibri"/>
                              <w:sz w:val="18"/>
                            </w:rPr>
                            <w:t>financiare:</w:t>
                          </w:r>
                          <w:r>
                            <w:rPr>
                              <w:rFonts w:ascii="Calibri"/>
                              <w:spacing w:val="-1"/>
                              <w:sz w:val="18"/>
                            </w:rPr>
                            <w:t xml:space="preserve"> </w:t>
                          </w:r>
                          <w:r>
                            <w:rPr>
                              <w:rFonts w:ascii="Calibri"/>
                              <w:sz w:val="18"/>
                            </w:rPr>
                            <w:t>CIF</w:t>
                          </w:r>
                          <w:r>
                            <w:rPr>
                              <w:rFonts w:ascii="Calibri"/>
                              <w:spacing w:val="-3"/>
                              <w:sz w:val="18"/>
                            </w:rPr>
                            <w:t xml:space="preserve"> </w:t>
                          </w:r>
                          <w:r>
                            <w:rPr>
                              <w:rFonts w:ascii="Calibri"/>
                              <w:sz w:val="18"/>
                            </w:rPr>
                            <w:t>30972272;</w:t>
                          </w:r>
                          <w:r>
                            <w:rPr>
                              <w:rFonts w:ascii="Calibri"/>
                              <w:spacing w:val="-2"/>
                              <w:sz w:val="18"/>
                            </w:rPr>
                            <w:t xml:space="preserve"> </w:t>
                          </w:r>
                          <w:r>
                            <w:rPr>
                              <w:rFonts w:ascii="Calibri"/>
                              <w:sz w:val="18"/>
                            </w:rPr>
                            <w:t>Cod</w:t>
                          </w:r>
                          <w:r>
                            <w:rPr>
                              <w:rFonts w:ascii="Calibri"/>
                              <w:spacing w:val="-3"/>
                              <w:sz w:val="18"/>
                            </w:rPr>
                            <w:t xml:space="preserve"> </w:t>
                          </w:r>
                          <w:r>
                            <w:rPr>
                              <w:rFonts w:ascii="Calibri"/>
                              <w:sz w:val="18"/>
                            </w:rPr>
                            <w:t>IBAN:</w:t>
                          </w:r>
                          <w:r>
                            <w:rPr>
                              <w:rFonts w:ascii="Calibri"/>
                              <w:spacing w:val="-1"/>
                              <w:sz w:val="18"/>
                            </w:rPr>
                            <w:t xml:space="preserve"> </w:t>
                          </w:r>
                          <w:r>
                            <w:rPr>
                              <w:rFonts w:ascii="Calibri"/>
                              <w:sz w:val="18"/>
                            </w:rPr>
                            <w:t>RO88</w:t>
                          </w:r>
                          <w:r>
                            <w:rPr>
                              <w:rFonts w:ascii="Calibri"/>
                              <w:spacing w:val="-3"/>
                              <w:sz w:val="18"/>
                            </w:rPr>
                            <w:t xml:space="preserve"> </w:t>
                          </w:r>
                          <w:r>
                            <w:rPr>
                              <w:rFonts w:ascii="Calibri"/>
                              <w:sz w:val="18"/>
                            </w:rPr>
                            <w:t>BRDE</w:t>
                          </w:r>
                          <w:r>
                            <w:rPr>
                              <w:rFonts w:ascii="Calibri"/>
                              <w:spacing w:val="-1"/>
                              <w:sz w:val="18"/>
                            </w:rPr>
                            <w:t xml:space="preserve"> </w:t>
                          </w:r>
                          <w:r>
                            <w:rPr>
                              <w:rFonts w:ascii="Calibri"/>
                              <w:sz w:val="18"/>
                            </w:rPr>
                            <w:t>370S</w:t>
                          </w:r>
                          <w:r>
                            <w:rPr>
                              <w:rFonts w:ascii="Calibri"/>
                              <w:spacing w:val="-3"/>
                              <w:sz w:val="18"/>
                            </w:rPr>
                            <w:t xml:space="preserve"> </w:t>
                          </w:r>
                          <w:r>
                            <w:rPr>
                              <w:rFonts w:ascii="Calibri"/>
                              <w:sz w:val="18"/>
                            </w:rPr>
                            <w:t>V217</w:t>
                          </w:r>
                          <w:r>
                            <w:rPr>
                              <w:rFonts w:ascii="Calibri"/>
                              <w:spacing w:val="-2"/>
                              <w:sz w:val="18"/>
                            </w:rPr>
                            <w:t xml:space="preserve"> </w:t>
                          </w:r>
                          <w:r>
                            <w:rPr>
                              <w:rFonts w:ascii="Calibri"/>
                              <w:sz w:val="18"/>
                            </w:rPr>
                            <w:t>6654</w:t>
                          </w:r>
                          <w:r>
                            <w:rPr>
                              <w:rFonts w:ascii="Calibri"/>
                              <w:spacing w:val="-2"/>
                              <w:sz w:val="18"/>
                            </w:rPr>
                            <w:t xml:space="preserve"> </w:t>
                          </w:r>
                          <w:r>
                            <w:rPr>
                              <w:rFonts w:ascii="Calibri"/>
                              <w:spacing w:val="-4"/>
                              <w:sz w:val="18"/>
                            </w:rPr>
                            <w:t>3700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5AC82B" id="docshape6" o:spid="_x0000_s1034" type="#_x0000_t202" style="position:absolute;margin-left:161.6pt;margin-top:809.35pt;width:296.45pt;height:21.95pt;z-index:-1770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" filled="f" stroked="f">
              <v:textbox inset="0,0,0,0">
                <w:txbxContent>
                  <w:p w14:paraId="1D476A8C" w14:textId="77777777" w:rsidR="005B4DD7" w:rsidRDefault="00000000">
                    <w:pPr>
                      <w:spacing w:line="203" w:lineRule="exact"/>
                      <w:ind w:left="17" w:right="17"/>
                      <w:jc w:val="center"/>
                      <w:rPr>
                        <w:rFonts w:ascii="Calibri"/>
                        <w:sz w:val="18"/>
                      </w:rPr>
                    </w:pPr>
                    <w:r>
                      <w:rPr>
                        <w:rFonts w:ascii="Calibri"/>
                        <w:sz w:val="18"/>
                      </w:rPr>
                      <w:t>Adresa:</w:t>
                    </w:r>
                    <w:r>
                      <w:rPr>
                        <w:rFonts w:ascii="Calibri"/>
                        <w:spacing w:val="-3"/>
                        <w:sz w:val="18"/>
                      </w:rPr>
                      <w:t xml:space="preserve"> </w:t>
                    </w:r>
                    <w:r>
                      <w:rPr>
                        <w:rFonts w:ascii="Calibri"/>
                        <w:sz w:val="18"/>
                      </w:rPr>
                      <w:t>Str.</w:t>
                    </w:r>
                    <w:r>
                      <w:rPr>
                        <w:rFonts w:ascii="Calibri"/>
                        <w:spacing w:val="-2"/>
                        <w:sz w:val="18"/>
                      </w:rPr>
                      <w:t xml:space="preserve"> </w:t>
                    </w:r>
                    <w:r>
                      <w:rPr>
                        <w:rFonts w:ascii="Calibri"/>
                        <w:sz w:val="18"/>
                      </w:rPr>
                      <w:t>Ovidiu,</w:t>
                    </w:r>
                    <w:r>
                      <w:rPr>
                        <w:rFonts w:ascii="Calibri"/>
                        <w:spacing w:val="-2"/>
                        <w:sz w:val="18"/>
                      </w:rPr>
                      <w:t xml:space="preserve"> </w:t>
                    </w:r>
                    <w:r>
                      <w:rPr>
                        <w:rFonts w:ascii="Calibri"/>
                        <w:sz w:val="18"/>
                      </w:rPr>
                      <w:t>nr.</w:t>
                    </w:r>
                    <w:r>
                      <w:rPr>
                        <w:rFonts w:ascii="Calibri"/>
                        <w:spacing w:val="-2"/>
                        <w:sz w:val="18"/>
                      </w:rPr>
                      <w:t xml:space="preserve"> </w:t>
                    </w:r>
                    <w:r>
                      <w:rPr>
                        <w:rFonts w:ascii="Calibri"/>
                        <w:sz w:val="18"/>
                      </w:rPr>
                      <w:t>152,</w:t>
                    </w:r>
                    <w:r>
                      <w:rPr>
                        <w:rFonts w:ascii="Calibri"/>
                        <w:spacing w:val="-2"/>
                        <w:sz w:val="18"/>
                      </w:rPr>
                      <w:t xml:space="preserve"> </w:t>
                    </w:r>
                    <w:r>
                      <w:rPr>
                        <w:rFonts w:ascii="Calibri"/>
                        <w:sz w:val="18"/>
                      </w:rPr>
                      <w:t>Sat</w:t>
                    </w:r>
                    <w:r>
                      <w:rPr>
                        <w:rFonts w:ascii="Calibri"/>
                        <w:spacing w:val="-1"/>
                        <w:sz w:val="18"/>
                      </w:rPr>
                      <w:t xml:space="preserve"> </w:t>
                    </w:r>
                    <w:r>
                      <w:rPr>
                        <w:rFonts w:ascii="Calibri"/>
                        <w:sz w:val="18"/>
                      </w:rPr>
                      <w:t>Malcoci,</w:t>
                    </w:r>
                    <w:r>
                      <w:rPr>
                        <w:rFonts w:ascii="Calibri"/>
                        <w:spacing w:val="-2"/>
                        <w:sz w:val="18"/>
                      </w:rPr>
                      <w:t xml:space="preserve"> </w:t>
                    </w:r>
                    <w:r>
                      <w:rPr>
                        <w:rFonts w:ascii="Calibri"/>
                        <w:sz w:val="18"/>
                      </w:rPr>
                      <w:t>Comuna</w:t>
                    </w:r>
                    <w:r>
                      <w:rPr>
                        <w:rFonts w:ascii="Calibri"/>
                        <w:spacing w:val="-2"/>
                        <w:sz w:val="18"/>
                      </w:rPr>
                      <w:t xml:space="preserve"> </w:t>
                    </w:r>
                    <w:r>
                      <w:rPr>
                        <w:rFonts w:ascii="Calibri"/>
                        <w:sz w:val="18"/>
                      </w:rPr>
                      <w:t>Nufaru,</w:t>
                    </w:r>
                    <w:r>
                      <w:rPr>
                        <w:rFonts w:ascii="Calibri"/>
                        <w:spacing w:val="-2"/>
                        <w:sz w:val="18"/>
                      </w:rPr>
                      <w:t xml:space="preserve"> </w:t>
                    </w:r>
                    <w:r>
                      <w:rPr>
                        <w:rFonts w:ascii="Calibri"/>
                        <w:sz w:val="18"/>
                      </w:rPr>
                      <w:t>Jud.</w:t>
                    </w:r>
                    <w:r>
                      <w:rPr>
                        <w:rFonts w:ascii="Calibri"/>
                        <w:spacing w:val="-2"/>
                        <w:sz w:val="18"/>
                      </w:rPr>
                      <w:t xml:space="preserve"> </w:t>
                    </w:r>
                    <w:r>
                      <w:rPr>
                        <w:rFonts w:ascii="Calibri"/>
                        <w:sz w:val="18"/>
                      </w:rPr>
                      <w:t>Tulcea,</w:t>
                    </w:r>
                    <w:r>
                      <w:rPr>
                        <w:rFonts w:ascii="Calibri"/>
                        <w:spacing w:val="-2"/>
                        <w:sz w:val="18"/>
                      </w:rPr>
                      <w:t xml:space="preserve"> </w:t>
                    </w:r>
                    <w:r>
                      <w:rPr>
                        <w:rFonts w:ascii="Calibri"/>
                        <w:sz w:val="18"/>
                      </w:rPr>
                      <w:t>CP</w:t>
                    </w:r>
                    <w:r>
                      <w:rPr>
                        <w:rFonts w:ascii="Calibri"/>
                        <w:spacing w:val="-2"/>
                        <w:sz w:val="18"/>
                      </w:rPr>
                      <w:t xml:space="preserve"> 827172</w:t>
                    </w:r>
                  </w:p>
                  <w:p w14:paraId="57CF4A42" w14:textId="77777777" w:rsidR="005B4DD7" w:rsidRDefault="00000000">
                    <w:pPr>
                      <w:spacing w:line="219" w:lineRule="exact"/>
                      <w:ind w:left="17" w:right="84"/>
                      <w:jc w:val="center"/>
                      <w:rPr>
                        <w:rFonts w:ascii="Calibri"/>
                        <w:sz w:val="18"/>
                      </w:rPr>
                    </w:pPr>
                    <w:r>
                      <w:rPr>
                        <w:rFonts w:ascii="Calibri"/>
                        <w:sz w:val="18"/>
                      </w:rPr>
                      <w:t>Date</w:t>
                    </w:r>
                    <w:r>
                      <w:rPr>
                        <w:rFonts w:ascii="Calibri"/>
                        <w:spacing w:val="-3"/>
                        <w:sz w:val="18"/>
                      </w:rPr>
                      <w:t xml:space="preserve"> </w:t>
                    </w:r>
                    <w:r>
                      <w:rPr>
                        <w:rFonts w:ascii="Calibri"/>
                        <w:sz w:val="18"/>
                      </w:rPr>
                      <w:t>financiare:</w:t>
                    </w:r>
                    <w:r>
                      <w:rPr>
                        <w:rFonts w:ascii="Calibri"/>
                        <w:spacing w:val="-1"/>
                        <w:sz w:val="18"/>
                      </w:rPr>
                      <w:t xml:space="preserve"> </w:t>
                    </w:r>
                    <w:r>
                      <w:rPr>
                        <w:rFonts w:ascii="Calibri"/>
                        <w:sz w:val="18"/>
                      </w:rPr>
                      <w:t>CIF</w:t>
                    </w:r>
                    <w:r>
                      <w:rPr>
                        <w:rFonts w:ascii="Calibri"/>
                        <w:spacing w:val="-3"/>
                        <w:sz w:val="18"/>
                      </w:rPr>
                      <w:t xml:space="preserve"> </w:t>
                    </w:r>
                    <w:r>
                      <w:rPr>
                        <w:rFonts w:ascii="Calibri"/>
                        <w:sz w:val="18"/>
                      </w:rPr>
                      <w:t>30972272;</w:t>
                    </w:r>
                    <w:r>
                      <w:rPr>
                        <w:rFonts w:ascii="Calibri"/>
                        <w:spacing w:val="-2"/>
                        <w:sz w:val="18"/>
                      </w:rPr>
                      <w:t xml:space="preserve"> </w:t>
                    </w:r>
                    <w:r>
                      <w:rPr>
                        <w:rFonts w:ascii="Calibri"/>
                        <w:sz w:val="18"/>
                      </w:rPr>
                      <w:t>Cod</w:t>
                    </w:r>
                    <w:r>
                      <w:rPr>
                        <w:rFonts w:ascii="Calibri"/>
                        <w:spacing w:val="-3"/>
                        <w:sz w:val="18"/>
                      </w:rPr>
                      <w:t xml:space="preserve"> </w:t>
                    </w:r>
                    <w:r>
                      <w:rPr>
                        <w:rFonts w:ascii="Calibri"/>
                        <w:sz w:val="18"/>
                      </w:rPr>
                      <w:t>IBAN:</w:t>
                    </w:r>
                    <w:r>
                      <w:rPr>
                        <w:rFonts w:ascii="Calibri"/>
                        <w:spacing w:val="-1"/>
                        <w:sz w:val="18"/>
                      </w:rPr>
                      <w:t xml:space="preserve"> </w:t>
                    </w:r>
                    <w:r>
                      <w:rPr>
                        <w:rFonts w:ascii="Calibri"/>
                        <w:sz w:val="18"/>
                      </w:rPr>
                      <w:t>RO88</w:t>
                    </w:r>
                    <w:r>
                      <w:rPr>
                        <w:rFonts w:ascii="Calibri"/>
                        <w:spacing w:val="-3"/>
                        <w:sz w:val="18"/>
                      </w:rPr>
                      <w:t xml:space="preserve"> </w:t>
                    </w:r>
                    <w:r>
                      <w:rPr>
                        <w:rFonts w:ascii="Calibri"/>
                        <w:sz w:val="18"/>
                      </w:rPr>
                      <w:t>BRDE</w:t>
                    </w:r>
                    <w:r>
                      <w:rPr>
                        <w:rFonts w:ascii="Calibri"/>
                        <w:spacing w:val="-1"/>
                        <w:sz w:val="18"/>
                      </w:rPr>
                      <w:t xml:space="preserve"> </w:t>
                    </w:r>
                    <w:r>
                      <w:rPr>
                        <w:rFonts w:ascii="Calibri"/>
                        <w:sz w:val="18"/>
                      </w:rPr>
                      <w:t>370S</w:t>
                    </w:r>
                    <w:r>
                      <w:rPr>
                        <w:rFonts w:ascii="Calibri"/>
                        <w:spacing w:val="-3"/>
                        <w:sz w:val="18"/>
                      </w:rPr>
                      <w:t xml:space="preserve"> </w:t>
                    </w:r>
                    <w:r>
                      <w:rPr>
                        <w:rFonts w:ascii="Calibri"/>
                        <w:sz w:val="18"/>
                      </w:rPr>
                      <w:t>V217</w:t>
                    </w:r>
                    <w:r>
                      <w:rPr>
                        <w:rFonts w:ascii="Calibri"/>
                        <w:spacing w:val="-2"/>
                        <w:sz w:val="18"/>
                      </w:rPr>
                      <w:t xml:space="preserve"> </w:t>
                    </w:r>
                    <w:r>
                      <w:rPr>
                        <w:rFonts w:ascii="Calibri"/>
                        <w:sz w:val="18"/>
                      </w:rPr>
                      <w:t>6654</w:t>
                    </w:r>
                    <w:r>
                      <w:rPr>
                        <w:rFonts w:ascii="Calibri"/>
                        <w:spacing w:val="-2"/>
                        <w:sz w:val="18"/>
                      </w:rPr>
                      <w:t xml:space="preserve"> </w:t>
                    </w:r>
                    <w:r>
                      <w:rPr>
                        <w:rFonts w:ascii="Calibri"/>
                        <w:spacing w:val="-4"/>
                        <w:sz w:val="18"/>
                      </w:rPr>
                      <w:t>3700</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DCE13" w14:textId="39602E21" w:rsidR="005B4DD7" w:rsidRDefault="00197411">
    <w:pPr>
      <w:pStyle w:val="BodyText"/>
      <w:spacing w:line="14" w:lineRule="auto"/>
    </w:pPr>
    <w:r>
      <w:rPr>
        <w:noProof/>
      </w:rPr>
      <mc:AlternateContent>
        <mc:Choice Requires="wps">
          <w:drawing>
            <wp:anchor distT="0" distB="0" distL="114300" distR="114300" simplePos="0" relativeHeight="485611008" behindDoc="1" locked="0" layoutInCell="1" allowOverlap="1" wp14:anchorId="5D0D19A7" wp14:editId="75076FFD">
              <wp:simplePos x="0" y="0"/>
              <wp:positionH relativeFrom="page">
                <wp:posOffset>6795135</wp:posOffset>
              </wp:positionH>
              <wp:positionV relativeFrom="page">
                <wp:posOffset>10259060</wp:posOffset>
              </wp:positionV>
              <wp:extent cx="232410" cy="165735"/>
              <wp:effectExtent l="0" t="0" r="0" b="0"/>
              <wp:wrapNone/>
              <wp:docPr id="16" name="docshap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554A40" w14:textId="77777777" w:rsidR="005B4DD7" w:rsidRDefault="0000000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13</w:t>
                          </w:r>
                          <w:r>
                            <w:rPr>
                              <w:rFonts w:ascii="Calibri"/>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0D19A7" id="_x0000_t202" coordsize="21600,21600" o:spt="202" path="m,l,21600r21600,l21600,xe">
              <v:stroke joinstyle="miter"/>
              <v:path gradientshapeok="t" o:connecttype="rect"/>
            </v:shapetype>
            <v:shape id="docshape8" o:spid="_x0000_s1036" type="#_x0000_t202" style="position:absolute;margin-left:535.05pt;margin-top:807.8pt;width:18.3pt;height:13.05pt;z-index:-1770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" filled="f" stroked="f">
              <v:textbox inset="0,0,0,0">
                <w:txbxContent>
                  <w:p w14:paraId="5A554A40" w14:textId="77777777" w:rsidR="005B4DD7" w:rsidRDefault="0000000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13</w:t>
                    </w:r>
                    <w:r>
                      <w:rPr>
                        <w:rFonts w:ascii="Calibri"/>
                        <w:spacing w:val="-5"/>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485611520" behindDoc="1" locked="0" layoutInCell="1" allowOverlap="1" wp14:anchorId="5A9E1487" wp14:editId="6E7ABE5E">
              <wp:simplePos x="0" y="0"/>
              <wp:positionH relativeFrom="page">
                <wp:posOffset>2052320</wp:posOffset>
              </wp:positionH>
              <wp:positionV relativeFrom="page">
                <wp:posOffset>10278745</wp:posOffset>
              </wp:positionV>
              <wp:extent cx="3764915" cy="278765"/>
              <wp:effectExtent l="0" t="0" r="0" b="0"/>
              <wp:wrapNone/>
              <wp:docPr id="15" name="docshape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4915"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965DA" w14:textId="77777777" w:rsidR="005B4DD7" w:rsidRDefault="00000000">
                          <w:pPr>
                            <w:spacing w:line="203" w:lineRule="exact"/>
                            <w:ind w:left="17" w:right="17"/>
                            <w:jc w:val="center"/>
                            <w:rPr>
                              <w:rFonts w:ascii="Calibri"/>
                              <w:sz w:val="18"/>
                            </w:rPr>
                          </w:pPr>
                          <w:r>
                            <w:rPr>
                              <w:rFonts w:ascii="Calibri"/>
                              <w:sz w:val="18"/>
                            </w:rPr>
                            <w:t>Adresa:</w:t>
                          </w:r>
                          <w:r>
                            <w:rPr>
                              <w:rFonts w:ascii="Calibri"/>
                              <w:spacing w:val="-3"/>
                              <w:sz w:val="18"/>
                            </w:rPr>
                            <w:t xml:space="preserve"> </w:t>
                          </w:r>
                          <w:r>
                            <w:rPr>
                              <w:rFonts w:ascii="Calibri"/>
                              <w:sz w:val="18"/>
                            </w:rPr>
                            <w:t>Str.</w:t>
                          </w:r>
                          <w:r>
                            <w:rPr>
                              <w:rFonts w:ascii="Calibri"/>
                              <w:spacing w:val="-2"/>
                              <w:sz w:val="18"/>
                            </w:rPr>
                            <w:t xml:space="preserve"> </w:t>
                          </w:r>
                          <w:r>
                            <w:rPr>
                              <w:rFonts w:ascii="Calibri"/>
                              <w:sz w:val="18"/>
                            </w:rPr>
                            <w:t>Ovidiu,</w:t>
                          </w:r>
                          <w:r>
                            <w:rPr>
                              <w:rFonts w:ascii="Calibri"/>
                              <w:spacing w:val="-2"/>
                              <w:sz w:val="18"/>
                            </w:rPr>
                            <w:t xml:space="preserve"> </w:t>
                          </w:r>
                          <w:r>
                            <w:rPr>
                              <w:rFonts w:ascii="Calibri"/>
                              <w:sz w:val="18"/>
                            </w:rPr>
                            <w:t>nr.</w:t>
                          </w:r>
                          <w:r>
                            <w:rPr>
                              <w:rFonts w:ascii="Calibri"/>
                              <w:spacing w:val="-2"/>
                              <w:sz w:val="18"/>
                            </w:rPr>
                            <w:t xml:space="preserve"> </w:t>
                          </w:r>
                          <w:r>
                            <w:rPr>
                              <w:rFonts w:ascii="Calibri"/>
                              <w:sz w:val="18"/>
                            </w:rPr>
                            <w:t>152,</w:t>
                          </w:r>
                          <w:r>
                            <w:rPr>
                              <w:rFonts w:ascii="Calibri"/>
                              <w:spacing w:val="-2"/>
                              <w:sz w:val="18"/>
                            </w:rPr>
                            <w:t xml:space="preserve"> </w:t>
                          </w:r>
                          <w:r>
                            <w:rPr>
                              <w:rFonts w:ascii="Calibri"/>
                              <w:sz w:val="18"/>
                            </w:rPr>
                            <w:t>Sat</w:t>
                          </w:r>
                          <w:r>
                            <w:rPr>
                              <w:rFonts w:ascii="Calibri"/>
                              <w:spacing w:val="-1"/>
                              <w:sz w:val="18"/>
                            </w:rPr>
                            <w:t xml:space="preserve"> </w:t>
                          </w:r>
                          <w:r>
                            <w:rPr>
                              <w:rFonts w:ascii="Calibri"/>
                              <w:sz w:val="18"/>
                            </w:rPr>
                            <w:t>Malcoci,</w:t>
                          </w:r>
                          <w:r>
                            <w:rPr>
                              <w:rFonts w:ascii="Calibri"/>
                              <w:spacing w:val="-2"/>
                              <w:sz w:val="18"/>
                            </w:rPr>
                            <w:t xml:space="preserve"> </w:t>
                          </w:r>
                          <w:r>
                            <w:rPr>
                              <w:rFonts w:ascii="Calibri"/>
                              <w:sz w:val="18"/>
                            </w:rPr>
                            <w:t>Comuna</w:t>
                          </w:r>
                          <w:r>
                            <w:rPr>
                              <w:rFonts w:ascii="Calibri"/>
                              <w:spacing w:val="-2"/>
                              <w:sz w:val="18"/>
                            </w:rPr>
                            <w:t xml:space="preserve"> </w:t>
                          </w:r>
                          <w:r>
                            <w:rPr>
                              <w:rFonts w:ascii="Calibri"/>
                              <w:sz w:val="18"/>
                            </w:rPr>
                            <w:t>Nufaru,</w:t>
                          </w:r>
                          <w:r>
                            <w:rPr>
                              <w:rFonts w:ascii="Calibri"/>
                              <w:spacing w:val="-2"/>
                              <w:sz w:val="18"/>
                            </w:rPr>
                            <w:t xml:space="preserve"> </w:t>
                          </w:r>
                          <w:r>
                            <w:rPr>
                              <w:rFonts w:ascii="Calibri"/>
                              <w:sz w:val="18"/>
                            </w:rPr>
                            <w:t>Jud.</w:t>
                          </w:r>
                          <w:r>
                            <w:rPr>
                              <w:rFonts w:ascii="Calibri"/>
                              <w:spacing w:val="-2"/>
                              <w:sz w:val="18"/>
                            </w:rPr>
                            <w:t xml:space="preserve"> </w:t>
                          </w:r>
                          <w:r>
                            <w:rPr>
                              <w:rFonts w:ascii="Calibri"/>
                              <w:sz w:val="18"/>
                            </w:rPr>
                            <w:t>Tulcea,</w:t>
                          </w:r>
                          <w:r>
                            <w:rPr>
                              <w:rFonts w:ascii="Calibri"/>
                              <w:spacing w:val="-2"/>
                              <w:sz w:val="18"/>
                            </w:rPr>
                            <w:t xml:space="preserve"> </w:t>
                          </w:r>
                          <w:r>
                            <w:rPr>
                              <w:rFonts w:ascii="Calibri"/>
                              <w:sz w:val="18"/>
                            </w:rPr>
                            <w:t>CP</w:t>
                          </w:r>
                          <w:r>
                            <w:rPr>
                              <w:rFonts w:ascii="Calibri"/>
                              <w:spacing w:val="-2"/>
                              <w:sz w:val="18"/>
                            </w:rPr>
                            <w:t xml:space="preserve"> 827172</w:t>
                          </w:r>
                        </w:p>
                        <w:p w14:paraId="1D955090" w14:textId="77777777" w:rsidR="005B4DD7" w:rsidRDefault="00000000">
                          <w:pPr>
                            <w:spacing w:line="219" w:lineRule="exact"/>
                            <w:ind w:left="17" w:right="84"/>
                            <w:jc w:val="center"/>
                            <w:rPr>
                              <w:rFonts w:ascii="Calibri"/>
                              <w:sz w:val="18"/>
                            </w:rPr>
                          </w:pPr>
                          <w:r>
                            <w:rPr>
                              <w:rFonts w:ascii="Calibri"/>
                              <w:sz w:val="18"/>
                            </w:rPr>
                            <w:t>Date</w:t>
                          </w:r>
                          <w:r>
                            <w:rPr>
                              <w:rFonts w:ascii="Calibri"/>
                              <w:spacing w:val="-3"/>
                              <w:sz w:val="18"/>
                            </w:rPr>
                            <w:t xml:space="preserve"> </w:t>
                          </w:r>
                          <w:r>
                            <w:rPr>
                              <w:rFonts w:ascii="Calibri"/>
                              <w:sz w:val="18"/>
                            </w:rPr>
                            <w:t>financiare:</w:t>
                          </w:r>
                          <w:r>
                            <w:rPr>
                              <w:rFonts w:ascii="Calibri"/>
                              <w:spacing w:val="-1"/>
                              <w:sz w:val="18"/>
                            </w:rPr>
                            <w:t xml:space="preserve"> </w:t>
                          </w:r>
                          <w:r>
                            <w:rPr>
                              <w:rFonts w:ascii="Calibri"/>
                              <w:sz w:val="18"/>
                            </w:rPr>
                            <w:t>CIF</w:t>
                          </w:r>
                          <w:r>
                            <w:rPr>
                              <w:rFonts w:ascii="Calibri"/>
                              <w:spacing w:val="-3"/>
                              <w:sz w:val="18"/>
                            </w:rPr>
                            <w:t xml:space="preserve"> </w:t>
                          </w:r>
                          <w:r>
                            <w:rPr>
                              <w:rFonts w:ascii="Calibri"/>
                              <w:sz w:val="18"/>
                            </w:rPr>
                            <w:t>30972272;</w:t>
                          </w:r>
                          <w:r>
                            <w:rPr>
                              <w:rFonts w:ascii="Calibri"/>
                              <w:spacing w:val="-2"/>
                              <w:sz w:val="18"/>
                            </w:rPr>
                            <w:t xml:space="preserve"> </w:t>
                          </w:r>
                          <w:r>
                            <w:rPr>
                              <w:rFonts w:ascii="Calibri"/>
                              <w:sz w:val="18"/>
                            </w:rPr>
                            <w:t>Cod</w:t>
                          </w:r>
                          <w:r>
                            <w:rPr>
                              <w:rFonts w:ascii="Calibri"/>
                              <w:spacing w:val="-3"/>
                              <w:sz w:val="18"/>
                            </w:rPr>
                            <w:t xml:space="preserve"> </w:t>
                          </w:r>
                          <w:r>
                            <w:rPr>
                              <w:rFonts w:ascii="Calibri"/>
                              <w:sz w:val="18"/>
                            </w:rPr>
                            <w:t>IBAN:</w:t>
                          </w:r>
                          <w:r>
                            <w:rPr>
                              <w:rFonts w:ascii="Calibri"/>
                              <w:spacing w:val="-1"/>
                              <w:sz w:val="18"/>
                            </w:rPr>
                            <w:t xml:space="preserve"> </w:t>
                          </w:r>
                          <w:r>
                            <w:rPr>
                              <w:rFonts w:ascii="Calibri"/>
                              <w:sz w:val="18"/>
                            </w:rPr>
                            <w:t>RO88</w:t>
                          </w:r>
                          <w:r>
                            <w:rPr>
                              <w:rFonts w:ascii="Calibri"/>
                              <w:spacing w:val="-3"/>
                              <w:sz w:val="18"/>
                            </w:rPr>
                            <w:t xml:space="preserve"> </w:t>
                          </w:r>
                          <w:r>
                            <w:rPr>
                              <w:rFonts w:ascii="Calibri"/>
                              <w:sz w:val="18"/>
                            </w:rPr>
                            <w:t>BRDE</w:t>
                          </w:r>
                          <w:r>
                            <w:rPr>
                              <w:rFonts w:ascii="Calibri"/>
                              <w:spacing w:val="-1"/>
                              <w:sz w:val="18"/>
                            </w:rPr>
                            <w:t xml:space="preserve"> </w:t>
                          </w:r>
                          <w:r>
                            <w:rPr>
                              <w:rFonts w:ascii="Calibri"/>
                              <w:sz w:val="18"/>
                            </w:rPr>
                            <w:t>370S</w:t>
                          </w:r>
                          <w:r>
                            <w:rPr>
                              <w:rFonts w:ascii="Calibri"/>
                              <w:spacing w:val="-3"/>
                              <w:sz w:val="18"/>
                            </w:rPr>
                            <w:t xml:space="preserve"> </w:t>
                          </w:r>
                          <w:r>
                            <w:rPr>
                              <w:rFonts w:ascii="Calibri"/>
                              <w:sz w:val="18"/>
                            </w:rPr>
                            <w:t>V217</w:t>
                          </w:r>
                          <w:r>
                            <w:rPr>
                              <w:rFonts w:ascii="Calibri"/>
                              <w:spacing w:val="-2"/>
                              <w:sz w:val="18"/>
                            </w:rPr>
                            <w:t xml:space="preserve"> </w:t>
                          </w:r>
                          <w:r>
                            <w:rPr>
                              <w:rFonts w:ascii="Calibri"/>
                              <w:sz w:val="18"/>
                            </w:rPr>
                            <w:t>6654</w:t>
                          </w:r>
                          <w:r>
                            <w:rPr>
                              <w:rFonts w:ascii="Calibri"/>
                              <w:spacing w:val="-2"/>
                              <w:sz w:val="18"/>
                            </w:rPr>
                            <w:t xml:space="preserve"> </w:t>
                          </w:r>
                          <w:r>
                            <w:rPr>
                              <w:rFonts w:ascii="Calibri"/>
                              <w:spacing w:val="-4"/>
                              <w:sz w:val="18"/>
                            </w:rPr>
                            <w:t>3700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9E1487" id="docshape9" o:spid="_x0000_s1037" type="#_x0000_t202" style="position:absolute;margin-left:161.6pt;margin-top:809.35pt;width:296.45pt;height:21.95pt;z-index:-17704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" filled="f" stroked="f">
              <v:textbox inset="0,0,0,0">
                <w:txbxContent>
                  <w:p w14:paraId="620965DA" w14:textId="77777777" w:rsidR="005B4DD7" w:rsidRDefault="00000000">
                    <w:pPr>
                      <w:spacing w:line="203" w:lineRule="exact"/>
                      <w:ind w:left="17" w:right="17"/>
                      <w:jc w:val="center"/>
                      <w:rPr>
                        <w:rFonts w:ascii="Calibri"/>
                        <w:sz w:val="18"/>
                      </w:rPr>
                    </w:pPr>
                    <w:r>
                      <w:rPr>
                        <w:rFonts w:ascii="Calibri"/>
                        <w:sz w:val="18"/>
                      </w:rPr>
                      <w:t>Adresa:</w:t>
                    </w:r>
                    <w:r>
                      <w:rPr>
                        <w:rFonts w:ascii="Calibri"/>
                        <w:spacing w:val="-3"/>
                        <w:sz w:val="18"/>
                      </w:rPr>
                      <w:t xml:space="preserve"> </w:t>
                    </w:r>
                    <w:r>
                      <w:rPr>
                        <w:rFonts w:ascii="Calibri"/>
                        <w:sz w:val="18"/>
                      </w:rPr>
                      <w:t>Str.</w:t>
                    </w:r>
                    <w:r>
                      <w:rPr>
                        <w:rFonts w:ascii="Calibri"/>
                        <w:spacing w:val="-2"/>
                        <w:sz w:val="18"/>
                      </w:rPr>
                      <w:t xml:space="preserve"> </w:t>
                    </w:r>
                    <w:r>
                      <w:rPr>
                        <w:rFonts w:ascii="Calibri"/>
                        <w:sz w:val="18"/>
                      </w:rPr>
                      <w:t>Ovidiu,</w:t>
                    </w:r>
                    <w:r>
                      <w:rPr>
                        <w:rFonts w:ascii="Calibri"/>
                        <w:spacing w:val="-2"/>
                        <w:sz w:val="18"/>
                      </w:rPr>
                      <w:t xml:space="preserve"> </w:t>
                    </w:r>
                    <w:r>
                      <w:rPr>
                        <w:rFonts w:ascii="Calibri"/>
                        <w:sz w:val="18"/>
                      </w:rPr>
                      <w:t>nr.</w:t>
                    </w:r>
                    <w:r>
                      <w:rPr>
                        <w:rFonts w:ascii="Calibri"/>
                        <w:spacing w:val="-2"/>
                        <w:sz w:val="18"/>
                      </w:rPr>
                      <w:t xml:space="preserve"> </w:t>
                    </w:r>
                    <w:r>
                      <w:rPr>
                        <w:rFonts w:ascii="Calibri"/>
                        <w:sz w:val="18"/>
                      </w:rPr>
                      <w:t>152,</w:t>
                    </w:r>
                    <w:r>
                      <w:rPr>
                        <w:rFonts w:ascii="Calibri"/>
                        <w:spacing w:val="-2"/>
                        <w:sz w:val="18"/>
                      </w:rPr>
                      <w:t xml:space="preserve"> </w:t>
                    </w:r>
                    <w:r>
                      <w:rPr>
                        <w:rFonts w:ascii="Calibri"/>
                        <w:sz w:val="18"/>
                      </w:rPr>
                      <w:t>Sat</w:t>
                    </w:r>
                    <w:r>
                      <w:rPr>
                        <w:rFonts w:ascii="Calibri"/>
                        <w:spacing w:val="-1"/>
                        <w:sz w:val="18"/>
                      </w:rPr>
                      <w:t xml:space="preserve"> </w:t>
                    </w:r>
                    <w:r>
                      <w:rPr>
                        <w:rFonts w:ascii="Calibri"/>
                        <w:sz w:val="18"/>
                      </w:rPr>
                      <w:t>Malcoci,</w:t>
                    </w:r>
                    <w:r>
                      <w:rPr>
                        <w:rFonts w:ascii="Calibri"/>
                        <w:spacing w:val="-2"/>
                        <w:sz w:val="18"/>
                      </w:rPr>
                      <w:t xml:space="preserve"> </w:t>
                    </w:r>
                    <w:r>
                      <w:rPr>
                        <w:rFonts w:ascii="Calibri"/>
                        <w:sz w:val="18"/>
                      </w:rPr>
                      <w:t>Comuna</w:t>
                    </w:r>
                    <w:r>
                      <w:rPr>
                        <w:rFonts w:ascii="Calibri"/>
                        <w:spacing w:val="-2"/>
                        <w:sz w:val="18"/>
                      </w:rPr>
                      <w:t xml:space="preserve"> </w:t>
                    </w:r>
                    <w:r>
                      <w:rPr>
                        <w:rFonts w:ascii="Calibri"/>
                        <w:sz w:val="18"/>
                      </w:rPr>
                      <w:t>Nufaru,</w:t>
                    </w:r>
                    <w:r>
                      <w:rPr>
                        <w:rFonts w:ascii="Calibri"/>
                        <w:spacing w:val="-2"/>
                        <w:sz w:val="18"/>
                      </w:rPr>
                      <w:t xml:space="preserve"> </w:t>
                    </w:r>
                    <w:r>
                      <w:rPr>
                        <w:rFonts w:ascii="Calibri"/>
                        <w:sz w:val="18"/>
                      </w:rPr>
                      <w:t>Jud.</w:t>
                    </w:r>
                    <w:r>
                      <w:rPr>
                        <w:rFonts w:ascii="Calibri"/>
                        <w:spacing w:val="-2"/>
                        <w:sz w:val="18"/>
                      </w:rPr>
                      <w:t xml:space="preserve"> </w:t>
                    </w:r>
                    <w:r>
                      <w:rPr>
                        <w:rFonts w:ascii="Calibri"/>
                        <w:sz w:val="18"/>
                      </w:rPr>
                      <w:t>Tulcea,</w:t>
                    </w:r>
                    <w:r>
                      <w:rPr>
                        <w:rFonts w:ascii="Calibri"/>
                        <w:spacing w:val="-2"/>
                        <w:sz w:val="18"/>
                      </w:rPr>
                      <w:t xml:space="preserve"> </w:t>
                    </w:r>
                    <w:r>
                      <w:rPr>
                        <w:rFonts w:ascii="Calibri"/>
                        <w:sz w:val="18"/>
                      </w:rPr>
                      <w:t>CP</w:t>
                    </w:r>
                    <w:r>
                      <w:rPr>
                        <w:rFonts w:ascii="Calibri"/>
                        <w:spacing w:val="-2"/>
                        <w:sz w:val="18"/>
                      </w:rPr>
                      <w:t xml:space="preserve"> 827172</w:t>
                    </w:r>
                  </w:p>
                  <w:p w14:paraId="1D955090" w14:textId="77777777" w:rsidR="005B4DD7" w:rsidRDefault="00000000">
                    <w:pPr>
                      <w:spacing w:line="219" w:lineRule="exact"/>
                      <w:ind w:left="17" w:right="84"/>
                      <w:jc w:val="center"/>
                      <w:rPr>
                        <w:rFonts w:ascii="Calibri"/>
                        <w:sz w:val="18"/>
                      </w:rPr>
                    </w:pPr>
                    <w:r>
                      <w:rPr>
                        <w:rFonts w:ascii="Calibri"/>
                        <w:sz w:val="18"/>
                      </w:rPr>
                      <w:t>Date</w:t>
                    </w:r>
                    <w:r>
                      <w:rPr>
                        <w:rFonts w:ascii="Calibri"/>
                        <w:spacing w:val="-3"/>
                        <w:sz w:val="18"/>
                      </w:rPr>
                      <w:t xml:space="preserve"> </w:t>
                    </w:r>
                    <w:r>
                      <w:rPr>
                        <w:rFonts w:ascii="Calibri"/>
                        <w:sz w:val="18"/>
                      </w:rPr>
                      <w:t>financiare:</w:t>
                    </w:r>
                    <w:r>
                      <w:rPr>
                        <w:rFonts w:ascii="Calibri"/>
                        <w:spacing w:val="-1"/>
                        <w:sz w:val="18"/>
                      </w:rPr>
                      <w:t xml:space="preserve"> </w:t>
                    </w:r>
                    <w:r>
                      <w:rPr>
                        <w:rFonts w:ascii="Calibri"/>
                        <w:sz w:val="18"/>
                      </w:rPr>
                      <w:t>CIF</w:t>
                    </w:r>
                    <w:r>
                      <w:rPr>
                        <w:rFonts w:ascii="Calibri"/>
                        <w:spacing w:val="-3"/>
                        <w:sz w:val="18"/>
                      </w:rPr>
                      <w:t xml:space="preserve"> </w:t>
                    </w:r>
                    <w:r>
                      <w:rPr>
                        <w:rFonts w:ascii="Calibri"/>
                        <w:sz w:val="18"/>
                      </w:rPr>
                      <w:t>30972272;</w:t>
                    </w:r>
                    <w:r>
                      <w:rPr>
                        <w:rFonts w:ascii="Calibri"/>
                        <w:spacing w:val="-2"/>
                        <w:sz w:val="18"/>
                      </w:rPr>
                      <w:t xml:space="preserve"> </w:t>
                    </w:r>
                    <w:r>
                      <w:rPr>
                        <w:rFonts w:ascii="Calibri"/>
                        <w:sz w:val="18"/>
                      </w:rPr>
                      <w:t>Cod</w:t>
                    </w:r>
                    <w:r>
                      <w:rPr>
                        <w:rFonts w:ascii="Calibri"/>
                        <w:spacing w:val="-3"/>
                        <w:sz w:val="18"/>
                      </w:rPr>
                      <w:t xml:space="preserve"> </w:t>
                    </w:r>
                    <w:r>
                      <w:rPr>
                        <w:rFonts w:ascii="Calibri"/>
                        <w:sz w:val="18"/>
                      </w:rPr>
                      <w:t>IBAN:</w:t>
                    </w:r>
                    <w:r>
                      <w:rPr>
                        <w:rFonts w:ascii="Calibri"/>
                        <w:spacing w:val="-1"/>
                        <w:sz w:val="18"/>
                      </w:rPr>
                      <w:t xml:space="preserve"> </w:t>
                    </w:r>
                    <w:r>
                      <w:rPr>
                        <w:rFonts w:ascii="Calibri"/>
                        <w:sz w:val="18"/>
                      </w:rPr>
                      <w:t>RO88</w:t>
                    </w:r>
                    <w:r>
                      <w:rPr>
                        <w:rFonts w:ascii="Calibri"/>
                        <w:spacing w:val="-3"/>
                        <w:sz w:val="18"/>
                      </w:rPr>
                      <w:t xml:space="preserve"> </w:t>
                    </w:r>
                    <w:r>
                      <w:rPr>
                        <w:rFonts w:ascii="Calibri"/>
                        <w:sz w:val="18"/>
                      </w:rPr>
                      <w:t>BRDE</w:t>
                    </w:r>
                    <w:r>
                      <w:rPr>
                        <w:rFonts w:ascii="Calibri"/>
                        <w:spacing w:val="-1"/>
                        <w:sz w:val="18"/>
                      </w:rPr>
                      <w:t xml:space="preserve"> </w:t>
                    </w:r>
                    <w:r>
                      <w:rPr>
                        <w:rFonts w:ascii="Calibri"/>
                        <w:sz w:val="18"/>
                      </w:rPr>
                      <w:t>370S</w:t>
                    </w:r>
                    <w:r>
                      <w:rPr>
                        <w:rFonts w:ascii="Calibri"/>
                        <w:spacing w:val="-3"/>
                        <w:sz w:val="18"/>
                      </w:rPr>
                      <w:t xml:space="preserve"> </w:t>
                    </w:r>
                    <w:r>
                      <w:rPr>
                        <w:rFonts w:ascii="Calibri"/>
                        <w:sz w:val="18"/>
                      </w:rPr>
                      <w:t>V217</w:t>
                    </w:r>
                    <w:r>
                      <w:rPr>
                        <w:rFonts w:ascii="Calibri"/>
                        <w:spacing w:val="-2"/>
                        <w:sz w:val="18"/>
                      </w:rPr>
                      <w:t xml:space="preserve"> </w:t>
                    </w:r>
                    <w:r>
                      <w:rPr>
                        <w:rFonts w:ascii="Calibri"/>
                        <w:sz w:val="18"/>
                      </w:rPr>
                      <w:t>6654</w:t>
                    </w:r>
                    <w:r>
                      <w:rPr>
                        <w:rFonts w:ascii="Calibri"/>
                        <w:spacing w:val="-2"/>
                        <w:sz w:val="18"/>
                      </w:rPr>
                      <w:t xml:space="preserve"> </w:t>
                    </w:r>
                    <w:r>
                      <w:rPr>
                        <w:rFonts w:ascii="Calibri"/>
                        <w:spacing w:val="-4"/>
                        <w:sz w:val="18"/>
                      </w:rPr>
                      <w:t>3700</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58D8F" w14:textId="0AA2CEF5" w:rsidR="005B4DD7" w:rsidRDefault="00197411">
    <w:pPr>
      <w:pStyle w:val="BodyText"/>
      <w:spacing w:line="14" w:lineRule="auto"/>
    </w:pPr>
    <w:r>
      <w:rPr>
        <w:noProof/>
      </w:rPr>
      <mc:AlternateContent>
        <mc:Choice Requires="wps">
          <w:drawing>
            <wp:anchor distT="0" distB="0" distL="114300" distR="114300" simplePos="0" relativeHeight="485613056" behindDoc="1" locked="0" layoutInCell="1" allowOverlap="1" wp14:anchorId="02703678" wp14:editId="269704E0">
              <wp:simplePos x="0" y="0"/>
              <wp:positionH relativeFrom="page">
                <wp:posOffset>6795135</wp:posOffset>
              </wp:positionH>
              <wp:positionV relativeFrom="page">
                <wp:posOffset>10259060</wp:posOffset>
              </wp:positionV>
              <wp:extent cx="232410" cy="165735"/>
              <wp:effectExtent l="0" t="0" r="0" b="0"/>
              <wp:wrapNone/>
              <wp:docPr id="13" name="docshape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41C37" w14:textId="77777777" w:rsidR="005B4DD7" w:rsidRDefault="0000000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15</w:t>
                          </w:r>
                          <w:r>
                            <w:rPr>
                              <w:rFonts w:ascii="Calibri"/>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703678" id="_x0000_t202" coordsize="21600,21600" o:spt="202" path="m,l,21600r21600,l21600,xe">
              <v:stroke joinstyle="miter"/>
              <v:path gradientshapeok="t" o:connecttype="rect"/>
            </v:shapetype>
            <v:shape id="docshape11" o:spid="_x0000_s1039" type="#_x0000_t202" style="position:absolute;margin-left:535.05pt;margin-top:807.8pt;width:18.3pt;height:13.05pt;z-index:-1770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" filled="f" stroked="f">
              <v:textbox inset="0,0,0,0">
                <w:txbxContent>
                  <w:p w14:paraId="74B41C37" w14:textId="77777777" w:rsidR="005B4DD7" w:rsidRDefault="0000000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15</w:t>
                    </w:r>
                    <w:r>
                      <w:rPr>
                        <w:rFonts w:ascii="Calibri"/>
                        <w:spacing w:val="-5"/>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485613568" behindDoc="1" locked="0" layoutInCell="1" allowOverlap="1" wp14:anchorId="25E65384" wp14:editId="0A058D1F">
              <wp:simplePos x="0" y="0"/>
              <wp:positionH relativeFrom="page">
                <wp:posOffset>2052320</wp:posOffset>
              </wp:positionH>
              <wp:positionV relativeFrom="page">
                <wp:posOffset>10278745</wp:posOffset>
              </wp:positionV>
              <wp:extent cx="3764915" cy="278765"/>
              <wp:effectExtent l="0" t="0" r="0" b="0"/>
              <wp:wrapNone/>
              <wp:docPr id="12" name="docshape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4915"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0BE30" w14:textId="77777777" w:rsidR="005B4DD7" w:rsidRDefault="00000000">
                          <w:pPr>
                            <w:spacing w:line="203" w:lineRule="exact"/>
                            <w:ind w:left="17" w:right="17"/>
                            <w:jc w:val="center"/>
                            <w:rPr>
                              <w:rFonts w:ascii="Calibri"/>
                              <w:sz w:val="18"/>
                            </w:rPr>
                          </w:pPr>
                          <w:r>
                            <w:rPr>
                              <w:rFonts w:ascii="Calibri"/>
                              <w:sz w:val="18"/>
                            </w:rPr>
                            <w:t>Adresa:</w:t>
                          </w:r>
                          <w:r>
                            <w:rPr>
                              <w:rFonts w:ascii="Calibri"/>
                              <w:spacing w:val="-3"/>
                              <w:sz w:val="18"/>
                            </w:rPr>
                            <w:t xml:space="preserve"> </w:t>
                          </w:r>
                          <w:r>
                            <w:rPr>
                              <w:rFonts w:ascii="Calibri"/>
                              <w:sz w:val="18"/>
                            </w:rPr>
                            <w:t>Str.</w:t>
                          </w:r>
                          <w:r>
                            <w:rPr>
                              <w:rFonts w:ascii="Calibri"/>
                              <w:spacing w:val="-2"/>
                              <w:sz w:val="18"/>
                            </w:rPr>
                            <w:t xml:space="preserve"> </w:t>
                          </w:r>
                          <w:r>
                            <w:rPr>
                              <w:rFonts w:ascii="Calibri"/>
                              <w:sz w:val="18"/>
                            </w:rPr>
                            <w:t>Ovidiu,</w:t>
                          </w:r>
                          <w:r>
                            <w:rPr>
                              <w:rFonts w:ascii="Calibri"/>
                              <w:spacing w:val="-2"/>
                              <w:sz w:val="18"/>
                            </w:rPr>
                            <w:t xml:space="preserve"> </w:t>
                          </w:r>
                          <w:r>
                            <w:rPr>
                              <w:rFonts w:ascii="Calibri"/>
                              <w:sz w:val="18"/>
                            </w:rPr>
                            <w:t>nr.</w:t>
                          </w:r>
                          <w:r>
                            <w:rPr>
                              <w:rFonts w:ascii="Calibri"/>
                              <w:spacing w:val="-2"/>
                              <w:sz w:val="18"/>
                            </w:rPr>
                            <w:t xml:space="preserve"> </w:t>
                          </w:r>
                          <w:r>
                            <w:rPr>
                              <w:rFonts w:ascii="Calibri"/>
                              <w:sz w:val="18"/>
                            </w:rPr>
                            <w:t>152,</w:t>
                          </w:r>
                          <w:r>
                            <w:rPr>
                              <w:rFonts w:ascii="Calibri"/>
                              <w:spacing w:val="-2"/>
                              <w:sz w:val="18"/>
                            </w:rPr>
                            <w:t xml:space="preserve"> </w:t>
                          </w:r>
                          <w:r>
                            <w:rPr>
                              <w:rFonts w:ascii="Calibri"/>
                              <w:sz w:val="18"/>
                            </w:rPr>
                            <w:t>Sat</w:t>
                          </w:r>
                          <w:r>
                            <w:rPr>
                              <w:rFonts w:ascii="Calibri"/>
                              <w:spacing w:val="-1"/>
                              <w:sz w:val="18"/>
                            </w:rPr>
                            <w:t xml:space="preserve"> </w:t>
                          </w:r>
                          <w:r>
                            <w:rPr>
                              <w:rFonts w:ascii="Calibri"/>
                              <w:sz w:val="18"/>
                            </w:rPr>
                            <w:t>Malcoci,</w:t>
                          </w:r>
                          <w:r>
                            <w:rPr>
                              <w:rFonts w:ascii="Calibri"/>
                              <w:spacing w:val="-2"/>
                              <w:sz w:val="18"/>
                            </w:rPr>
                            <w:t xml:space="preserve"> </w:t>
                          </w:r>
                          <w:r>
                            <w:rPr>
                              <w:rFonts w:ascii="Calibri"/>
                              <w:sz w:val="18"/>
                            </w:rPr>
                            <w:t>Comuna</w:t>
                          </w:r>
                          <w:r>
                            <w:rPr>
                              <w:rFonts w:ascii="Calibri"/>
                              <w:spacing w:val="-2"/>
                              <w:sz w:val="18"/>
                            </w:rPr>
                            <w:t xml:space="preserve"> </w:t>
                          </w:r>
                          <w:r>
                            <w:rPr>
                              <w:rFonts w:ascii="Calibri"/>
                              <w:sz w:val="18"/>
                            </w:rPr>
                            <w:t>Nufaru,</w:t>
                          </w:r>
                          <w:r>
                            <w:rPr>
                              <w:rFonts w:ascii="Calibri"/>
                              <w:spacing w:val="-2"/>
                              <w:sz w:val="18"/>
                            </w:rPr>
                            <w:t xml:space="preserve"> </w:t>
                          </w:r>
                          <w:r>
                            <w:rPr>
                              <w:rFonts w:ascii="Calibri"/>
                              <w:sz w:val="18"/>
                            </w:rPr>
                            <w:t>Jud.</w:t>
                          </w:r>
                          <w:r>
                            <w:rPr>
                              <w:rFonts w:ascii="Calibri"/>
                              <w:spacing w:val="-2"/>
                              <w:sz w:val="18"/>
                            </w:rPr>
                            <w:t xml:space="preserve"> </w:t>
                          </w:r>
                          <w:r>
                            <w:rPr>
                              <w:rFonts w:ascii="Calibri"/>
                              <w:sz w:val="18"/>
                            </w:rPr>
                            <w:t>Tulcea,</w:t>
                          </w:r>
                          <w:r>
                            <w:rPr>
                              <w:rFonts w:ascii="Calibri"/>
                              <w:spacing w:val="-2"/>
                              <w:sz w:val="18"/>
                            </w:rPr>
                            <w:t xml:space="preserve"> </w:t>
                          </w:r>
                          <w:r>
                            <w:rPr>
                              <w:rFonts w:ascii="Calibri"/>
                              <w:sz w:val="18"/>
                            </w:rPr>
                            <w:t>CP</w:t>
                          </w:r>
                          <w:r>
                            <w:rPr>
                              <w:rFonts w:ascii="Calibri"/>
                              <w:spacing w:val="-2"/>
                              <w:sz w:val="18"/>
                            </w:rPr>
                            <w:t xml:space="preserve"> 827172</w:t>
                          </w:r>
                        </w:p>
                        <w:p w14:paraId="1E4CEA8A" w14:textId="77777777" w:rsidR="005B4DD7" w:rsidRDefault="00000000">
                          <w:pPr>
                            <w:spacing w:line="219" w:lineRule="exact"/>
                            <w:ind w:left="17" w:right="84"/>
                            <w:jc w:val="center"/>
                            <w:rPr>
                              <w:rFonts w:ascii="Calibri"/>
                              <w:sz w:val="18"/>
                            </w:rPr>
                          </w:pPr>
                          <w:r>
                            <w:rPr>
                              <w:rFonts w:ascii="Calibri"/>
                              <w:sz w:val="18"/>
                            </w:rPr>
                            <w:t>Date</w:t>
                          </w:r>
                          <w:r>
                            <w:rPr>
                              <w:rFonts w:ascii="Calibri"/>
                              <w:spacing w:val="-3"/>
                              <w:sz w:val="18"/>
                            </w:rPr>
                            <w:t xml:space="preserve"> </w:t>
                          </w:r>
                          <w:r>
                            <w:rPr>
                              <w:rFonts w:ascii="Calibri"/>
                              <w:sz w:val="18"/>
                            </w:rPr>
                            <w:t>financiare:</w:t>
                          </w:r>
                          <w:r>
                            <w:rPr>
                              <w:rFonts w:ascii="Calibri"/>
                              <w:spacing w:val="-1"/>
                              <w:sz w:val="18"/>
                            </w:rPr>
                            <w:t xml:space="preserve"> </w:t>
                          </w:r>
                          <w:r>
                            <w:rPr>
                              <w:rFonts w:ascii="Calibri"/>
                              <w:sz w:val="18"/>
                            </w:rPr>
                            <w:t>CIF</w:t>
                          </w:r>
                          <w:r>
                            <w:rPr>
                              <w:rFonts w:ascii="Calibri"/>
                              <w:spacing w:val="-3"/>
                              <w:sz w:val="18"/>
                            </w:rPr>
                            <w:t xml:space="preserve"> </w:t>
                          </w:r>
                          <w:r>
                            <w:rPr>
                              <w:rFonts w:ascii="Calibri"/>
                              <w:sz w:val="18"/>
                            </w:rPr>
                            <w:t>30972272;</w:t>
                          </w:r>
                          <w:r>
                            <w:rPr>
                              <w:rFonts w:ascii="Calibri"/>
                              <w:spacing w:val="-2"/>
                              <w:sz w:val="18"/>
                            </w:rPr>
                            <w:t xml:space="preserve"> </w:t>
                          </w:r>
                          <w:r>
                            <w:rPr>
                              <w:rFonts w:ascii="Calibri"/>
                              <w:sz w:val="18"/>
                            </w:rPr>
                            <w:t>Cod</w:t>
                          </w:r>
                          <w:r>
                            <w:rPr>
                              <w:rFonts w:ascii="Calibri"/>
                              <w:spacing w:val="-3"/>
                              <w:sz w:val="18"/>
                            </w:rPr>
                            <w:t xml:space="preserve"> </w:t>
                          </w:r>
                          <w:r>
                            <w:rPr>
                              <w:rFonts w:ascii="Calibri"/>
                              <w:sz w:val="18"/>
                            </w:rPr>
                            <w:t>IBAN:</w:t>
                          </w:r>
                          <w:r>
                            <w:rPr>
                              <w:rFonts w:ascii="Calibri"/>
                              <w:spacing w:val="-1"/>
                              <w:sz w:val="18"/>
                            </w:rPr>
                            <w:t xml:space="preserve"> </w:t>
                          </w:r>
                          <w:r>
                            <w:rPr>
                              <w:rFonts w:ascii="Calibri"/>
                              <w:sz w:val="18"/>
                            </w:rPr>
                            <w:t>RO88</w:t>
                          </w:r>
                          <w:r>
                            <w:rPr>
                              <w:rFonts w:ascii="Calibri"/>
                              <w:spacing w:val="-3"/>
                              <w:sz w:val="18"/>
                            </w:rPr>
                            <w:t xml:space="preserve"> </w:t>
                          </w:r>
                          <w:r>
                            <w:rPr>
                              <w:rFonts w:ascii="Calibri"/>
                              <w:sz w:val="18"/>
                            </w:rPr>
                            <w:t>BRDE</w:t>
                          </w:r>
                          <w:r>
                            <w:rPr>
                              <w:rFonts w:ascii="Calibri"/>
                              <w:spacing w:val="-1"/>
                              <w:sz w:val="18"/>
                            </w:rPr>
                            <w:t xml:space="preserve"> </w:t>
                          </w:r>
                          <w:r>
                            <w:rPr>
                              <w:rFonts w:ascii="Calibri"/>
                              <w:sz w:val="18"/>
                            </w:rPr>
                            <w:t>370S</w:t>
                          </w:r>
                          <w:r>
                            <w:rPr>
                              <w:rFonts w:ascii="Calibri"/>
                              <w:spacing w:val="-3"/>
                              <w:sz w:val="18"/>
                            </w:rPr>
                            <w:t xml:space="preserve"> </w:t>
                          </w:r>
                          <w:r>
                            <w:rPr>
                              <w:rFonts w:ascii="Calibri"/>
                              <w:sz w:val="18"/>
                            </w:rPr>
                            <w:t>V217</w:t>
                          </w:r>
                          <w:r>
                            <w:rPr>
                              <w:rFonts w:ascii="Calibri"/>
                              <w:spacing w:val="-2"/>
                              <w:sz w:val="18"/>
                            </w:rPr>
                            <w:t xml:space="preserve"> </w:t>
                          </w:r>
                          <w:r>
                            <w:rPr>
                              <w:rFonts w:ascii="Calibri"/>
                              <w:sz w:val="18"/>
                            </w:rPr>
                            <w:t>6654</w:t>
                          </w:r>
                          <w:r>
                            <w:rPr>
                              <w:rFonts w:ascii="Calibri"/>
                              <w:spacing w:val="-2"/>
                              <w:sz w:val="18"/>
                            </w:rPr>
                            <w:t xml:space="preserve"> </w:t>
                          </w:r>
                          <w:r>
                            <w:rPr>
                              <w:rFonts w:ascii="Calibri"/>
                              <w:spacing w:val="-4"/>
                              <w:sz w:val="18"/>
                            </w:rPr>
                            <w:t>3700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65384" id="docshape12" o:spid="_x0000_s1040" type="#_x0000_t202" style="position:absolute;margin-left:161.6pt;margin-top:809.35pt;width:296.45pt;height:21.95pt;z-index:-1770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" filled="f" stroked="f">
              <v:textbox inset="0,0,0,0">
                <w:txbxContent>
                  <w:p w14:paraId="15C0BE30" w14:textId="77777777" w:rsidR="005B4DD7" w:rsidRDefault="00000000">
                    <w:pPr>
                      <w:spacing w:line="203" w:lineRule="exact"/>
                      <w:ind w:left="17" w:right="17"/>
                      <w:jc w:val="center"/>
                      <w:rPr>
                        <w:rFonts w:ascii="Calibri"/>
                        <w:sz w:val="18"/>
                      </w:rPr>
                    </w:pPr>
                    <w:r>
                      <w:rPr>
                        <w:rFonts w:ascii="Calibri"/>
                        <w:sz w:val="18"/>
                      </w:rPr>
                      <w:t>Adresa:</w:t>
                    </w:r>
                    <w:r>
                      <w:rPr>
                        <w:rFonts w:ascii="Calibri"/>
                        <w:spacing w:val="-3"/>
                        <w:sz w:val="18"/>
                      </w:rPr>
                      <w:t xml:space="preserve"> </w:t>
                    </w:r>
                    <w:r>
                      <w:rPr>
                        <w:rFonts w:ascii="Calibri"/>
                        <w:sz w:val="18"/>
                      </w:rPr>
                      <w:t>Str.</w:t>
                    </w:r>
                    <w:r>
                      <w:rPr>
                        <w:rFonts w:ascii="Calibri"/>
                        <w:spacing w:val="-2"/>
                        <w:sz w:val="18"/>
                      </w:rPr>
                      <w:t xml:space="preserve"> </w:t>
                    </w:r>
                    <w:r>
                      <w:rPr>
                        <w:rFonts w:ascii="Calibri"/>
                        <w:sz w:val="18"/>
                      </w:rPr>
                      <w:t>Ovidiu,</w:t>
                    </w:r>
                    <w:r>
                      <w:rPr>
                        <w:rFonts w:ascii="Calibri"/>
                        <w:spacing w:val="-2"/>
                        <w:sz w:val="18"/>
                      </w:rPr>
                      <w:t xml:space="preserve"> </w:t>
                    </w:r>
                    <w:r>
                      <w:rPr>
                        <w:rFonts w:ascii="Calibri"/>
                        <w:sz w:val="18"/>
                      </w:rPr>
                      <w:t>nr.</w:t>
                    </w:r>
                    <w:r>
                      <w:rPr>
                        <w:rFonts w:ascii="Calibri"/>
                        <w:spacing w:val="-2"/>
                        <w:sz w:val="18"/>
                      </w:rPr>
                      <w:t xml:space="preserve"> </w:t>
                    </w:r>
                    <w:r>
                      <w:rPr>
                        <w:rFonts w:ascii="Calibri"/>
                        <w:sz w:val="18"/>
                      </w:rPr>
                      <w:t>152,</w:t>
                    </w:r>
                    <w:r>
                      <w:rPr>
                        <w:rFonts w:ascii="Calibri"/>
                        <w:spacing w:val="-2"/>
                        <w:sz w:val="18"/>
                      </w:rPr>
                      <w:t xml:space="preserve"> </w:t>
                    </w:r>
                    <w:r>
                      <w:rPr>
                        <w:rFonts w:ascii="Calibri"/>
                        <w:sz w:val="18"/>
                      </w:rPr>
                      <w:t>Sat</w:t>
                    </w:r>
                    <w:r>
                      <w:rPr>
                        <w:rFonts w:ascii="Calibri"/>
                        <w:spacing w:val="-1"/>
                        <w:sz w:val="18"/>
                      </w:rPr>
                      <w:t xml:space="preserve"> </w:t>
                    </w:r>
                    <w:r>
                      <w:rPr>
                        <w:rFonts w:ascii="Calibri"/>
                        <w:sz w:val="18"/>
                      </w:rPr>
                      <w:t>Malcoci,</w:t>
                    </w:r>
                    <w:r>
                      <w:rPr>
                        <w:rFonts w:ascii="Calibri"/>
                        <w:spacing w:val="-2"/>
                        <w:sz w:val="18"/>
                      </w:rPr>
                      <w:t xml:space="preserve"> </w:t>
                    </w:r>
                    <w:r>
                      <w:rPr>
                        <w:rFonts w:ascii="Calibri"/>
                        <w:sz w:val="18"/>
                      </w:rPr>
                      <w:t>Comuna</w:t>
                    </w:r>
                    <w:r>
                      <w:rPr>
                        <w:rFonts w:ascii="Calibri"/>
                        <w:spacing w:val="-2"/>
                        <w:sz w:val="18"/>
                      </w:rPr>
                      <w:t xml:space="preserve"> </w:t>
                    </w:r>
                    <w:r>
                      <w:rPr>
                        <w:rFonts w:ascii="Calibri"/>
                        <w:sz w:val="18"/>
                      </w:rPr>
                      <w:t>Nufaru,</w:t>
                    </w:r>
                    <w:r>
                      <w:rPr>
                        <w:rFonts w:ascii="Calibri"/>
                        <w:spacing w:val="-2"/>
                        <w:sz w:val="18"/>
                      </w:rPr>
                      <w:t xml:space="preserve"> </w:t>
                    </w:r>
                    <w:r>
                      <w:rPr>
                        <w:rFonts w:ascii="Calibri"/>
                        <w:sz w:val="18"/>
                      </w:rPr>
                      <w:t>Jud.</w:t>
                    </w:r>
                    <w:r>
                      <w:rPr>
                        <w:rFonts w:ascii="Calibri"/>
                        <w:spacing w:val="-2"/>
                        <w:sz w:val="18"/>
                      </w:rPr>
                      <w:t xml:space="preserve"> </w:t>
                    </w:r>
                    <w:r>
                      <w:rPr>
                        <w:rFonts w:ascii="Calibri"/>
                        <w:sz w:val="18"/>
                      </w:rPr>
                      <w:t>Tulcea,</w:t>
                    </w:r>
                    <w:r>
                      <w:rPr>
                        <w:rFonts w:ascii="Calibri"/>
                        <w:spacing w:val="-2"/>
                        <w:sz w:val="18"/>
                      </w:rPr>
                      <w:t xml:space="preserve"> </w:t>
                    </w:r>
                    <w:r>
                      <w:rPr>
                        <w:rFonts w:ascii="Calibri"/>
                        <w:sz w:val="18"/>
                      </w:rPr>
                      <w:t>CP</w:t>
                    </w:r>
                    <w:r>
                      <w:rPr>
                        <w:rFonts w:ascii="Calibri"/>
                        <w:spacing w:val="-2"/>
                        <w:sz w:val="18"/>
                      </w:rPr>
                      <w:t xml:space="preserve"> 827172</w:t>
                    </w:r>
                  </w:p>
                  <w:p w14:paraId="1E4CEA8A" w14:textId="77777777" w:rsidR="005B4DD7" w:rsidRDefault="00000000">
                    <w:pPr>
                      <w:spacing w:line="219" w:lineRule="exact"/>
                      <w:ind w:left="17" w:right="84"/>
                      <w:jc w:val="center"/>
                      <w:rPr>
                        <w:rFonts w:ascii="Calibri"/>
                        <w:sz w:val="18"/>
                      </w:rPr>
                    </w:pPr>
                    <w:r>
                      <w:rPr>
                        <w:rFonts w:ascii="Calibri"/>
                        <w:sz w:val="18"/>
                      </w:rPr>
                      <w:t>Date</w:t>
                    </w:r>
                    <w:r>
                      <w:rPr>
                        <w:rFonts w:ascii="Calibri"/>
                        <w:spacing w:val="-3"/>
                        <w:sz w:val="18"/>
                      </w:rPr>
                      <w:t xml:space="preserve"> </w:t>
                    </w:r>
                    <w:r>
                      <w:rPr>
                        <w:rFonts w:ascii="Calibri"/>
                        <w:sz w:val="18"/>
                      </w:rPr>
                      <w:t>financiare:</w:t>
                    </w:r>
                    <w:r>
                      <w:rPr>
                        <w:rFonts w:ascii="Calibri"/>
                        <w:spacing w:val="-1"/>
                        <w:sz w:val="18"/>
                      </w:rPr>
                      <w:t xml:space="preserve"> </w:t>
                    </w:r>
                    <w:r>
                      <w:rPr>
                        <w:rFonts w:ascii="Calibri"/>
                        <w:sz w:val="18"/>
                      </w:rPr>
                      <w:t>CIF</w:t>
                    </w:r>
                    <w:r>
                      <w:rPr>
                        <w:rFonts w:ascii="Calibri"/>
                        <w:spacing w:val="-3"/>
                        <w:sz w:val="18"/>
                      </w:rPr>
                      <w:t xml:space="preserve"> </w:t>
                    </w:r>
                    <w:r>
                      <w:rPr>
                        <w:rFonts w:ascii="Calibri"/>
                        <w:sz w:val="18"/>
                      </w:rPr>
                      <w:t>30972272;</w:t>
                    </w:r>
                    <w:r>
                      <w:rPr>
                        <w:rFonts w:ascii="Calibri"/>
                        <w:spacing w:val="-2"/>
                        <w:sz w:val="18"/>
                      </w:rPr>
                      <w:t xml:space="preserve"> </w:t>
                    </w:r>
                    <w:r>
                      <w:rPr>
                        <w:rFonts w:ascii="Calibri"/>
                        <w:sz w:val="18"/>
                      </w:rPr>
                      <w:t>Cod</w:t>
                    </w:r>
                    <w:r>
                      <w:rPr>
                        <w:rFonts w:ascii="Calibri"/>
                        <w:spacing w:val="-3"/>
                        <w:sz w:val="18"/>
                      </w:rPr>
                      <w:t xml:space="preserve"> </w:t>
                    </w:r>
                    <w:r>
                      <w:rPr>
                        <w:rFonts w:ascii="Calibri"/>
                        <w:sz w:val="18"/>
                      </w:rPr>
                      <w:t>IBAN:</w:t>
                    </w:r>
                    <w:r>
                      <w:rPr>
                        <w:rFonts w:ascii="Calibri"/>
                        <w:spacing w:val="-1"/>
                        <w:sz w:val="18"/>
                      </w:rPr>
                      <w:t xml:space="preserve"> </w:t>
                    </w:r>
                    <w:r>
                      <w:rPr>
                        <w:rFonts w:ascii="Calibri"/>
                        <w:sz w:val="18"/>
                      </w:rPr>
                      <w:t>RO88</w:t>
                    </w:r>
                    <w:r>
                      <w:rPr>
                        <w:rFonts w:ascii="Calibri"/>
                        <w:spacing w:val="-3"/>
                        <w:sz w:val="18"/>
                      </w:rPr>
                      <w:t xml:space="preserve"> </w:t>
                    </w:r>
                    <w:r>
                      <w:rPr>
                        <w:rFonts w:ascii="Calibri"/>
                        <w:sz w:val="18"/>
                      </w:rPr>
                      <w:t>BRDE</w:t>
                    </w:r>
                    <w:r>
                      <w:rPr>
                        <w:rFonts w:ascii="Calibri"/>
                        <w:spacing w:val="-1"/>
                        <w:sz w:val="18"/>
                      </w:rPr>
                      <w:t xml:space="preserve"> </w:t>
                    </w:r>
                    <w:r>
                      <w:rPr>
                        <w:rFonts w:ascii="Calibri"/>
                        <w:sz w:val="18"/>
                      </w:rPr>
                      <w:t>370S</w:t>
                    </w:r>
                    <w:r>
                      <w:rPr>
                        <w:rFonts w:ascii="Calibri"/>
                        <w:spacing w:val="-3"/>
                        <w:sz w:val="18"/>
                      </w:rPr>
                      <w:t xml:space="preserve"> </w:t>
                    </w:r>
                    <w:r>
                      <w:rPr>
                        <w:rFonts w:ascii="Calibri"/>
                        <w:sz w:val="18"/>
                      </w:rPr>
                      <w:t>V217</w:t>
                    </w:r>
                    <w:r>
                      <w:rPr>
                        <w:rFonts w:ascii="Calibri"/>
                        <w:spacing w:val="-2"/>
                        <w:sz w:val="18"/>
                      </w:rPr>
                      <w:t xml:space="preserve"> </w:t>
                    </w:r>
                    <w:r>
                      <w:rPr>
                        <w:rFonts w:ascii="Calibri"/>
                        <w:sz w:val="18"/>
                      </w:rPr>
                      <w:t>6654</w:t>
                    </w:r>
                    <w:r>
                      <w:rPr>
                        <w:rFonts w:ascii="Calibri"/>
                        <w:spacing w:val="-2"/>
                        <w:sz w:val="18"/>
                      </w:rPr>
                      <w:t xml:space="preserve"> </w:t>
                    </w:r>
                    <w:r>
                      <w:rPr>
                        <w:rFonts w:ascii="Calibri"/>
                        <w:spacing w:val="-4"/>
                        <w:sz w:val="18"/>
                      </w:rPr>
                      <w:t>3700</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A3DC2" w14:textId="064C2599" w:rsidR="005B4DD7" w:rsidRDefault="00197411">
    <w:pPr>
      <w:pStyle w:val="BodyText"/>
      <w:spacing w:line="14" w:lineRule="auto"/>
    </w:pPr>
    <w:r>
      <w:rPr>
        <w:noProof/>
      </w:rPr>
      <mc:AlternateContent>
        <mc:Choice Requires="wps">
          <w:drawing>
            <wp:anchor distT="0" distB="0" distL="114300" distR="114300" simplePos="0" relativeHeight="485614080" behindDoc="1" locked="0" layoutInCell="1" allowOverlap="1" wp14:anchorId="101EB218" wp14:editId="6C86B149">
              <wp:simplePos x="0" y="0"/>
              <wp:positionH relativeFrom="page">
                <wp:posOffset>6795135</wp:posOffset>
              </wp:positionH>
              <wp:positionV relativeFrom="page">
                <wp:posOffset>10259060</wp:posOffset>
              </wp:positionV>
              <wp:extent cx="232410" cy="165735"/>
              <wp:effectExtent l="0" t="0" r="0" b="0"/>
              <wp:wrapNone/>
              <wp:docPr id="10"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DAF26" w14:textId="77777777" w:rsidR="005B4DD7" w:rsidRDefault="0000000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21</w:t>
                          </w:r>
                          <w:r>
                            <w:rPr>
                              <w:rFonts w:ascii="Calibri"/>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1EB218" id="_x0000_t202" coordsize="21600,21600" o:spt="202" path="m,l,21600r21600,l21600,xe">
              <v:stroke joinstyle="miter"/>
              <v:path gradientshapeok="t" o:connecttype="rect"/>
            </v:shapetype>
            <v:shape id="docshape15" o:spid="_x0000_s1041" type="#_x0000_t202" style="position:absolute;margin-left:535.05pt;margin-top:807.8pt;width:18.3pt;height:13.05pt;z-index:-1770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" filled="f" stroked="f">
              <v:textbox inset="0,0,0,0">
                <w:txbxContent>
                  <w:p w14:paraId="18DDAF26" w14:textId="77777777" w:rsidR="005B4DD7" w:rsidRDefault="0000000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21</w:t>
                    </w:r>
                    <w:r>
                      <w:rPr>
                        <w:rFonts w:ascii="Calibri"/>
                        <w:spacing w:val="-5"/>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485614592" behindDoc="1" locked="0" layoutInCell="1" allowOverlap="1" wp14:anchorId="04A3039C" wp14:editId="68F25C92">
              <wp:simplePos x="0" y="0"/>
              <wp:positionH relativeFrom="page">
                <wp:posOffset>2052320</wp:posOffset>
              </wp:positionH>
              <wp:positionV relativeFrom="page">
                <wp:posOffset>10278745</wp:posOffset>
              </wp:positionV>
              <wp:extent cx="3764915" cy="278765"/>
              <wp:effectExtent l="0" t="0" r="0" b="0"/>
              <wp:wrapNone/>
              <wp:docPr id="8" name="docshape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4915"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C008E4" w14:textId="77777777" w:rsidR="005B4DD7" w:rsidRDefault="00000000">
                          <w:pPr>
                            <w:spacing w:line="203" w:lineRule="exact"/>
                            <w:ind w:left="17" w:right="17"/>
                            <w:jc w:val="center"/>
                            <w:rPr>
                              <w:rFonts w:ascii="Calibri"/>
                              <w:sz w:val="18"/>
                            </w:rPr>
                          </w:pPr>
                          <w:r>
                            <w:rPr>
                              <w:rFonts w:ascii="Calibri"/>
                              <w:sz w:val="18"/>
                            </w:rPr>
                            <w:t>Adresa:</w:t>
                          </w:r>
                          <w:r>
                            <w:rPr>
                              <w:rFonts w:ascii="Calibri"/>
                              <w:spacing w:val="-3"/>
                              <w:sz w:val="18"/>
                            </w:rPr>
                            <w:t xml:space="preserve"> </w:t>
                          </w:r>
                          <w:r>
                            <w:rPr>
                              <w:rFonts w:ascii="Calibri"/>
                              <w:sz w:val="18"/>
                            </w:rPr>
                            <w:t>Str.</w:t>
                          </w:r>
                          <w:r>
                            <w:rPr>
                              <w:rFonts w:ascii="Calibri"/>
                              <w:spacing w:val="-2"/>
                              <w:sz w:val="18"/>
                            </w:rPr>
                            <w:t xml:space="preserve"> </w:t>
                          </w:r>
                          <w:r>
                            <w:rPr>
                              <w:rFonts w:ascii="Calibri"/>
                              <w:sz w:val="18"/>
                            </w:rPr>
                            <w:t>Ovidiu,</w:t>
                          </w:r>
                          <w:r>
                            <w:rPr>
                              <w:rFonts w:ascii="Calibri"/>
                              <w:spacing w:val="-2"/>
                              <w:sz w:val="18"/>
                            </w:rPr>
                            <w:t xml:space="preserve"> </w:t>
                          </w:r>
                          <w:r>
                            <w:rPr>
                              <w:rFonts w:ascii="Calibri"/>
                              <w:sz w:val="18"/>
                            </w:rPr>
                            <w:t>nr.</w:t>
                          </w:r>
                          <w:r>
                            <w:rPr>
                              <w:rFonts w:ascii="Calibri"/>
                              <w:spacing w:val="-2"/>
                              <w:sz w:val="18"/>
                            </w:rPr>
                            <w:t xml:space="preserve"> </w:t>
                          </w:r>
                          <w:r>
                            <w:rPr>
                              <w:rFonts w:ascii="Calibri"/>
                              <w:sz w:val="18"/>
                            </w:rPr>
                            <w:t>152,</w:t>
                          </w:r>
                          <w:r>
                            <w:rPr>
                              <w:rFonts w:ascii="Calibri"/>
                              <w:spacing w:val="-2"/>
                              <w:sz w:val="18"/>
                            </w:rPr>
                            <w:t xml:space="preserve"> </w:t>
                          </w:r>
                          <w:r>
                            <w:rPr>
                              <w:rFonts w:ascii="Calibri"/>
                              <w:sz w:val="18"/>
                            </w:rPr>
                            <w:t>Sat</w:t>
                          </w:r>
                          <w:r>
                            <w:rPr>
                              <w:rFonts w:ascii="Calibri"/>
                              <w:spacing w:val="-1"/>
                              <w:sz w:val="18"/>
                            </w:rPr>
                            <w:t xml:space="preserve"> </w:t>
                          </w:r>
                          <w:r>
                            <w:rPr>
                              <w:rFonts w:ascii="Calibri"/>
                              <w:sz w:val="18"/>
                            </w:rPr>
                            <w:t>Malcoci,</w:t>
                          </w:r>
                          <w:r>
                            <w:rPr>
                              <w:rFonts w:ascii="Calibri"/>
                              <w:spacing w:val="-2"/>
                              <w:sz w:val="18"/>
                            </w:rPr>
                            <w:t xml:space="preserve"> </w:t>
                          </w:r>
                          <w:r>
                            <w:rPr>
                              <w:rFonts w:ascii="Calibri"/>
                              <w:sz w:val="18"/>
                            </w:rPr>
                            <w:t>Comuna</w:t>
                          </w:r>
                          <w:r>
                            <w:rPr>
                              <w:rFonts w:ascii="Calibri"/>
                              <w:spacing w:val="-2"/>
                              <w:sz w:val="18"/>
                            </w:rPr>
                            <w:t xml:space="preserve"> </w:t>
                          </w:r>
                          <w:r>
                            <w:rPr>
                              <w:rFonts w:ascii="Calibri"/>
                              <w:sz w:val="18"/>
                            </w:rPr>
                            <w:t>Nufaru,</w:t>
                          </w:r>
                          <w:r>
                            <w:rPr>
                              <w:rFonts w:ascii="Calibri"/>
                              <w:spacing w:val="-2"/>
                              <w:sz w:val="18"/>
                            </w:rPr>
                            <w:t xml:space="preserve"> </w:t>
                          </w:r>
                          <w:r>
                            <w:rPr>
                              <w:rFonts w:ascii="Calibri"/>
                              <w:sz w:val="18"/>
                            </w:rPr>
                            <w:t>Jud.</w:t>
                          </w:r>
                          <w:r>
                            <w:rPr>
                              <w:rFonts w:ascii="Calibri"/>
                              <w:spacing w:val="-2"/>
                              <w:sz w:val="18"/>
                            </w:rPr>
                            <w:t xml:space="preserve"> </w:t>
                          </w:r>
                          <w:r>
                            <w:rPr>
                              <w:rFonts w:ascii="Calibri"/>
                              <w:sz w:val="18"/>
                            </w:rPr>
                            <w:t>Tulcea,</w:t>
                          </w:r>
                          <w:r>
                            <w:rPr>
                              <w:rFonts w:ascii="Calibri"/>
                              <w:spacing w:val="-2"/>
                              <w:sz w:val="18"/>
                            </w:rPr>
                            <w:t xml:space="preserve"> </w:t>
                          </w:r>
                          <w:r>
                            <w:rPr>
                              <w:rFonts w:ascii="Calibri"/>
                              <w:sz w:val="18"/>
                            </w:rPr>
                            <w:t>CP</w:t>
                          </w:r>
                          <w:r>
                            <w:rPr>
                              <w:rFonts w:ascii="Calibri"/>
                              <w:spacing w:val="-2"/>
                              <w:sz w:val="18"/>
                            </w:rPr>
                            <w:t xml:space="preserve"> 827172</w:t>
                          </w:r>
                        </w:p>
                        <w:p w14:paraId="1221F91C" w14:textId="77777777" w:rsidR="005B4DD7" w:rsidRDefault="00000000">
                          <w:pPr>
                            <w:spacing w:line="219" w:lineRule="exact"/>
                            <w:ind w:left="17" w:right="84"/>
                            <w:jc w:val="center"/>
                            <w:rPr>
                              <w:rFonts w:ascii="Calibri"/>
                              <w:sz w:val="18"/>
                            </w:rPr>
                          </w:pPr>
                          <w:r>
                            <w:rPr>
                              <w:rFonts w:ascii="Calibri"/>
                              <w:sz w:val="18"/>
                            </w:rPr>
                            <w:t>Date</w:t>
                          </w:r>
                          <w:r>
                            <w:rPr>
                              <w:rFonts w:ascii="Calibri"/>
                              <w:spacing w:val="-3"/>
                              <w:sz w:val="18"/>
                            </w:rPr>
                            <w:t xml:space="preserve"> </w:t>
                          </w:r>
                          <w:r>
                            <w:rPr>
                              <w:rFonts w:ascii="Calibri"/>
                              <w:sz w:val="18"/>
                            </w:rPr>
                            <w:t>financiare:</w:t>
                          </w:r>
                          <w:r>
                            <w:rPr>
                              <w:rFonts w:ascii="Calibri"/>
                              <w:spacing w:val="-1"/>
                              <w:sz w:val="18"/>
                            </w:rPr>
                            <w:t xml:space="preserve"> </w:t>
                          </w:r>
                          <w:r>
                            <w:rPr>
                              <w:rFonts w:ascii="Calibri"/>
                              <w:sz w:val="18"/>
                            </w:rPr>
                            <w:t>CIF</w:t>
                          </w:r>
                          <w:r>
                            <w:rPr>
                              <w:rFonts w:ascii="Calibri"/>
                              <w:spacing w:val="-3"/>
                              <w:sz w:val="18"/>
                            </w:rPr>
                            <w:t xml:space="preserve"> </w:t>
                          </w:r>
                          <w:r>
                            <w:rPr>
                              <w:rFonts w:ascii="Calibri"/>
                              <w:sz w:val="18"/>
                            </w:rPr>
                            <w:t>30972272;</w:t>
                          </w:r>
                          <w:r>
                            <w:rPr>
                              <w:rFonts w:ascii="Calibri"/>
                              <w:spacing w:val="-2"/>
                              <w:sz w:val="18"/>
                            </w:rPr>
                            <w:t xml:space="preserve"> </w:t>
                          </w:r>
                          <w:r>
                            <w:rPr>
                              <w:rFonts w:ascii="Calibri"/>
                              <w:sz w:val="18"/>
                            </w:rPr>
                            <w:t>Cod</w:t>
                          </w:r>
                          <w:r>
                            <w:rPr>
                              <w:rFonts w:ascii="Calibri"/>
                              <w:spacing w:val="-3"/>
                              <w:sz w:val="18"/>
                            </w:rPr>
                            <w:t xml:space="preserve"> </w:t>
                          </w:r>
                          <w:r>
                            <w:rPr>
                              <w:rFonts w:ascii="Calibri"/>
                              <w:sz w:val="18"/>
                            </w:rPr>
                            <w:t>IBAN:</w:t>
                          </w:r>
                          <w:r>
                            <w:rPr>
                              <w:rFonts w:ascii="Calibri"/>
                              <w:spacing w:val="-1"/>
                              <w:sz w:val="18"/>
                            </w:rPr>
                            <w:t xml:space="preserve"> </w:t>
                          </w:r>
                          <w:r>
                            <w:rPr>
                              <w:rFonts w:ascii="Calibri"/>
                              <w:sz w:val="18"/>
                            </w:rPr>
                            <w:t>RO88</w:t>
                          </w:r>
                          <w:r>
                            <w:rPr>
                              <w:rFonts w:ascii="Calibri"/>
                              <w:spacing w:val="-3"/>
                              <w:sz w:val="18"/>
                            </w:rPr>
                            <w:t xml:space="preserve"> </w:t>
                          </w:r>
                          <w:r>
                            <w:rPr>
                              <w:rFonts w:ascii="Calibri"/>
                              <w:sz w:val="18"/>
                            </w:rPr>
                            <w:t>BRDE</w:t>
                          </w:r>
                          <w:r>
                            <w:rPr>
                              <w:rFonts w:ascii="Calibri"/>
                              <w:spacing w:val="-1"/>
                              <w:sz w:val="18"/>
                            </w:rPr>
                            <w:t xml:space="preserve"> </w:t>
                          </w:r>
                          <w:r>
                            <w:rPr>
                              <w:rFonts w:ascii="Calibri"/>
                              <w:sz w:val="18"/>
                            </w:rPr>
                            <w:t>370S</w:t>
                          </w:r>
                          <w:r>
                            <w:rPr>
                              <w:rFonts w:ascii="Calibri"/>
                              <w:spacing w:val="-3"/>
                              <w:sz w:val="18"/>
                            </w:rPr>
                            <w:t xml:space="preserve"> </w:t>
                          </w:r>
                          <w:r>
                            <w:rPr>
                              <w:rFonts w:ascii="Calibri"/>
                              <w:sz w:val="18"/>
                            </w:rPr>
                            <w:t>V217</w:t>
                          </w:r>
                          <w:r>
                            <w:rPr>
                              <w:rFonts w:ascii="Calibri"/>
                              <w:spacing w:val="-2"/>
                              <w:sz w:val="18"/>
                            </w:rPr>
                            <w:t xml:space="preserve"> </w:t>
                          </w:r>
                          <w:r>
                            <w:rPr>
                              <w:rFonts w:ascii="Calibri"/>
                              <w:sz w:val="18"/>
                            </w:rPr>
                            <w:t>6654</w:t>
                          </w:r>
                          <w:r>
                            <w:rPr>
                              <w:rFonts w:ascii="Calibri"/>
                              <w:spacing w:val="-2"/>
                              <w:sz w:val="18"/>
                            </w:rPr>
                            <w:t xml:space="preserve"> </w:t>
                          </w:r>
                          <w:r>
                            <w:rPr>
                              <w:rFonts w:ascii="Calibri"/>
                              <w:spacing w:val="-4"/>
                              <w:sz w:val="18"/>
                            </w:rPr>
                            <w:t>3700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3039C" id="docshape16" o:spid="_x0000_s1042" type="#_x0000_t202" style="position:absolute;margin-left:161.6pt;margin-top:809.35pt;width:296.45pt;height:21.95pt;z-index:-17701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" filled="f" stroked="f">
              <v:textbox inset="0,0,0,0">
                <w:txbxContent>
                  <w:p w14:paraId="70C008E4" w14:textId="77777777" w:rsidR="005B4DD7" w:rsidRDefault="00000000">
                    <w:pPr>
                      <w:spacing w:line="203" w:lineRule="exact"/>
                      <w:ind w:left="17" w:right="17"/>
                      <w:jc w:val="center"/>
                      <w:rPr>
                        <w:rFonts w:ascii="Calibri"/>
                        <w:sz w:val="18"/>
                      </w:rPr>
                    </w:pPr>
                    <w:r>
                      <w:rPr>
                        <w:rFonts w:ascii="Calibri"/>
                        <w:sz w:val="18"/>
                      </w:rPr>
                      <w:t>Adresa:</w:t>
                    </w:r>
                    <w:r>
                      <w:rPr>
                        <w:rFonts w:ascii="Calibri"/>
                        <w:spacing w:val="-3"/>
                        <w:sz w:val="18"/>
                      </w:rPr>
                      <w:t xml:space="preserve"> </w:t>
                    </w:r>
                    <w:r>
                      <w:rPr>
                        <w:rFonts w:ascii="Calibri"/>
                        <w:sz w:val="18"/>
                      </w:rPr>
                      <w:t>Str.</w:t>
                    </w:r>
                    <w:r>
                      <w:rPr>
                        <w:rFonts w:ascii="Calibri"/>
                        <w:spacing w:val="-2"/>
                        <w:sz w:val="18"/>
                      </w:rPr>
                      <w:t xml:space="preserve"> </w:t>
                    </w:r>
                    <w:r>
                      <w:rPr>
                        <w:rFonts w:ascii="Calibri"/>
                        <w:sz w:val="18"/>
                      </w:rPr>
                      <w:t>Ovidiu,</w:t>
                    </w:r>
                    <w:r>
                      <w:rPr>
                        <w:rFonts w:ascii="Calibri"/>
                        <w:spacing w:val="-2"/>
                        <w:sz w:val="18"/>
                      </w:rPr>
                      <w:t xml:space="preserve"> </w:t>
                    </w:r>
                    <w:r>
                      <w:rPr>
                        <w:rFonts w:ascii="Calibri"/>
                        <w:sz w:val="18"/>
                      </w:rPr>
                      <w:t>nr.</w:t>
                    </w:r>
                    <w:r>
                      <w:rPr>
                        <w:rFonts w:ascii="Calibri"/>
                        <w:spacing w:val="-2"/>
                        <w:sz w:val="18"/>
                      </w:rPr>
                      <w:t xml:space="preserve"> </w:t>
                    </w:r>
                    <w:r>
                      <w:rPr>
                        <w:rFonts w:ascii="Calibri"/>
                        <w:sz w:val="18"/>
                      </w:rPr>
                      <w:t>152,</w:t>
                    </w:r>
                    <w:r>
                      <w:rPr>
                        <w:rFonts w:ascii="Calibri"/>
                        <w:spacing w:val="-2"/>
                        <w:sz w:val="18"/>
                      </w:rPr>
                      <w:t xml:space="preserve"> </w:t>
                    </w:r>
                    <w:r>
                      <w:rPr>
                        <w:rFonts w:ascii="Calibri"/>
                        <w:sz w:val="18"/>
                      </w:rPr>
                      <w:t>Sat</w:t>
                    </w:r>
                    <w:r>
                      <w:rPr>
                        <w:rFonts w:ascii="Calibri"/>
                        <w:spacing w:val="-1"/>
                        <w:sz w:val="18"/>
                      </w:rPr>
                      <w:t xml:space="preserve"> </w:t>
                    </w:r>
                    <w:r>
                      <w:rPr>
                        <w:rFonts w:ascii="Calibri"/>
                        <w:sz w:val="18"/>
                      </w:rPr>
                      <w:t>Malcoci,</w:t>
                    </w:r>
                    <w:r>
                      <w:rPr>
                        <w:rFonts w:ascii="Calibri"/>
                        <w:spacing w:val="-2"/>
                        <w:sz w:val="18"/>
                      </w:rPr>
                      <w:t xml:space="preserve"> </w:t>
                    </w:r>
                    <w:r>
                      <w:rPr>
                        <w:rFonts w:ascii="Calibri"/>
                        <w:sz w:val="18"/>
                      </w:rPr>
                      <w:t>Comuna</w:t>
                    </w:r>
                    <w:r>
                      <w:rPr>
                        <w:rFonts w:ascii="Calibri"/>
                        <w:spacing w:val="-2"/>
                        <w:sz w:val="18"/>
                      </w:rPr>
                      <w:t xml:space="preserve"> </w:t>
                    </w:r>
                    <w:r>
                      <w:rPr>
                        <w:rFonts w:ascii="Calibri"/>
                        <w:sz w:val="18"/>
                      </w:rPr>
                      <w:t>Nufaru,</w:t>
                    </w:r>
                    <w:r>
                      <w:rPr>
                        <w:rFonts w:ascii="Calibri"/>
                        <w:spacing w:val="-2"/>
                        <w:sz w:val="18"/>
                      </w:rPr>
                      <w:t xml:space="preserve"> </w:t>
                    </w:r>
                    <w:r>
                      <w:rPr>
                        <w:rFonts w:ascii="Calibri"/>
                        <w:sz w:val="18"/>
                      </w:rPr>
                      <w:t>Jud.</w:t>
                    </w:r>
                    <w:r>
                      <w:rPr>
                        <w:rFonts w:ascii="Calibri"/>
                        <w:spacing w:val="-2"/>
                        <w:sz w:val="18"/>
                      </w:rPr>
                      <w:t xml:space="preserve"> </w:t>
                    </w:r>
                    <w:r>
                      <w:rPr>
                        <w:rFonts w:ascii="Calibri"/>
                        <w:sz w:val="18"/>
                      </w:rPr>
                      <w:t>Tulcea,</w:t>
                    </w:r>
                    <w:r>
                      <w:rPr>
                        <w:rFonts w:ascii="Calibri"/>
                        <w:spacing w:val="-2"/>
                        <w:sz w:val="18"/>
                      </w:rPr>
                      <w:t xml:space="preserve"> </w:t>
                    </w:r>
                    <w:r>
                      <w:rPr>
                        <w:rFonts w:ascii="Calibri"/>
                        <w:sz w:val="18"/>
                      </w:rPr>
                      <w:t>CP</w:t>
                    </w:r>
                    <w:r>
                      <w:rPr>
                        <w:rFonts w:ascii="Calibri"/>
                        <w:spacing w:val="-2"/>
                        <w:sz w:val="18"/>
                      </w:rPr>
                      <w:t xml:space="preserve"> 827172</w:t>
                    </w:r>
                  </w:p>
                  <w:p w14:paraId="1221F91C" w14:textId="77777777" w:rsidR="005B4DD7" w:rsidRDefault="00000000">
                    <w:pPr>
                      <w:spacing w:line="219" w:lineRule="exact"/>
                      <w:ind w:left="17" w:right="84"/>
                      <w:jc w:val="center"/>
                      <w:rPr>
                        <w:rFonts w:ascii="Calibri"/>
                        <w:sz w:val="18"/>
                      </w:rPr>
                    </w:pPr>
                    <w:r>
                      <w:rPr>
                        <w:rFonts w:ascii="Calibri"/>
                        <w:sz w:val="18"/>
                      </w:rPr>
                      <w:t>Date</w:t>
                    </w:r>
                    <w:r>
                      <w:rPr>
                        <w:rFonts w:ascii="Calibri"/>
                        <w:spacing w:val="-3"/>
                        <w:sz w:val="18"/>
                      </w:rPr>
                      <w:t xml:space="preserve"> </w:t>
                    </w:r>
                    <w:r>
                      <w:rPr>
                        <w:rFonts w:ascii="Calibri"/>
                        <w:sz w:val="18"/>
                      </w:rPr>
                      <w:t>financiare:</w:t>
                    </w:r>
                    <w:r>
                      <w:rPr>
                        <w:rFonts w:ascii="Calibri"/>
                        <w:spacing w:val="-1"/>
                        <w:sz w:val="18"/>
                      </w:rPr>
                      <w:t xml:space="preserve"> </w:t>
                    </w:r>
                    <w:r>
                      <w:rPr>
                        <w:rFonts w:ascii="Calibri"/>
                        <w:sz w:val="18"/>
                      </w:rPr>
                      <w:t>CIF</w:t>
                    </w:r>
                    <w:r>
                      <w:rPr>
                        <w:rFonts w:ascii="Calibri"/>
                        <w:spacing w:val="-3"/>
                        <w:sz w:val="18"/>
                      </w:rPr>
                      <w:t xml:space="preserve"> </w:t>
                    </w:r>
                    <w:r>
                      <w:rPr>
                        <w:rFonts w:ascii="Calibri"/>
                        <w:sz w:val="18"/>
                      </w:rPr>
                      <w:t>30972272;</w:t>
                    </w:r>
                    <w:r>
                      <w:rPr>
                        <w:rFonts w:ascii="Calibri"/>
                        <w:spacing w:val="-2"/>
                        <w:sz w:val="18"/>
                      </w:rPr>
                      <w:t xml:space="preserve"> </w:t>
                    </w:r>
                    <w:r>
                      <w:rPr>
                        <w:rFonts w:ascii="Calibri"/>
                        <w:sz w:val="18"/>
                      </w:rPr>
                      <w:t>Cod</w:t>
                    </w:r>
                    <w:r>
                      <w:rPr>
                        <w:rFonts w:ascii="Calibri"/>
                        <w:spacing w:val="-3"/>
                        <w:sz w:val="18"/>
                      </w:rPr>
                      <w:t xml:space="preserve"> </w:t>
                    </w:r>
                    <w:r>
                      <w:rPr>
                        <w:rFonts w:ascii="Calibri"/>
                        <w:sz w:val="18"/>
                      </w:rPr>
                      <w:t>IBAN:</w:t>
                    </w:r>
                    <w:r>
                      <w:rPr>
                        <w:rFonts w:ascii="Calibri"/>
                        <w:spacing w:val="-1"/>
                        <w:sz w:val="18"/>
                      </w:rPr>
                      <w:t xml:space="preserve"> </w:t>
                    </w:r>
                    <w:r>
                      <w:rPr>
                        <w:rFonts w:ascii="Calibri"/>
                        <w:sz w:val="18"/>
                      </w:rPr>
                      <w:t>RO88</w:t>
                    </w:r>
                    <w:r>
                      <w:rPr>
                        <w:rFonts w:ascii="Calibri"/>
                        <w:spacing w:val="-3"/>
                        <w:sz w:val="18"/>
                      </w:rPr>
                      <w:t xml:space="preserve"> </w:t>
                    </w:r>
                    <w:r>
                      <w:rPr>
                        <w:rFonts w:ascii="Calibri"/>
                        <w:sz w:val="18"/>
                      </w:rPr>
                      <w:t>BRDE</w:t>
                    </w:r>
                    <w:r>
                      <w:rPr>
                        <w:rFonts w:ascii="Calibri"/>
                        <w:spacing w:val="-1"/>
                        <w:sz w:val="18"/>
                      </w:rPr>
                      <w:t xml:space="preserve"> </w:t>
                    </w:r>
                    <w:r>
                      <w:rPr>
                        <w:rFonts w:ascii="Calibri"/>
                        <w:sz w:val="18"/>
                      </w:rPr>
                      <w:t>370S</w:t>
                    </w:r>
                    <w:r>
                      <w:rPr>
                        <w:rFonts w:ascii="Calibri"/>
                        <w:spacing w:val="-3"/>
                        <w:sz w:val="18"/>
                      </w:rPr>
                      <w:t xml:space="preserve"> </w:t>
                    </w:r>
                    <w:r>
                      <w:rPr>
                        <w:rFonts w:ascii="Calibri"/>
                        <w:sz w:val="18"/>
                      </w:rPr>
                      <w:t>V217</w:t>
                    </w:r>
                    <w:r>
                      <w:rPr>
                        <w:rFonts w:ascii="Calibri"/>
                        <w:spacing w:val="-2"/>
                        <w:sz w:val="18"/>
                      </w:rPr>
                      <w:t xml:space="preserve"> </w:t>
                    </w:r>
                    <w:r>
                      <w:rPr>
                        <w:rFonts w:ascii="Calibri"/>
                        <w:sz w:val="18"/>
                      </w:rPr>
                      <w:t>6654</w:t>
                    </w:r>
                    <w:r>
                      <w:rPr>
                        <w:rFonts w:ascii="Calibri"/>
                        <w:spacing w:val="-2"/>
                        <w:sz w:val="18"/>
                      </w:rPr>
                      <w:t xml:space="preserve"> </w:t>
                    </w:r>
                    <w:r>
                      <w:rPr>
                        <w:rFonts w:ascii="Calibri"/>
                        <w:spacing w:val="-4"/>
                        <w:sz w:val="18"/>
                      </w:rPr>
                      <w:t>3700</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909B9" w14:textId="7BE04CC9" w:rsidR="005B4DD7" w:rsidRDefault="00197411">
    <w:pPr>
      <w:pStyle w:val="BodyText"/>
      <w:spacing w:line="14" w:lineRule="auto"/>
    </w:pPr>
    <w:r>
      <w:rPr>
        <w:noProof/>
      </w:rPr>
      <mc:AlternateContent>
        <mc:Choice Requires="wps">
          <w:drawing>
            <wp:anchor distT="0" distB="0" distL="114300" distR="114300" simplePos="0" relativeHeight="485616128" behindDoc="1" locked="0" layoutInCell="1" allowOverlap="1" wp14:anchorId="2C240292" wp14:editId="6A69E76E">
              <wp:simplePos x="0" y="0"/>
              <wp:positionH relativeFrom="page">
                <wp:posOffset>6795135</wp:posOffset>
              </wp:positionH>
              <wp:positionV relativeFrom="page">
                <wp:posOffset>10259060</wp:posOffset>
              </wp:positionV>
              <wp:extent cx="232410" cy="165735"/>
              <wp:effectExtent l="0" t="0" r="0" b="0"/>
              <wp:wrapNone/>
              <wp:docPr id="4" name="docshape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BDD27" w14:textId="77777777" w:rsidR="005B4DD7" w:rsidRDefault="0000000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22</w:t>
                          </w:r>
                          <w:r>
                            <w:rPr>
                              <w:rFonts w:ascii="Calibri"/>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240292" id="_x0000_t202" coordsize="21600,21600" o:spt="202" path="m,l,21600r21600,l21600,xe">
              <v:stroke joinstyle="miter"/>
              <v:path gradientshapeok="t" o:connecttype="rect"/>
            </v:shapetype>
            <v:shape id="docshape18" o:spid="_x0000_s1044" type="#_x0000_t202" style="position:absolute;margin-left:535.05pt;margin-top:807.8pt;width:18.3pt;height:13.05pt;z-index:-1770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" filled="f" stroked="f">
              <v:textbox inset="0,0,0,0">
                <w:txbxContent>
                  <w:p w14:paraId="50BBDD27" w14:textId="77777777" w:rsidR="005B4DD7" w:rsidRDefault="0000000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22</w:t>
                    </w:r>
                    <w:r>
                      <w:rPr>
                        <w:rFonts w:ascii="Calibri"/>
                        <w:spacing w:val="-5"/>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485616640" behindDoc="1" locked="0" layoutInCell="1" allowOverlap="1" wp14:anchorId="7C83618B" wp14:editId="6ABFA61D">
              <wp:simplePos x="0" y="0"/>
              <wp:positionH relativeFrom="page">
                <wp:posOffset>2052320</wp:posOffset>
              </wp:positionH>
              <wp:positionV relativeFrom="page">
                <wp:posOffset>10278745</wp:posOffset>
              </wp:positionV>
              <wp:extent cx="3764915" cy="278765"/>
              <wp:effectExtent l="0" t="0" r="0" b="0"/>
              <wp:wrapNone/>
              <wp:docPr id="2" name="docshape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4915"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03DD3" w14:textId="77777777" w:rsidR="005B4DD7" w:rsidRDefault="00000000">
                          <w:pPr>
                            <w:spacing w:line="203" w:lineRule="exact"/>
                            <w:ind w:left="17" w:right="17"/>
                            <w:jc w:val="center"/>
                            <w:rPr>
                              <w:rFonts w:ascii="Calibri"/>
                              <w:sz w:val="18"/>
                            </w:rPr>
                          </w:pPr>
                          <w:r>
                            <w:rPr>
                              <w:rFonts w:ascii="Calibri"/>
                              <w:sz w:val="18"/>
                            </w:rPr>
                            <w:t>Adresa:</w:t>
                          </w:r>
                          <w:r>
                            <w:rPr>
                              <w:rFonts w:ascii="Calibri"/>
                              <w:spacing w:val="-3"/>
                              <w:sz w:val="18"/>
                            </w:rPr>
                            <w:t xml:space="preserve"> </w:t>
                          </w:r>
                          <w:r>
                            <w:rPr>
                              <w:rFonts w:ascii="Calibri"/>
                              <w:sz w:val="18"/>
                            </w:rPr>
                            <w:t>Str.</w:t>
                          </w:r>
                          <w:r>
                            <w:rPr>
                              <w:rFonts w:ascii="Calibri"/>
                              <w:spacing w:val="-2"/>
                              <w:sz w:val="18"/>
                            </w:rPr>
                            <w:t xml:space="preserve"> </w:t>
                          </w:r>
                          <w:r>
                            <w:rPr>
                              <w:rFonts w:ascii="Calibri"/>
                              <w:sz w:val="18"/>
                            </w:rPr>
                            <w:t>Ovidiu,</w:t>
                          </w:r>
                          <w:r>
                            <w:rPr>
                              <w:rFonts w:ascii="Calibri"/>
                              <w:spacing w:val="-2"/>
                              <w:sz w:val="18"/>
                            </w:rPr>
                            <w:t xml:space="preserve"> </w:t>
                          </w:r>
                          <w:r>
                            <w:rPr>
                              <w:rFonts w:ascii="Calibri"/>
                              <w:sz w:val="18"/>
                            </w:rPr>
                            <w:t>nr.</w:t>
                          </w:r>
                          <w:r>
                            <w:rPr>
                              <w:rFonts w:ascii="Calibri"/>
                              <w:spacing w:val="-2"/>
                              <w:sz w:val="18"/>
                            </w:rPr>
                            <w:t xml:space="preserve"> </w:t>
                          </w:r>
                          <w:r>
                            <w:rPr>
                              <w:rFonts w:ascii="Calibri"/>
                              <w:sz w:val="18"/>
                            </w:rPr>
                            <w:t>152,</w:t>
                          </w:r>
                          <w:r>
                            <w:rPr>
                              <w:rFonts w:ascii="Calibri"/>
                              <w:spacing w:val="-2"/>
                              <w:sz w:val="18"/>
                            </w:rPr>
                            <w:t xml:space="preserve"> </w:t>
                          </w:r>
                          <w:r>
                            <w:rPr>
                              <w:rFonts w:ascii="Calibri"/>
                              <w:sz w:val="18"/>
                            </w:rPr>
                            <w:t>Sat</w:t>
                          </w:r>
                          <w:r>
                            <w:rPr>
                              <w:rFonts w:ascii="Calibri"/>
                              <w:spacing w:val="-1"/>
                              <w:sz w:val="18"/>
                            </w:rPr>
                            <w:t xml:space="preserve"> </w:t>
                          </w:r>
                          <w:r>
                            <w:rPr>
                              <w:rFonts w:ascii="Calibri"/>
                              <w:sz w:val="18"/>
                            </w:rPr>
                            <w:t>Malcoci,</w:t>
                          </w:r>
                          <w:r>
                            <w:rPr>
                              <w:rFonts w:ascii="Calibri"/>
                              <w:spacing w:val="-2"/>
                              <w:sz w:val="18"/>
                            </w:rPr>
                            <w:t xml:space="preserve"> </w:t>
                          </w:r>
                          <w:r>
                            <w:rPr>
                              <w:rFonts w:ascii="Calibri"/>
                              <w:sz w:val="18"/>
                            </w:rPr>
                            <w:t>Comuna</w:t>
                          </w:r>
                          <w:r>
                            <w:rPr>
                              <w:rFonts w:ascii="Calibri"/>
                              <w:spacing w:val="-2"/>
                              <w:sz w:val="18"/>
                            </w:rPr>
                            <w:t xml:space="preserve"> </w:t>
                          </w:r>
                          <w:r>
                            <w:rPr>
                              <w:rFonts w:ascii="Calibri"/>
                              <w:sz w:val="18"/>
                            </w:rPr>
                            <w:t>Nufaru,</w:t>
                          </w:r>
                          <w:r>
                            <w:rPr>
                              <w:rFonts w:ascii="Calibri"/>
                              <w:spacing w:val="-2"/>
                              <w:sz w:val="18"/>
                            </w:rPr>
                            <w:t xml:space="preserve"> </w:t>
                          </w:r>
                          <w:r>
                            <w:rPr>
                              <w:rFonts w:ascii="Calibri"/>
                              <w:sz w:val="18"/>
                            </w:rPr>
                            <w:t>Jud.</w:t>
                          </w:r>
                          <w:r>
                            <w:rPr>
                              <w:rFonts w:ascii="Calibri"/>
                              <w:spacing w:val="-2"/>
                              <w:sz w:val="18"/>
                            </w:rPr>
                            <w:t xml:space="preserve"> </w:t>
                          </w:r>
                          <w:r>
                            <w:rPr>
                              <w:rFonts w:ascii="Calibri"/>
                              <w:sz w:val="18"/>
                            </w:rPr>
                            <w:t>Tulcea,</w:t>
                          </w:r>
                          <w:r>
                            <w:rPr>
                              <w:rFonts w:ascii="Calibri"/>
                              <w:spacing w:val="-2"/>
                              <w:sz w:val="18"/>
                            </w:rPr>
                            <w:t xml:space="preserve"> </w:t>
                          </w:r>
                          <w:r>
                            <w:rPr>
                              <w:rFonts w:ascii="Calibri"/>
                              <w:sz w:val="18"/>
                            </w:rPr>
                            <w:t>CP</w:t>
                          </w:r>
                          <w:r>
                            <w:rPr>
                              <w:rFonts w:ascii="Calibri"/>
                              <w:spacing w:val="-2"/>
                              <w:sz w:val="18"/>
                            </w:rPr>
                            <w:t xml:space="preserve"> 827172</w:t>
                          </w:r>
                        </w:p>
                        <w:p w14:paraId="08D09355" w14:textId="77777777" w:rsidR="005B4DD7" w:rsidRDefault="00000000">
                          <w:pPr>
                            <w:spacing w:line="219" w:lineRule="exact"/>
                            <w:ind w:left="17" w:right="84"/>
                            <w:jc w:val="center"/>
                            <w:rPr>
                              <w:rFonts w:ascii="Calibri"/>
                              <w:sz w:val="18"/>
                            </w:rPr>
                          </w:pPr>
                          <w:r>
                            <w:rPr>
                              <w:rFonts w:ascii="Calibri"/>
                              <w:sz w:val="18"/>
                            </w:rPr>
                            <w:t>Date</w:t>
                          </w:r>
                          <w:r>
                            <w:rPr>
                              <w:rFonts w:ascii="Calibri"/>
                              <w:spacing w:val="-3"/>
                              <w:sz w:val="18"/>
                            </w:rPr>
                            <w:t xml:space="preserve"> </w:t>
                          </w:r>
                          <w:r>
                            <w:rPr>
                              <w:rFonts w:ascii="Calibri"/>
                              <w:sz w:val="18"/>
                            </w:rPr>
                            <w:t>financiare:</w:t>
                          </w:r>
                          <w:r>
                            <w:rPr>
                              <w:rFonts w:ascii="Calibri"/>
                              <w:spacing w:val="-1"/>
                              <w:sz w:val="18"/>
                            </w:rPr>
                            <w:t xml:space="preserve"> </w:t>
                          </w:r>
                          <w:r>
                            <w:rPr>
                              <w:rFonts w:ascii="Calibri"/>
                              <w:sz w:val="18"/>
                            </w:rPr>
                            <w:t>CIF</w:t>
                          </w:r>
                          <w:r>
                            <w:rPr>
                              <w:rFonts w:ascii="Calibri"/>
                              <w:spacing w:val="-3"/>
                              <w:sz w:val="18"/>
                            </w:rPr>
                            <w:t xml:space="preserve"> </w:t>
                          </w:r>
                          <w:r>
                            <w:rPr>
                              <w:rFonts w:ascii="Calibri"/>
                              <w:sz w:val="18"/>
                            </w:rPr>
                            <w:t>30972272;</w:t>
                          </w:r>
                          <w:r>
                            <w:rPr>
                              <w:rFonts w:ascii="Calibri"/>
                              <w:spacing w:val="-2"/>
                              <w:sz w:val="18"/>
                            </w:rPr>
                            <w:t xml:space="preserve"> </w:t>
                          </w:r>
                          <w:r>
                            <w:rPr>
                              <w:rFonts w:ascii="Calibri"/>
                              <w:sz w:val="18"/>
                            </w:rPr>
                            <w:t>Cod</w:t>
                          </w:r>
                          <w:r>
                            <w:rPr>
                              <w:rFonts w:ascii="Calibri"/>
                              <w:spacing w:val="-3"/>
                              <w:sz w:val="18"/>
                            </w:rPr>
                            <w:t xml:space="preserve"> </w:t>
                          </w:r>
                          <w:r>
                            <w:rPr>
                              <w:rFonts w:ascii="Calibri"/>
                              <w:sz w:val="18"/>
                            </w:rPr>
                            <w:t>IBAN:</w:t>
                          </w:r>
                          <w:r>
                            <w:rPr>
                              <w:rFonts w:ascii="Calibri"/>
                              <w:spacing w:val="-1"/>
                              <w:sz w:val="18"/>
                            </w:rPr>
                            <w:t xml:space="preserve"> </w:t>
                          </w:r>
                          <w:r>
                            <w:rPr>
                              <w:rFonts w:ascii="Calibri"/>
                              <w:sz w:val="18"/>
                            </w:rPr>
                            <w:t>RO88</w:t>
                          </w:r>
                          <w:r>
                            <w:rPr>
                              <w:rFonts w:ascii="Calibri"/>
                              <w:spacing w:val="-3"/>
                              <w:sz w:val="18"/>
                            </w:rPr>
                            <w:t xml:space="preserve"> </w:t>
                          </w:r>
                          <w:r>
                            <w:rPr>
                              <w:rFonts w:ascii="Calibri"/>
                              <w:sz w:val="18"/>
                            </w:rPr>
                            <w:t>BRDE</w:t>
                          </w:r>
                          <w:r>
                            <w:rPr>
                              <w:rFonts w:ascii="Calibri"/>
                              <w:spacing w:val="-1"/>
                              <w:sz w:val="18"/>
                            </w:rPr>
                            <w:t xml:space="preserve"> </w:t>
                          </w:r>
                          <w:r>
                            <w:rPr>
                              <w:rFonts w:ascii="Calibri"/>
                              <w:sz w:val="18"/>
                            </w:rPr>
                            <w:t>370S</w:t>
                          </w:r>
                          <w:r>
                            <w:rPr>
                              <w:rFonts w:ascii="Calibri"/>
                              <w:spacing w:val="-3"/>
                              <w:sz w:val="18"/>
                            </w:rPr>
                            <w:t xml:space="preserve"> </w:t>
                          </w:r>
                          <w:r>
                            <w:rPr>
                              <w:rFonts w:ascii="Calibri"/>
                              <w:sz w:val="18"/>
                            </w:rPr>
                            <w:t>V217</w:t>
                          </w:r>
                          <w:r>
                            <w:rPr>
                              <w:rFonts w:ascii="Calibri"/>
                              <w:spacing w:val="-2"/>
                              <w:sz w:val="18"/>
                            </w:rPr>
                            <w:t xml:space="preserve"> </w:t>
                          </w:r>
                          <w:r>
                            <w:rPr>
                              <w:rFonts w:ascii="Calibri"/>
                              <w:sz w:val="18"/>
                            </w:rPr>
                            <w:t>6654</w:t>
                          </w:r>
                          <w:r>
                            <w:rPr>
                              <w:rFonts w:ascii="Calibri"/>
                              <w:spacing w:val="-2"/>
                              <w:sz w:val="18"/>
                            </w:rPr>
                            <w:t xml:space="preserve"> </w:t>
                          </w:r>
                          <w:r>
                            <w:rPr>
                              <w:rFonts w:ascii="Calibri"/>
                              <w:spacing w:val="-4"/>
                              <w:sz w:val="18"/>
                            </w:rPr>
                            <w:t>3700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3618B" id="docshape19" o:spid="_x0000_s1045" type="#_x0000_t202" style="position:absolute;margin-left:161.6pt;margin-top:809.35pt;width:296.45pt;height:21.95pt;z-index:-17699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" filled="f" stroked="f">
              <v:textbox inset="0,0,0,0">
                <w:txbxContent>
                  <w:p w14:paraId="2E803DD3" w14:textId="77777777" w:rsidR="005B4DD7" w:rsidRDefault="00000000">
                    <w:pPr>
                      <w:spacing w:line="203" w:lineRule="exact"/>
                      <w:ind w:left="17" w:right="17"/>
                      <w:jc w:val="center"/>
                      <w:rPr>
                        <w:rFonts w:ascii="Calibri"/>
                        <w:sz w:val="18"/>
                      </w:rPr>
                    </w:pPr>
                    <w:r>
                      <w:rPr>
                        <w:rFonts w:ascii="Calibri"/>
                        <w:sz w:val="18"/>
                      </w:rPr>
                      <w:t>Adresa:</w:t>
                    </w:r>
                    <w:r>
                      <w:rPr>
                        <w:rFonts w:ascii="Calibri"/>
                        <w:spacing w:val="-3"/>
                        <w:sz w:val="18"/>
                      </w:rPr>
                      <w:t xml:space="preserve"> </w:t>
                    </w:r>
                    <w:r>
                      <w:rPr>
                        <w:rFonts w:ascii="Calibri"/>
                        <w:sz w:val="18"/>
                      </w:rPr>
                      <w:t>Str.</w:t>
                    </w:r>
                    <w:r>
                      <w:rPr>
                        <w:rFonts w:ascii="Calibri"/>
                        <w:spacing w:val="-2"/>
                        <w:sz w:val="18"/>
                      </w:rPr>
                      <w:t xml:space="preserve"> </w:t>
                    </w:r>
                    <w:r>
                      <w:rPr>
                        <w:rFonts w:ascii="Calibri"/>
                        <w:sz w:val="18"/>
                      </w:rPr>
                      <w:t>Ovidiu,</w:t>
                    </w:r>
                    <w:r>
                      <w:rPr>
                        <w:rFonts w:ascii="Calibri"/>
                        <w:spacing w:val="-2"/>
                        <w:sz w:val="18"/>
                      </w:rPr>
                      <w:t xml:space="preserve"> </w:t>
                    </w:r>
                    <w:r>
                      <w:rPr>
                        <w:rFonts w:ascii="Calibri"/>
                        <w:sz w:val="18"/>
                      </w:rPr>
                      <w:t>nr.</w:t>
                    </w:r>
                    <w:r>
                      <w:rPr>
                        <w:rFonts w:ascii="Calibri"/>
                        <w:spacing w:val="-2"/>
                        <w:sz w:val="18"/>
                      </w:rPr>
                      <w:t xml:space="preserve"> </w:t>
                    </w:r>
                    <w:r>
                      <w:rPr>
                        <w:rFonts w:ascii="Calibri"/>
                        <w:sz w:val="18"/>
                      </w:rPr>
                      <w:t>152,</w:t>
                    </w:r>
                    <w:r>
                      <w:rPr>
                        <w:rFonts w:ascii="Calibri"/>
                        <w:spacing w:val="-2"/>
                        <w:sz w:val="18"/>
                      </w:rPr>
                      <w:t xml:space="preserve"> </w:t>
                    </w:r>
                    <w:r>
                      <w:rPr>
                        <w:rFonts w:ascii="Calibri"/>
                        <w:sz w:val="18"/>
                      </w:rPr>
                      <w:t>Sat</w:t>
                    </w:r>
                    <w:r>
                      <w:rPr>
                        <w:rFonts w:ascii="Calibri"/>
                        <w:spacing w:val="-1"/>
                        <w:sz w:val="18"/>
                      </w:rPr>
                      <w:t xml:space="preserve"> </w:t>
                    </w:r>
                    <w:r>
                      <w:rPr>
                        <w:rFonts w:ascii="Calibri"/>
                        <w:sz w:val="18"/>
                      </w:rPr>
                      <w:t>Malcoci,</w:t>
                    </w:r>
                    <w:r>
                      <w:rPr>
                        <w:rFonts w:ascii="Calibri"/>
                        <w:spacing w:val="-2"/>
                        <w:sz w:val="18"/>
                      </w:rPr>
                      <w:t xml:space="preserve"> </w:t>
                    </w:r>
                    <w:r>
                      <w:rPr>
                        <w:rFonts w:ascii="Calibri"/>
                        <w:sz w:val="18"/>
                      </w:rPr>
                      <w:t>Comuna</w:t>
                    </w:r>
                    <w:r>
                      <w:rPr>
                        <w:rFonts w:ascii="Calibri"/>
                        <w:spacing w:val="-2"/>
                        <w:sz w:val="18"/>
                      </w:rPr>
                      <w:t xml:space="preserve"> </w:t>
                    </w:r>
                    <w:r>
                      <w:rPr>
                        <w:rFonts w:ascii="Calibri"/>
                        <w:sz w:val="18"/>
                      </w:rPr>
                      <w:t>Nufaru,</w:t>
                    </w:r>
                    <w:r>
                      <w:rPr>
                        <w:rFonts w:ascii="Calibri"/>
                        <w:spacing w:val="-2"/>
                        <w:sz w:val="18"/>
                      </w:rPr>
                      <w:t xml:space="preserve"> </w:t>
                    </w:r>
                    <w:r>
                      <w:rPr>
                        <w:rFonts w:ascii="Calibri"/>
                        <w:sz w:val="18"/>
                      </w:rPr>
                      <w:t>Jud.</w:t>
                    </w:r>
                    <w:r>
                      <w:rPr>
                        <w:rFonts w:ascii="Calibri"/>
                        <w:spacing w:val="-2"/>
                        <w:sz w:val="18"/>
                      </w:rPr>
                      <w:t xml:space="preserve"> </w:t>
                    </w:r>
                    <w:r>
                      <w:rPr>
                        <w:rFonts w:ascii="Calibri"/>
                        <w:sz w:val="18"/>
                      </w:rPr>
                      <w:t>Tulcea,</w:t>
                    </w:r>
                    <w:r>
                      <w:rPr>
                        <w:rFonts w:ascii="Calibri"/>
                        <w:spacing w:val="-2"/>
                        <w:sz w:val="18"/>
                      </w:rPr>
                      <w:t xml:space="preserve"> </w:t>
                    </w:r>
                    <w:r>
                      <w:rPr>
                        <w:rFonts w:ascii="Calibri"/>
                        <w:sz w:val="18"/>
                      </w:rPr>
                      <w:t>CP</w:t>
                    </w:r>
                    <w:r>
                      <w:rPr>
                        <w:rFonts w:ascii="Calibri"/>
                        <w:spacing w:val="-2"/>
                        <w:sz w:val="18"/>
                      </w:rPr>
                      <w:t xml:space="preserve"> 827172</w:t>
                    </w:r>
                  </w:p>
                  <w:p w14:paraId="08D09355" w14:textId="77777777" w:rsidR="005B4DD7" w:rsidRDefault="00000000">
                    <w:pPr>
                      <w:spacing w:line="219" w:lineRule="exact"/>
                      <w:ind w:left="17" w:right="84"/>
                      <w:jc w:val="center"/>
                      <w:rPr>
                        <w:rFonts w:ascii="Calibri"/>
                        <w:sz w:val="18"/>
                      </w:rPr>
                    </w:pPr>
                    <w:r>
                      <w:rPr>
                        <w:rFonts w:ascii="Calibri"/>
                        <w:sz w:val="18"/>
                      </w:rPr>
                      <w:t>Date</w:t>
                    </w:r>
                    <w:r>
                      <w:rPr>
                        <w:rFonts w:ascii="Calibri"/>
                        <w:spacing w:val="-3"/>
                        <w:sz w:val="18"/>
                      </w:rPr>
                      <w:t xml:space="preserve"> </w:t>
                    </w:r>
                    <w:r>
                      <w:rPr>
                        <w:rFonts w:ascii="Calibri"/>
                        <w:sz w:val="18"/>
                      </w:rPr>
                      <w:t>financiare:</w:t>
                    </w:r>
                    <w:r>
                      <w:rPr>
                        <w:rFonts w:ascii="Calibri"/>
                        <w:spacing w:val="-1"/>
                        <w:sz w:val="18"/>
                      </w:rPr>
                      <w:t xml:space="preserve"> </w:t>
                    </w:r>
                    <w:r>
                      <w:rPr>
                        <w:rFonts w:ascii="Calibri"/>
                        <w:sz w:val="18"/>
                      </w:rPr>
                      <w:t>CIF</w:t>
                    </w:r>
                    <w:r>
                      <w:rPr>
                        <w:rFonts w:ascii="Calibri"/>
                        <w:spacing w:val="-3"/>
                        <w:sz w:val="18"/>
                      </w:rPr>
                      <w:t xml:space="preserve"> </w:t>
                    </w:r>
                    <w:r>
                      <w:rPr>
                        <w:rFonts w:ascii="Calibri"/>
                        <w:sz w:val="18"/>
                      </w:rPr>
                      <w:t>30972272;</w:t>
                    </w:r>
                    <w:r>
                      <w:rPr>
                        <w:rFonts w:ascii="Calibri"/>
                        <w:spacing w:val="-2"/>
                        <w:sz w:val="18"/>
                      </w:rPr>
                      <w:t xml:space="preserve"> </w:t>
                    </w:r>
                    <w:r>
                      <w:rPr>
                        <w:rFonts w:ascii="Calibri"/>
                        <w:sz w:val="18"/>
                      </w:rPr>
                      <w:t>Cod</w:t>
                    </w:r>
                    <w:r>
                      <w:rPr>
                        <w:rFonts w:ascii="Calibri"/>
                        <w:spacing w:val="-3"/>
                        <w:sz w:val="18"/>
                      </w:rPr>
                      <w:t xml:space="preserve"> </w:t>
                    </w:r>
                    <w:r>
                      <w:rPr>
                        <w:rFonts w:ascii="Calibri"/>
                        <w:sz w:val="18"/>
                      </w:rPr>
                      <w:t>IBAN:</w:t>
                    </w:r>
                    <w:r>
                      <w:rPr>
                        <w:rFonts w:ascii="Calibri"/>
                        <w:spacing w:val="-1"/>
                        <w:sz w:val="18"/>
                      </w:rPr>
                      <w:t xml:space="preserve"> </w:t>
                    </w:r>
                    <w:r>
                      <w:rPr>
                        <w:rFonts w:ascii="Calibri"/>
                        <w:sz w:val="18"/>
                      </w:rPr>
                      <w:t>RO88</w:t>
                    </w:r>
                    <w:r>
                      <w:rPr>
                        <w:rFonts w:ascii="Calibri"/>
                        <w:spacing w:val="-3"/>
                        <w:sz w:val="18"/>
                      </w:rPr>
                      <w:t xml:space="preserve"> </w:t>
                    </w:r>
                    <w:r>
                      <w:rPr>
                        <w:rFonts w:ascii="Calibri"/>
                        <w:sz w:val="18"/>
                      </w:rPr>
                      <w:t>BRDE</w:t>
                    </w:r>
                    <w:r>
                      <w:rPr>
                        <w:rFonts w:ascii="Calibri"/>
                        <w:spacing w:val="-1"/>
                        <w:sz w:val="18"/>
                      </w:rPr>
                      <w:t xml:space="preserve"> </w:t>
                    </w:r>
                    <w:r>
                      <w:rPr>
                        <w:rFonts w:ascii="Calibri"/>
                        <w:sz w:val="18"/>
                      </w:rPr>
                      <w:t>370S</w:t>
                    </w:r>
                    <w:r>
                      <w:rPr>
                        <w:rFonts w:ascii="Calibri"/>
                        <w:spacing w:val="-3"/>
                        <w:sz w:val="18"/>
                      </w:rPr>
                      <w:t xml:space="preserve"> </w:t>
                    </w:r>
                    <w:r>
                      <w:rPr>
                        <w:rFonts w:ascii="Calibri"/>
                        <w:sz w:val="18"/>
                      </w:rPr>
                      <w:t>V217</w:t>
                    </w:r>
                    <w:r>
                      <w:rPr>
                        <w:rFonts w:ascii="Calibri"/>
                        <w:spacing w:val="-2"/>
                        <w:sz w:val="18"/>
                      </w:rPr>
                      <w:t xml:space="preserve"> </w:t>
                    </w:r>
                    <w:r>
                      <w:rPr>
                        <w:rFonts w:ascii="Calibri"/>
                        <w:sz w:val="18"/>
                      </w:rPr>
                      <w:t>6654</w:t>
                    </w:r>
                    <w:r>
                      <w:rPr>
                        <w:rFonts w:ascii="Calibri"/>
                        <w:spacing w:val="-2"/>
                        <w:sz w:val="18"/>
                      </w:rPr>
                      <w:t xml:space="preserve"> </w:t>
                    </w:r>
                    <w:r>
                      <w:rPr>
                        <w:rFonts w:ascii="Calibri"/>
                        <w:spacing w:val="-4"/>
                        <w:sz w:val="18"/>
                      </w:rPr>
                      <w:t>3700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866A0" w14:textId="77777777" w:rsidR="001402F8" w:rsidRDefault="001402F8">
      <w:r>
        <w:separator/>
      </w:r>
    </w:p>
  </w:footnote>
  <w:footnote w:type="continuationSeparator" w:id="0">
    <w:p w14:paraId="684B5771" w14:textId="77777777" w:rsidR="001402F8" w:rsidRDefault="001402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12BF7" w14:textId="7D62DF6C" w:rsidR="005B4DD7" w:rsidRDefault="00000000">
    <w:pPr>
      <w:pStyle w:val="BodyText"/>
      <w:spacing w:line="14" w:lineRule="auto"/>
    </w:pPr>
    <w:r>
      <w:rPr>
        <w:noProof/>
      </w:rPr>
      <w:drawing>
        <wp:anchor distT="0" distB="0" distL="0" distR="0" simplePos="0" relativeHeight="485604864" behindDoc="1" locked="0" layoutInCell="1" allowOverlap="1" wp14:anchorId="332369C2" wp14:editId="709D0FBD">
          <wp:simplePos x="0" y="0"/>
          <wp:positionH relativeFrom="page">
            <wp:posOffset>922134</wp:posOffset>
          </wp:positionH>
          <wp:positionV relativeFrom="page">
            <wp:posOffset>464949</wp:posOffset>
          </wp:positionV>
          <wp:extent cx="3728719" cy="59219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3728719" cy="592195"/>
                  </a:xfrm>
                  <a:prstGeom prst="rect">
                    <a:avLst/>
                  </a:prstGeom>
                </pic:spPr>
              </pic:pic>
            </a:graphicData>
          </a:graphic>
        </wp:anchor>
      </w:drawing>
    </w:r>
    <w:r w:rsidR="00197411">
      <w:rPr>
        <w:noProof/>
      </w:rPr>
      <mc:AlternateContent>
        <mc:Choice Requires="wps">
          <w:drawing>
            <wp:anchor distT="0" distB="0" distL="114300" distR="114300" simplePos="0" relativeHeight="485605376" behindDoc="1" locked="0" layoutInCell="1" allowOverlap="1" wp14:anchorId="5471C4D0" wp14:editId="07A26E01">
              <wp:simplePos x="0" y="0"/>
              <wp:positionH relativeFrom="page">
                <wp:posOffset>523875</wp:posOffset>
              </wp:positionH>
              <wp:positionV relativeFrom="page">
                <wp:posOffset>1152525</wp:posOffset>
              </wp:positionV>
              <wp:extent cx="6724650" cy="0"/>
              <wp:effectExtent l="0" t="0" r="0" b="0"/>
              <wp:wrapNone/>
              <wp:docPr id="2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24650" cy="0"/>
                      </a:xfrm>
                      <a:prstGeom prst="line">
                        <a:avLst/>
                      </a:prstGeom>
                      <a:noFill/>
                      <a:ln w="19050">
                        <a:solidFill>
                          <a:srgbClr val="1F477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C740B6" id="Line 19" o:spid="_x0000_s1026" style="position:absolute;z-index:-17711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25pt,90.75pt" to="570.75pt,9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" strokecolor="#1f477b" strokeweight="1.5pt">
              <w10:wrap anchorx="page" anchory="page"/>
            </v:line>
          </w:pict>
        </mc:Fallback>
      </mc:AlternateContent>
    </w:r>
    <w:r w:rsidR="00197411">
      <w:rPr>
        <w:noProof/>
      </w:rPr>
      <mc:AlternateContent>
        <mc:Choice Requires="wps">
          <w:drawing>
            <wp:anchor distT="0" distB="0" distL="114300" distR="114300" simplePos="0" relativeHeight="485605888" behindDoc="1" locked="0" layoutInCell="1" allowOverlap="1" wp14:anchorId="2B9842D8" wp14:editId="52317D25">
              <wp:simplePos x="0" y="0"/>
              <wp:positionH relativeFrom="page">
                <wp:posOffset>4906010</wp:posOffset>
              </wp:positionH>
              <wp:positionV relativeFrom="page">
                <wp:posOffset>453390</wp:posOffset>
              </wp:positionV>
              <wp:extent cx="1997075" cy="628650"/>
              <wp:effectExtent l="0" t="0" r="0" b="0"/>
              <wp:wrapNone/>
              <wp:docPr id="24"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7075"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97C71" w14:textId="77777777" w:rsidR="005B4DD7" w:rsidRDefault="00000000">
                          <w:pPr>
                            <w:spacing w:line="245" w:lineRule="exact"/>
                            <w:ind w:left="20"/>
                            <w:rPr>
                              <w:rFonts w:ascii="Calibri" w:hAnsi="Calibri"/>
                              <w:b/>
                            </w:rPr>
                          </w:pPr>
                          <w:r>
                            <w:rPr>
                              <w:rFonts w:ascii="Calibri" w:hAnsi="Calibri"/>
                              <w:b/>
                            </w:rPr>
                            <w:t>ASOCIAŢIA</w:t>
                          </w:r>
                          <w:r>
                            <w:rPr>
                              <w:rFonts w:ascii="Calibri" w:hAnsi="Calibri"/>
                              <w:b/>
                              <w:spacing w:val="-7"/>
                            </w:rPr>
                            <w:t xml:space="preserve"> </w:t>
                          </w:r>
                          <w:r>
                            <w:rPr>
                              <w:rFonts w:ascii="Calibri" w:hAnsi="Calibri"/>
                              <w:b/>
                            </w:rPr>
                            <w:t>G.A.L.</w:t>
                          </w:r>
                          <w:r>
                            <w:rPr>
                              <w:rFonts w:ascii="Calibri" w:hAnsi="Calibri"/>
                              <w:b/>
                              <w:spacing w:val="-5"/>
                            </w:rPr>
                            <w:t xml:space="preserve"> </w:t>
                          </w:r>
                          <w:r>
                            <w:rPr>
                              <w:rFonts w:ascii="Calibri" w:hAnsi="Calibri"/>
                              <w:b/>
                            </w:rPr>
                            <w:t>DELTA</w:t>
                          </w:r>
                          <w:r>
                            <w:rPr>
                              <w:rFonts w:ascii="Calibri" w:hAnsi="Calibri"/>
                              <w:b/>
                              <w:spacing w:val="-8"/>
                            </w:rPr>
                            <w:t xml:space="preserve"> </w:t>
                          </w:r>
                          <w:r>
                            <w:rPr>
                              <w:rFonts w:ascii="Calibri" w:hAnsi="Calibri"/>
                              <w:b/>
                              <w:spacing w:val="-2"/>
                            </w:rPr>
                            <w:t>DUNARII</w:t>
                          </w:r>
                        </w:p>
                        <w:p w14:paraId="1C37BCB1" w14:textId="77777777" w:rsidR="005B4DD7" w:rsidRDefault="00000000">
                          <w:pPr>
                            <w:pStyle w:val="BodyText"/>
                            <w:ind w:left="187" w:right="18" w:firstLine="132"/>
                            <w:jc w:val="both"/>
                            <w:rPr>
                              <w:rFonts w:ascii="Calibri"/>
                            </w:rPr>
                          </w:pPr>
                          <w:r>
                            <w:rPr>
                              <w:rFonts w:ascii="Calibri"/>
                            </w:rPr>
                            <w:t>web</w:t>
                          </w:r>
                          <w:r>
                            <w:rPr>
                              <w:rFonts w:ascii="Calibri"/>
                              <w:spacing w:val="-1"/>
                            </w:rPr>
                            <w:t xml:space="preserve"> </w:t>
                          </w:r>
                          <w:r>
                            <w:rPr>
                              <w:rFonts w:ascii="Calibri"/>
                            </w:rPr>
                            <w:t>site</w:t>
                          </w:r>
                          <w:r>
                            <w:rPr>
                              <w:rFonts w:ascii="Calibri"/>
                              <w:spacing w:val="-2"/>
                            </w:rPr>
                            <w:t xml:space="preserve"> </w:t>
                          </w:r>
                          <w:r>
                            <w:rPr>
                              <w:rFonts w:ascii="Calibri"/>
                            </w:rPr>
                            <w:t>:</w:t>
                          </w:r>
                          <w:hyperlink r:id="rId2">
                            <w:r>
                              <w:rPr>
                                <w:rFonts w:ascii="Calibri"/>
                                <w:color w:val="0000FF"/>
                                <w:u w:val="single" w:color="0000FF"/>
                              </w:rPr>
                              <w:t>www.gal-deltadunarii.ro</w:t>
                            </w:r>
                          </w:hyperlink>
                          <w:r>
                            <w:rPr>
                              <w:rFonts w:ascii="Calibri"/>
                              <w:color w:val="0000FF"/>
                            </w:rPr>
                            <w:t xml:space="preserve"> </w:t>
                          </w:r>
                          <w:r>
                            <w:rPr>
                              <w:rFonts w:ascii="Calibri"/>
                            </w:rPr>
                            <w:t xml:space="preserve">e-mail : </w:t>
                          </w:r>
                          <w:hyperlink r:id="rId3">
                            <w:r>
                              <w:rPr>
                                <w:rFonts w:ascii="Calibri"/>
                                <w:color w:val="0000FF"/>
                                <w:u w:val="single" w:color="0000FF"/>
                              </w:rPr>
                              <w:t>galdeltadunarii@gmail.com</w:t>
                            </w:r>
                          </w:hyperlink>
                          <w:r>
                            <w:rPr>
                              <w:rFonts w:ascii="Calibri"/>
                              <w:color w:val="0000FF"/>
                            </w:rPr>
                            <w:t xml:space="preserve"> </w:t>
                          </w:r>
                          <w:r>
                            <w:rPr>
                              <w:rFonts w:ascii="Calibri"/>
                            </w:rPr>
                            <w:t>Tel :</w:t>
                          </w:r>
                          <w:r>
                            <w:rPr>
                              <w:rFonts w:ascii="Calibri"/>
                              <w:spacing w:val="40"/>
                            </w:rPr>
                            <w:t xml:space="preserve"> </w:t>
                          </w:r>
                          <w:r>
                            <w:rPr>
                              <w:rFonts w:ascii="Calibri"/>
                            </w:rPr>
                            <w:t>0745 344 132 ; 0748 140 257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9842D8" id="_x0000_t202" coordsize="21600,21600" o:spt="202" path="m,l,21600r21600,l21600,xe">
              <v:stroke joinstyle="miter"/>
              <v:path gradientshapeok="t" o:connecttype="rect"/>
            </v:shapetype>
            <v:shape id="docshape1" o:spid="_x0000_s1029" type="#_x0000_t202" style="position:absolute;margin-left:386.3pt;margin-top:35.7pt;width:157.25pt;height:49.5pt;z-index:-1771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" filled="f" stroked="f">
              <v:textbox inset="0,0,0,0">
                <w:txbxContent>
                  <w:p w14:paraId="16497C71" w14:textId="77777777" w:rsidR="005B4DD7" w:rsidRDefault="00000000">
                    <w:pPr>
                      <w:spacing w:line="245" w:lineRule="exact"/>
                      <w:ind w:left="20"/>
                      <w:rPr>
                        <w:rFonts w:ascii="Calibri" w:hAnsi="Calibri"/>
                        <w:b/>
                      </w:rPr>
                    </w:pPr>
                    <w:r>
                      <w:rPr>
                        <w:rFonts w:ascii="Calibri" w:hAnsi="Calibri"/>
                        <w:b/>
                      </w:rPr>
                      <w:t>ASOCIAŢIA</w:t>
                    </w:r>
                    <w:r>
                      <w:rPr>
                        <w:rFonts w:ascii="Calibri" w:hAnsi="Calibri"/>
                        <w:b/>
                        <w:spacing w:val="-7"/>
                      </w:rPr>
                      <w:t xml:space="preserve"> </w:t>
                    </w:r>
                    <w:r>
                      <w:rPr>
                        <w:rFonts w:ascii="Calibri" w:hAnsi="Calibri"/>
                        <w:b/>
                      </w:rPr>
                      <w:t>G.A.L.</w:t>
                    </w:r>
                    <w:r>
                      <w:rPr>
                        <w:rFonts w:ascii="Calibri" w:hAnsi="Calibri"/>
                        <w:b/>
                        <w:spacing w:val="-5"/>
                      </w:rPr>
                      <w:t xml:space="preserve"> </w:t>
                    </w:r>
                    <w:r>
                      <w:rPr>
                        <w:rFonts w:ascii="Calibri" w:hAnsi="Calibri"/>
                        <w:b/>
                      </w:rPr>
                      <w:t>DELTA</w:t>
                    </w:r>
                    <w:r>
                      <w:rPr>
                        <w:rFonts w:ascii="Calibri" w:hAnsi="Calibri"/>
                        <w:b/>
                        <w:spacing w:val="-8"/>
                      </w:rPr>
                      <w:t xml:space="preserve"> </w:t>
                    </w:r>
                    <w:r>
                      <w:rPr>
                        <w:rFonts w:ascii="Calibri" w:hAnsi="Calibri"/>
                        <w:b/>
                        <w:spacing w:val="-2"/>
                      </w:rPr>
                      <w:t>DUNARII</w:t>
                    </w:r>
                  </w:p>
                  <w:p w14:paraId="1C37BCB1" w14:textId="77777777" w:rsidR="005B4DD7" w:rsidRDefault="00000000">
                    <w:pPr>
                      <w:pStyle w:val="BodyText"/>
                      <w:ind w:left="187" w:right="18" w:firstLine="132"/>
                      <w:jc w:val="both"/>
                      <w:rPr>
                        <w:rFonts w:ascii="Calibri"/>
                      </w:rPr>
                    </w:pPr>
                    <w:r>
                      <w:rPr>
                        <w:rFonts w:ascii="Calibri"/>
                      </w:rPr>
                      <w:t>web</w:t>
                    </w:r>
                    <w:r>
                      <w:rPr>
                        <w:rFonts w:ascii="Calibri"/>
                        <w:spacing w:val="-1"/>
                      </w:rPr>
                      <w:t xml:space="preserve"> </w:t>
                    </w:r>
                    <w:r>
                      <w:rPr>
                        <w:rFonts w:ascii="Calibri"/>
                      </w:rPr>
                      <w:t>site</w:t>
                    </w:r>
                    <w:r>
                      <w:rPr>
                        <w:rFonts w:ascii="Calibri"/>
                        <w:spacing w:val="-2"/>
                      </w:rPr>
                      <w:t xml:space="preserve"> </w:t>
                    </w:r>
                    <w:r>
                      <w:rPr>
                        <w:rFonts w:ascii="Calibri"/>
                      </w:rPr>
                      <w:t>:</w:t>
                    </w:r>
                    <w:hyperlink r:id="rId4">
                      <w:r>
                        <w:rPr>
                          <w:rFonts w:ascii="Calibri"/>
                          <w:color w:val="0000FF"/>
                          <w:u w:val="single" w:color="0000FF"/>
                        </w:rPr>
                        <w:t>www.gal-deltadunarii.ro</w:t>
                      </w:r>
                    </w:hyperlink>
                    <w:r>
                      <w:rPr>
                        <w:rFonts w:ascii="Calibri"/>
                        <w:color w:val="0000FF"/>
                      </w:rPr>
                      <w:t xml:space="preserve"> </w:t>
                    </w:r>
                    <w:r>
                      <w:rPr>
                        <w:rFonts w:ascii="Calibri"/>
                      </w:rPr>
                      <w:t xml:space="preserve">e-mail : </w:t>
                    </w:r>
                    <w:hyperlink r:id="rId5">
                      <w:r>
                        <w:rPr>
                          <w:rFonts w:ascii="Calibri"/>
                          <w:color w:val="0000FF"/>
                          <w:u w:val="single" w:color="0000FF"/>
                        </w:rPr>
                        <w:t>galdeltadunarii@gmail.com</w:t>
                      </w:r>
                    </w:hyperlink>
                    <w:r>
                      <w:rPr>
                        <w:rFonts w:ascii="Calibri"/>
                        <w:color w:val="0000FF"/>
                      </w:rPr>
                      <w:t xml:space="preserve"> </w:t>
                    </w:r>
                    <w:r>
                      <w:rPr>
                        <w:rFonts w:ascii="Calibri"/>
                      </w:rPr>
                      <w:t>Tel :</w:t>
                    </w:r>
                    <w:r>
                      <w:rPr>
                        <w:rFonts w:ascii="Calibri"/>
                        <w:spacing w:val="40"/>
                      </w:rPr>
                      <w:t xml:space="preserve"> </w:t>
                    </w:r>
                    <w:r>
                      <w:rPr>
                        <w:rFonts w:ascii="Calibri"/>
                      </w:rPr>
                      <w:t>0745 344 132 ; 0748 140 257</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E5DDA" w14:textId="28BF5115" w:rsidR="005B4DD7" w:rsidRDefault="00000000">
    <w:pPr>
      <w:pStyle w:val="BodyText"/>
      <w:spacing w:line="14" w:lineRule="auto"/>
    </w:pPr>
    <w:r>
      <w:rPr>
        <w:noProof/>
      </w:rPr>
      <w:drawing>
        <wp:anchor distT="0" distB="0" distL="0" distR="0" simplePos="0" relativeHeight="485607424" behindDoc="1" locked="0" layoutInCell="1" allowOverlap="1" wp14:anchorId="60734C29" wp14:editId="423D9D48">
          <wp:simplePos x="0" y="0"/>
          <wp:positionH relativeFrom="page">
            <wp:posOffset>922134</wp:posOffset>
          </wp:positionH>
          <wp:positionV relativeFrom="page">
            <wp:posOffset>464949</wp:posOffset>
          </wp:positionV>
          <wp:extent cx="3728719" cy="592195"/>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3728719" cy="592195"/>
                  </a:xfrm>
                  <a:prstGeom prst="rect">
                    <a:avLst/>
                  </a:prstGeom>
                </pic:spPr>
              </pic:pic>
            </a:graphicData>
          </a:graphic>
        </wp:anchor>
      </w:drawing>
    </w:r>
    <w:r w:rsidR="00197411">
      <w:rPr>
        <w:noProof/>
      </w:rPr>
      <mc:AlternateContent>
        <mc:Choice Requires="wps">
          <w:drawing>
            <wp:anchor distT="0" distB="0" distL="114300" distR="114300" simplePos="0" relativeHeight="485607936" behindDoc="1" locked="0" layoutInCell="1" allowOverlap="1" wp14:anchorId="50C7AB92" wp14:editId="3620F0B6">
              <wp:simplePos x="0" y="0"/>
              <wp:positionH relativeFrom="page">
                <wp:posOffset>4906010</wp:posOffset>
              </wp:positionH>
              <wp:positionV relativeFrom="page">
                <wp:posOffset>453390</wp:posOffset>
              </wp:positionV>
              <wp:extent cx="1997075" cy="628650"/>
              <wp:effectExtent l="0" t="0" r="0" b="0"/>
              <wp:wrapNone/>
              <wp:docPr id="21"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7075"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7B91E" w14:textId="77777777" w:rsidR="005B4DD7" w:rsidRDefault="00000000">
                          <w:pPr>
                            <w:spacing w:line="245" w:lineRule="exact"/>
                            <w:ind w:left="20"/>
                            <w:rPr>
                              <w:rFonts w:ascii="Calibri" w:hAnsi="Calibri"/>
                              <w:b/>
                            </w:rPr>
                          </w:pPr>
                          <w:r>
                            <w:rPr>
                              <w:rFonts w:ascii="Calibri" w:hAnsi="Calibri"/>
                              <w:b/>
                            </w:rPr>
                            <w:t>ASOCIAŢIA</w:t>
                          </w:r>
                          <w:r>
                            <w:rPr>
                              <w:rFonts w:ascii="Calibri" w:hAnsi="Calibri"/>
                              <w:b/>
                              <w:spacing w:val="-7"/>
                            </w:rPr>
                            <w:t xml:space="preserve"> </w:t>
                          </w:r>
                          <w:r>
                            <w:rPr>
                              <w:rFonts w:ascii="Calibri" w:hAnsi="Calibri"/>
                              <w:b/>
                            </w:rPr>
                            <w:t>G.A.L.</w:t>
                          </w:r>
                          <w:r>
                            <w:rPr>
                              <w:rFonts w:ascii="Calibri" w:hAnsi="Calibri"/>
                              <w:b/>
                              <w:spacing w:val="-5"/>
                            </w:rPr>
                            <w:t xml:space="preserve"> </w:t>
                          </w:r>
                          <w:r>
                            <w:rPr>
                              <w:rFonts w:ascii="Calibri" w:hAnsi="Calibri"/>
                              <w:b/>
                            </w:rPr>
                            <w:t>DELTA</w:t>
                          </w:r>
                          <w:r>
                            <w:rPr>
                              <w:rFonts w:ascii="Calibri" w:hAnsi="Calibri"/>
                              <w:b/>
                              <w:spacing w:val="-8"/>
                            </w:rPr>
                            <w:t xml:space="preserve"> </w:t>
                          </w:r>
                          <w:r>
                            <w:rPr>
                              <w:rFonts w:ascii="Calibri" w:hAnsi="Calibri"/>
                              <w:b/>
                              <w:spacing w:val="-2"/>
                            </w:rPr>
                            <w:t>DUNARII</w:t>
                          </w:r>
                        </w:p>
                        <w:p w14:paraId="5FA5821F" w14:textId="77777777" w:rsidR="005B4DD7" w:rsidRDefault="00000000">
                          <w:pPr>
                            <w:pStyle w:val="BodyText"/>
                            <w:ind w:left="187" w:right="18" w:firstLine="132"/>
                            <w:jc w:val="both"/>
                            <w:rPr>
                              <w:rFonts w:ascii="Calibri"/>
                            </w:rPr>
                          </w:pPr>
                          <w:r>
                            <w:rPr>
                              <w:rFonts w:ascii="Calibri"/>
                            </w:rPr>
                            <w:t>web</w:t>
                          </w:r>
                          <w:r>
                            <w:rPr>
                              <w:rFonts w:ascii="Calibri"/>
                              <w:spacing w:val="-1"/>
                            </w:rPr>
                            <w:t xml:space="preserve"> </w:t>
                          </w:r>
                          <w:r>
                            <w:rPr>
                              <w:rFonts w:ascii="Calibri"/>
                            </w:rPr>
                            <w:t>site</w:t>
                          </w:r>
                          <w:r>
                            <w:rPr>
                              <w:rFonts w:ascii="Calibri"/>
                              <w:spacing w:val="-2"/>
                            </w:rPr>
                            <w:t xml:space="preserve"> </w:t>
                          </w:r>
                          <w:r>
                            <w:rPr>
                              <w:rFonts w:ascii="Calibri"/>
                            </w:rPr>
                            <w:t>:</w:t>
                          </w:r>
                          <w:hyperlink r:id="rId2">
                            <w:r>
                              <w:rPr>
                                <w:rFonts w:ascii="Calibri"/>
                                <w:color w:val="0000FF"/>
                                <w:u w:val="single" w:color="0000FF"/>
                              </w:rPr>
                              <w:t>www.gal-deltadunarii.ro</w:t>
                            </w:r>
                          </w:hyperlink>
                          <w:r>
                            <w:rPr>
                              <w:rFonts w:ascii="Calibri"/>
                              <w:color w:val="0000FF"/>
                            </w:rPr>
                            <w:t xml:space="preserve"> </w:t>
                          </w:r>
                          <w:r>
                            <w:rPr>
                              <w:rFonts w:ascii="Calibri"/>
                            </w:rPr>
                            <w:t xml:space="preserve">e-mail : </w:t>
                          </w:r>
                          <w:hyperlink r:id="rId3">
                            <w:r>
                              <w:rPr>
                                <w:rFonts w:ascii="Calibri"/>
                                <w:color w:val="0000FF"/>
                                <w:u w:val="single" w:color="0000FF"/>
                              </w:rPr>
                              <w:t>galdeltadunarii@gmail.com</w:t>
                            </w:r>
                          </w:hyperlink>
                          <w:r>
                            <w:rPr>
                              <w:rFonts w:ascii="Calibri"/>
                              <w:color w:val="0000FF"/>
                            </w:rPr>
                            <w:t xml:space="preserve"> </w:t>
                          </w:r>
                          <w:r>
                            <w:rPr>
                              <w:rFonts w:ascii="Calibri"/>
                            </w:rPr>
                            <w:t>Tel :</w:t>
                          </w:r>
                          <w:r>
                            <w:rPr>
                              <w:rFonts w:ascii="Calibri"/>
                              <w:spacing w:val="40"/>
                            </w:rPr>
                            <w:t xml:space="preserve"> </w:t>
                          </w:r>
                          <w:r>
                            <w:rPr>
                              <w:rFonts w:ascii="Calibri"/>
                            </w:rPr>
                            <w:t>0745 344 132 ; 0748 140 257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C7AB92" id="_x0000_t202" coordsize="21600,21600" o:spt="202" path="m,l,21600r21600,l21600,xe">
              <v:stroke joinstyle="miter"/>
              <v:path gradientshapeok="t" o:connecttype="rect"/>
            </v:shapetype>
            <v:shape id="docshape4" o:spid="_x0000_s1032" type="#_x0000_t202" style="position:absolute;margin-left:386.3pt;margin-top:35.7pt;width:157.25pt;height:49.5pt;z-index:-1770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" filled="f" stroked="f">
              <v:textbox inset="0,0,0,0">
                <w:txbxContent>
                  <w:p w14:paraId="2897B91E" w14:textId="77777777" w:rsidR="005B4DD7" w:rsidRDefault="00000000">
                    <w:pPr>
                      <w:spacing w:line="245" w:lineRule="exact"/>
                      <w:ind w:left="20"/>
                      <w:rPr>
                        <w:rFonts w:ascii="Calibri" w:hAnsi="Calibri"/>
                        <w:b/>
                      </w:rPr>
                    </w:pPr>
                    <w:r>
                      <w:rPr>
                        <w:rFonts w:ascii="Calibri" w:hAnsi="Calibri"/>
                        <w:b/>
                      </w:rPr>
                      <w:t>ASOCIAŢIA</w:t>
                    </w:r>
                    <w:r>
                      <w:rPr>
                        <w:rFonts w:ascii="Calibri" w:hAnsi="Calibri"/>
                        <w:b/>
                        <w:spacing w:val="-7"/>
                      </w:rPr>
                      <w:t xml:space="preserve"> </w:t>
                    </w:r>
                    <w:r>
                      <w:rPr>
                        <w:rFonts w:ascii="Calibri" w:hAnsi="Calibri"/>
                        <w:b/>
                      </w:rPr>
                      <w:t>G.A.L.</w:t>
                    </w:r>
                    <w:r>
                      <w:rPr>
                        <w:rFonts w:ascii="Calibri" w:hAnsi="Calibri"/>
                        <w:b/>
                        <w:spacing w:val="-5"/>
                      </w:rPr>
                      <w:t xml:space="preserve"> </w:t>
                    </w:r>
                    <w:r>
                      <w:rPr>
                        <w:rFonts w:ascii="Calibri" w:hAnsi="Calibri"/>
                        <w:b/>
                      </w:rPr>
                      <w:t>DELTA</w:t>
                    </w:r>
                    <w:r>
                      <w:rPr>
                        <w:rFonts w:ascii="Calibri" w:hAnsi="Calibri"/>
                        <w:b/>
                        <w:spacing w:val="-8"/>
                      </w:rPr>
                      <w:t xml:space="preserve"> </w:t>
                    </w:r>
                    <w:r>
                      <w:rPr>
                        <w:rFonts w:ascii="Calibri" w:hAnsi="Calibri"/>
                        <w:b/>
                        <w:spacing w:val="-2"/>
                      </w:rPr>
                      <w:t>DUNARII</w:t>
                    </w:r>
                  </w:p>
                  <w:p w14:paraId="5FA5821F" w14:textId="77777777" w:rsidR="005B4DD7" w:rsidRDefault="00000000">
                    <w:pPr>
                      <w:pStyle w:val="BodyText"/>
                      <w:ind w:left="187" w:right="18" w:firstLine="132"/>
                      <w:jc w:val="both"/>
                      <w:rPr>
                        <w:rFonts w:ascii="Calibri"/>
                      </w:rPr>
                    </w:pPr>
                    <w:r>
                      <w:rPr>
                        <w:rFonts w:ascii="Calibri"/>
                      </w:rPr>
                      <w:t>web</w:t>
                    </w:r>
                    <w:r>
                      <w:rPr>
                        <w:rFonts w:ascii="Calibri"/>
                        <w:spacing w:val="-1"/>
                      </w:rPr>
                      <w:t xml:space="preserve"> </w:t>
                    </w:r>
                    <w:r>
                      <w:rPr>
                        <w:rFonts w:ascii="Calibri"/>
                      </w:rPr>
                      <w:t>site</w:t>
                    </w:r>
                    <w:r>
                      <w:rPr>
                        <w:rFonts w:ascii="Calibri"/>
                        <w:spacing w:val="-2"/>
                      </w:rPr>
                      <w:t xml:space="preserve"> </w:t>
                    </w:r>
                    <w:r>
                      <w:rPr>
                        <w:rFonts w:ascii="Calibri"/>
                      </w:rPr>
                      <w:t>:</w:t>
                    </w:r>
                    <w:hyperlink r:id="rId4">
                      <w:r>
                        <w:rPr>
                          <w:rFonts w:ascii="Calibri"/>
                          <w:color w:val="0000FF"/>
                          <w:u w:val="single" w:color="0000FF"/>
                        </w:rPr>
                        <w:t>www.gal-deltadunarii.ro</w:t>
                      </w:r>
                    </w:hyperlink>
                    <w:r>
                      <w:rPr>
                        <w:rFonts w:ascii="Calibri"/>
                        <w:color w:val="0000FF"/>
                      </w:rPr>
                      <w:t xml:space="preserve"> </w:t>
                    </w:r>
                    <w:r>
                      <w:rPr>
                        <w:rFonts w:ascii="Calibri"/>
                      </w:rPr>
                      <w:t xml:space="preserve">e-mail : </w:t>
                    </w:r>
                    <w:hyperlink r:id="rId5">
                      <w:r>
                        <w:rPr>
                          <w:rFonts w:ascii="Calibri"/>
                          <w:color w:val="0000FF"/>
                          <w:u w:val="single" w:color="0000FF"/>
                        </w:rPr>
                        <w:t>galdeltadunarii@gmail.com</w:t>
                      </w:r>
                    </w:hyperlink>
                    <w:r>
                      <w:rPr>
                        <w:rFonts w:ascii="Calibri"/>
                        <w:color w:val="0000FF"/>
                      </w:rPr>
                      <w:t xml:space="preserve"> </w:t>
                    </w:r>
                    <w:r>
                      <w:rPr>
                        <w:rFonts w:ascii="Calibri"/>
                      </w:rPr>
                      <w:t>Tel :</w:t>
                    </w:r>
                    <w:r>
                      <w:rPr>
                        <w:rFonts w:ascii="Calibri"/>
                        <w:spacing w:val="40"/>
                      </w:rPr>
                      <w:t xml:space="preserve"> </w:t>
                    </w:r>
                    <w:r>
                      <w:rPr>
                        <w:rFonts w:ascii="Calibri"/>
                      </w:rPr>
                      <w:t>0745 344 132 ; 0748 140 257</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C4E0A" w14:textId="4229E622" w:rsidR="005B4DD7" w:rsidRDefault="00000000">
    <w:pPr>
      <w:pStyle w:val="BodyText"/>
      <w:spacing w:line="14" w:lineRule="auto"/>
    </w:pPr>
    <w:r>
      <w:rPr>
        <w:noProof/>
      </w:rPr>
      <w:drawing>
        <wp:anchor distT="0" distB="0" distL="0" distR="0" simplePos="0" relativeHeight="485609472" behindDoc="1" locked="0" layoutInCell="1" allowOverlap="1" wp14:anchorId="34BDE0BB" wp14:editId="736327DE">
          <wp:simplePos x="0" y="0"/>
          <wp:positionH relativeFrom="page">
            <wp:posOffset>922134</wp:posOffset>
          </wp:positionH>
          <wp:positionV relativeFrom="page">
            <wp:posOffset>464949</wp:posOffset>
          </wp:positionV>
          <wp:extent cx="3728719" cy="592195"/>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 cstate="print"/>
                  <a:stretch>
                    <a:fillRect/>
                  </a:stretch>
                </pic:blipFill>
                <pic:spPr>
                  <a:xfrm>
                    <a:off x="0" y="0"/>
                    <a:ext cx="3728719" cy="592195"/>
                  </a:xfrm>
                  <a:prstGeom prst="rect">
                    <a:avLst/>
                  </a:prstGeom>
                </pic:spPr>
              </pic:pic>
            </a:graphicData>
          </a:graphic>
        </wp:anchor>
      </w:drawing>
    </w:r>
    <w:r w:rsidR="00197411">
      <w:rPr>
        <w:noProof/>
      </w:rPr>
      <mc:AlternateContent>
        <mc:Choice Requires="wps">
          <w:drawing>
            <wp:anchor distT="0" distB="0" distL="114300" distR="114300" simplePos="0" relativeHeight="485609984" behindDoc="1" locked="0" layoutInCell="1" allowOverlap="1" wp14:anchorId="3DFD69DB" wp14:editId="1E6FCD76">
              <wp:simplePos x="0" y="0"/>
              <wp:positionH relativeFrom="page">
                <wp:posOffset>523875</wp:posOffset>
              </wp:positionH>
              <wp:positionV relativeFrom="page">
                <wp:posOffset>1152525</wp:posOffset>
              </wp:positionV>
              <wp:extent cx="6724650" cy="0"/>
              <wp:effectExtent l="0" t="0" r="0" b="0"/>
              <wp:wrapNone/>
              <wp:docPr id="18"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24650" cy="0"/>
                      </a:xfrm>
                      <a:prstGeom prst="line">
                        <a:avLst/>
                      </a:prstGeom>
                      <a:noFill/>
                      <a:ln w="19050">
                        <a:solidFill>
                          <a:srgbClr val="1F477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F99E2C" id="Line 12" o:spid="_x0000_s1026" style="position:absolute;z-index:-1770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1.25pt,90.75pt" to="570.75pt,9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" strokecolor="#1f477b" strokeweight="1.5pt">
              <w10:wrap anchorx="page" anchory="page"/>
            </v:line>
          </w:pict>
        </mc:Fallback>
      </mc:AlternateContent>
    </w:r>
    <w:r w:rsidR="00197411">
      <w:rPr>
        <w:noProof/>
      </w:rPr>
      <mc:AlternateContent>
        <mc:Choice Requires="wps">
          <w:drawing>
            <wp:anchor distT="0" distB="0" distL="114300" distR="114300" simplePos="0" relativeHeight="485610496" behindDoc="1" locked="0" layoutInCell="1" allowOverlap="1" wp14:anchorId="3DD2DA4A" wp14:editId="7040ECD9">
              <wp:simplePos x="0" y="0"/>
              <wp:positionH relativeFrom="page">
                <wp:posOffset>4906010</wp:posOffset>
              </wp:positionH>
              <wp:positionV relativeFrom="page">
                <wp:posOffset>453390</wp:posOffset>
              </wp:positionV>
              <wp:extent cx="1997075" cy="628650"/>
              <wp:effectExtent l="0" t="0" r="0" b="0"/>
              <wp:wrapNone/>
              <wp:docPr id="17" name="docshap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7075"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861C92" w14:textId="77777777" w:rsidR="005B4DD7" w:rsidRDefault="00000000">
                          <w:pPr>
                            <w:spacing w:line="245" w:lineRule="exact"/>
                            <w:ind w:left="20"/>
                            <w:rPr>
                              <w:rFonts w:ascii="Calibri" w:hAnsi="Calibri"/>
                              <w:b/>
                            </w:rPr>
                          </w:pPr>
                          <w:r>
                            <w:rPr>
                              <w:rFonts w:ascii="Calibri" w:hAnsi="Calibri"/>
                              <w:b/>
                            </w:rPr>
                            <w:t>ASOCIAŢIA</w:t>
                          </w:r>
                          <w:r>
                            <w:rPr>
                              <w:rFonts w:ascii="Calibri" w:hAnsi="Calibri"/>
                              <w:b/>
                              <w:spacing w:val="-7"/>
                            </w:rPr>
                            <w:t xml:space="preserve"> </w:t>
                          </w:r>
                          <w:r>
                            <w:rPr>
                              <w:rFonts w:ascii="Calibri" w:hAnsi="Calibri"/>
                              <w:b/>
                            </w:rPr>
                            <w:t>G.A.L.</w:t>
                          </w:r>
                          <w:r>
                            <w:rPr>
                              <w:rFonts w:ascii="Calibri" w:hAnsi="Calibri"/>
                              <w:b/>
                              <w:spacing w:val="-5"/>
                            </w:rPr>
                            <w:t xml:space="preserve"> </w:t>
                          </w:r>
                          <w:r>
                            <w:rPr>
                              <w:rFonts w:ascii="Calibri" w:hAnsi="Calibri"/>
                              <w:b/>
                            </w:rPr>
                            <w:t>DELTA</w:t>
                          </w:r>
                          <w:r>
                            <w:rPr>
                              <w:rFonts w:ascii="Calibri" w:hAnsi="Calibri"/>
                              <w:b/>
                              <w:spacing w:val="-8"/>
                            </w:rPr>
                            <w:t xml:space="preserve"> </w:t>
                          </w:r>
                          <w:r>
                            <w:rPr>
                              <w:rFonts w:ascii="Calibri" w:hAnsi="Calibri"/>
                              <w:b/>
                              <w:spacing w:val="-2"/>
                            </w:rPr>
                            <w:t>DUNARII</w:t>
                          </w:r>
                        </w:p>
                        <w:p w14:paraId="3F02C370" w14:textId="77777777" w:rsidR="005B4DD7" w:rsidRDefault="00000000">
                          <w:pPr>
                            <w:pStyle w:val="BodyText"/>
                            <w:ind w:left="187" w:right="18" w:firstLine="132"/>
                            <w:jc w:val="both"/>
                            <w:rPr>
                              <w:rFonts w:ascii="Calibri"/>
                            </w:rPr>
                          </w:pPr>
                          <w:r>
                            <w:rPr>
                              <w:rFonts w:ascii="Calibri"/>
                            </w:rPr>
                            <w:t>web</w:t>
                          </w:r>
                          <w:r>
                            <w:rPr>
                              <w:rFonts w:ascii="Calibri"/>
                              <w:spacing w:val="-1"/>
                            </w:rPr>
                            <w:t xml:space="preserve"> </w:t>
                          </w:r>
                          <w:r>
                            <w:rPr>
                              <w:rFonts w:ascii="Calibri"/>
                            </w:rPr>
                            <w:t>site</w:t>
                          </w:r>
                          <w:r>
                            <w:rPr>
                              <w:rFonts w:ascii="Calibri"/>
                              <w:spacing w:val="-2"/>
                            </w:rPr>
                            <w:t xml:space="preserve"> </w:t>
                          </w:r>
                          <w:r>
                            <w:rPr>
                              <w:rFonts w:ascii="Calibri"/>
                            </w:rPr>
                            <w:t>:</w:t>
                          </w:r>
                          <w:hyperlink r:id="rId2">
                            <w:r>
                              <w:rPr>
                                <w:rFonts w:ascii="Calibri"/>
                                <w:color w:val="0000FF"/>
                                <w:u w:val="single" w:color="0000FF"/>
                              </w:rPr>
                              <w:t>www.gal-deltadunarii.ro</w:t>
                            </w:r>
                          </w:hyperlink>
                          <w:r>
                            <w:rPr>
                              <w:rFonts w:ascii="Calibri"/>
                              <w:color w:val="0000FF"/>
                            </w:rPr>
                            <w:t xml:space="preserve"> </w:t>
                          </w:r>
                          <w:r>
                            <w:rPr>
                              <w:rFonts w:ascii="Calibri"/>
                            </w:rPr>
                            <w:t xml:space="preserve">e-mail : </w:t>
                          </w:r>
                          <w:hyperlink r:id="rId3">
                            <w:r>
                              <w:rPr>
                                <w:rFonts w:ascii="Calibri"/>
                                <w:color w:val="0000FF"/>
                                <w:u w:val="single" w:color="0000FF"/>
                              </w:rPr>
                              <w:t>galdeltadunarii@gmail.com</w:t>
                            </w:r>
                          </w:hyperlink>
                          <w:r>
                            <w:rPr>
                              <w:rFonts w:ascii="Calibri"/>
                              <w:color w:val="0000FF"/>
                            </w:rPr>
                            <w:t xml:space="preserve"> </w:t>
                          </w:r>
                          <w:r>
                            <w:rPr>
                              <w:rFonts w:ascii="Calibri"/>
                            </w:rPr>
                            <w:t>Tel :</w:t>
                          </w:r>
                          <w:r>
                            <w:rPr>
                              <w:rFonts w:ascii="Calibri"/>
                              <w:spacing w:val="40"/>
                            </w:rPr>
                            <w:t xml:space="preserve"> </w:t>
                          </w:r>
                          <w:r>
                            <w:rPr>
                              <w:rFonts w:ascii="Calibri"/>
                            </w:rPr>
                            <w:t>0745 344 132 ; 0748 140 257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D2DA4A" id="_x0000_t202" coordsize="21600,21600" o:spt="202" path="m,l,21600r21600,l21600,xe">
              <v:stroke joinstyle="miter"/>
              <v:path gradientshapeok="t" o:connecttype="rect"/>
            </v:shapetype>
            <v:shape id="docshape7" o:spid="_x0000_s1035" type="#_x0000_t202" style="position:absolute;margin-left:386.3pt;margin-top:35.7pt;width:157.25pt;height:49.5pt;z-index:-17705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" filled="f" stroked="f">
              <v:textbox inset="0,0,0,0">
                <w:txbxContent>
                  <w:p w14:paraId="07861C92" w14:textId="77777777" w:rsidR="005B4DD7" w:rsidRDefault="00000000">
                    <w:pPr>
                      <w:spacing w:line="245" w:lineRule="exact"/>
                      <w:ind w:left="20"/>
                      <w:rPr>
                        <w:rFonts w:ascii="Calibri" w:hAnsi="Calibri"/>
                        <w:b/>
                      </w:rPr>
                    </w:pPr>
                    <w:r>
                      <w:rPr>
                        <w:rFonts w:ascii="Calibri" w:hAnsi="Calibri"/>
                        <w:b/>
                      </w:rPr>
                      <w:t>ASOCIAŢIA</w:t>
                    </w:r>
                    <w:r>
                      <w:rPr>
                        <w:rFonts w:ascii="Calibri" w:hAnsi="Calibri"/>
                        <w:b/>
                        <w:spacing w:val="-7"/>
                      </w:rPr>
                      <w:t xml:space="preserve"> </w:t>
                    </w:r>
                    <w:r>
                      <w:rPr>
                        <w:rFonts w:ascii="Calibri" w:hAnsi="Calibri"/>
                        <w:b/>
                      </w:rPr>
                      <w:t>G.A.L.</w:t>
                    </w:r>
                    <w:r>
                      <w:rPr>
                        <w:rFonts w:ascii="Calibri" w:hAnsi="Calibri"/>
                        <w:b/>
                        <w:spacing w:val="-5"/>
                      </w:rPr>
                      <w:t xml:space="preserve"> </w:t>
                    </w:r>
                    <w:r>
                      <w:rPr>
                        <w:rFonts w:ascii="Calibri" w:hAnsi="Calibri"/>
                        <w:b/>
                      </w:rPr>
                      <w:t>DELTA</w:t>
                    </w:r>
                    <w:r>
                      <w:rPr>
                        <w:rFonts w:ascii="Calibri" w:hAnsi="Calibri"/>
                        <w:b/>
                        <w:spacing w:val="-8"/>
                      </w:rPr>
                      <w:t xml:space="preserve"> </w:t>
                    </w:r>
                    <w:r>
                      <w:rPr>
                        <w:rFonts w:ascii="Calibri" w:hAnsi="Calibri"/>
                        <w:b/>
                        <w:spacing w:val="-2"/>
                      </w:rPr>
                      <w:t>DUNARII</w:t>
                    </w:r>
                  </w:p>
                  <w:p w14:paraId="3F02C370" w14:textId="77777777" w:rsidR="005B4DD7" w:rsidRDefault="00000000">
                    <w:pPr>
                      <w:pStyle w:val="BodyText"/>
                      <w:ind w:left="187" w:right="18" w:firstLine="132"/>
                      <w:jc w:val="both"/>
                      <w:rPr>
                        <w:rFonts w:ascii="Calibri"/>
                      </w:rPr>
                    </w:pPr>
                    <w:r>
                      <w:rPr>
                        <w:rFonts w:ascii="Calibri"/>
                      </w:rPr>
                      <w:t>web</w:t>
                    </w:r>
                    <w:r>
                      <w:rPr>
                        <w:rFonts w:ascii="Calibri"/>
                        <w:spacing w:val="-1"/>
                      </w:rPr>
                      <w:t xml:space="preserve"> </w:t>
                    </w:r>
                    <w:r>
                      <w:rPr>
                        <w:rFonts w:ascii="Calibri"/>
                      </w:rPr>
                      <w:t>site</w:t>
                    </w:r>
                    <w:r>
                      <w:rPr>
                        <w:rFonts w:ascii="Calibri"/>
                        <w:spacing w:val="-2"/>
                      </w:rPr>
                      <w:t xml:space="preserve"> </w:t>
                    </w:r>
                    <w:r>
                      <w:rPr>
                        <w:rFonts w:ascii="Calibri"/>
                      </w:rPr>
                      <w:t>:</w:t>
                    </w:r>
                    <w:hyperlink r:id="rId4">
                      <w:r>
                        <w:rPr>
                          <w:rFonts w:ascii="Calibri"/>
                          <w:color w:val="0000FF"/>
                          <w:u w:val="single" w:color="0000FF"/>
                        </w:rPr>
                        <w:t>www.gal-deltadunarii.ro</w:t>
                      </w:r>
                    </w:hyperlink>
                    <w:r>
                      <w:rPr>
                        <w:rFonts w:ascii="Calibri"/>
                        <w:color w:val="0000FF"/>
                      </w:rPr>
                      <w:t xml:space="preserve"> </w:t>
                    </w:r>
                    <w:r>
                      <w:rPr>
                        <w:rFonts w:ascii="Calibri"/>
                      </w:rPr>
                      <w:t xml:space="preserve">e-mail : </w:t>
                    </w:r>
                    <w:hyperlink r:id="rId5">
                      <w:r>
                        <w:rPr>
                          <w:rFonts w:ascii="Calibri"/>
                          <w:color w:val="0000FF"/>
                          <w:u w:val="single" w:color="0000FF"/>
                        </w:rPr>
                        <w:t>galdeltadunarii@gmail.com</w:t>
                      </w:r>
                    </w:hyperlink>
                    <w:r>
                      <w:rPr>
                        <w:rFonts w:ascii="Calibri"/>
                        <w:color w:val="0000FF"/>
                      </w:rPr>
                      <w:t xml:space="preserve"> </w:t>
                    </w:r>
                    <w:r>
                      <w:rPr>
                        <w:rFonts w:ascii="Calibri"/>
                      </w:rPr>
                      <w:t>Tel :</w:t>
                    </w:r>
                    <w:r>
                      <w:rPr>
                        <w:rFonts w:ascii="Calibri"/>
                        <w:spacing w:val="40"/>
                      </w:rPr>
                      <w:t xml:space="preserve"> </w:t>
                    </w:r>
                    <w:r>
                      <w:rPr>
                        <w:rFonts w:ascii="Calibri"/>
                      </w:rPr>
                      <w:t>0745 344 132 ; 0748 140 257</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8A320" w14:textId="21C4483A" w:rsidR="005B4DD7" w:rsidRDefault="00000000">
    <w:pPr>
      <w:pStyle w:val="BodyText"/>
      <w:spacing w:line="14" w:lineRule="auto"/>
    </w:pPr>
    <w:r>
      <w:rPr>
        <w:noProof/>
      </w:rPr>
      <w:drawing>
        <wp:anchor distT="0" distB="0" distL="0" distR="0" simplePos="0" relativeHeight="485612032" behindDoc="1" locked="0" layoutInCell="1" allowOverlap="1" wp14:anchorId="7D86585B" wp14:editId="25F888AE">
          <wp:simplePos x="0" y="0"/>
          <wp:positionH relativeFrom="page">
            <wp:posOffset>922134</wp:posOffset>
          </wp:positionH>
          <wp:positionV relativeFrom="page">
            <wp:posOffset>464949</wp:posOffset>
          </wp:positionV>
          <wp:extent cx="3728719" cy="592195"/>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1" cstate="print"/>
                  <a:stretch>
                    <a:fillRect/>
                  </a:stretch>
                </pic:blipFill>
                <pic:spPr>
                  <a:xfrm>
                    <a:off x="0" y="0"/>
                    <a:ext cx="3728719" cy="592195"/>
                  </a:xfrm>
                  <a:prstGeom prst="rect">
                    <a:avLst/>
                  </a:prstGeom>
                </pic:spPr>
              </pic:pic>
            </a:graphicData>
          </a:graphic>
        </wp:anchor>
      </w:drawing>
    </w:r>
    <w:r w:rsidR="00197411">
      <w:rPr>
        <w:noProof/>
      </w:rPr>
      <mc:AlternateContent>
        <mc:Choice Requires="wps">
          <w:drawing>
            <wp:anchor distT="0" distB="0" distL="114300" distR="114300" simplePos="0" relativeHeight="485612544" behindDoc="1" locked="0" layoutInCell="1" allowOverlap="1" wp14:anchorId="4AA04B29" wp14:editId="63251C87">
              <wp:simplePos x="0" y="0"/>
              <wp:positionH relativeFrom="page">
                <wp:posOffset>4906010</wp:posOffset>
              </wp:positionH>
              <wp:positionV relativeFrom="page">
                <wp:posOffset>453390</wp:posOffset>
              </wp:positionV>
              <wp:extent cx="1997075" cy="628650"/>
              <wp:effectExtent l="0" t="0" r="0" b="0"/>
              <wp:wrapNone/>
              <wp:docPr id="14" name="docshap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7075"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60C3C" w14:textId="77777777" w:rsidR="005B4DD7" w:rsidRDefault="00000000">
                          <w:pPr>
                            <w:spacing w:line="245" w:lineRule="exact"/>
                            <w:ind w:left="20"/>
                            <w:rPr>
                              <w:rFonts w:ascii="Calibri" w:hAnsi="Calibri"/>
                              <w:b/>
                            </w:rPr>
                          </w:pPr>
                          <w:r>
                            <w:rPr>
                              <w:rFonts w:ascii="Calibri" w:hAnsi="Calibri"/>
                              <w:b/>
                            </w:rPr>
                            <w:t>ASOCIAŢIA</w:t>
                          </w:r>
                          <w:r>
                            <w:rPr>
                              <w:rFonts w:ascii="Calibri" w:hAnsi="Calibri"/>
                              <w:b/>
                              <w:spacing w:val="-7"/>
                            </w:rPr>
                            <w:t xml:space="preserve"> </w:t>
                          </w:r>
                          <w:r>
                            <w:rPr>
                              <w:rFonts w:ascii="Calibri" w:hAnsi="Calibri"/>
                              <w:b/>
                            </w:rPr>
                            <w:t>G.A.L.</w:t>
                          </w:r>
                          <w:r>
                            <w:rPr>
                              <w:rFonts w:ascii="Calibri" w:hAnsi="Calibri"/>
                              <w:b/>
                              <w:spacing w:val="-5"/>
                            </w:rPr>
                            <w:t xml:space="preserve"> </w:t>
                          </w:r>
                          <w:r>
                            <w:rPr>
                              <w:rFonts w:ascii="Calibri" w:hAnsi="Calibri"/>
                              <w:b/>
                            </w:rPr>
                            <w:t>DELTA</w:t>
                          </w:r>
                          <w:r>
                            <w:rPr>
                              <w:rFonts w:ascii="Calibri" w:hAnsi="Calibri"/>
                              <w:b/>
                              <w:spacing w:val="-8"/>
                            </w:rPr>
                            <w:t xml:space="preserve"> </w:t>
                          </w:r>
                          <w:r>
                            <w:rPr>
                              <w:rFonts w:ascii="Calibri" w:hAnsi="Calibri"/>
                              <w:b/>
                              <w:spacing w:val="-2"/>
                            </w:rPr>
                            <w:t>DUNARII</w:t>
                          </w:r>
                        </w:p>
                        <w:p w14:paraId="0140398F" w14:textId="77777777" w:rsidR="005B4DD7" w:rsidRDefault="00000000">
                          <w:pPr>
                            <w:pStyle w:val="BodyText"/>
                            <w:ind w:left="187" w:right="18" w:firstLine="132"/>
                            <w:jc w:val="both"/>
                            <w:rPr>
                              <w:rFonts w:ascii="Calibri"/>
                            </w:rPr>
                          </w:pPr>
                          <w:r>
                            <w:rPr>
                              <w:rFonts w:ascii="Calibri"/>
                            </w:rPr>
                            <w:t>web</w:t>
                          </w:r>
                          <w:r>
                            <w:rPr>
                              <w:rFonts w:ascii="Calibri"/>
                              <w:spacing w:val="-1"/>
                            </w:rPr>
                            <w:t xml:space="preserve"> </w:t>
                          </w:r>
                          <w:r>
                            <w:rPr>
                              <w:rFonts w:ascii="Calibri"/>
                            </w:rPr>
                            <w:t>site</w:t>
                          </w:r>
                          <w:r>
                            <w:rPr>
                              <w:rFonts w:ascii="Calibri"/>
                              <w:spacing w:val="-2"/>
                            </w:rPr>
                            <w:t xml:space="preserve"> </w:t>
                          </w:r>
                          <w:r>
                            <w:rPr>
                              <w:rFonts w:ascii="Calibri"/>
                            </w:rPr>
                            <w:t>:</w:t>
                          </w:r>
                          <w:hyperlink r:id="rId2">
                            <w:r>
                              <w:rPr>
                                <w:rFonts w:ascii="Calibri"/>
                                <w:color w:val="0000FF"/>
                                <w:u w:val="single" w:color="0000FF"/>
                              </w:rPr>
                              <w:t>www.gal-deltadunarii.ro</w:t>
                            </w:r>
                          </w:hyperlink>
                          <w:r>
                            <w:rPr>
                              <w:rFonts w:ascii="Calibri"/>
                              <w:color w:val="0000FF"/>
                            </w:rPr>
                            <w:t xml:space="preserve"> </w:t>
                          </w:r>
                          <w:r>
                            <w:rPr>
                              <w:rFonts w:ascii="Calibri"/>
                            </w:rPr>
                            <w:t xml:space="preserve">e-mail : </w:t>
                          </w:r>
                          <w:hyperlink r:id="rId3">
                            <w:r>
                              <w:rPr>
                                <w:rFonts w:ascii="Calibri"/>
                                <w:color w:val="0000FF"/>
                                <w:u w:val="single" w:color="0000FF"/>
                              </w:rPr>
                              <w:t>galdeltadunarii@gmail.com</w:t>
                            </w:r>
                          </w:hyperlink>
                          <w:r>
                            <w:rPr>
                              <w:rFonts w:ascii="Calibri"/>
                              <w:color w:val="0000FF"/>
                            </w:rPr>
                            <w:t xml:space="preserve"> </w:t>
                          </w:r>
                          <w:r>
                            <w:rPr>
                              <w:rFonts w:ascii="Calibri"/>
                            </w:rPr>
                            <w:t>Tel :</w:t>
                          </w:r>
                          <w:r>
                            <w:rPr>
                              <w:rFonts w:ascii="Calibri"/>
                              <w:spacing w:val="40"/>
                            </w:rPr>
                            <w:t xml:space="preserve"> </w:t>
                          </w:r>
                          <w:r>
                            <w:rPr>
                              <w:rFonts w:ascii="Calibri"/>
                            </w:rPr>
                            <w:t>0745 344 132 ; 0748 140 257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A04B29" id="_x0000_t202" coordsize="21600,21600" o:spt="202" path="m,l,21600r21600,l21600,xe">
              <v:stroke joinstyle="miter"/>
              <v:path gradientshapeok="t" o:connecttype="rect"/>
            </v:shapetype>
            <v:shape id="docshape10" o:spid="_x0000_s1038" type="#_x0000_t202" style="position:absolute;margin-left:386.3pt;margin-top:35.7pt;width:157.25pt;height:49.5pt;z-index:-17703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" filled="f" stroked="f">
              <v:textbox inset="0,0,0,0">
                <w:txbxContent>
                  <w:p w14:paraId="33F60C3C" w14:textId="77777777" w:rsidR="005B4DD7" w:rsidRDefault="00000000">
                    <w:pPr>
                      <w:spacing w:line="245" w:lineRule="exact"/>
                      <w:ind w:left="20"/>
                      <w:rPr>
                        <w:rFonts w:ascii="Calibri" w:hAnsi="Calibri"/>
                        <w:b/>
                      </w:rPr>
                    </w:pPr>
                    <w:r>
                      <w:rPr>
                        <w:rFonts w:ascii="Calibri" w:hAnsi="Calibri"/>
                        <w:b/>
                      </w:rPr>
                      <w:t>ASOCIAŢIA</w:t>
                    </w:r>
                    <w:r>
                      <w:rPr>
                        <w:rFonts w:ascii="Calibri" w:hAnsi="Calibri"/>
                        <w:b/>
                        <w:spacing w:val="-7"/>
                      </w:rPr>
                      <w:t xml:space="preserve"> </w:t>
                    </w:r>
                    <w:r>
                      <w:rPr>
                        <w:rFonts w:ascii="Calibri" w:hAnsi="Calibri"/>
                        <w:b/>
                      </w:rPr>
                      <w:t>G.A.L.</w:t>
                    </w:r>
                    <w:r>
                      <w:rPr>
                        <w:rFonts w:ascii="Calibri" w:hAnsi="Calibri"/>
                        <w:b/>
                        <w:spacing w:val="-5"/>
                      </w:rPr>
                      <w:t xml:space="preserve"> </w:t>
                    </w:r>
                    <w:r>
                      <w:rPr>
                        <w:rFonts w:ascii="Calibri" w:hAnsi="Calibri"/>
                        <w:b/>
                      </w:rPr>
                      <w:t>DELTA</w:t>
                    </w:r>
                    <w:r>
                      <w:rPr>
                        <w:rFonts w:ascii="Calibri" w:hAnsi="Calibri"/>
                        <w:b/>
                        <w:spacing w:val="-8"/>
                      </w:rPr>
                      <w:t xml:space="preserve"> </w:t>
                    </w:r>
                    <w:r>
                      <w:rPr>
                        <w:rFonts w:ascii="Calibri" w:hAnsi="Calibri"/>
                        <w:b/>
                        <w:spacing w:val="-2"/>
                      </w:rPr>
                      <w:t>DUNARII</w:t>
                    </w:r>
                  </w:p>
                  <w:p w14:paraId="0140398F" w14:textId="77777777" w:rsidR="005B4DD7" w:rsidRDefault="00000000">
                    <w:pPr>
                      <w:pStyle w:val="BodyText"/>
                      <w:ind w:left="187" w:right="18" w:firstLine="132"/>
                      <w:jc w:val="both"/>
                      <w:rPr>
                        <w:rFonts w:ascii="Calibri"/>
                      </w:rPr>
                    </w:pPr>
                    <w:r>
                      <w:rPr>
                        <w:rFonts w:ascii="Calibri"/>
                      </w:rPr>
                      <w:t>web</w:t>
                    </w:r>
                    <w:r>
                      <w:rPr>
                        <w:rFonts w:ascii="Calibri"/>
                        <w:spacing w:val="-1"/>
                      </w:rPr>
                      <w:t xml:space="preserve"> </w:t>
                    </w:r>
                    <w:r>
                      <w:rPr>
                        <w:rFonts w:ascii="Calibri"/>
                      </w:rPr>
                      <w:t>site</w:t>
                    </w:r>
                    <w:r>
                      <w:rPr>
                        <w:rFonts w:ascii="Calibri"/>
                        <w:spacing w:val="-2"/>
                      </w:rPr>
                      <w:t xml:space="preserve"> </w:t>
                    </w:r>
                    <w:r>
                      <w:rPr>
                        <w:rFonts w:ascii="Calibri"/>
                      </w:rPr>
                      <w:t>:</w:t>
                    </w:r>
                    <w:hyperlink r:id="rId4">
                      <w:r>
                        <w:rPr>
                          <w:rFonts w:ascii="Calibri"/>
                          <w:color w:val="0000FF"/>
                          <w:u w:val="single" w:color="0000FF"/>
                        </w:rPr>
                        <w:t>www.gal-deltadunarii.ro</w:t>
                      </w:r>
                    </w:hyperlink>
                    <w:r>
                      <w:rPr>
                        <w:rFonts w:ascii="Calibri"/>
                        <w:color w:val="0000FF"/>
                      </w:rPr>
                      <w:t xml:space="preserve"> </w:t>
                    </w:r>
                    <w:r>
                      <w:rPr>
                        <w:rFonts w:ascii="Calibri"/>
                      </w:rPr>
                      <w:t xml:space="preserve">e-mail : </w:t>
                    </w:r>
                    <w:hyperlink r:id="rId5">
                      <w:r>
                        <w:rPr>
                          <w:rFonts w:ascii="Calibri"/>
                          <w:color w:val="0000FF"/>
                          <w:u w:val="single" w:color="0000FF"/>
                        </w:rPr>
                        <w:t>galdeltadunarii@gmail.com</w:t>
                      </w:r>
                    </w:hyperlink>
                    <w:r>
                      <w:rPr>
                        <w:rFonts w:ascii="Calibri"/>
                        <w:color w:val="0000FF"/>
                      </w:rPr>
                      <w:t xml:space="preserve"> </w:t>
                    </w:r>
                    <w:r>
                      <w:rPr>
                        <w:rFonts w:ascii="Calibri"/>
                      </w:rPr>
                      <w:t>Tel :</w:t>
                    </w:r>
                    <w:r>
                      <w:rPr>
                        <w:rFonts w:ascii="Calibri"/>
                        <w:spacing w:val="40"/>
                      </w:rPr>
                      <w:t xml:space="preserve"> </w:t>
                    </w:r>
                    <w:r>
                      <w:rPr>
                        <w:rFonts w:ascii="Calibri"/>
                      </w:rPr>
                      <w:t>0745 344 132 ; 0748 140 257</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9E3C8" w14:textId="77777777" w:rsidR="005B4DD7" w:rsidRDefault="005B4DD7">
    <w:pPr>
      <w:pStyle w:val="BodyText"/>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58F2" w14:textId="1A6CAFF8" w:rsidR="005B4DD7" w:rsidRDefault="00000000">
    <w:pPr>
      <w:pStyle w:val="BodyText"/>
      <w:spacing w:line="14" w:lineRule="auto"/>
    </w:pPr>
    <w:r>
      <w:rPr>
        <w:noProof/>
      </w:rPr>
      <w:drawing>
        <wp:anchor distT="0" distB="0" distL="0" distR="0" simplePos="0" relativeHeight="485615104" behindDoc="1" locked="0" layoutInCell="1" allowOverlap="1" wp14:anchorId="7CCE36AF" wp14:editId="0E14CE90">
          <wp:simplePos x="0" y="0"/>
          <wp:positionH relativeFrom="page">
            <wp:posOffset>922134</wp:posOffset>
          </wp:positionH>
          <wp:positionV relativeFrom="page">
            <wp:posOffset>464949</wp:posOffset>
          </wp:positionV>
          <wp:extent cx="3728719" cy="592195"/>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1" cstate="print"/>
                  <a:stretch>
                    <a:fillRect/>
                  </a:stretch>
                </pic:blipFill>
                <pic:spPr>
                  <a:xfrm>
                    <a:off x="0" y="0"/>
                    <a:ext cx="3728719" cy="592195"/>
                  </a:xfrm>
                  <a:prstGeom prst="rect">
                    <a:avLst/>
                  </a:prstGeom>
                </pic:spPr>
              </pic:pic>
            </a:graphicData>
          </a:graphic>
        </wp:anchor>
      </w:drawing>
    </w:r>
    <w:r w:rsidR="00197411">
      <w:rPr>
        <w:noProof/>
      </w:rPr>
      <mc:AlternateContent>
        <mc:Choice Requires="wps">
          <w:drawing>
            <wp:anchor distT="0" distB="0" distL="114300" distR="114300" simplePos="0" relativeHeight="485615616" behindDoc="1" locked="0" layoutInCell="1" allowOverlap="1" wp14:anchorId="4F452EDF" wp14:editId="35AF2008">
              <wp:simplePos x="0" y="0"/>
              <wp:positionH relativeFrom="page">
                <wp:posOffset>4906010</wp:posOffset>
              </wp:positionH>
              <wp:positionV relativeFrom="page">
                <wp:posOffset>453390</wp:posOffset>
              </wp:positionV>
              <wp:extent cx="1997075" cy="628650"/>
              <wp:effectExtent l="0" t="0" r="0" b="0"/>
              <wp:wrapNone/>
              <wp:docPr id="6" name="docshape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7075"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227DC" w14:textId="77777777" w:rsidR="005B4DD7" w:rsidRDefault="00000000">
                          <w:pPr>
                            <w:spacing w:line="245" w:lineRule="exact"/>
                            <w:ind w:left="20"/>
                            <w:rPr>
                              <w:rFonts w:ascii="Calibri" w:hAnsi="Calibri"/>
                              <w:b/>
                            </w:rPr>
                          </w:pPr>
                          <w:r>
                            <w:rPr>
                              <w:rFonts w:ascii="Calibri" w:hAnsi="Calibri"/>
                              <w:b/>
                            </w:rPr>
                            <w:t>ASOCIAŢIA</w:t>
                          </w:r>
                          <w:r>
                            <w:rPr>
                              <w:rFonts w:ascii="Calibri" w:hAnsi="Calibri"/>
                              <w:b/>
                              <w:spacing w:val="-7"/>
                            </w:rPr>
                            <w:t xml:space="preserve"> </w:t>
                          </w:r>
                          <w:r>
                            <w:rPr>
                              <w:rFonts w:ascii="Calibri" w:hAnsi="Calibri"/>
                              <w:b/>
                            </w:rPr>
                            <w:t>G.A.L.</w:t>
                          </w:r>
                          <w:r>
                            <w:rPr>
                              <w:rFonts w:ascii="Calibri" w:hAnsi="Calibri"/>
                              <w:b/>
                              <w:spacing w:val="-5"/>
                            </w:rPr>
                            <w:t xml:space="preserve"> </w:t>
                          </w:r>
                          <w:r>
                            <w:rPr>
                              <w:rFonts w:ascii="Calibri" w:hAnsi="Calibri"/>
                              <w:b/>
                            </w:rPr>
                            <w:t>DELTA</w:t>
                          </w:r>
                          <w:r>
                            <w:rPr>
                              <w:rFonts w:ascii="Calibri" w:hAnsi="Calibri"/>
                              <w:b/>
                              <w:spacing w:val="-8"/>
                            </w:rPr>
                            <w:t xml:space="preserve"> </w:t>
                          </w:r>
                          <w:r>
                            <w:rPr>
                              <w:rFonts w:ascii="Calibri" w:hAnsi="Calibri"/>
                              <w:b/>
                              <w:spacing w:val="-2"/>
                            </w:rPr>
                            <w:t>DUNARII</w:t>
                          </w:r>
                        </w:p>
                        <w:p w14:paraId="586FDE7D" w14:textId="77777777" w:rsidR="005B4DD7" w:rsidRDefault="00000000">
                          <w:pPr>
                            <w:pStyle w:val="BodyText"/>
                            <w:ind w:left="187" w:right="18" w:firstLine="132"/>
                            <w:jc w:val="both"/>
                            <w:rPr>
                              <w:rFonts w:ascii="Calibri"/>
                            </w:rPr>
                          </w:pPr>
                          <w:r>
                            <w:rPr>
                              <w:rFonts w:ascii="Calibri"/>
                            </w:rPr>
                            <w:t>web</w:t>
                          </w:r>
                          <w:r>
                            <w:rPr>
                              <w:rFonts w:ascii="Calibri"/>
                              <w:spacing w:val="-1"/>
                            </w:rPr>
                            <w:t xml:space="preserve"> </w:t>
                          </w:r>
                          <w:r>
                            <w:rPr>
                              <w:rFonts w:ascii="Calibri"/>
                            </w:rPr>
                            <w:t>site</w:t>
                          </w:r>
                          <w:r>
                            <w:rPr>
                              <w:rFonts w:ascii="Calibri"/>
                              <w:spacing w:val="-2"/>
                            </w:rPr>
                            <w:t xml:space="preserve"> </w:t>
                          </w:r>
                          <w:r>
                            <w:rPr>
                              <w:rFonts w:ascii="Calibri"/>
                            </w:rPr>
                            <w:t>:</w:t>
                          </w:r>
                          <w:hyperlink r:id="rId2">
                            <w:r>
                              <w:rPr>
                                <w:rFonts w:ascii="Calibri"/>
                                <w:color w:val="0000FF"/>
                                <w:u w:val="single" w:color="0000FF"/>
                              </w:rPr>
                              <w:t>www.gal-deltadunarii.ro</w:t>
                            </w:r>
                          </w:hyperlink>
                          <w:r>
                            <w:rPr>
                              <w:rFonts w:ascii="Calibri"/>
                              <w:color w:val="0000FF"/>
                            </w:rPr>
                            <w:t xml:space="preserve"> </w:t>
                          </w:r>
                          <w:r>
                            <w:rPr>
                              <w:rFonts w:ascii="Calibri"/>
                            </w:rPr>
                            <w:t xml:space="preserve">e-mail : </w:t>
                          </w:r>
                          <w:hyperlink r:id="rId3">
                            <w:r>
                              <w:rPr>
                                <w:rFonts w:ascii="Calibri"/>
                                <w:color w:val="0000FF"/>
                                <w:u w:val="single" w:color="0000FF"/>
                              </w:rPr>
                              <w:t>galdeltadunarii@gmail.com</w:t>
                            </w:r>
                          </w:hyperlink>
                          <w:r>
                            <w:rPr>
                              <w:rFonts w:ascii="Calibri"/>
                              <w:color w:val="0000FF"/>
                            </w:rPr>
                            <w:t xml:space="preserve"> </w:t>
                          </w:r>
                          <w:r>
                            <w:rPr>
                              <w:rFonts w:ascii="Calibri"/>
                            </w:rPr>
                            <w:t>Tel :</w:t>
                          </w:r>
                          <w:r>
                            <w:rPr>
                              <w:rFonts w:ascii="Calibri"/>
                              <w:spacing w:val="40"/>
                            </w:rPr>
                            <w:t xml:space="preserve"> </w:t>
                          </w:r>
                          <w:r>
                            <w:rPr>
                              <w:rFonts w:ascii="Calibri"/>
                            </w:rPr>
                            <w:t>0745 344 132 ; 0748 140 257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452EDF" id="_x0000_t202" coordsize="21600,21600" o:spt="202" path="m,l,21600r21600,l21600,xe">
              <v:stroke joinstyle="miter"/>
              <v:path gradientshapeok="t" o:connecttype="rect"/>
            </v:shapetype>
            <v:shape id="docshape17" o:spid="_x0000_s1043" type="#_x0000_t202" style="position:absolute;margin-left:386.3pt;margin-top:35.7pt;width:157.25pt;height:49.5pt;z-index:-17700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" filled="f" stroked="f">
              <v:textbox inset="0,0,0,0">
                <w:txbxContent>
                  <w:p w14:paraId="0A7227DC" w14:textId="77777777" w:rsidR="005B4DD7" w:rsidRDefault="00000000">
                    <w:pPr>
                      <w:spacing w:line="245" w:lineRule="exact"/>
                      <w:ind w:left="20"/>
                      <w:rPr>
                        <w:rFonts w:ascii="Calibri" w:hAnsi="Calibri"/>
                        <w:b/>
                      </w:rPr>
                    </w:pPr>
                    <w:r>
                      <w:rPr>
                        <w:rFonts w:ascii="Calibri" w:hAnsi="Calibri"/>
                        <w:b/>
                      </w:rPr>
                      <w:t>ASOCIAŢIA</w:t>
                    </w:r>
                    <w:r>
                      <w:rPr>
                        <w:rFonts w:ascii="Calibri" w:hAnsi="Calibri"/>
                        <w:b/>
                        <w:spacing w:val="-7"/>
                      </w:rPr>
                      <w:t xml:space="preserve"> </w:t>
                    </w:r>
                    <w:r>
                      <w:rPr>
                        <w:rFonts w:ascii="Calibri" w:hAnsi="Calibri"/>
                        <w:b/>
                      </w:rPr>
                      <w:t>G.A.L.</w:t>
                    </w:r>
                    <w:r>
                      <w:rPr>
                        <w:rFonts w:ascii="Calibri" w:hAnsi="Calibri"/>
                        <w:b/>
                        <w:spacing w:val="-5"/>
                      </w:rPr>
                      <w:t xml:space="preserve"> </w:t>
                    </w:r>
                    <w:r>
                      <w:rPr>
                        <w:rFonts w:ascii="Calibri" w:hAnsi="Calibri"/>
                        <w:b/>
                      </w:rPr>
                      <w:t>DELTA</w:t>
                    </w:r>
                    <w:r>
                      <w:rPr>
                        <w:rFonts w:ascii="Calibri" w:hAnsi="Calibri"/>
                        <w:b/>
                        <w:spacing w:val="-8"/>
                      </w:rPr>
                      <w:t xml:space="preserve"> </w:t>
                    </w:r>
                    <w:r>
                      <w:rPr>
                        <w:rFonts w:ascii="Calibri" w:hAnsi="Calibri"/>
                        <w:b/>
                        <w:spacing w:val="-2"/>
                      </w:rPr>
                      <w:t>DUNARII</w:t>
                    </w:r>
                  </w:p>
                  <w:p w14:paraId="586FDE7D" w14:textId="77777777" w:rsidR="005B4DD7" w:rsidRDefault="00000000">
                    <w:pPr>
                      <w:pStyle w:val="BodyText"/>
                      <w:ind w:left="187" w:right="18" w:firstLine="132"/>
                      <w:jc w:val="both"/>
                      <w:rPr>
                        <w:rFonts w:ascii="Calibri"/>
                      </w:rPr>
                    </w:pPr>
                    <w:r>
                      <w:rPr>
                        <w:rFonts w:ascii="Calibri"/>
                      </w:rPr>
                      <w:t>web</w:t>
                    </w:r>
                    <w:r>
                      <w:rPr>
                        <w:rFonts w:ascii="Calibri"/>
                        <w:spacing w:val="-1"/>
                      </w:rPr>
                      <w:t xml:space="preserve"> </w:t>
                    </w:r>
                    <w:r>
                      <w:rPr>
                        <w:rFonts w:ascii="Calibri"/>
                      </w:rPr>
                      <w:t>site</w:t>
                    </w:r>
                    <w:r>
                      <w:rPr>
                        <w:rFonts w:ascii="Calibri"/>
                        <w:spacing w:val="-2"/>
                      </w:rPr>
                      <w:t xml:space="preserve"> </w:t>
                    </w:r>
                    <w:r>
                      <w:rPr>
                        <w:rFonts w:ascii="Calibri"/>
                      </w:rPr>
                      <w:t>:</w:t>
                    </w:r>
                    <w:hyperlink r:id="rId4">
                      <w:r>
                        <w:rPr>
                          <w:rFonts w:ascii="Calibri"/>
                          <w:color w:val="0000FF"/>
                          <w:u w:val="single" w:color="0000FF"/>
                        </w:rPr>
                        <w:t>www.gal-deltadunarii.ro</w:t>
                      </w:r>
                    </w:hyperlink>
                    <w:r>
                      <w:rPr>
                        <w:rFonts w:ascii="Calibri"/>
                        <w:color w:val="0000FF"/>
                      </w:rPr>
                      <w:t xml:space="preserve"> </w:t>
                    </w:r>
                    <w:r>
                      <w:rPr>
                        <w:rFonts w:ascii="Calibri"/>
                      </w:rPr>
                      <w:t xml:space="preserve">e-mail : </w:t>
                    </w:r>
                    <w:hyperlink r:id="rId5">
                      <w:r>
                        <w:rPr>
                          <w:rFonts w:ascii="Calibri"/>
                          <w:color w:val="0000FF"/>
                          <w:u w:val="single" w:color="0000FF"/>
                        </w:rPr>
                        <w:t>galdeltadunarii@gmail.com</w:t>
                      </w:r>
                    </w:hyperlink>
                    <w:r>
                      <w:rPr>
                        <w:rFonts w:ascii="Calibri"/>
                        <w:color w:val="0000FF"/>
                      </w:rPr>
                      <w:t xml:space="preserve"> </w:t>
                    </w:r>
                    <w:r>
                      <w:rPr>
                        <w:rFonts w:ascii="Calibri"/>
                      </w:rPr>
                      <w:t>Tel :</w:t>
                    </w:r>
                    <w:r>
                      <w:rPr>
                        <w:rFonts w:ascii="Calibri"/>
                        <w:spacing w:val="40"/>
                      </w:rPr>
                      <w:t xml:space="preserve"> </w:t>
                    </w:r>
                    <w:r>
                      <w:rPr>
                        <w:rFonts w:ascii="Calibri"/>
                      </w:rPr>
                      <w:t>0745 344 132 ; 0748 140 257</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2ABA"/>
    <w:multiLevelType w:val="hybridMultilevel"/>
    <w:tmpl w:val="9D4879E6"/>
    <w:lvl w:ilvl="0" w:tplc="01E644BE">
      <w:start w:val="8"/>
      <w:numFmt w:val="decimal"/>
      <w:lvlText w:val="%1."/>
      <w:lvlJc w:val="left"/>
      <w:pPr>
        <w:ind w:left="107" w:hanging="413"/>
        <w:jc w:val="left"/>
      </w:pPr>
      <w:rPr>
        <w:rFonts w:ascii="Trebuchet MS" w:eastAsia="Trebuchet MS" w:hAnsi="Trebuchet MS" w:cs="Trebuchet MS" w:hint="default"/>
        <w:b/>
        <w:bCs/>
        <w:i w:val="0"/>
        <w:iCs w:val="0"/>
        <w:w w:val="100"/>
        <w:sz w:val="22"/>
        <w:szCs w:val="22"/>
        <w:lang w:val="ro-RO" w:eastAsia="en-US" w:bidi="ar-SA"/>
      </w:rPr>
    </w:lvl>
    <w:lvl w:ilvl="1" w:tplc="A2340E4A">
      <w:numFmt w:val="bullet"/>
      <w:lvlText w:val=""/>
      <w:lvlJc w:val="left"/>
      <w:pPr>
        <w:ind w:left="827" w:hanging="360"/>
      </w:pPr>
      <w:rPr>
        <w:rFonts w:ascii="Symbol" w:eastAsia="Symbol" w:hAnsi="Symbol" w:cs="Symbol" w:hint="default"/>
        <w:b w:val="0"/>
        <w:bCs w:val="0"/>
        <w:i w:val="0"/>
        <w:iCs w:val="0"/>
        <w:w w:val="100"/>
        <w:sz w:val="22"/>
        <w:szCs w:val="22"/>
        <w:lang w:val="ro-RO" w:eastAsia="en-US" w:bidi="ar-SA"/>
      </w:rPr>
    </w:lvl>
    <w:lvl w:ilvl="2" w:tplc="981E2DD2">
      <w:numFmt w:val="bullet"/>
      <w:lvlText w:val="•"/>
      <w:lvlJc w:val="left"/>
      <w:pPr>
        <w:ind w:left="1511" w:hanging="360"/>
      </w:pPr>
      <w:rPr>
        <w:rFonts w:hint="default"/>
        <w:lang w:val="ro-RO" w:eastAsia="en-US" w:bidi="ar-SA"/>
      </w:rPr>
    </w:lvl>
    <w:lvl w:ilvl="3" w:tplc="43A6B44C">
      <w:numFmt w:val="bullet"/>
      <w:lvlText w:val="•"/>
      <w:lvlJc w:val="left"/>
      <w:pPr>
        <w:ind w:left="2203" w:hanging="360"/>
      </w:pPr>
      <w:rPr>
        <w:rFonts w:hint="default"/>
        <w:lang w:val="ro-RO" w:eastAsia="en-US" w:bidi="ar-SA"/>
      </w:rPr>
    </w:lvl>
    <w:lvl w:ilvl="4" w:tplc="60C4AB3C">
      <w:numFmt w:val="bullet"/>
      <w:lvlText w:val="•"/>
      <w:lvlJc w:val="left"/>
      <w:pPr>
        <w:ind w:left="2895" w:hanging="360"/>
      </w:pPr>
      <w:rPr>
        <w:rFonts w:hint="default"/>
        <w:lang w:val="ro-RO" w:eastAsia="en-US" w:bidi="ar-SA"/>
      </w:rPr>
    </w:lvl>
    <w:lvl w:ilvl="5" w:tplc="A996581C">
      <w:numFmt w:val="bullet"/>
      <w:lvlText w:val="•"/>
      <w:lvlJc w:val="left"/>
      <w:pPr>
        <w:ind w:left="3587" w:hanging="360"/>
      </w:pPr>
      <w:rPr>
        <w:rFonts w:hint="default"/>
        <w:lang w:val="ro-RO" w:eastAsia="en-US" w:bidi="ar-SA"/>
      </w:rPr>
    </w:lvl>
    <w:lvl w:ilvl="6" w:tplc="A148F258">
      <w:numFmt w:val="bullet"/>
      <w:lvlText w:val="•"/>
      <w:lvlJc w:val="left"/>
      <w:pPr>
        <w:ind w:left="4279" w:hanging="360"/>
      </w:pPr>
      <w:rPr>
        <w:rFonts w:hint="default"/>
        <w:lang w:val="ro-RO" w:eastAsia="en-US" w:bidi="ar-SA"/>
      </w:rPr>
    </w:lvl>
    <w:lvl w:ilvl="7" w:tplc="A436531E">
      <w:numFmt w:val="bullet"/>
      <w:lvlText w:val="•"/>
      <w:lvlJc w:val="left"/>
      <w:pPr>
        <w:ind w:left="4971" w:hanging="360"/>
      </w:pPr>
      <w:rPr>
        <w:rFonts w:hint="default"/>
        <w:lang w:val="ro-RO" w:eastAsia="en-US" w:bidi="ar-SA"/>
      </w:rPr>
    </w:lvl>
    <w:lvl w:ilvl="8" w:tplc="26342508">
      <w:numFmt w:val="bullet"/>
      <w:lvlText w:val="•"/>
      <w:lvlJc w:val="left"/>
      <w:pPr>
        <w:ind w:left="5663" w:hanging="360"/>
      </w:pPr>
      <w:rPr>
        <w:rFonts w:hint="default"/>
        <w:lang w:val="ro-RO" w:eastAsia="en-US" w:bidi="ar-SA"/>
      </w:rPr>
    </w:lvl>
  </w:abstractNum>
  <w:abstractNum w:abstractNumId="1" w15:restartNumberingAfterBreak="0">
    <w:nsid w:val="0009172C"/>
    <w:multiLevelType w:val="hybridMultilevel"/>
    <w:tmpl w:val="4E9AD198"/>
    <w:lvl w:ilvl="0" w:tplc="3258D8DE">
      <w:start w:val="1"/>
      <w:numFmt w:val="decimal"/>
      <w:lvlText w:val="%1."/>
      <w:lvlJc w:val="left"/>
      <w:pPr>
        <w:ind w:left="1296" w:hanging="716"/>
        <w:jc w:val="left"/>
      </w:pPr>
      <w:rPr>
        <w:rFonts w:ascii="Trebuchet MS" w:eastAsia="Trebuchet MS" w:hAnsi="Trebuchet MS" w:cs="Trebuchet MS" w:hint="default"/>
        <w:b w:val="0"/>
        <w:bCs w:val="0"/>
        <w:i w:val="0"/>
        <w:iCs w:val="0"/>
        <w:spacing w:val="0"/>
        <w:w w:val="99"/>
        <w:sz w:val="20"/>
        <w:szCs w:val="20"/>
        <w:lang w:val="ro-RO" w:eastAsia="en-US" w:bidi="ar-SA"/>
      </w:rPr>
    </w:lvl>
    <w:lvl w:ilvl="1" w:tplc="5484A5AA">
      <w:numFmt w:val="bullet"/>
      <w:lvlText w:val="•"/>
      <w:lvlJc w:val="left"/>
      <w:pPr>
        <w:ind w:left="2246" w:hanging="716"/>
      </w:pPr>
      <w:rPr>
        <w:rFonts w:hint="default"/>
        <w:lang w:val="ro-RO" w:eastAsia="en-US" w:bidi="ar-SA"/>
      </w:rPr>
    </w:lvl>
    <w:lvl w:ilvl="2" w:tplc="D7104186">
      <w:numFmt w:val="bullet"/>
      <w:lvlText w:val="•"/>
      <w:lvlJc w:val="left"/>
      <w:pPr>
        <w:ind w:left="3192" w:hanging="716"/>
      </w:pPr>
      <w:rPr>
        <w:rFonts w:hint="default"/>
        <w:lang w:val="ro-RO" w:eastAsia="en-US" w:bidi="ar-SA"/>
      </w:rPr>
    </w:lvl>
    <w:lvl w:ilvl="3" w:tplc="1ABE2966">
      <w:numFmt w:val="bullet"/>
      <w:lvlText w:val="•"/>
      <w:lvlJc w:val="left"/>
      <w:pPr>
        <w:ind w:left="4138" w:hanging="716"/>
      </w:pPr>
      <w:rPr>
        <w:rFonts w:hint="default"/>
        <w:lang w:val="ro-RO" w:eastAsia="en-US" w:bidi="ar-SA"/>
      </w:rPr>
    </w:lvl>
    <w:lvl w:ilvl="4" w:tplc="8B387BA4">
      <w:numFmt w:val="bullet"/>
      <w:lvlText w:val="•"/>
      <w:lvlJc w:val="left"/>
      <w:pPr>
        <w:ind w:left="5084" w:hanging="716"/>
      </w:pPr>
      <w:rPr>
        <w:rFonts w:hint="default"/>
        <w:lang w:val="ro-RO" w:eastAsia="en-US" w:bidi="ar-SA"/>
      </w:rPr>
    </w:lvl>
    <w:lvl w:ilvl="5" w:tplc="BFD0193E">
      <w:numFmt w:val="bullet"/>
      <w:lvlText w:val="•"/>
      <w:lvlJc w:val="left"/>
      <w:pPr>
        <w:ind w:left="6030" w:hanging="716"/>
      </w:pPr>
      <w:rPr>
        <w:rFonts w:hint="default"/>
        <w:lang w:val="ro-RO" w:eastAsia="en-US" w:bidi="ar-SA"/>
      </w:rPr>
    </w:lvl>
    <w:lvl w:ilvl="6" w:tplc="D0E8FFAC">
      <w:numFmt w:val="bullet"/>
      <w:lvlText w:val="•"/>
      <w:lvlJc w:val="left"/>
      <w:pPr>
        <w:ind w:left="6976" w:hanging="716"/>
      </w:pPr>
      <w:rPr>
        <w:rFonts w:hint="default"/>
        <w:lang w:val="ro-RO" w:eastAsia="en-US" w:bidi="ar-SA"/>
      </w:rPr>
    </w:lvl>
    <w:lvl w:ilvl="7" w:tplc="F5A45F10">
      <w:numFmt w:val="bullet"/>
      <w:lvlText w:val="•"/>
      <w:lvlJc w:val="left"/>
      <w:pPr>
        <w:ind w:left="7922" w:hanging="716"/>
      </w:pPr>
      <w:rPr>
        <w:rFonts w:hint="default"/>
        <w:lang w:val="ro-RO" w:eastAsia="en-US" w:bidi="ar-SA"/>
      </w:rPr>
    </w:lvl>
    <w:lvl w:ilvl="8" w:tplc="79F40764">
      <w:numFmt w:val="bullet"/>
      <w:lvlText w:val="•"/>
      <w:lvlJc w:val="left"/>
      <w:pPr>
        <w:ind w:left="8868" w:hanging="716"/>
      </w:pPr>
      <w:rPr>
        <w:rFonts w:hint="default"/>
        <w:lang w:val="ro-RO" w:eastAsia="en-US" w:bidi="ar-SA"/>
      </w:rPr>
    </w:lvl>
  </w:abstractNum>
  <w:abstractNum w:abstractNumId="2" w15:restartNumberingAfterBreak="0">
    <w:nsid w:val="0139287C"/>
    <w:multiLevelType w:val="hybridMultilevel"/>
    <w:tmpl w:val="D1B49010"/>
    <w:lvl w:ilvl="0" w:tplc="4E86CB9E">
      <w:numFmt w:val="bullet"/>
      <w:lvlText w:val=""/>
      <w:lvlJc w:val="left"/>
      <w:pPr>
        <w:ind w:left="340" w:hanging="363"/>
      </w:pPr>
      <w:rPr>
        <w:rFonts w:ascii="Symbol" w:eastAsia="Symbol" w:hAnsi="Symbol" w:cs="Symbol" w:hint="default"/>
        <w:b w:val="0"/>
        <w:bCs w:val="0"/>
        <w:i w:val="0"/>
        <w:iCs w:val="0"/>
        <w:w w:val="100"/>
        <w:sz w:val="18"/>
        <w:szCs w:val="18"/>
        <w:lang w:val="ro-RO" w:eastAsia="en-US" w:bidi="ar-SA"/>
      </w:rPr>
    </w:lvl>
    <w:lvl w:ilvl="1" w:tplc="299EFD80">
      <w:numFmt w:val="bullet"/>
      <w:lvlText w:val="•"/>
      <w:lvlJc w:val="left"/>
      <w:pPr>
        <w:ind w:left="999" w:hanging="363"/>
      </w:pPr>
      <w:rPr>
        <w:rFonts w:hint="default"/>
        <w:lang w:val="ro-RO" w:eastAsia="en-US" w:bidi="ar-SA"/>
      </w:rPr>
    </w:lvl>
    <w:lvl w:ilvl="2" w:tplc="D084DBF6">
      <w:numFmt w:val="bullet"/>
      <w:lvlText w:val="•"/>
      <w:lvlJc w:val="left"/>
      <w:pPr>
        <w:ind w:left="1659" w:hanging="363"/>
      </w:pPr>
      <w:rPr>
        <w:rFonts w:hint="default"/>
        <w:lang w:val="ro-RO" w:eastAsia="en-US" w:bidi="ar-SA"/>
      </w:rPr>
    </w:lvl>
    <w:lvl w:ilvl="3" w:tplc="1430CC7A">
      <w:numFmt w:val="bullet"/>
      <w:lvlText w:val="•"/>
      <w:lvlJc w:val="left"/>
      <w:pPr>
        <w:ind w:left="2319" w:hanging="363"/>
      </w:pPr>
      <w:rPr>
        <w:rFonts w:hint="default"/>
        <w:lang w:val="ro-RO" w:eastAsia="en-US" w:bidi="ar-SA"/>
      </w:rPr>
    </w:lvl>
    <w:lvl w:ilvl="4" w:tplc="E0329A48">
      <w:numFmt w:val="bullet"/>
      <w:lvlText w:val="•"/>
      <w:lvlJc w:val="left"/>
      <w:pPr>
        <w:ind w:left="2978" w:hanging="363"/>
      </w:pPr>
      <w:rPr>
        <w:rFonts w:hint="default"/>
        <w:lang w:val="ro-RO" w:eastAsia="en-US" w:bidi="ar-SA"/>
      </w:rPr>
    </w:lvl>
    <w:lvl w:ilvl="5" w:tplc="3426FE52">
      <w:numFmt w:val="bullet"/>
      <w:lvlText w:val="•"/>
      <w:lvlJc w:val="left"/>
      <w:pPr>
        <w:ind w:left="3638" w:hanging="363"/>
      </w:pPr>
      <w:rPr>
        <w:rFonts w:hint="default"/>
        <w:lang w:val="ro-RO" w:eastAsia="en-US" w:bidi="ar-SA"/>
      </w:rPr>
    </w:lvl>
    <w:lvl w:ilvl="6" w:tplc="20BC5684">
      <w:numFmt w:val="bullet"/>
      <w:lvlText w:val="•"/>
      <w:lvlJc w:val="left"/>
      <w:pPr>
        <w:ind w:left="4298" w:hanging="363"/>
      </w:pPr>
      <w:rPr>
        <w:rFonts w:hint="default"/>
        <w:lang w:val="ro-RO" w:eastAsia="en-US" w:bidi="ar-SA"/>
      </w:rPr>
    </w:lvl>
    <w:lvl w:ilvl="7" w:tplc="56B27E80">
      <w:numFmt w:val="bullet"/>
      <w:lvlText w:val="•"/>
      <w:lvlJc w:val="left"/>
      <w:pPr>
        <w:ind w:left="4957" w:hanging="363"/>
      </w:pPr>
      <w:rPr>
        <w:rFonts w:hint="default"/>
        <w:lang w:val="ro-RO" w:eastAsia="en-US" w:bidi="ar-SA"/>
      </w:rPr>
    </w:lvl>
    <w:lvl w:ilvl="8" w:tplc="9C88A7DA">
      <w:numFmt w:val="bullet"/>
      <w:lvlText w:val="•"/>
      <w:lvlJc w:val="left"/>
      <w:pPr>
        <w:ind w:left="5617" w:hanging="363"/>
      </w:pPr>
      <w:rPr>
        <w:rFonts w:hint="default"/>
        <w:lang w:val="ro-RO" w:eastAsia="en-US" w:bidi="ar-SA"/>
      </w:rPr>
    </w:lvl>
  </w:abstractNum>
  <w:abstractNum w:abstractNumId="3" w15:restartNumberingAfterBreak="0">
    <w:nsid w:val="02103CDE"/>
    <w:multiLevelType w:val="hybridMultilevel"/>
    <w:tmpl w:val="91CCA446"/>
    <w:lvl w:ilvl="0" w:tplc="A3E4F8EA">
      <w:numFmt w:val="bullet"/>
      <w:lvlText w:val="●"/>
      <w:lvlJc w:val="left"/>
      <w:pPr>
        <w:ind w:left="107" w:hanging="267"/>
      </w:pPr>
      <w:rPr>
        <w:rFonts w:ascii="Trebuchet MS" w:eastAsia="Trebuchet MS" w:hAnsi="Trebuchet MS" w:cs="Trebuchet MS" w:hint="default"/>
        <w:b w:val="0"/>
        <w:bCs w:val="0"/>
        <w:i w:val="0"/>
        <w:iCs w:val="0"/>
        <w:w w:val="100"/>
        <w:sz w:val="22"/>
        <w:szCs w:val="22"/>
        <w:lang w:val="ro-RO" w:eastAsia="en-US" w:bidi="ar-SA"/>
      </w:rPr>
    </w:lvl>
    <w:lvl w:ilvl="1" w:tplc="F5CE9010">
      <w:numFmt w:val="bullet"/>
      <w:lvlText w:val="•"/>
      <w:lvlJc w:val="left"/>
      <w:pPr>
        <w:ind w:left="794" w:hanging="267"/>
      </w:pPr>
      <w:rPr>
        <w:rFonts w:hint="default"/>
        <w:lang w:val="ro-RO" w:eastAsia="en-US" w:bidi="ar-SA"/>
      </w:rPr>
    </w:lvl>
    <w:lvl w:ilvl="2" w:tplc="438A58A0">
      <w:numFmt w:val="bullet"/>
      <w:lvlText w:val="•"/>
      <w:lvlJc w:val="left"/>
      <w:pPr>
        <w:ind w:left="1489" w:hanging="267"/>
      </w:pPr>
      <w:rPr>
        <w:rFonts w:hint="default"/>
        <w:lang w:val="ro-RO" w:eastAsia="en-US" w:bidi="ar-SA"/>
      </w:rPr>
    </w:lvl>
    <w:lvl w:ilvl="3" w:tplc="83607C26">
      <w:numFmt w:val="bullet"/>
      <w:lvlText w:val="•"/>
      <w:lvlJc w:val="left"/>
      <w:pPr>
        <w:ind w:left="2184" w:hanging="267"/>
      </w:pPr>
      <w:rPr>
        <w:rFonts w:hint="default"/>
        <w:lang w:val="ro-RO" w:eastAsia="en-US" w:bidi="ar-SA"/>
      </w:rPr>
    </w:lvl>
    <w:lvl w:ilvl="4" w:tplc="640EF0B6">
      <w:numFmt w:val="bullet"/>
      <w:lvlText w:val="•"/>
      <w:lvlJc w:val="left"/>
      <w:pPr>
        <w:ind w:left="2878" w:hanging="267"/>
      </w:pPr>
      <w:rPr>
        <w:rFonts w:hint="default"/>
        <w:lang w:val="ro-RO" w:eastAsia="en-US" w:bidi="ar-SA"/>
      </w:rPr>
    </w:lvl>
    <w:lvl w:ilvl="5" w:tplc="2F1A6778">
      <w:numFmt w:val="bullet"/>
      <w:lvlText w:val="•"/>
      <w:lvlJc w:val="left"/>
      <w:pPr>
        <w:ind w:left="3573" w:hanging="267"/>
      </w:pPr>
      <w:rPr>
        <w:rFonts w:hint="default"/>
        <w:lang w:val="ro-RO" w:eastAsia="en-US" w:bidi="ar-SA"/>
      </w:rPr>
    </w:lvl>
    <w:lvl w:ilvl="6" w:tplc="E81C01F0">
      <w:numFmt w:val="bullet"/>
      <w:lvlText w:val="•"/>
      <w:lvlJc w:val="left"/>
      <w:pPr>
        <w:ind w:left="4268" w:hanging="267"/>
      </w:pPr>
      <w:rPr>
        <w:rFonts w:hint="default"/>
        <w:lang w:val="ro-RO" w:eastAsia="en-US" w:bidi="ar-SA"/>
      </w:rPr>
    </w:lvl>
    <w:lvl w:ilvl="7" w:tplc="9356D33C">
      <w:numFmt w:val="bullet"/>
      <w:lvlText w:val="•"/>
      <w:lvlJc w:val="left"/>
      <w:pPr>
        <w:ind w:left="4962" w:hanging="267"/>
      </w:pPr>
      <w:rPr>
        <w:rFonts w:hint="default"/>
        <w:lang w:val="ro-RO" w:eastAsia="en-US" w:bidi="ar-SA"/>
      </w:rPr>
    </w:lvl>
    <w:lvl w:ilvl="8" w:tplc="2B1C3A84">
      <w:numFmt w:val="bullet"/>
      <w:lvlText w:val="•"/>
      <w:lvlJc w:val="left"/>
      <w:pPr>
        <w:ind w:left="5657" w:hanging="267"/>
      </w:pPr>
      <w:rPr>
        <w:rFonts w:hint="default"/>
        <w:lang w:val="ro-RO" w:eastAsia="en-US" w:bidi="ar-SA"/>
      </w:rPr>
    </w:lvl>
  </w:abstractNum>
  <w:abstractNum w:abstractNumId="4" w15:restartNumberingAfterBreak="0">
    <w:nsid w:val="021D30B4"/>
    <w:multiLevelType w:val="hybridMultilevel"/>
    <w:tmpl w:val="5E0683BC"/>
    <w:lvl w:ilvl="0" w:tplc="69460536">
      <w:start w:val="3"/>
      <w:numFmt w:val="decimal"/>
      <w:lvlText w:val="%1."/>
      <w:lvlJc w:val="left"/>
      <w:pPr>
        <w:ind w:left="828" w:hanging="248"/>
        <w:jc w:val="left"/>
      </w:pPr>
      <w:rPr>
        <w:rFonts w:ascii="Trebuchet MS" w:eastAsia="Trebuchet MS" w:hAnsi="Trebuchet MS" w:cs="Trebuchet MS" w:hint="default"/>
        <w:b/>
        <w:bCs/>
        <w:i w:val="0"/>
        <w:iCs w:val="0"/>
        <w:w w:val="99"/>
        <w:sz w:val="20"/>
        <w:szCs w:val="20"/>
        <w:lang w:val="ro-RO" w:eastAsia="en-US" w:bidi="ar-SA"/>
      </w:rPr>
    </w:lvl>
    <w:lvl w:ilvl="1" w:tplc="39F014CA">
      <w:start w:val="1"/>
      <w:numFmt w:val="lowerLetter"/>
      <w:lvlText w:val="(%2)"/>
      <w:lvlJc w:val="left"/>
      <w:pPr>
        <w:ind w:left="888" w:hanging="308"/>
        <w:jc w:val="left"/>
      </w:pPr>
      <w:rPr>
        <w:rFonts w:ascii="Trebuchet MS" w:eastAsia="Trebuchet MS" w:hAnsi="Trebuchet MS" w:cs="Trebuchet MS" w:hint="default"/>
        <w:b/>
        <w:bCs/>
        <w:i w:val="0"/>
        <w:iCs w:val="0"/>
        <w:spacing w:val="-2"/>
        <w:w w:val="99"/>
        <w:sz w:val="20"/>
        <w:szCs w:val="20"/>
        <w:lang w:val="ro-RO" w:eastAsia="en-US" w:bidi="ar-SA"/>
      </w:rPr>
    </w:lvl>
    <w:lvl w:ilvl="2" w:tplc="0164C9D6">
      <w:numFmt w:val="bullet"/>
      <w:lvlText w:val="•"/>
      <w:lvlJc w:val="left"/>
      <w:pPr>
        <w:ind w:left="1977" w:hanging="308"/>
      </w:pPr>
      <w:rPr>
        <w:rFonts w:hint="default"/>
        <w:lang w:val="ro-RO" w:eastAsia="en-US" w:bidi="ar-SA"/>
      </w:rPr>
    </w:lvl>
    <w:lvl w:ilvl="3" w:tplc="93FEE4B4">
      <w:numFmt w:val="bullet"/>
      <w:lvlText w:val="•"/>
      <w:lvlJc w:val="left"/>
      <w:pPr>
        <w:ind w:left="3075" w:hanging="308"/>
      </w:pPr>
      <w:rPr>
        <w:rFonts w:hint="default"/>
        <w:lang w:val="ro-RO" w:eastAsia="en-US" w:bidi="ar-SA"/>
      </w:rPr>
    </w:lvl>
    <w:lvl w:ilvl="4" w:tplc="81F6483A">
      <w:numFmt w:val="bullet"/>
      <w:lvlText w:val="•"/>
      <w:lvlJc w:val="left"/>
      <w:pPr>
        <w:ind w:left="4173" w:hanging="308"/>
      </w:pPr>
      <w:rPr>
        <w:rFonts w:hint="default"/>
        <w:lang w:val="ro-RO" w:eastAsia="en-US" w:bidi="ar-SA"/>
      </w:rPr>
    </w:lvl>
    <w:lvl w:ilvl="5" w:tplc="6D48DD8E">
      <w:numFmt w:val="bullet"/>
      <w:lvlText w:val="•"/>
      <w:lvlJc w:val="left"/>
      <w:pPr>
        <w:ind w:left="5271" w:hanging="308"/>
      </w:pPr>
      <w:rPr>
        <w:rFonts w:hint="default"/>
        <w:lang w:val="ro-RO" w:eastAsia="en-US" w:bidi="ar-SA"/>
      </w:rPr>
    </w:lvl>
    <w:lvl w:ilvl="6" w:tplc="55842BAC">
      <w:numFmt w:val="bullet"/>
      <w:lvlText w:val="•"/>
      <w:lvlJc w:val="left"/>
      <w:pPr>
        <w:ind w:left="6369" w:hanging="308"/>
      </w:pPr>
      <w:rPr>
        <w:rFonts w:hint="default"/>
        <w:lang w:val="ro-RO" w:eastAsia="en-US" w:bidi="ar-SA"/>
      </w:rPr>
    </w:lvl>
    <w:lvl w:ilvl="7" w:tplc="F1563418">
      <w:numFmt w:val="bullet"/>
      <w:lvlText w:val="•"/>
      <w:lvlJc w:val="left"/>
      <w:pPr>
        <w:ind w:left="7467" w:hanging="308"/>
      </w:pPr>
      <w:rPr>
        <w:rFonts w:hint="default"/>
        <w:lang w:val="ro-RO" w:eastAsia="en-US" w:bidi="ar-SA"/>
      </w:rPr>
    </w:lvl>
    <w:lvl w:ilvl="8" w:tplc="DB0E2AD4">
      <w:numFmt w:val="bullet"/>
      <w:lvlText w:val="•"/>
      <w:lvlJc w:val="left"/>
      <w:pPr>
        <w:ind w:left="8565" w:hanging="308"/>
      </w:pPr>
      <w:rPr>
        <w:rFonts w:hint="default"/>
        <w:lang w:val="ro-RO" w:eastAsia="en-US" w:bidi="ar-SA"/>
      </w:rPr>
    </w:lvl>
  </w:abstractNum>
  <w:abstractNum w:abstractNumId="5" w15:restartNumberingAfterBreak="0">
    <w:nsid w:val="04EE5BE9"/>
    <w:multiLevelType w:val="hybridMultilevel"/>
    <w:tmpl w:val="A04ADC18"/>
    <w:lvl w:ilvl="0" w:tplc="02FCC784">
      <w:numFmt w:val="bullet"/>
      <w:lvlText w:val=""/>
      <w:lvlJc w:val="left"/>
      <w:pPr>
        <w:ind w:left="846" w:hanging="687"/>
      </w:pPr>
      <w:rPr>
        <w:rFonts w:ascii="Symbol" w:eastAsia="Symbol" w:hAnsi="Symbol" w:cs="Symbol" w:hint="default"/>
        <w:w w:val="100"/>
        <w:sz w:val="22"/>
        <w:szCs w:val="22"/>
        <w:lang w:val="ro-RO" w:eastAsia="en-US" w:bidi="ar-SA"/>
      </w:rPr>
    </w:lvl>
    <w:lvl w:ilvl="1" w:tplc="C76E7508">
      <w:numFmt w:val="bullet"/>
      <w:lvlText w:val=""/>
      <w:lvlJc w:val="left"/>
      <w:pPr>
        <w:ind w:left="1000" w:hanging="360"/>
      </w:pPr>
      <w:rPr>
        <w:rFonts w:ascii="Symbol" w:eastAsia="Symbol" w:hAnsi="Symbol" w:cs="Symbol" w:hint="default"/>
        <w:w w:val="100"/>
        <w:sz w:val="22"/>
        <w:szCs w:val="22"/>
        <w:lang w:val="ro-RO" w:eastAsia="en-US" w:bidi="ar-SA"/>
      </w:rPr>
    </w:lvl>
    <w:lvl w:ilvl="2" w:tplc="2DCC3A70">
      <w:numFmt w:val="bullet"/>
      <w:lvlText w:val="•"/>
      <w:lvlJc w:val="left"/>
      <w:pPr>
        <w:ind w:left="2038" w:hanging="360"/>
      </w:pPr>
      <w:rPr>
        <w:rFonts w:hint="default"/>
        <w:lang w:val="ro-RO" w:eastAsia="en-US" w:bidi="ar-SA"/>
      </w:rPr>
    </w:lvl>
    <w:lvl w:ilvl="3" w:tplc="2A6A67D8">
      <w:numFmt w:val="bullet"/>
      <w:lvlText w:val="•"/>
      <w:lvlJc w:val="left"/>
      <w:pPr>
        <w:ind w:left="3076" w:hanging="360"/>
      </w:pPr>
      <w:rPr>
        <w:rFonts w:hint="default"/>
        <w:lang w:val="ro-RO" w:eastAsia="en-US" w:bidi="ar-SA"/>
      </w:rPr>
    </w:lvl>
    <w:lvl w:ilvl="4" w:tplc="29CCF63A">
      <w:numFmt w:val="bullet"/>
      <w:lvlText w:val="•"/>
      <w:lvlJc w:val="left"/>
      <w:pPr>
        <w:ind w:left="4115" w:hanging="360"/>
      </w:pPr>
      <w:rPr>
        <w:rFonts w:hint="default"/>
        <w:lang w:val="ro-RO" w:eastAsia="en-US" w:bidi="ar-SA"/>
      </w:rPr>
    </w:lvl>
    <w:lvl w:ilvl="5" w:tplc="A26C9E4C">
      <w:numFmt w:val="bullet"/>
      <w:lvlText w:val="•"/>
      <w:lvlJc w:val="left"/>
      <w:pPr>
        <w:ind w:left="5153" w:hanging="360"/>
      </w:pPr>
      <w:rPr>
        <w:rFonts w:hint="default"/>
        <w:lang w:val="ro-RO" w:eastAsia="en-US" w:bidi="ar-SA"/>
      </w:rPr>
    </w:lvl>
    <w:lvl w:ilvl="6" w:tplc="4C2EFD5A">
      <w:numFmt w:val="bullet"/>
      <w:lvlText w:val="•"/>
      <w:lvlJc w:val="left"/>
      <w:pPr>
        <w:ind w:left="6192" w:hanging="360"/>
      </w:pPr>
      <w:rPr>
        <w:rFonts w:hint="default"/>
        <w:lang w:val="ro-RO" w:eastAsia="en-US" w:bidi="ar-SA"/>
      </w:rPr>
    </w:lvl>
    <w:lvl w:ilvl="7" w:tplc="F0DAA5F2">
      <w:numFmt w:val="bullet"/>
      <w:lvlText w:val="•"/>
      <w:lvlJc w:val="left"/>
      <w:pPr>
        <w:ind w:left="7230" w:hanging="360"/>
      </w:pPr>
      <w:rPr>
        <w:rFonts w:hint="default"/>
        <w:lang w:val="ro-RO" w:eastAsia="en-US" w:bidi="ar-SA"/>
      </w:rPr>
    </w:lvl>
    <w:lvl w:ilvl="8" w:tplc="C9984CF0">
      <w:numFmt w:val="bullet"/>
      <w:lvlText w:val="•"/>
      <w:lvlJc w:val="left"/>
      <w:pPr>
        <w:ind w:left="8269" w:hanging="360"/>
      </w:pPr>
      <w:rPr>
        <w:rFonts w:hint="default"/>
        <w:lang w:val="ro-RO" w:eastAsia="en-US" w:bidi="ar-SA"/>
      </w:rPr>
    </w:lvl>
  </w:abstractNum>
  <w:abstractNum w:abstractNumId="6" w15:restartNumberingAfterBreak="0">
    <w:nsid w:val="07173841"/>
    <w:multiLevelType w:val="hybridMultilevel"/>
    <w:tmpl w:val="CCEE7B54"/>
    <w:lvl w:ilvl="0" w:tplc="B55AEBC6">
      <w:numFmt w:val="bullet"/>
      <w:lvlText w:val="●"/>
      <w:lvlJc w:val="left"/>
      <w:pPr>
        <w:ind w:left="107" w:hanging="204"/>
      </w:pPr>
      <w:rPr>
        <w:rFonts w:ascii="Trebuchet MS" w:eastAsia="Trebuchet MS" w:hAnsi="Trebuchet MS" w:cs="Trebuchet MS" w:hint="default"/>
        <w:b w:val="0"/>
        <w:bCs w:val="0"/>
        <w:i w:val="0"/>
        <w:iCs w:val="0"/>
        <w:w w:val="100"/>
        <w:sz w:val="22"/>
        <w:szCs w:val="22"/>
        <w:lang w:val="ro-RO" w:eastAsia="en-US" w:bidi="ar-SA"/>
      </w:rPr>
    </w:lvl>
    <w:lvl w:ilvl="1" w:tplc="C22CC2A6">
      <w:numFmt w:val="bullet"/>
      <w:lvlText w:val="•"/>
      <w:lvlJc w:val="left"/>
      <w:pPr>
        <w:ind w:left="794" w:hanging="204"/>
      </w:pPr>
      <w:rPr>
        <w:rFonts w:hint="default"/>
        <w:lang w:val="ro-RO" w:eastAsia="en-US" w:bidi="ar-SA"/>
      </w:rPr>
    </w:lvl>
    <w:lvl w:ilvl="2" w:tplc="CC241F18">
      <w:numFmt w:val="bullet"/>
      <w:lvlText w:val="•"/>
      <w:lvlJc w:val="left"/>
      <w:pPr>
        <w:ind w:left="1489" w:hanging="204"/>
      </w:pPr>
      <w:rPr>
        <w:rFonts w:hint="default"/>
        <w:lang w:val="ro-RO" w:eastAsia="en-US" w:bidi="ar-SA"/>
      </w:rPr>
    </w:lvl>
    <w:lvl w:ilvl="3" w:tplc="33941BF2">
      <w:numFmt w:val="bullet"/>
      <w:lvlText w:val="•"/>
      <w:lvlJc w:val="left"/>
      <w:pPr>
        <w:ind w:left="2183" w:hanging="204"/>
      </w:pPr>
      <w:rPr>
        <w:rFonts w:hint="default"/>
        <w:lang w:val="ro-RO" w:eastAsia="en-US" w:bidi="ar-SA"/>
      </w:rPr>
    </w:lvl>
    <w:lvl w:ilvl="4" w:tplc="647A3592">
      <w:numFmt w:val="bullet"/>
      <w:lvlText w:val="•"/>
      <w:lvlJc w:val="left"/>
      <w:pPr>
        <w:ind w:left="2878" w:hanging="204"/>
      </w:pPr>
      <w:rPr>
        <w:rFonts w:hint="default"/>
        <w:lang w:val="ro-RO" w:eastAsia="en-US" w:bidi="ar-SA"/>
      </w:rPr>
    </w:lvl>
    <w:lvl w:ilvl="5" w:tplc="AF20D20E">
      <w:numFmt w:val="bullet"/>
      <w:lvlText w:val="•"/>
      <w:lvlJc w:val="left"/>
      <w:pPr>
        <w:ind w:left="3572" w:hanging="204"/>
      </w:pPr>
      <w:rPr>
        <w:rFonts w:hint="default"/>
        <w:lang w:val="ro-RO" w:eastAsia="en-US" w:bidi="ar-SA"/>
      </w:rPr>
    </w:lvl>
    <w:lvl w:ilvl="6" w:tplc="02C6CFC2">
      <w:numFmt w:val="bullet"/>
      <w:lvlText w:val="•"/>
      <w:lvlJc w:val="left"/>
      <w:pPr>
        <w:ind w:left="4267" w:hanging="204"/>
      </w:pPr>
      <w:rPr>
        <w:rFonts w:hint="default"/>
        <w:lang w:val="ro-RO" w:eastAsia="en-US" w:bidi="ar-SA"/>
      </w:rPr>
    </w:lvl>
    <w:lvl w:ilvl="7" w:tplc="01A42924">
      <w:numFmt w:val="bullet"/>
      <w:lvlText w:val="•"/>
      <w:lvlJc w:val="left"/>
      <w:pPr>
        <w:ind w:left="4961" w:hanging="204"/>
      </w:pPr>
      <w:rPr>
        <w:rFonts w:hint="default"/>
        <w:lang w:val="ro-RO" w:eastAsia="en-US" w:bidi="ar-SA"/>
      </w:rPr>
    </w:lvl>
    <w:lvl w:ilvl="8" w:tplc="9EAE04B6">
      <w:numFmt w:val="bullet"/>
      <w:lvlText w:val="•"/>
      <w:lvlJc w:val="left"/>
      <w:pPr>
        <w:ind w:left="5656" w:hanging="204"/>
      </w:pPr>
      <w:rPr>
        <w:rFonts w:hint="default"/>
        <w:lang w:val="ro-RO" w:eastAsia="en-US" w:bidi="ar-SA"/>
      </w:rPr>
    </w:lvl>
  </w:abstractNum>
  <w:abstractNum w:abstractNumId="7" w15:restartNumberingAfterBreak="0">
    <w:nsid w:val="09414613"/>
    <w:multiLevelType w:val="hybridMultilevel"/>
    <w:tmpl w:val="15F00598"/>
    <w:lvl w:ilvl="0" w:tplc="14BCE64C">
      <w:start w:val="1"/>
      <w:numFmt w:val="decimal"/>
      <w:lvlText w:val="%1."/>
      <w:lvlJc w:val="left"/>
      <w:pPr>
        <w:ind w:left="480" w:hanging="264"/>
        <w:jc w:val="left"/>
      </w:pPr>
      <w:rPr>
        <w:rFonts w:ascii="Trebuchet MS" w:eastAsia="Trebuchet MS" w:hAnsi="Trebuchet MS" w:cs="Trebuchet MS" w:hint="default"/>
        <w:b w:val="0"/>
        <w:bCs w:val="0"/>
        <w:i w:val="0"/>
        <w:iCs w:val="0"/>
        <w:spacing w:val="-1"/>
        <w:w w:val="100"/>
        <w:sz w:val="22"/>
        <w:szCs w:val="22"/>
        <w:lang w:val="ro-RO" w:eastAsia="en-US" w:bidi="ar-SA"/>
      </w:rPr>
    </w:lvl>
    <w:lvl w:ilvl="1" w:tplc="76B204AC">
      <w:numFmt w:val="bullet"/>
      <w:lvlText w:val="•"/>
      <w:lvlJc w:val="left"/>
      <w:pPr>
        <w:ind w:left="1262" w:hanging="264"/>
      </w:pPr>
      <w:rPr>
        <w:rFonts w:hint="default"/>
        <w:lang w:val="ro-RO" w:eastAsia="en-US" w:bidi="ar-SA"/>
      </w:rPr>
    </w:lvl>
    <w:lvl w:ilvl="2" w:tplc="99E8F590">
      <w:numFmt w:val="bullet"/>
      <w:lvlText w:val="•"/>
      <w:lvlJc w:val="left"/>
      <w:pPr>
        <w:ind w:left="2045" w:hanging="264"/>
      </w:pPr>
      <w:rPr>
        <w:rFonts w:hint="default"/>
        <w:lang w:val="ro-RO" w:eastAsia="en-US" w:bidi="ar-SA"/>
      </w:rPr>
    </w:lvl>
    <w:lvl w:ilvl="3" w:tplc="23A48E20">
      <w:numFmt w:val="bullet"/>
      <w:lvlText w:val="•"/>
      <w:lvlJc w:val="left"/>
      <w:pPr>
        <w:ind w:left="2827" w:hanging="264"/>
      </w:pPr>
      <w:rPr>
        <w:rFonts w:hint="default"/>
        <w:lang w:val="ro-RO" w:eastAsia="en-US" w:bidi="ar-SA"/>
      </w:rPr>
    </w:lvl>
    <w:lvl w:ilvl="4" w:tplc="C93EFD5E">
      <w:numFmt w:val="bullet"/>
      <w:lvlText w:val="•"/>
      <w:lvlJc w:val="left"/>
      <w:pPr>
        <w:ind w:left="3610" w:hanging="264"/>
      </w:pPr>
      <w:rPr>
        <w:rFonts w:hint="default"/>
        <w:lang w:val="ro-RO" w:eastAsia="en-US" w:bidi="ar-SA"/>
      </w:rPr>
    </w:lvl>
    <w:lvl w:ilvl="5" w:tplc="B692B1AE">
      <w:numFmt w:val="bullet"/>
      <w:lvlText w:val="•"/>
      <w:lvlJc w:val="left"/>
      <w:pPr>
        <w:ind w:left="4392" w:hanging="264"/>
      </w:pPr>
      <w:rPr>
        <w:rFonts w:hint="default"/>
        <w:lang w:val="ro-RO" w:eastAsia="en-US" w:bidi="ar-SA"/>
      </w:rPr>
    </w:lvl>
    <w:lvl w:ilvl="6" w:tplc="F8F2F5F2">
      <w:numFmt w:val="bullet"/>
      <w:lvlText w:val="•"/>
      <w:lvlJc w:val="left"/>
      <w:pPr>
        <w:ind w:left="5175" w:hanging="264"/>
      </w:pPr>
      <w:rPr>
        <w:rFonts w:hint="default"/>
        <w:lang w:val="ro-RO" w:eastAsia="en-US" w:bidi="ar-SA"/>
      </w:rPr>
    </w:lvl>
    <w:lvl w:ilvl="7" w:tplc="DEAA9C14">
      <w:numFmt w:val="bullet"/>
      <w:lvlText w:val="•"/>
      <w:lvlJc w:val="left"/>
      <w:pPr>
        <w:ind w:left="5957" w:hanging="264"/>
      </w:pPr>
      <w:rPr>
        <w:rFonts w:hint="default"/>
        <w:lang w:val="ro-RO" w:eastAsia="en-US" w:bidi="ar-SA"/>
      </w:rPr>
    </w:lvl>
    <w:lvl w:ilvl="8" w:tplc="3E70D34E">
      <w:numFmt w:val="bullet"/>
      <w:lvlText w:val="•"/>
      <w:lvlJc w:val="left"/>
      <w:pPr>
        <w:ind w:left="6740" w:hanging="264"/>
      </w:pPr>
      <w:rPr>
        <w:rFonts w:hint="default"/>
        <w:lang w:val="ro-RO" w:eastAsia="en-US" w:bidi="ar-SA"/>
      </w:rPr>
    </w:lvl>
  </w:abstractNum>
  <w:abstractNum w:abstractNumId="8" w15:restartNumberingAfterBreak="0">
    <w:nsid w:val="095D5DBE"/>
    <w:multiLevelType w:val="hybridMultilevel"/>
    <w:tmpl w:val="13ECC696"/>
    <w:lvl w:ilvl="0" w:tplc="0308B7D6">
      <w:numFmt w:val="bullet"/>
      <w:lvlText w:val="●"/>
      <w:lvlJc w:val="left"/>
      <w:pPr>
        <w:ind w:left="107" w:hanging="267"/>
      </w:pPr>
      <w:rPr>
        <w:rFonts w:ascii="Trebuchet MS" w:eastAsia="Trebuchet MS" w:hAnsi="Trebuchet MS" w:cs="Trebuchet MS" w:hint="default"/>
        <w:b w:val="0"/>
        <w:bCs w:val="0"/>
        <w:i w:val="0"/>
        <w:iCs w:val="0"/>
        <w:w w:val="100"/>
        <w:sz w:val="22"/>
        <w:szCs w:val="22"/>
        <w:lang w:val="ro-RO" w:eastAsia="en-US" w:bidi="ar-SA"/>
      </w:rPr>
    </w:lvl>
    <w:lvl w:ilvl="1" w:tplc="461C288A">
      <w:numFmt w:val="bullet"/>
      <w:lvlText w:val="•"/>
      <w:lvlJc w:val="left"/>
      <w:pPr>
        <w:ind w:left="794" w:hanging="267"/>
      </w:pPr>
      <w:rPr>
        <w:rFonts w:hint="default"/>
        <w:lang w:val="ro-RO" w:eastAsia="en-US" w:bidi="ar-SA"/>
      </w:rPr>
    </w:lvl>
    <w:lvl w:ilvl="2" w:tplc="C3341F02">
      <w:numFmt w:val="bullet"/>
      <w:lvlText w:val="•"/>
      <w:lvlJc w:val="left"/>
      <w:pPr>
        <w:ind w:left="1489" w:hanging="267"/>
      </w:pPr>
      <w:rPr>
        <w:rFonts w:hint="default"/>
        <w:lang w:val="ro-RO" w:eastAsia="en-US" w:bidi="ar-SA"/>
      </w:rPr>
    </w:lvl>
    <w:lvl w:ilvl="3" w:tplc="07D6FF60">
      <w:numFmt w:val="bullet"/>
      <w:lvlText w:val="•"/>
      <w:lvlJc w:val="left"/>
      <w:pPr>
        <w:ind w:left="2183" w:hanging="267"/>
      </w:pPr>
      <w:rPr>
        <w:rFonts w:hint="default"/>
        <w:lang w:val="ro-RO" w:eastAsia="en-US" w:bidi="ar-SA"/>
      </w:rPr>
    </w:lvl>
    <w:lvl w:ilvl="4" w:tplc="8CA648B0">
      <w:numFmt w:val="bullet"/>
      <w:lvlText w:val="•"/>
      <w:lvlJc w:val="left"/>
      <w:pPr>
        <w:ind w:left="2878" w:hanging="267"/>
      </w:pPr>
      <w:rPr>
        <w:rFonts w:hint="default"/>
        <w:lang w:val="ro-RO" w:eastAsia="en-US" w:bidi="ar-SA"/>
      </w:rPr>
    </w:lvl>
    <w:lvl w:ilvl="5" w:tplc="17C8BF96">
      <w:numFmt w:val="bullet"/>
      <w:lvlText w:val="•"/>
      <w:lvlJc w:val="left"/>
      <w:pPr>
        <w:ind w:left="3572" w:hanging="267"/>
      </w:pPr>
      <w:rPr>
        <w:rFonts w:hint="default"/>
        <w:lang w:val="ro-RO" w:eastAsia="en-US" w:bidi="ar-SA"/>
      </w:rPr>
    </w:lvl>
    <w:lvl w:ilvl="6" w:tplc="881AB432">
      <w:numFmt w:val="bullet"/>
      <w:lvlText w:val="•"/>
      <w:lvlJc w:val="left"/>
      <w:pPr>
        <w:ind w:left="4267" w:hanging="267"/>
      </w:pPr>
      <w:rPr>
        <w:rFonts w:hint="default"/>
        <w:lang w:val="ro-RO" w:eastAsia="en-US" w:bidi="ar-SA"/>
      </w:rPr>
    </w:lvl>
    <w:lvl w:ilvl="7" w:tplc="6E9611DA">
      <w:numFmt w:val="bullet"/>
      <w:lvlText w:val="•"/>
      <w:lvlJc w:val="left"/>
      <w:pPr>
        <w:ind w:left="4961" w:hanging="267"/>
      </w:pPr>
      <w:rPr>
        <w:rFonts w:hint="default"/>
        <w:lang w:val="ro-RO" w:eastAsia="en-US" w:bidi="ar-SA"/>
      </w:rPr>
    </w:lvl>
    <w:lvl w:ilvl="8" w:tplc="4BE06946">
      <w:numFmt w:val="bullet"/>
      <w:lvlText w:val="•"/>
      <w:lvlJc w:val="left"/>
      <w:pPr>
        <w:ind w:left="5656" w:hanging="267"/>
      </w:pPr>
      <w:rPr>
        <w:rFonts w:hint="default"/>
        <w:lang w:val="ro-RO" w:eastAsia="en-US" w:bidi="ar-SA"/>
      </w:rPr>
    </w:lvl>
  </w:abstractNum>
  <w:abstractNum w:abstractNumId="9" w15:restartNumberingAfterBreak="0">
    <w:nsid w:val="0B5A2672"/>
    <w:multiLevelType w:val="hybridMultilevel"/>
    <w:tmpl w:val="59660E44"/>
    <w:lvl w:ilvl="0" w:tplc="CD5AA65C">
      <w:numFmt w:val="bullet"/>
      <w:lvlText w:val=""/>
      <w:lvlJc w:val="left"/>
      <w:pPr>
        <w:ind w:left="898" w:hanging="195"/>
      </w:pPr>
      <w:rPr>
        <w:rFonts w:ascii="Symbol" w:eastAsia="Symbol" w:hAnsi="Symbol" w:cs="Symbol" w:hint="default"/>
        <w:b w:val="0"/>
        <w:bCs w:val="0"/>
        <w:i w:val="0"/>
        <w:iCs w:val="0"/>
        <w:w w:val="100"/>
        <w:sz w:val="22"/>
        <w:szCs w:val="22"/>
        <w:lang w:val="ro-RO" w:eastAsia="en-US" w:bidi="ar-SA"/>
      </w:rPr>
    </w:lvl>
    <w:lvl w:ilvl="1" w:tplc="AB08025A">
      <w:numFmt w:val="bullet"/>
      <w:lvlText w:val="•"/>
      <w:lvlJc w:val="left"/>
      <w:pPr>
        <w:ind w:left="1886" w:hanging="195"/>
      </w:pPr>
      <w:rPr>
        <w:rFonts w:hint="default"/>
        <w:lang w:val="ro-RO" w:eastAsia="en-US" w:bidi="ar-SA"/>
      </w:rPr>
    </w:lvl>
    <w:lvl w:ilvl="2" w:tplc="96D01F6A">
      <w:numFmt w:val="bullet"/>
      <w:lvlText w:val="•"/>
      <w:lvlJc w:val="left"/>
      <w:pPr>
        <w:ind w:left="2872" w:hanging="195"/>
      </w:pPr>
      <w:rPr>
        <w:rFonts w:hint="default"/>
        <w:lang w:val="ro-RO" w:eastAsia="en-US" w:bidi="ar-SA"/>
      </w:rPr>
    </w:lvl>
    <w:lvl w:ilvl="3" w:tplc="8D8A899A">
      <w:numFmt w:val="bullet"/>
      <w:lvlText w:val="•"/>
      <w:lvlJc w:val="left"/>
      <w:pPr>
        <w:ind w:left="3858" w:hanging="195"/>
      </w:pPr>
      <w:rPr>
        <w:rFonts w:hint="default"/>
        <w:lang w:val="ro-RO" w:eastAsia="en-US" w:bidi="ar-SA"/>
      </w:rPr>
    </w:lvl>
    <w:lvl w:ilvl="4" w:tplc="4F68CC48">
      <w:numFmt w:val="bullet"/>
      <w:lvlText w:val="•"/>
      <w:lvlJc w:val="left"/>
      <w:pPr>
        <w:ind w:left="4844" w:hanging="195"/>
      </w:pPr>
      <w:rPr>
        <w:rFonts w:hint="default"/>
        <w:lang w:val="ro-RO" w:eastAsia="en-US" w:bidi="ar-SA"/>
      </w:rPr>
    </w:lvl>
    <w:lvl w:ilvl="5" w:tplc="85881CFC">
      <w:numFmt w:val="bullet"/>
      <w:lvlText w:val="•"/>
      <w:lvlJc w:val="left"/>
      <w:pPr>
        <w:ind w:left="5830" w:hanging="195"/>
      </w:pPr>
      <w:rPr>
        <w:rFonts w:hint="default"/>
        <w:lang w:val="ro-RO" w:eastAsia="en-US" w:bidi="ar-SA"/>
      </w:rPr>
    </w:lvl>
    <w:lvl w:ilvl="6" w:tplc="572A4B6A">
      <w:numFmt w:val="bullet"/>
      <w:lvlText w:val="•"/>
      <w:lvlJc w:val="left"/>
      <w:pPr>
        <w:ind w:left="6816" w:hanging="195"/>
      </w:pPr>
      <w:rPr>
        <w:rFonts w:hint="default"/>
        <w:lang w:val="ro-RO" w:eastAsia="en-US" w:bidi="ar-SA"/>
      </w:rPr>
    </w:lvl>
    <w:lvl w:ilvl="7" w:tplc="A02E6F66">
      <w:numFmt w:val="bullet"/>
      <w:lvlText w:val="•"/>
      <w:lvlJc w:val="left"/>
      <w:pPr>
        <w:ind w:left="7802" w:hanging="195"/>
      </w:pPr>
      <w:rPr>
        <w:rFonts w:hint="default"/>
        <w:lang w:val="ro-RO" w:eastAsia="en-US" w:bidi="ar-SA"/>
      </w:rPr>
    </w:lvl>
    <w:lvl w:ilvl="8" w:tplc="2B18BF56">
      <w:numFmt w:val="bullet"/>
      <w:lvlText w:val="•"/>
      <w:lvlJc w:val="left"/>
      <w:pPr>
        <w:ind w:left="8788" w:hanging="195"/>
      </w:pPr>
      <w:rPr>
        <w:rFonts w:hint="default"/>
        <w:lang w:val="ro-RO" w:eastAsia="en-US" w:bidi="ar-SA"/>
      </w:rPr>
    </w:lvl>
  </w:abstractNum>
  <w:abstractNum w:abstractNumId="10" w15:restartNumberingAfterBreak="0">
    <w:nsid w:val="0B643D99"/>
    <w:multiLevelType w:val="hybridMultilevel"/>
    <w:tmpl w:val="9D622372"/>
    <w:lvl w:ilvl="0" w:tplc="157C751A">
      <w:start w:val="3"/>
      <w:numFmt w:val="decimal"/>
      <w:lvlText w:val="%1."/>
      <w:lvlJc w:val="left"/>
      <w:pPr>
        <w:ind w:left="405" w:hanging="298"/>
        <w:jc w:val="left"/>
      </w:pPr>
      <w:rPr>
        <w:rFonts w:ascii="Trebuchet MS" w:eastAsia="Trebuchet MS" w:hAnsi="Trebuchet MS" w:cs="Trebuchet MS" w:hint="default"/>
        <w:b/>
        <w:bCs/>
        <w:i w:val="0"/>
        <w:iCs w:val="0"/>
        <w:w w:val="100"/>
        <w:sz w:val="22"/>
        <w:szCs w:val="22"/>
        <w:lang w:val="ro-RO" w:eastAsia="en-US" w:bidi="ar-SA"/>
      </w:rPr>
    </w:lvl>
    <w:lvl w:ilvl="1" w:tplc="E5048FC6">
      <w:start w:val="1"/>
      <w:numFmt w:val="lowerLetter"/>
      <w:lvlText w:val="%2)"/>
      <w:lvlJc w:val="left"/>
      <w:pPr>
        <w:ind w:left="371" w:hanging="264"/>
        <w:jc w:val="left"/>
      </w:pPr>
      <w:rPr>
        <w:rFonts w:ascii="Trebuchet MS" w:eastAsia="Trebuchet MS" w:hAnsi="Trebuchet MS" w:cs="Trebuchet MS" w:hint="default"/>
        <w:b w:val="0"/>
        <w:bCs w:val="0"/>
        <w:i w:val="0"/>
        <w:iCs w:val="0"/>
        <w:spacing w:val="-1"/>
        <w:w w:val="100"/>
        <w:sz w:val="22"/>
        <w:szCs w:val="22"/>
        <w:lang w:val="ro-RO" w:eastAsia="en-US" w:bidi="ar-SA"/>
      </w:rPr>
    </w:lvl>
    <w:lvl w:ilvl="2" w:tplc="263C259E">
      <w:numFmt w:val="bullet"/>
      <w:lvlText w:val=""/>
      <w:lvlJc w:val="left"/>
      <w:pPr>
        <w:ind w:left="107" w:hanging="360"/>
      </w:pPr>
      <w:rPr>
        <w:rFonts w:ascii="Symbol" w:eastAsia="Symbol" w:hAnsi="Symbol" w:cs="Symbol" w:hint="default"/>
        <w:b w:val="0"/>
        <w:bCs w:val="0"/>
        <w:i w:val="0"/>
        <w:iCs w:val="0"/>
        <w:w w:val="100"/>
        <w:sz w:val="22"/>
        <w:szCs w:val="22"/>
        <w:lang w:val="ro-RO" w:eastAsia="en-US" w:bidi="ar-SA"/>
      </w:rPr>
    </w:lvl>
    <w:lvl w:ilvl="3" w:tplc="6C96351E">
      <w:numFmt w:val="bullet"/>
      <w:lvlText w:val="•"/>
      <w:lvlJc w:val="left"/>
      <w:pPr>
        <w:ind w:left="1230" w:hanging="360"/>
      </w:pPr>
      <w:rPr>
        <w:rFonts w:hint="default"/>
        <w:lang w:val="ro-RO" w:eastAsia="en-US" w:bidi="ar-SA"/>
      </w:rPr>
    </w:lvl>
    <w:lvl w:ilvl="4" w:tplc="41C8E806">
      <w:numFmt w:val="bullet"/>
      <w:lvlText w:val="•"/>
      <w:lvlJc w:val="left"/>
      <w:pPr>
        <w:ind w:left="2061" w:hanging="360"/>
      </w:pPr>
      <w:rPr>
        <w:rFonts w:hint="default"/>
        <w:lang w:val="ro-RO" w:eastAsia="en-US" w:bidi="ar-SA"/>
      </w:rPr>
    </w:lvl>
    <w:lvl w:ilvl="5" w:tplc="F014D3FC">
      <w:numFmt w:val="bullet"/>
      <w:lvlText w:val="•"/>
      <w:lvlJc w:val="left"/>
      <w:pPr>
        <w:ind w:left="2892" w:hanging="360"/>
      </w:pPr>
      <w:rPr>
        <w:rFonts w:hint="default"/>
        <w:lang w:val="ro-RO" w:eastAsia="en-US" w:bidi="ar-SA"/>
      </w:rPr>
    </w:lvl>
    <w:lvl w:ilvl="6" w:tplc="E6CEE94C">
      <w:numFmt w:val="bullet"/>
      <w:lvlText w:val="•"/>
      <w:lvlJc w:val="left"/>
      <w:pPr>
        <w:ind w:left="3723" w:hanging="360"/>
      </w:pPr>
      <w:rPr>
        <w:rFonts w:hint="default"/>
        <w:lang w:val="ro-RO" w:eastAsia="en-US" w:bidi="ar-SA"/>
      </w:rPr>
    </w:lvl>
    <w:lvl w:ilvl="7" w:tplc="A5AA090A">
      <w:numFmt w:val="bullet"/>
      <w:lvlText w:val="•"/>
      <w:lvlJc w:val="left"/>
      <w:pPr>
        <w:ind w:left="4554" w:hanging="360"/>
      </w:pPr>
      <w:rPr>
        <w:rFonts w:hint="default"/>
        <w:lang w:val="ro-RO" w:eastAsia="en-US" w:bidi="ar-SA"/>
      </w:rPr>
    </w:lvl>
    <w:lvl w:ilvl="8" w:tplc="2904D516">
      <w:numFmt w:val="bullet"/>
      <w:lvlText w:val="•"/>
      <w:lvlJc w:val="left"/>
      <w:pPr>
        <w:ind w:left="5385" w:hanging="360"/>
      </w:pPr>
      <w:rPr>
        <w:rFonts w:hint="default"/>
        <w:lang w:val="ro-RO" w:eastAsia="en-US" w:bidi="ar-SA"/>
      </w:rPr>
    </w:lvl>
  </w:abstractNum>
  <w:abstractNum w:abstractNumId="11" w15:restartNumberingAfterBreak="0">
    <w:nsid w:val="0DC74AEC"/>
    <w:multiLevelType w:val="hybridMultilevel"/>
    <w:tmpl w:val="26B434F0"/>
    <w:lvl w:ilvl="0" w:tplc="22BCDF6C">
      <w:numFmt w:val="bullet"/>
      <w:lvlText w:val="●"/>
      <w:lvlJc w:val="left"/>
      <w:pPr>
        <w:ind w:left="107" w:hanging="204"/>
      </w:pPr>
      <w:rPr>
        <w:rFonts w:ascii="Trebuchet MS" w:eastAsia="Trebuchet MS" w:hAnsi="Trebuchet MS" w:cs="Trebuchet MS" w:hint="default"/>
        <w:b w:val="0"/>
        <w:bCs w:val="0"/>
        <w:i w:val="0"/>
        <w:iCs w:val="0"/>
        <w:w w:val="100"/>
        <w:sz w:val="22"/>
        <w:szCs w:val="22"/>
        <w:lang w:val="ro-RO" w:eastAsia="en-US" w:bidi="ar-SA"/>
      </w:rPr>
    </w:lvl>
    <w:lvl w:ilvl="1" w:tplc="D5D6ECEE">
      <w:numFmt w:val="bullet"/>
      <w:lvlText w:val="•"/>
      <w:lvlJc w:val="left"/>
      <w:pPr>
        <w:ind w:left="794" w:hanging="204"/>
      </w:pPr>
      <w:rPr>
        <w:rFonts w:hint="default"/>
        <w:lang w:val="ro-RO" w:eastAsia="en-US" w:bidi="ar-SA"/>
      </w:rPr>
    </w:lvl>
    <w:lvl w:ilvl="2" w:tplc="EBA84B0A">
      <w:numFmt w:val="bullet"/>
      <w:lvlText w:val="•"/>
      <w:lvlJc w:val="left"/>
      <w:pPr>
        <w:ind w:left="1489" w:hanging="204"/>
      </w:pPr>
      <w:rPr>
        <w:rFonts w:hint="default"/>
        <w:lang w:val="ro-RO" w:eastAsia="en-US" w:bidi="ar-SA"/>
      </w:rPr>
    </w:lvl>
    <w:lvl w:ilvl="3" w:tplc="45CE4844">
      <w:numFmt w:val="bullet"/>
      <w:lvlText w:val="•"/>
      <w:lvlJc w:val="left"/>
      <w:pPr>
        <w:ind w:left="2183" w:hanging="204"/>
      </w:pPr>
      <w:rPr>
        <w:rFonts w:hint="default"/>
        <w:lang w:val="ro-RO" w:eastAsia="en-US" w:bidi="ar-SA"/>
      </w:rPr>
    </w:lvl>
    <w:lvl w:ilvl="4" w:tplc="C3844A52">
      <w:numFmt w:val="bullet"/>
      <w:lvlText w:val="•"/>
      <w:lvlJc w:val="left"/>
      <w:pPr>
        <w:ind w:left="2878" w:hanging="204"/>
      </w:pPr>
      <w:rPr>
        <w:rFonts w:hint="default"/>
        <w:lang w:val="ro-RO" w:eastAsia="en-US" w:bidi="ar-SA"/>
      </w:rPr>
    </w:lvl>
    <w:lvl w:ilvl="5" w:tplc="A994FD72">
      <w:numFmt w:val="bullet"/>
      <w:lvlText w:val="•"/>
      <w:lvlJc w:val="left"/>
      <w:pPr>
        <w:ind w:left="3572" w:hanging="204"/>
      </w:pPr>
      <w:rPr>
        <w:rFonts w:hint="default"/>
        <w:lang w:val="ro-RO" w:eastAsia="en-US" w:bidi="ar-SA"/>
      </w:rPr>
    </w:lvl>
    <w:lvl w:ilvl="6" w:tplc="B6B2692A">
      <w:numFmt w:val="bullet"/>
      <w:lvlText w:val="•"/>
      <w:lvlJc w:val="left"/>
      <w:pPr>
        <w:ind w:left="4267" w:hanging="204"/>
      </w:pPr>
      <w:rPr>
        <w:rFonts w:hint="default"/>
        <w:lang w:val="ro-RO" w:eastAsia="en-US" w:bidi="ar-SA"/>
      </w:rPr>
    </w:lvl>
    <w:lvl w:ilvl="7" w:tplc="E0408098">
      <w:numFmt w:val="bullet"/>
      <w:lvlText w:val="•"/>
      <w:lvlJc w:val="left"/>
      <w:pPr>
        <w:ind w:left="4961" w:hanging="204"/>
      </w:pPr>
      <w:rPr>
        <w:rFonts w:hint="default"/>
        <w:lang w:val="ro-RO" w:eastAsia="en-US" w:bidi="ar-SA"/>
      </w:rPr>
    </w:lvl>
    <w:lvl w:ilvl="8" w:tplc="C9428C60">
      <w:numFmt w:val="bullet"/>
      <w:lvlText w:val="•"/>
      <w:lvlJc w:val="left"/>
      <w:pPr>
        <w:ind w:left="5656" w:hanging="204"/>
      </w:pPr>
      <w:rPr>
        <w:rFonts w:hint="default"/>
        <w:lang w:val="ro-RO" w:eastAsia="en-US" w:bidi="ar-SA"/>
      </w:rPr>
    </w:lvl>
  </w:abstractNum>
  <w:abstractNum w:abstractNumId="12" w15:restartNumberingAfterBreak="0">
    <w:nsid w:val="120E4D26"/>
    <w:multiLevelType w:val="hybridMultilevel"/>
    <w:tmpl w:val="EAC06568"/>
    <w:lvl w:ilvl="0" w:tplc="A718D77A">
      <w:start w:val="1"/>
      <w:numFmt w:val="lowerLetter"/>
      <w:lvlText w:val="(%1)"/>
      <w:lvlJc w:val="left"/>
      <w:pPr>
        <w:ind w:left="66" w:hanging="300"/>
        <w:jc w:val="left"/>
      </w:pPr>
      <w:rPr>
        <w:rFonts w:ascii="Trebuchet MS" w:eastAsia="Trebuchet MS" w:hAnsi="Trebuchet MS" w:cs="Trebuchet MS" w:hint="default"/>
        <w:b w:val="0"/>
        <w:bCs w:val="0"/>
        <w:i w:val="0"/>
        <w:iCs w:val="0"/>
        <w:spacing w:val="-1"/>
        <w:w w:val="100"/>
        <w:sz w:val="18"/>
        <w:szCs w:val="18"/>
        <w:lang w:val="ro-RO" w:eastAsia="en-US" w:bidi="ar-SA"/>
      </w:rPr>
    </w:lvl>
    <w:lvl w:ilvl="1" w:tplc="08E82EF4">
      <w:numFmt w:val="bullet"/>
      <w:lvlText w:val="•"/>
      <w:lvlJc w:val="left"/>
      <w:pPr>
        <w:ind w:left="733" w:hanging="300"/>
      </w:pPr>
      <w:rPr>
        <w:rFonts w:hint="default"/>
        <w:lang w:val="ro-RO" w:eastAsia="en-US" w:bidi="ar-SA"/>
      </w:rPr>
    </w:lvl>
    <w:lvl w:ilvl="2" w:tplc="8B20AB9E">
      <w:numFmt w:val="bullet"/>
      <w:lvlText w:val="•"/>
      <w:lvlJc w:val="left"/>
      <w:pPr>
        <w:ind w:left="1407" w:hanging="300"/>
      </w:pPr>
      <w:rPr>
        <w:rFonts w:hint="default"/>
        <w:lang w:val="ro-RO" w:eastAsia="en-US" w:bidi="ar-SA"/>
      </w:rPr>
    </w:lvl>
    <w:lvl w:ilvl="3" w:tplc="72EE8D40">
      <w:numFmt w:val="bullet"/>
      <w:lvlText w:val="•"/>
      <w:lvlJc w:val="left"/>
      <w:pPr>
        <w:ind w:left="2080" w:hanging="300"/>
      </w:pPr>
      <w:rPr>
        <w:rFonts w:hint="default"/>
        <w:lang w:val="ro-RO" w:eastAsia="en-US" w:bidi="ar-SA"/>
      </w:rPr>
    </w:lvl>
    <w:lvl w:ilvl="4" w:tplc="74BE3596">
      <w:numFmt w:val="bullet"/>
      <w:lvlText w:val="•"/>
      <w:lvlJc w:val="left"/>
      <w:pPr>
        <w:ind w:left="2754" w:hanging="300"/>
      </w:pPr>
      <w:rPr>
        <w:rFonts w:hint="default"/>
        <w:lang w:val="ro-RO" w:eastAsia="en-US" w:bidi="ar-SA"/>
      </w:rPr>
    </w:lvl>
    <w:lvl w:ilvl="5" w:tplc="3B2C4F66">
      <w:numFmt w:val="bullet"/>
      <w:lvlText w:val="•"/>
      <w:lvlJc w:val="left"/>
      <w:pPr>
        <w:ind w:left="3428" w:hanging="300"/>
      </w:pPr>
      <w:rPr>
        <w:rFonts w:hint="default"/>
        <w:lang w:val="ro-RO" w:eastAsia="en-US" w:bidi="ar-SA"/>
      </w:rPr>
    </w:lvl>
    <w:lvl w:ilvl="6" w:tplc="50FE9E30">
      <w:numFmt w:val="bullet"/>
      <w:lvlText w:val="•"/>
      <w:lvlJc w:val="left"/>
      <w:pPr>
        <w:ind w:left="4101" w:hanging="300"/>
      </w:pPr>
      <w:rPr>
        <w:rFonts w:hint="default"/>
        <w:lang w:val="ro-RO" w:eastAsia="en-US" w:bidi="ar-SA"/>
      </w:rPr>
    </w:lvl>
    <w:lvl w:ilvl="7" w:tplc="1032988C">
      <w:numFmt w:val="bullet"/>
      <w:lvlText w:val="•"/>
      <w:lvlJc w:val="left"/>
      <w:pPr>
        <w:ind w:left="4775" w:hanging="300"/>
      </w:pPr>
      <w:rPr>
        <w:rFonts w:hint="default"/>
        <w:lang w:val="ro-RO" w:eastAsia="en-US" w:bidi="ar-SA"/>
      </w:rPr>
    </w:lvl>
    <w:lvl w:ilvl="8" w:tplc="BC8A93DE">
      <w:numFmt w:val="bullet"/>
      <w:lvlText w:val="•"/>
      <w:lvlJc w:val="left"/>
      <w:pPr>
        <w:ind w:left="5448" w:hanging="300"/>
      </w:pPr>
      <w:rPr>
        <w:rFonts w:hint="default"/>
        <w:lang w:val="ro-RO" w:eastAsia="en-US" w:bidi="ar-SA"/>
      </w:rPr>
    </w:lvl>
  </w:abstractNum>
  <w:abstractNum w:abstractNumId="13" w15:restartNumberingAfterBreak="0">
    <w:nsid w:val="121B496E"/>
    <w:multiLevelType w:val="hybridMultilevel"/>
    <w:tmpl w:val="9FB0A74E"/>
    <w:lvl w:ilvl="0" w:tplc="0426A97C">
      <w:start w:val="1"/>
      <w:numFmt w:val="lowerLetter"/>
      <w:lvlText w:val="%1)"/>
      <w:lvlJc w:val="left"/>
      <w:pPr>
        <w:ind w:left="288" w:hanging="219"/>
        <w:jc w:val="left"/>
      </w:pPr>
      <w:rPr>
        <w:rFonts w:ascii="Trebuchet MS" w:eastAsia="Trebuchet MS" w:hAnsi="Trebuchet MS" w:cs="Trebuchet MS" w:hint="default"/>
        <w:b w:val="0"/>
        <w:bCs w:val="0"/>
        <w:i w:val="0"/>
        <w:iCs w:val="0"/>
        <w:spacing w:val="-1"/>
        <w:w w:val="100"/>
        <w:sz w:val="18"/>
        <w:szCs w:val="18"/>
        <w:lang w:val="ro-RO" w:eastAsia="en-US" w:bidi="ar-SA"/>
      </w:rPr>
    </w:lvl>
    <w:lvl w:ilvl="1" w:tplc="661CC42C">
      <w:numFmt w:val="bullet"/>
      <w:lvlText w:val="-"/>
      <w:lvlJc w:val="left"/>
      <w:pPr>
        <w:ind w:left="69" w:hanging="125"/>
      </w:pPr>
      <w:rPr>
        <w:rFonts w:ascii="Trebuchet MS" w:eastAsia="Trebuchet MS" w:hAnsi="Trebuchet MS" w:cs="Trebuchet MS" w:hint="default"/>
        <w:b w:val="0"/>
        <w:bCs w:val="0"/>
        <w:i w:val="0"/>
        <w:iCs w:val="0"/>
        <w:w w:val="100"/>
        <w:sz w:val="18"/>
        <w:szCs w:val="18"/>
        <w:lang w:val="ro-RO" w:eastAsia="en-US" w:bidi="ar-SA"/>
      </w:rPr>
    </w:lvl>
    <w:lvl w:ilvl="2" w:tplc="454490E8">
      <w:numFmt w:val="bullet"/>
      <w:lvlText w:val="•"/>
      <w:lvlJc w:val="left"/>
      <w:pPr>
        <w:ind w:left="642" w:hanging="125"/>
      </w:pPr>
      <w:rPr>
        <w:rFonts w:hint="default"/>
        <w:lang w:val="ro-RO" w:eastAsia="en-US" w:bidi="ar-SA"/>
      </w:rPr>
    </w:lvl>
    <w:lvl w:ilvl="3" w:tplc="BAB8C192">
      <w:numFmt w:val="bullet"/>
      <w:lvlText w:val="•"/>
      <w:lvlJc w:val="left"/>
      <w:pPr>
        <w:ind w:left="1004" w:hanging="125"/>
      </w:pPr>
      <w:rPr>
        <w:rFonts w:hint="default"/>
        <w:lang w:val="ro-RO" w:eastAsia="en-US" w:bidi="ar-SA"/>
      </w:rPr>
    </w:lvl>
    <w:lvl w:ilvl="4" w:tplc="918A016A">
      <w:numFmt w:val="bullet"/>
      <w:lvlText w:val="•"/>
      <w:lvlJc w:val="left"/>
      <w:pPr>
        <w:ind w:left="1367" w:hanging="125"/>
      </w:pPr>
      <w:rPr>
        <w:rFonts w:hint="default"/>
        <w:lang w:val="ro-RO" w:eastAsia="en-US" w:bidi="ar-SA"/>
      </w:rPr>
    </w:lvl>
    <w:lvl w:ilvl="5" w:tplc="A0F8EF18">
      <w:numFmt w:val="bullet"/>
      <w:lvlText w:val="•"/>
      <w:lvlJc w:val="left"/>
      <w:pPr>
        <w:ind w:left="1729" w:hanging="125"/>
      </w:pPr>
      <w:rPr>
        <w:rFonts w:hint="default"/>
        <w:lang w:val="ro-RO" w:eastAsia="en-US" w:bidi="ar-SA"/>
      </w:rPr>
    </w:lvl>
    <w:lvl w:ilvl="6" w:tplc="08EE122E">
      <w:numFmt w:val="bullet"/>
      <w:lvlText w:val="•"/>
      <w:lvlJc w:val="left"/>
      <w:pPr>
        <w:ind w:left="2091" w:hanging="125"/>
      </w:pPr>
      <w:rPr>
        <w:rFonts w:hint="default"/>
        <w:lang w:val="ro-RO" w:eastAsia="en-US" w:bidi="ar-SA"/>
      </w:rPr>
    </w:lvl>
    <w:lvl w:ilvl="7" w:tplc="C3341B24">
      <w:numFmt w:val="bullet"/>
      <w:lvlText w:val="•"/>
      <w:lvlJc w:val="left"/>
      <w:pPr>
        <w:ind w:left="2454" w:hanging="125"/>
      </w:pPr>
      <w:rPr>
        <w:rFonts w:hint="default"/>
        <w:lang w:val="ro-RO" w:eastAsia="en-US" w:bidi="ar-SA"/>
      </w:rPr>
    </w:lvl>
    <w:lvl w:ilvl="8" w:tplc="98A0D2B8">
      <w:numFmt w:val="bullet"/>
      <w:lvlText w:val="•"/>
      <w:lvlJc w:val="left"/>
      <w:pPr>
        <w:ind w:left="2816" w:hanging="125"/>
      </w:pPr>
      <w:rPr>
        <w:rFonts w:hint="default"/>
        <w:lang w:val="ro-RO" w:eastAsia="en-US" w:bidi="ar-SA"/>
      </w:rPr>
    </w:lvl>
  </w:abstractNum>
  <w:abstractNum w:abstractNumId="14" w15:restartNumberingAfterBreak="0">
    <w:nsid w:val="133102A1"/>
    <w:multiLevelType w:val="hybridMultilevel"/>
    <w:tmpl w:val="3412140A"/>
    <w:lvl w:ilvl="0" w:tplc="35C2CB42">
      <w:numFmt w:val="bullet"/>
      <w:lvlText w:val=""/>
      <w:lvlJc w:val="left"/>
      <w:pPr>
        <w:ind w:left="267" w:hanging="471"/>
      </w:pPr>
      <w:rPr>
        <w:rFonts w:ascii="Symbol" w:eastAsia="Symbol" w:hAnsi="Symbol" w:cs="Symbol" w:hint="default"/>
        <w:b w:val="0"/>
        <w:bCs w:val="0"/>
        <w:i w:val="0"/>
        <w:iCs w:val="0"/>
        <w:w w:val="100"/>
        <w:sz w:val="18"/>
        <w:szCs w:val="18"/>
        <w:lang w:val="ro-RO" w:eastAsia="en-US" w:bidi="ar-SA"/>
      </w:rPr>
    </w:lvl>
    <w:lvl w:ilvl="1" w:tplc="476A2B94">
      <w:numFmt w:val="bullet"/>
      <w:lvlText w:val="•"/>
      <w:lvlJc w:val="left"/>
      <w:pPr>
        <w:ind w:left="913" w:hanging="471"/>
      </w:pPr>
      <w:rPr>
        <w:rFonts w:hint="default"/>
        <w:lang w:val="ro-RO" w:eastAsia="en-US" w:bidi="ar-SA"/>
      </w:rPr>
    </w:lvl>
    <w:lvl w:ilvl="2" w:tplc="33BC1ADA">
      <w:numFmt w:val="bullet"/>
      <w:lvlText w:val="•"/>
      <w:lvlJc w:val="left"/>
      <w:pPr>
        <w:ind w:left="1566" w:hanging="471"/>
      </w:pPr>
      <w:rPr>
        <w:rFonts w:hint="default"/>
        <w:lang w:val="ro-RO" w:eastAsia="en-US" w:bidi="ar-SA"/>
      </w:rPr>
    </w:lvl>
    <w:lvl w:ilvl="3" w:tplc="A1E67AC4">
      <w:numFmt w:val="bullet"/>
      <w:lvlText w:val="•"/>
      <w:lvlJc w:val="left"/>
      <w:pPr>
        <w:ind w:left="2219" w:hanging="471"/>
      </w:pPr>
      <w:rPr>
        <w:rFonts w:hint="default"/>
        <w:lang w:val="ro-RO" w:eastAsia="en-US" w:bidi="ar-SA"/>
      </w:rPr>
    </w:lvl>
    <w:lvl w:ilvl="4" w:tplc="2FF0966E">
      <w:numFmt w:val="bullet"/>
      <w:lvlText w:val="•"/>
      <w:lvlJc w:val="left"/>
      <w:pPr>
        <w:ind w:left="2872" w:hanging="471"/>
      </w:pPr>
      <w:rPr>
        <w:rFonts w:hint="default"/>
        <w:lang w:val="ro-RO" w:eastAsia="en-US" w:bidi="ar-SA"/>
      </w:rPr>
    </w:lvl>
    <w:lvl w:ilvl="5" w:tplc="8DC66268">
      <w:numFmt w:val="bullet"/>
      <w:lvlText w:val="•"/>
      <w:lvlJc w:val="left"/>
      <w:pPr>
        <w:ind w:left="3525" w:hanging="471"/>
      </w:pPr>
      <w:rPr>
        <w:rFonts w:hint="default"/>
        <w:lang w:val="ro-RO" w:eastAsia="en-US" w:bidi="ar-SA"/>
      </w:rPr>
    </w:lvl>
    <w:lvl w:ilvl="6" w:tplc="917CC02A">
      <w:numFmt w:val="bullet"/>
      <w:lvlText w:val="•"/>
      <w:lvlJc w:val="left"/>
      <w:pPr>
        <w:ind w:left="4178" w:hanging="471"/>
      </w:pPr>
      <w:rPr>
        <w:rFonts w:hint="default"/>
        <w:lang w:val="ro-RO" w:eastAsia="en-US" w:bidi="ar-SA"/>
      </w:rPr>
    </w:lvl>
    <w:lvl w:ilvl="7" w:tplc="81A4DBC2">
      <w:numFmt w:val="bullet"/>
      <w:lvlText w:val="•"/>
      <w:lvlJc w:val="left"/>
      <w:pPr>
        <w:ind w:left="4831" w:hanging="471"/>
      </w:pPr>
      <w:rPr>
        <w:rFonts w:hint="default"/>
        <w:lang w:val="ro-RO" w:eastAsia="en-US" w:bidi="ar-SA"/>
      </w:rPr>
    </w:lvl>
    <w:lvl w:ilvl="8" w:tplc="3BA45B2E">
      <w:numFmt w:val="bullet"/>
      <w:lvlText w:val="•"/>
      <w:lvlJc w:val="left"/>
      <w:pPr>
        <w:ind w:left="5484" w:hanging="471"/>
      </w:pPr>
      <w:rPr>
        <w:rFonts w:hint="default"/>
        <w:lang w:val="ro-RO" w:eastAsia="en-US" w:bidi="ar-SA"/>
      </w:rPr>
    </w:lvl>
  </w:abstractNum>
  <w:abstractNum w:abstractNumId="15" w15:restartNumberingAfterBreak="0">
    <w:nsid w:val="14623378"/>
    <w:multiLevelType w:val="hybridMultilevel"/>
    <w:tmpl w:val="76783554"/>
    <w:lvl w:ilvl="0" w:tplc="455E95F6">
      <w:numFmt w:val="bullet"/>
      <w:lvlText w:val="-"/>
      <w:lvlJc w:val="left"/>
      <w:pPr>
        <w:ind w:left="70" w:hanging="137"/>
      </w:pPr>
      <w:rPr>
        <w:rFonts w:ascii="Trebuchet MS" w:eastAsia="Trebuchet MS" w:hAnsi="Trebuchet MS" w:cs="Trebuchet MS" w:hint="default"/>
        <w:b w:val="0"/>
        <w:bCs w:val="0"/>
        <w:i w:val="0"/>
        <w:iCs w:val="0"/>
        <w:w w:val="100"/>
        <w:sz w:val="18"/>
        <w:szCs w:val="18"/>
        <w:lang w:val="ro-RO" w:eastAsia="en-US" w:bidi="ar-SA"/>
      </w:rPr>
    </w:lvl>
    <w:lvl w:ilvl="1" w:tplc="6EBC82C0">
      <w:numFmt w:val="bullet"/>
      <w:lvlText w:val="•"/>
      <w:lvlJc w:val="left"/>
      <w:pPr>
        <w:ind w:left="751" w:hanging="137"/>
      </w:pPr>
      <w:rPr>
        <w:rFonts w:hint="default"/>
        <w:lang w:val="ro-RO" w:eastAsia="en-US" w:bidi="ar-SA"/>
      </w:rPr>
    </w:lvl>
    <w:lvl w:ilvl="2" w:tplc="8752E3D6">
      <w:numFmt w:val="bullet"/>
      <w:lvlText w:val="•"/>
      <w:lvlJc w:val="left"/>
      <w:pPr>
        <w:ind w:left="1422" w:hanging="137"/>
      </w:pPr>
      <w:rPr>
        <w:rFonts w:hint="default"/>
        <w:lang w:val="ro-RO" w:eastAsia="en-US" w:bidi="ar-SA"/>
      </w:rPr>
    </w:lvl>
    <w:lvl w:ilvl="3" w:tplc="365A6180">
      <w:numFmt w:val="bullet"/>
      <w:lvlText w:val="•"/>
      <w:lvlJc w:val="left"/>
      <w:pPr>
        <w:ind w:left="2093" w:hanging="137"/>
      </w:pPr>
      <w:rPr>
        <w:rFonts w:hint="default"/>
        <w:lang w:val="ro-RO" w:eastAsia="en-US" w:bidi="ar-SA"/>
      </w:rPr>
    </w:lvl>
    <w:lvl w:ilvl="4" w:tplc="F30C9E0C">
      <w:numFmt w:val="bullet"/>
      <w:lvlText w:val="•"/>
      <w:lvlJc w:val="left"/>
      <w:pPr>
        <w:ind w:left="2764" w:hanging="137"/>
      </w:pPr>
      <w:rPr>
        <w:rFonts w:hint="default"/>
        <w:lang w:val="ro-RO" w:eastAsia="en-US" w:bidi="ar-SA"/>
      </w:rPr>
    </w:lvl>
    <w:lvl w:ilvl="5" w:tplc="CEC86196">
      <w:numFmt w:val="bullet"/>
      <w:lvlText w:val="•"/>
      <w:lvlJc w:val="left"/>
      <w:pPr>
        <w:ind w:left="3435" w:hanging="137"/>
      </w:pPr>
      <w:rPr>
        <w:rFonts w:hint="default"/>
        <w:lang w:val="ro-RO" w:eastAsia="en-US" w:bidi="ar-SA"/>
      </w:rPr>
    </w:lvl>
    <w:lvl w:ilvl="6" w:tplc="33B40D84">
      <w:numFmt w:val="bullet"/>
      <w:lvlText w:val="•"/>
      <w:lvlJc w:val="left"/>
      <w:pPr>
        <w:ind w:left="4106" w:hanging="137"/>
      </w:pPr>
      <w:rPr>
        <w:rFonts w:hint="default"/>
        <w:lang w:val="ro-RO" w:eastAsia="en-US" w:bidi="ar-SA"/>
      </w:rPr>
    </w:lvl>
    <w:lvl w:ilvl="7" w:tplc="BCAC8218">
      <w:numFmt w:val="bullet"/>
      <w:lvlText w:val="•"/>
      <w:lvlJc w:val="left"/>
      <w:pPr>
        <w:ind w:left="4777" w:hanging="137"/>
      </w:pPr>
      <w:rPr>
        <w:rFonts w:hint="default"/>
        <w:lang w:val="ro-RO" w:eastAsia="en-US" w:bidi="ar-SA"/>
      </w:rPr>
    </w:lvl>
    <w:lvl w:ilvl="8" w:tplc="35346396">
      <w:numFmt w:val="bullet"/>
      <w:lvlText w:val="•"/>
      <w:lvlJc w:val="left"/>
      <w:pPr>
        <w:ind w:left="5448" w:hanging="137"/>
      </w:pPr>
      <w:rPr>
        <w:rFonts w:hint="default"/>
        <w:lang w:val="ro-RO" w:eastAsia="en-US" w:bidi="ar-SA"/>
      </w:rPr>
    </w:lvl>
  </w:abstractNum>
  <w:abstractNum w:abstractNumId="16" w15:restartNumberingAfterBreak="0">
    <w:nsid w:val="14E24942"/>
    <w:multiLevelType w:val="hybridMultilevel"/>
    <w:tmpl w:val="525C261A"/>
    <w:lvl w:ilvl="0" w:tplc="29E49254">
      <w:numFmt w:val="bullet"/>
      <w:lvlText w:val="●"/>
      <w:lvlJc w:val="left"/>
      <w:pPr>
        <w:ind w:left="107" w:hanging="204"/>
      </w:pPr>
      <w:rPr>
        <w:rFonts w:ascii="Trebuchet MS" w:eastAsia="Trebuchet MS" w:hAnsi="Trebuchet MS" w:cs="Trebuchet MS" w:hint="default"/>
        <w:b w:val="0"/>
        <w:bCs w:val="0"/>
        <w:i w:val="0"/>
        <w:iCs w:val="0"/>
        <w:w w:val="100"/>
        <w:sz w:val="22"/>
        <w:szCs w:val="22"/>
        <w:lang w:val="ro-RO" w:eastAsia="en-US" w:bidi="ar-SA"/>
      </w:rPr>
    </w:lvl>
    <w:lvl w:ilvl="1" w:tplc="046628D6">
      <w:numFmt w:val="bullet"/>
      <w:lvlText w:val="•"/>
      <w:lvlJc w:val="left"/>
      <w:pPr>
        <w:ind w:left="794" w:hanging="204"/>
      </w:pPr>
      <w:rPr>
        <w:rFonts w:hint="default"/>
        <w:lang w:val="ro-RO" w:eastAsia="en-US" w:bidi="ar-SA"/>
      </w:rPr>
    </w:lvl>
    <w:lvl w:ilvl="2" w:tplc="0EF63CF8">
      <w:numFmt w:val="bullet"/>
      <w:lvlText w:val="•"/>
      <w:lvlJc w:val="left"/>
      <w:pPr>
        <w:ind w:left="1489" w:hanging="204"/>
      </w:pPr>
      <w:rPr>
        <w:rFonts w:hint="default"/>
        <w:lang w:val="ro-RO" w:eastAsia="en-US" w:bidi="ar-SA"/>
      </w:rPr>
    </w:lvl>
    <w:lvl w:ilvl="3" w:tplc="4E8EFA78">
      <w:numFmt w:val="bullet"/>
      <w:lvlText w:val="•"/>
      <w:lvlJc w:val="left"/>
      <w:pPr>
        <w:ind w:left="2184" w:hanging="204"/>
      </w:pPr>
      <w:rPr>
        <w:rFonts w:hint="default"/>
        <w:lang w:val="ro-RO" w:eastAsia="en-US" w:bidi="ar-SA"/>
      </w:rPr>
    </w:lvl>
    <w:lvl w:ilvl="4" w:tplc="5ED47EDC">
      <w:numFmt w:val="bullet"/>
      <w:lvlText w:val="•"/>
      <w:lvlJc w:val="left"/>
      <w:pPr>
        <w:ind w:left="2878" w:hanging="204"/>
      </w:pPr>
      <w:rPr>
        <w:rFonts w:hint="default"/>
        <w:lang w:val="ro-RO" w:eastAsia="en-US" w:bidi="ar-SA"/>
      </w:rPr>
    </w:lvl>
    <w:lvl w:ilvl="5" w:tplc="38A0C992">
      <w:numFmt w:val="bullet"/>
      <w:lvlText w:val="•"/>
      <w:lvlJc w:val="left"/>
      <w:pPr>
        <w:ind w:left="3573" w:hanging="204"/>
      </w:pPr>
      <w:rPr>
        <w:rFonts w:hint="default"/>
        <w:lang w:val="ro-RO" w:eastAsia="en-US" w:bidi="ar-SA"/>
      </w:rPr>
    </w:lvl>
    <w:lvl w:ilvl="6" w:tplc="59BE3DD4">
      <w:numFmt w:val="bullet"/>
      <w:lvlText w:val="•"/>
      <w:lvlJc w:val="left"/>
      <w:pPr>
        <w:ind w:left="4268" w:hanging="204"/>
      </w:pPr>
      <w:rPr>
        <w:rFonts w:hint="default"/>
        <w:lang w:val="ro-RO" w:eastAsia="en-US" w:bidi="ar-SA"/>
      </w:rPr>
    </w:lvl>
    <w:lvl w:ilvl="7" w:tplc="8174B384">
      <w:numFmt w:val="bullet"/>
      <w:lvlText w:val="•"/>
      <w:lvlJc w:val="left"/>
      <w:pPr>
        <w:ind w:left="4962" w:hanging="204"/>
      </w:pPr>
      <w:rPr>
        <w:rFonts w:hint="default"/>
        <w:lang w:val="ro-RO" w:eastAsia="en-US" w:bidi="ar-SA"/>
      </w:rPr>
    </w:lvl>
    <w:lvl w:ilvl="8" w:tplc="47DE685C">
      <w:numFmt w:val="bullet"/>
      <w:lvlText w:val="•"/>
      <w:lvlJc w:val="left"/>
      <w:pPr>
        <w:ind w:left="5657" w:hanging="204"/>
      </w:pPr>
      <w:rPr>
        <w:rFonts w:hint="default"/>
        <w:lang w:val="ro-RO" w:eastAsia="en-US" w:bidi="ar-SA"/>
      </w:rPr>
    </w:lvl>
  </w:abstractNum>
  <w:abstractNum w:abstractNumId="17" w15:restartNumberingAfterBreak="0">
    <w:nsid w:val="155A460B"/>
    <w:multiLevelType w:val="multilevel"/>
    <w:tmpl w:val="D242ADD8"/>
    <w:lvl w:ilvl="0">
      <w:start w:val="8"/>
      <w:numFmt w:val="decimal"/>
      <w:lvlText w:val="%1."/>
      <w:lvlJc w:val="left"/>
      <w:pPr>
        <w:ind w:left="107" w:hanging="198"/>
        <w:jc w:val="left"/>
      </w:pPr>
      <w:rPr>
        <w:rFonts w:ascii="Trebuchet MS" w:eastAsia="Trebuchet MS" w:hAnsi="Trebuchet MS" w:cs="Trebuchet MS" w:hint="default"/>
        <w:b w:val="0"/>
        <w:bCs w:val="0"/>
        <w:i w:val="0"/>
        <w:iCs w:val="0"/>
        <w:spacing w:val="-1"/>
        <w:w w:val="100"/>
        <w:sz w:val="20"/>
        <w:szCs w:val="20"/>
        <w:lang w:val="ro-RO" w:eastAsia="en-US" w:bidi="ar-SA"/>
      </w:rPr>
    </w:lvl>
    <w:lvl w:ilvl="1">
      <w:start w:val="1"/>
      <w:numFmt w:val="decimal"/>
      <w:lvlText w:val="%1.%2."/>
      <w:lvlJc w:val="left"/>
      <w:pPr>
        <w:ind w:left="107" w:hanging="461"/>
        <w:jc w:val="left"/>
      </w:pPr>
      <w:rPr>
        <w:rFonts w:ascii="Trebuchet MS" w:eastAsia="Trebuchet MS" w:hAnsi="Trebuchet MS" w:cs="Trebuchet MS" w:hint="default"/>
        <w:b w:val="0"/>
        <w:bCs w:val="0"/>
        <w:i w:val="0"/>
        <w:iCs w:val="0"/>
        <w:spacing w:val="-1"/>
        <w:w w:val="100"/>
        <w:sz w:val="22"/>
        <w:szCs w:val="22"/>
        <w:lang w:val="ro-RO" w:eastAsia="en-US" w:bidi="ar-SA"/>
      </w:rPr>
    </w:lvl>
    <w:lvl w:ilvl="2">
      <w:numFmt w:val="bullet"/>
      <w:lvlText w:val="•"/>
      <w:lvlJc w:val="left"/>
      <w:pPr>
        <w:ind w:left="1489" w:hanging="461"/>
      </w:pPr>
      <w:rPr>
        <w:rFonts w:hint="default"/>
        <w:lang w:val="ro-RO" w:eastAsia="en-US" w:bidi="ar-SA"/>
      </w:rPr>
    </w:lvl>
    <w:lvl w:ilvl="3">
      <w:numFmt w:val="bullet"/>
      <w:lvlText w:val="•"/>
      <w:lvlJc w:val="left"/>
      <w:pPr>
        <w:ind w:left="2184" w:hanging="461"/>
      </w:pPr>
      <w:rPr>
        <w:rFonts w:hint="default"/>
        <w:lang w:val="ro-RO" w:eastAsia="en-US" w:bidi="ar-SA"/>
      </w:rPr>
    </w:lvl>
    <w:lvl w:ilvl="4">
      <w:numFmt w:val="bullet"/>
      <w:lvlText w:val="•"/>
      <w:lvlJc w:val="left"/>
      <w:pPr>
        <w:ind w:left="2878" w:hanging="461"/>
      </w:pPr>
      <w:rPr>
        <w:rFonts w:hint="default"/>
        <w:lang w:val="ro-RO" w:eastAsia="en-US" w:bidi="ar-SA"/>
      </w:rPr>
    </w:lvl>
    <w:lvl w:ilvl="5">
      <w:numFmt w:val="bullet"/>
      <w:lvlText w:val="•"/>
      <w:lvlJc w:val="left"/>
      <w:pPr>
        <w:ind w:left="3573" w:hanging="461"/>
      </w:pPr>
      <w:rPr>
        <w:rFonts w:hint="default"/>
        <w:lang w:val="ro-RO" w:eastAsia="en-US" w:bidi="ar-SA"/>
      </w:rPr>
    </w:lvl>
    <w:lvl w:ilvl="6">
      <w:numFmt w:val="bullet"/>
      <w:lvlText w:val="•"/>
      <w:lvlJc w:val="left"/>
      <w:pPr>
        <w:ind w:left="4268" w:hanging="461"/>
      </w:pPr>
      <w:rPr>
        <w:rFonts w:hint="default"/>
        <w:lang w:val="ro-RO" w:eastAsia="en-US" w:bidi="ar-SA"/>
      </w:rPr>
    </w:lvl>
    <w:lvl w:ilvl="7">
      <w:numFmt w:val="bullet"/>
      <w:lvlText w:val="•"/>
      <w:lvlJc w:val="left"/>
      <w:pPr>
        <w:ind w:left="4962" w:hanging="461"/>
      </w:pPr>
      <w:rPr>
        <w:rFonts w:hint="default"/>
        <w:lang w:val="ro-RO" w:eastAsia="en-US" w:bidi="ar-SA"/>
      </w:rPr>
    </w:lvl>
    <w:lvl w:ilvl="8">
      <w:numFmt w:val="bullet"/>
      <w:lvlText w:val="•"/>
      <w:lvlJc w:val="left"/>
      <w:pPr>
        <w:ind w:left="5657" w:hanging="461"/>
      </w:pPr>
      <w:rPr>
        <w:rFonts w:hint="default"/>
        <w:lang w:val="ro-RO" w:eastAsia="en-US" w:bidi="ar-SA"/>
      </w:rPr>
    </w:lvl>
  </w:abstractNum>
  <w:abstractNum w:abstractNumId="18" w15:restartNumberingAfterBreak="0">
    <w:nsid w:val="176A63DC"/>
    <w:multiLevelType w:val="hybridMultilevel"/>
    <w:tmpl w:val="5298E5EE"/>
    <w:lvl w:ilvl="0" w:tplc="74BCE116">
      <w:numFmt w:val="bullet"/>
      <w:lvlText w:val=""/>
      <w:lvlJc w:val="left"/>
      <w:pPr>
        <w:ind w:left="428" w:hanging="361"/>
      </w:pPr>
      <w:rPr>
        <w:rFonts w:ascii="Symbol" w:eastAsia="Symbol" w:hAnsi="Symbol" w:cs="Symbol" w:hint="default"/>
        <w:b w:val="0"/>
        <w:bCs w:val="0"/>
        <w:i w:val="0"/>
        <w:iCs w:val="0"/>
        <w:w w:val="100"/>
        <w:sz w:val="18"/>
        <w:szCs w:val="18"/>
        <w:lang w:val="ro-RO" w:eastAsia="en-US" w:bidi="ar-SA"/>
      </w:rPr>
    </w:lvl>
    <w:lvl w:ilvl="1" w:tplc="BEAEB9DE">
      <w:numFmt w:val="bullet"/>
      <w:lvlText w:val="•"/>
      <w:lvlJc w:val="left"/>
      <w:pPr>
        <w:ind w:left="731" w:hanging="361"/>
      </w:pPr>
      <w:rPr>
        <w:rFonts w:hint="default"/>
        <w:lang w:val="ro-RO" w:eastAsia="en-US" w:bidi="ar-SA"/>
      </w:rPr>
    </w:lvl>
    <w:lvl w:ilvl="2" w:tplc="2B688FC8">
      <w:numFmt w:val="bullet"/>
      <w:lvlText w:val="•"/>
      <w:lvlJc w:val="left"/>
      <w:pPr>
        <w:ind w:left="1042" w:hanging="361"/>
      </w:pPr>
      <w:rPr>
        <w:rFonts w:hint="default"/>
        <w:lang w:val="ro-RO" w:eastAsia="en-US" w:bidi="ar-SA"/>
      </w:rPr>
    </w:lvl>
    <w:lvl w:ilvl="3" w:tplc="6344852E">
      <w:numFmt w:val="bullet"/>
      <w:lvlText w:val="•"/>
      <w:lvlJc w:val="left"/>
      <w:pPr>
        <w:ind w:left="1353" w:hanging="361"/>
      </w:pPr>
      <w:rPr>
        <w:rFonts w:hint="default"/>
        <w:lang w:val="ro-RO" w:eastAsia="en-US" w:bidi="ar-SA"/>
      </w:rPr>
    </w:lvl>
    <w:lvl w:ilvl="4" w:tplc="C298F574">
      <w:numFmt w:val="bullet"/>
      <w:lvlText w:val="•"/>
      <w:lvlJc w:val="left"/>
      <w:pPr>
        <w:ind w:left="1665" w:hanging="361"/>
      </w:pPr>
      <w:rPr>
        <w:rFonts w:hint="default"/>
        <w:lang w:val="ro-RO" w:eastAsia="en-US" w:bidi="ar-SA"/>
      </w:rPr>
    </w:lvl>
    <w:lvl w:ilvl="5" w:tplc="E95C0D54">
      <w:numFmt w:val="bullet"/>
      <w:lvlText w:val="•"/>
      <w:lvlJc w:val="left"/>
      <w:pPr>
        <w:ind w:left="1976" w:hanging="361"/>
      </w:pPr>
      <w:rPr>
        <w:rFonts w:hint="default"/>
        <w:lang w:val="ro-RO" w:eastAsia="en-US" w:bidi="ar-SA"/>
      </w:rPr>
    </w:lvl>
    <w:lvl w:ilvl="6" w:tplc="AFACD7B0">
      <w:numFmt w:val="bullet"/>
      <w:lvlText w:val="•"/>
      <w:lvlJc w:val="left"/>
      <w:pPr>
        <w:ind w:left="2287" w:hanging="361"/>
      </w:pPr>
      <w:rPr>
        <w:rFonts w:hint="default"/>
        <w:lang w:val="ro-RO" w:eastAsia="en-US" w:bidi="ar-SA"/>
      </w:rPr>
    </w:lvl>
    <w:lvl w:ilvl="7" w:tplc="FA88D2E4">
      <w:numFmt w:val="bullet"/>
      <w:lvlText w:val="•"/>
      <w:lvlJc w:val="left"/>
      <w:pPr>
        <w:ind w:left="2599" w:hanging="361"/>
      </w:pPr>
      <w:rPr>
        <w:rFonts w:hint="default"/>
        <w:lang w:val="ro-RO" w:eastAsia="en-US" w:bidi="ar-SA"/>
      </w:rPr>
    </w:lvl>
    <w:lvl w:ilvl="8" w:tplc="2230D324">
      <w:numFmt w:val="bullet"/>
      <w:lvlText w:val="•"/>
      <w:lvlJc w:val="left"/>
      <w:pPr>
        <w:ind w:left="2910" w:hanging="361"/>
      </w:pPr>
      <w:rPr>
        <w:rFonts w:hint="default"/>
        <w:lang w:val="ro-RO" w:eastAsia="en-US" w:bidi="ar-SA"/>
      </w:rPr>
    </w:lvl>
  </w:abstractNum>
  <w:abstractNum w:abstractNumId="19" w15:restartNumberingAfterBreak="0">
    <w:nsid w:val="18313D2A"/>
    <w:multiLevelType w:val="hybridMultilevel"/>
    <w:tmpl w:val="825EDEB0"/>
    <w:lvl w:ilvl="0" w:tplc="8800CEF8">
      <w:numFmt w:val="bullet"/>
      <w:lvlText w:val=""/>
      <w:lvlJc w:val="left"/>
      <w:pPr>
        <w:ind w:left="825" w:hanging="358"/>
      </w:pPr>
      <w:rPr>
        <w:rFonts w:ascii="Symbol" w:eastAsia="Symbol" w:hAnsi="Symbol" w:cs="Symbol" w:hint="default"/>
        <w:b w:val="0"/>
        <w:bCs w:val="0"/>
        <w:i w:val="0"/>
        <w:iCs w:val="0"/>
        <w:w w:val="100"/>
        <w:sz w:val="22"/>
        <w:szCs w:val="22"/>
        <w:lang w:val="ro-RO" w:eastAsia="en-US" w:bidi="ar-SA"/>
      </w:rPr>
    </w:lvl>
    <w:lvl w:ilvl="1" w:tplc="98E62266">
      <w:numFmt w:val="bullet"/>
      <w:lvlText w:val="•"/>
      <w:lvlJc w:val="left"/>
      <w:pPr>
        <w:ind w:left="1442" w:hanging="358"/>
      </w:pPr>
      <w:rPr>
        <w:rFonts w:hint="default"/>
        <w:lang w:val="ro-RO" w:eastAsia="en-US" w:bidi="ar-SA"/>
      </w:rPr>
    </w:lvl>
    <w:lvl w:ilvl="2" w:tplc="E4669F96">
      <w:numFmt w:val="bullet"/>
      <w:lvlText w:val="•"/>
      <w:lvlJc w:val="left"/>
      <w:pPr>
        <w:ind w:left="2065" w:hanging="358"/>
      </w:pPr>
      <w:rPr>
        <w:rFonts w:hint="default"/>
        <w:lang w:val="ro-RO" w:eastAsia="en-US" w:bidi="ar-SA"/>
      </w:rPr>
    </w:lvl>
    <w:lvl w:ilvl="3" w:tplc="C500302C">
      <w:numFmt w:val="bullet"/>
      <w:lvlText w:val="•"/>
      <w:lvlJc w:val="left"/>
      <w:pPr>
        <w:ind w:left="2688" w:hanging="358"/>
      </w:pPr>
      <w:rPr>
        <w:rFonts w:hint="default"/>
        <w:lang w:val="ro-RO" w:eastAsia="en-US" w:bidi="ar-SA"/>
      </w:rPr>
    </w:lvl>
    <w:lvl w:ilvl="4" w:tplc="8170406A">
      <w:numFmt w:val="bullet"/>
      <w:lvlText w:val="•"/>
      <w:lvlJc w:val="left"/>
      <w:pPr>
        <w:ind w:left="3310" w:hanging="358"/>
      </w:pPr>
      <w:rPr>
        <w:rFonts w:hint="default"/>
        <w:lang w:val="ro-RO" w:eastAsia="en-US" w:bidi="ar-SA"/>
      </w:rPr>
    </w:lvl>
    <w:lvl w:ilvl="5" w:tplc="957C4FC8">
      <w:numFmt w:val="bullet"/>
      <w:lvlText w:val="•"/>
      <w:lvlJc w:val="left"/>
      <w:pPr>
        <w:ind w:left="3933" w:hanging="358"/>
      </w:pPr>
      <w:rPr>
        <w:rFonts w:hint="default"/>
        <w:lang w:val="ro-RO" w:eastAsia="en-US" w:bidi="ar-SA"/>
      </w:rPr>
    </w:lvl>
    <w:lvl w:ilvl="6" w:tplc="01AC9EC0">
      <w:numFmt w:val="bullet"/>
      <w:lvlText w:val="•"/>
      <w:lvlJc w:val="left"/>
      <w:pPr>
        <w:ind w:left="4556" w:hanging="358"/>
      </w:pPr>
      <w:rPr>
        <w:rFonts w:hint="default"/>
        <w:lang w:val="ro-RO" w:eastAsia="en-US" w:bidi="ar-SA"/>
      </w:rPr>
    </w:lvl>
    <w:lvl w:ilvl="7" w:tplc="B778EC00">
      <w:numFmt w:val="bullet"/>
      <w:lvlText w:val="•"/>
      <w:lvlJc w:val="left"/>
      <w:pPr>
        <w:ind w:left="5178" w:hanging="358"/>
      </w:pPr>
      <w:rPr>
        <w:rFonts w:hint="default"/>
        <w:lang w:val="ro-RO" w:eastAsia="en-US" w:bidi="ar-SA"/>
      </w:rPr>
    </w:lvl>
    <w:lvl w:ilvl="8" w:tplc="6912696E">
      <w:numFmt w:val="bullet"/>
      <w:lvlText w:val="•"/>
      <w:lvlJc w:val="left"/>
      <w:pPr>
        <w:ind w:left="5801" w:hanging="358"/>
      </w:pPr>
      <w:rPr>
        <w:rFonts w:hint="default"/>
        <w:lang w:val="ro-RO" w:eastAsia="en-US" w:bidi="ar-SA"/>
      </w:rPr>
    </w:lvl>
  </w:abstractNum>
  <w:abstractNum w:abstractNumId="20" w15:restartNumberingAfterBreak="0">
    <w:nsid w:val="184720F2"/>
    <w:multiLevelType w:val="multilevel"/>
    <w:tmpl w:val="26BC46D4"/>
    <w:lvl w:ilvl="0">
      <w:start w:val="7"/>
      <w:numFmt w:val="decimal"/>
      <w:lvlText w:val="%1."/>
      <w:lvlJc w:val="left"/>
      <w:pPr>
        <w:ind w:left="67" w:hanging="325"/>
        <w:jc w:val="left"/>
      </w:pPr>
      <w:rPr>
        <w:rFonts w:ascii="Trebuchet MS" w:eastAsia="Trebuchet MS" w:hAnsi="Trebuchet MS" w:cs="Trebuchet MS" w:hint="default"/>
        <w:b w:val="0"/>
        <w:bCs w:val="0"/>
        <w:i w:val="0"/>
        <w:iCs w:val="0"/>
        <w:spacing w:val="-1"/>
        <w:w w:val="100"/>
        <w:sz w:val="18"/>
        <w:szCs w:val="18"/>
        <w:lang w:val="ro-RO" w:eastAsia="en-US" w:bidi="ar-SA"/>
      </w:rPr>
    </w:lvl>
    <w:lvl w:ilvl="1">
      <w:start w:val="1"/>
      <w:numFmt w:val="decimal"/>
      <w:lvlText w:val="%1.%2"/>
      <w:lvlJc w:val="left"/>
      <w:pPr>
        <w:ind w:left="67" w:hanging="411"/>
        <w:jc w:val="left"/>
      </w:pPr>
      <w:rPr>
        <w:rFonts w:ascii="Trebuchet MS" w:eastAsia="Trebuchet MS" w:hAnsi="Trebuchet MS" w:cs="Trebuchet MS" w:hint="default"/>
        <w:b w:val="0"/>
        <w:bCs w:val="0"/>
        <w:i w:val="0"/>
        <w:iCs w:val="0"/>
        <w:spacing w:val="-1"/>
        <w:w w:val="100"/>
        <w:sz w:val="18"/>
        <w:szCs w:val="18"/>
        <w:lang w:val="ro-RO" w:eastAsia="en-US" w:bidi="ar-SA"/>
      </w:rPr>
    </w:lvl>
    <w:lvl w:ilvl="2">
      <w:numFmt w:val="bullet"/>
      <w:lvlText w:val="•"/>
      <w:lvlJc w:val="left"/>
      <w:pPr>
        <w:ind w:left="755" w:hanging="411"/>
      </w:pPr>
      <w:rPr>
        <w:rFonts w:hint="default"/>
        <w:lang w:val="ro-RO" w:eastAsia="en-US" w:bidi="ar-SA"/>
      </w:rPr>
    </w:lvl>
    <w:lvl w:ilvl="3">
      <w:numFmt w:val="bullet"/>
      <w:lvlText w:val="•"/>
      <w:lvlJc w:val="left"/>
      <w:pPr>
        <w:ind w:left="1103" w:hanging="411"/>
      </w:pPr>
      <w:rPr>
        <w:rFonts w:hint="default"/>
        <w:lang w:val="ro-RO" w:eastAsia="en-US" w:bidi="ar-SA"/>
      </w:rPr>
    </w:lvl>
    <w:lvl w:ilvl="4">
      <w:numFmt w:val="bullet"/>
      <w:lvlText w:val="•"/>
      <w:lvlJc w:val="left"/>
      <w:pPr>
        <w:ind w:left="1451" w:hanging="411"/>
      </w:pPr>
      <w:rPr>
        <w:rFonts w:hint="default"/>
        <w:lang w:val="ro-RO" w:eastAsia="en-US" w:bidi="ar-SA"/>
      </w:rPr>
    </w:lvl>
    <w:lvl w:ilvl="5">
      <w:numFmt w:val="bullet"/>
      <w:lvlText w:val="•"/>
      <w:lvlJc w:val="left"/>
      <w:pPr>
        <w:ind w:left="1799" w:hanging="411"/>
      </w:pPr>
      <w:rPr>
        <w:rFonts w:hint="default"/>
        <w:lang w:val="ro-RO" w:eastAsia="en-US" w:bidi="ar-SA"/>
      </w:rPr>
    </w:lvl>
    <w:lvl w:ilvl="6">
      <w:numFmt w:val="bullet"/>
      <w:lvlText w:val="•"/>
      <w:lvlJc w:val="left"/>
      <w:pPr>
        <w:ind w:left="2146" w:hanging="411"/>
      </w:pPr>
      <w:rPr>
        <w:rFonts w:hint="default"/>
        <w:lang w:val="ro-RO" w:eastAsia="en-US" w:bidi="ar-SA"/>
      </w:rPr>
    </w:lvl>
    <w:lvl w:ilvl="7">
      <w:numFmt w:val="bullet"/>
      <w:lvlText w:val="•"/>
      <w:lvlJc w:val="left"/>
      <w:pPr>
        <w:ind w:left="2494" w:hanging="411"/>
      </w:pPr>
      <w:rPr>
        <w:rFonts w:hint="default"/>
        <w:lang w:val="ro-RO" w:eastAsia="en-US" w:bidi="ar-SA"/>
      </w:rPr>
    </w:lvl>
    <w:lvl w:ilvl="8">
      <w:numFmt w:val="bullet"/>
      <w:lvlText w:val="•"/>
      <w:lvlJc w:val="left"/>
      <w:pPr>
        <w:ind w:left="2842" w:hanging="411"/>
      </w:pPr>
      <w:rPr>
        <w:rFonts w:hint="default"/>
        <w:lang w:val="ro-RO" w:eastAsia="en-US" w:bidi="ar-SA"/>
      </w:rPr>
    </w:lvl>
  </w:abstractNum>
  <w:abstractNum w:abstractNumId="21" w15:restartNumberingAfterBreak="0">
    <w:nsid w:val="1B7871A9"/>
    <w:multiLevelType w:val="hybridMultilevel"/>
    <w:tmpl w:val="511878F6"/>
    <w:lvl w:ilvl="0" w:tplc="168C5A48">
      <w:numFmt w:val="bullet"/>
      <w:lvlText w:val="►"/>
      <w:lvlJc w:val="left"/>
      <w:pPr>
        <w:ind w:left="26" w:hanging="180"/>
      </w:pPr>
      <w:rPr>
        <w:rFonts w:ascii="Arial" w:eastAsia="Arial" w:hAnsi="Arial" w:cs="Arial" w:hint="default"/>
        <w:b w:val="0"/>
        <w:bCs w:val="0"/>
        <w:i w:val="0"/>
        <w:iCs w:val="0"/>
        <w:spacing w:val="-1"/>
        <w:w w:val="100"/>
        <w:sz w:val="16"/>
        <w:szCs w:val="16"/>
        <w:lang w:val="ro-RO" w:eastAsia="en-US" w:bidi="ar-SA"/>
      </w:rPr>
    </w:lvl>
    <w:lvl w:ilvl="1" w:tplc="ED70823A">
      <w:numFmt w:val="bullet"/>
      <w:lvlText w:val="•"/>
      <w:lvlJc w:val="left"/>
      <w:pPr>
        <w:ind w:left="711" w:hanging="180"/>
      </w:pPr>
      <w:rPr>
        <w:rFonts w:hint="default"/>
        <w:lang w:val="ro-RO" w:eastAsia="en-US" w:bidi="ar-SA"/>
      </w:rPr>
    </w:lvl>
    <w:lvl w:ilvl="2" w:tplc="7B9C9B92">
      <w:numFmt w:val="bullet"/>
      <w:lvlText w:val="•"/>
      <w:lvlJc w:val="left"/>
      <w:pPr>
        <w:ind w:left="1403" w:hanging="180"/>
      </w:pPr>
      <w:rPr>
        <w:rFonts w:hint="default"/>
        <w:lang w:val="ro-RO" w:eastAsia="en-US" w:bidi="ar-SA"/>
      </w:rPr>
    </w:lvl>
    <w:lvl w:ilvl="3" w:tplc="DDE2DCD2">
      <w:numFmt w:val="bullet"/>
      <w:lvlText w:val="•"/>
      <w:lvlJc w:val="left"/>
      <w:pPr>
        <w:ind w:left="2095" w:hanging="180"/>
      </w:pPr>
      <w:rPr>
        <w:rFonts w:hint="default"/>
        <w:lang w:val="ro-RO" w:eastAsia="en-US" w:bidi="ar-SA"/>
      </w:rPr>
    </w:lvl>
    <w:lvl w:ilvl="4" w:tplc="F3828636">
      <w:numFmt w:val="bullet"/>
      <w:lvlText w:val="•"/>
      <w:lvlJc w:val="left"/>
      <w:pPr>
        <w:ind w:left="2787" w:hanging="180"/>
      </w:pPr>
      <w:rPr>
        <w:rFonts w:hint="default"/>
        <w:lang w:val="ro-RO" w:eastAsia="en-US" w:bidi="ar-SA"/>
      </w:rPr>
    </w:lvl>
    <w:lvl w:ilvl="5" w:tplc="6E3C88B8">
      <w:numFmt w:val="bullet"/>
      <w:lvlText w:val="•"/>
      <w:lvlJc w:val="left"/>
      <w:pPr>
        <w:ind w:left="3479" w:hanging="180"/>
      </w:pPr>
      <w:rPr>
        <w:rFonts w:hint="default"/>
        <w:lang w:val="ro-RO" w:eastAsia="en-US" w:bidi="ar-SA"/>
      </w:rPr>
    </w:lvl>
    <w:lvl w:ilvl="6" w:tplc="97C60B3E">
      <w:numFmt w:val="bullet"/>
      <w:lvlText w:val="•"/>
      <w:lvlJc w:val="left"/>
      <w:pPr>
        <w:ind w:left="4171" w:hanging="180"/>
      </w:pPr>
      <w:rPr>
        <w:rFonts w:hint="default"/>
        <w:lang w:val="ro-RO" w:eastAsia="en-US" w:bidi="ar-SA"/>
      </w:rPr>
    </w:lvl>
    <w:lvl w:ilvl="7" w:tplc="AA0C3EC6">
      <w:numFmt w:val="bullet"/>
      <w:lvlText w:val="•"/>
      <w:lvlJc w:val="left"/>
      <w:pPr>
        <w:ind w:left="4863" w:hanging="180"/>
      </w:pPr>
      <w:rPr>
        <w:rFonts w:hint="default"/>
        <w:lang w:val="ro-RO" w:eastAsia="en-US" w:bidi="ar-SA"/>
      </w:rPr>
    </w:lvl>
    <w:lvl w:ilvl="8" w:tplc="9E407372">
      <w:numFmt w:val="bullet"/>
      <w:lvlText w:val="•"/>
      <w:lvlJc w:val="left"/>
      <w:pPr>
        <w:ind w:left="5555" w:hanging="180"/>
      </w:pPr>
      <w:rPr>
        <w:rFonts w:hint="default"/>
        <w:lang w:val="ro-RO" w:eastAsia="en-US" w:bidi="ar-SA"/>
      </w:rPr>
    </w:lvl>
  </w:abstractNum>
  <w:abstractNum w:abstractNumId="22" w15:restartNumberingAfterBreak="0">
    <w:nsid w:val="1C634531"/>
    <w:multiLevelType w:val="hybridMultilevel"/>
    <w:tmpl w:val="7C401CCC"/>
    <w:lvl w:ilvl="0" w:tplc="467C7242">
      <w:numFmt w:val="bullet"/>
      <w:lvlText w:val="•"/>
      <w:lvlJc w:val="left"/>
      <w:pPr>
        <w:ind w:left="107" w:hanging="723"/>
      </w:pPr>
      <w:rPr>
        <w:rFonts w:ascii="Trebuchet MS" w:eastAsia="Trebuchet MS" w:hAnsi="Trebuchet MS" w:cs="Trebuchet MS" w:hint="default"/>
        <w:b w:val="0"/>
        <w:bCs w:val="0"/>
        <w:i w:val="0"/>
        <w:iCs w:val="0"/>
        <w:w w:val="100"/>
        <w:sz w:val="22"/>
        <w:szCs w:val="22"/>
        <w:lang w:val="ro-RO" w:eastAsia="en-US" w:bidi="ar-SA"/>
      </w:rPr>
    </w:lvl>
    <w:lvl w:ilvl="1" w:tplc="D084E3C8">
      <w:numFmt w:val="bullet"/>
      <w:lvlText w:val="•"/>
      <w:lvlJc w:val="left"/>
      <w:pPr>
        <w:ind w:left="765" w:hanging="723"/>
      </w:pPr>
      <w:rPr>
        <w:rFonts w:hint="default"/>
        <w:lang w:val="ro-RO" w:eastAsia="en-US" w:bidi="ar-SA"/>
      </w:rPr>
    </w:lvl>
    <w:lvl w:ilvl="2" w:tplc="12C8F72C">
      <w:numFmt w:val="bullet"/>
      <w:lvlText w:val="•"/>
      <w:lvlJc w:val="left"/>
      <w:pPr>
        <w:ind w:left="1431" w:hanging="723"/>
      </w:pPr>
      <w:rPr>
        <w:rFonts w:hint="default"/>
        <w:lang w:val="ro-RO" w:eastAsia="en-US" w:bidi="ar-SA"/>
      </w:rPr>
    </w:lvl>
    <w:lvl w:ilvl="3" w:tplc="01822F1C">
      <w:numFmt w:val="bullet"/>
      <w:lvlText w:val="•"/>
      <w:lvlJc w:val="left"/>
      <w:pPr>
        <w:ind w:left="2097" w:hanging="723"/>
      </w:pPr>
      <w:rPr>
        <w:rFonts w:hint="default"/>
        <w:lang w:val="ro-RO" w:eastAsia="en-US" w:bidi="ar-SA"/>
      </w:rPr>
    </w:lvl>
    <w:lvl w:ilvl="4" w:tplc="A2541676">
      <w:numFmt w:val="bullet"/>
      <w:lvlText w:val="•"/>
      <w:lvlJc w:val="left"/>
      <w:pPr>
        <w:ind w:left="2763" w:hanging="723"/>
      </w:pPr>
      <w:rPr>
        <w:rFonts w:hint="default"/>
        <w:lang w:val="ro-RO" w:eastAsia="en-US" w:bidi="ar-SA"/>
      </w:rPr>
    </w:lvl>
    <w:lvl w:ilvl="5" w:tplc="0A92DA8E">
      <w:numFmt w:val="bullet"/>
      <w:lvlText w:val="•"/>
      <w:lvlJc w:val="left"/>
      <w:pPr>
        <w:ind w:left="3429" w:hanging="723"/>
      </w:pPr>
      <w:rPr>
        <w:rFonts w:hint="default"/>
        <w:lang w:val="ro-RO" w:eastAsia="en-US" w:bidi="ar-SA"/>
      </w:rPr>
    </w:lvl>
    <w:lvl w:ilvl="6" w:tplc="2F7C107A">
      <w:numFmt w:val="bullet"/>
      <w:lvlText w:val="•"/>
      <w:lvlJc w:val="left"/>
      <w:pPr>
        <w:ind w:left="4095" w:hanging="723"/>
      </w:pPr>
      <w:rPr>
        <w:rFonts w:hint="default"/>
        <w:lang w:val="ro-RO" w:eastAsia="en-US" w:bidi="ar-SA"/>
      </w:rPr>
    </w:lvl>
    <w:lvl w:ilvl="7" w:tplc="6382E3E8">
      <w:numFmt w:val="bullet"/>
      <w:lvlText w:val="•"/>
      <w:lvlJc w:val="left"/>
      <w:pPr>
        <w:ind w:left="4761" w:hanging="723"/>
      </w:pPr>
      <w:rPr>
        <w:rFonts w:hint="default"/>
        <w:lang w:val="ro-RO" w:eastAsia="en-US" w:bidi="ar-SA"/>
      </w:rPr>
    </w:lvl>
    <w:lvl w:ilvl="8" w:tplc="B93473E4">
      <w:numFmt w:val="bullet"/>
      <w:lvlText w:val="•"/>
      <w:lvlJc w:val="left"/>
      <w:pPr>
        <w:ind w:left="5427" w:hanging="723"/>
      </w:pPr>
      <w:rPr>
        <w:rFonts w:hint="default"/>
        <w:lang w:val="ro-RO" w:eastAsia="en-US" w:bidi="ar-SA"/>
      </w:rPr>
    </w:lvl>
  </w:abstractNum>
  <w:abstractNum w:abstractNumId="23" w15:restartNumberingAfterBreak="0">
    <w:nsid w:val="1CC573C7"/>
    <w:multiLevelType w:val="hybridMultilevel"/>
    <w:tmpl w:val="BBEE3064"/>
    <w:lvl w:ilvl="0" w:tplc="D87E0F46">
      <w:numFmt w:val="bullet"/>
      <w:lvlText w:val=""/>
      <w:lvlJc w:val="left"/>
      <w:pPr>
        <w:ind w:left="827" w:hanging="358"/>
      </w:pPr>
      <w:rPr>
        <w:rFonts w:ascii="Symbol" w:eastAsia="Symbol" w:hAnsi="Symbol" w:cs="Symbol" w:hint="default"/>
        <w:b w:val="0"/>
        <w:bCs w:val="0"/>
        <w:i w:val="0"/>
        <w:iCs w:val="0"/>
        <w:w w:val="100"/>
        <w:sz w:val="22"/>
        <w:szCs w:val="22"/>
        <w:lang w:val="ro-RO" w:eastAsia="en-US" w:bidi="ar-SA"/>
      </w:rPr>
    </w:lvl>
    <w:lvl w:ilvl="1" w:tplc="5EDECA30">
      <w:numFmt w:val="bullet"/>
      <w:lvlText w:val="•"/>
      <w:lvlJc w:val="left"/>
      <w:pPr>
        <w:ind w:left="1442" w:hanging="358"/>
      </w:pPr>
      <w:rPr>
        <w:rFonts w:hint="default"/>
        <w:lang w:val="ro-RO" w:eastAsia="en-US" w:bidi="ar-SA"/>
      </w:rPr>
    </w:lvl>
    <w:lvl w:ilvl="2" w:tplc="1870CC8E">
      <w:numFmt w:val="bullet"/>
      <w:lvlText w:val="•"/>
      <w:lvlJc w:val="left"/>
      <w:pPr>
        <w:ind w:left="2065" w:hanging="358"/>
      </w:pPr>
      <w:rPr>
        <w:rFonts w:hint="default"/>
        <w:lang w:val="ro-RO" w:eastAsia="en-US" w:bidi="ar-SA"/>
      </w:rPr>
    </w:lvl>
    <w:lvl w:ilvl="3" w:tplc="1054ABA6">
      <w:numFmt w:val="bullet"/>
      <w:lvlText w:val="•"/>
      <w:lvlJc w:val="left"/>
      <w:pPr>
        <w:ind w:left="2688" w:hanging="358"/>
      </w:pPr>
      <w:rPr>
        <w:rFonts w:hint="default"/>
        <w:lang w:val="ro-RO" w:eastAsia="en-US" w:bidi="ar-SA"/>
      </w:rPr>
    </w:lvl>
    <w:lvl w:ilvl="4" w:tplc="99E20264">
      <w:numFmt w:val="bullet"/>
      <w:lvlText w:val="•"/>
      <w:lvlJc w:val="left"/>
      <w:pPr>
        <w:ind w:left="3310" w:hanging="358"/>
      </w:pPr>
      <w:rPr>
        <w:rFonts w:hint="default"/>
        <w:lang w:val="ro-RO" w:eastAsia="en-US" w:bidi="ar-SA"/>
      </w:rPr>
    </w:lvl>
    <w:lvl w:ilvl="5" w:tplc="05CE08CE">
      <w:numFmt w:val="bullet"/>
      <w:lvlText w:val="•"/>
      <w:lvlJc w:val="left"/>
      <w:pPr>
        <w:ind w:left="3933" w:hanging="358"/>
      </w:pPr>
      <w:rPr>
        <w:rFonts w:hint="default"/>
        <w:lang w:val="ro-RO" w:eastAsia="en-US" w:bidi="ar-SA"/>
      </w:rPr>
    </w:lvl>
    <w:lvl w:ilvl="6" w:tplc="13A02324">
      <w:numFmt w:val="bullet"/>
      <w:lvlText w:val="•"/>
      <w:lvlJc w:val="left"/>
      <w:pPr>
        <w:ind w:left="4556" w:hanging="358"/>
      </w:pPr>
      <w:rPr>
        <w:rFonts w:hint="default"/>
        <w:lang w:val="ro-RO" w:eastAsia="en-US" w:bidi="ar-SA"/>
      </w:rPr>
    </w:lvl>
    <w:lvl w:ilvl="7" w:tplc="7A9C4750">
      <w:numFmt w:val="bullet"/>
      <w:lvlText w:val="•"/>
      <w:lvlJc w:val="left"/>
      <w:pPr>
        <w:ind w:left="5178" w:hanging="358"/>
      </w:pPr>
      <w:rPr>
        <w:rFonts w:hint="default"/>
        <w:lang w:val="ro-RO" w:eastAsia="en-US" w:bidi="ar-SA"/>
      </w:rPr>
    </w:lvl>
    <w:lvl w:ilvl="8" w:tplc="29DE9CF2">
      <w:numFmt w:val="bullet"/>
      <w:lvlText w:val="•"/>
      <w:lvlJc w:val="left"/>
      <w:pPr>
        <w:ind w:left="5801" w:hanging="358"/>
      </w:pPr>
      <w:rPr>
        <w:rFonts w:hint="default"/>
        <w:lang w:val="ro-RO" w:eastAsia="en-US" w:bidi="ar-SA"/>
      </w:rPr>
    </w:lvl>
  </w:abstractNum>
  <w:abstractNum w:abstractNumId="24" w15:restartNumberingAfterBreak="0">
    <w:nsid w:val="1CE37732"/>
    <w:multiLevelType w:val="hybridMultilevel"/>
    <w:tmpl w:val="1098F8A8"/>
    <w:lvl w:ilvl="0" w:tplc="E9CE08BC">
      <w:start w:val="1"/>
      <w:numFmt w:val="decimal"/>
      <w:lvlText w:val="%1."/>
      <w:lvlJc w:val="left"/>
      <w:pPr>
        <w:ind w:left="413" w:hanging="198"/>
        <w:jc w:val="left"/>
      </w:pPr>
      <w:rPr>
        <w:rFonts w:ascii="Trebuchet MS" w:eastAsia="Trebuchet MS" w:hAnsi="Trebuchet MS" w:cs="Trebuchet MS" w:hint="default"/>
        <w:b w:val="0"/>
        <w:bCs w:val="0"/>
        <w:i w:val="0"/>
        <w:iCs w:val="0"/>
        <w:spacing w:val="-1"/>
        <w:w w:val="100"/>
        <w:sz w:val="20"/>
        <w:szCs w:val="20"/>
        <w:lang w:val="ro-RO" w:eastAsia="en-US" w:bidi="ar-SA"/>
      </w:rPr>
    </w:lvl>
    <w:lvl w:ilvl="1" w:tplc="985A3544">
      <w:numFmt w:val="bullet"/>
      <w:lvlText w:val="•"/>
      <w:lvlJc w:val="left"/>
      <w:pPr>
        <w:ind w:left="1208" w:hanging="198"/>
      </w:pPr>
      <w:rPr>
        <w:rFonts w:hint="default"/>
        <w:lang w:val="ro-RO" w:eastAsia="en-US" w:bidi="ar-SA"/>
      </w:rPr>
    </w:lvl>
    <w:lvl w:ilvl="2" w:tplc="F12A79C6">
      <w:numFmt w:val="bullet"/>
      <w:lvlText w:val="•"/>
      <w:lvlJc w:val="left"/>
      <w:pPr>
        <w:ind w:left="1997" w:hanging="198"/>
      </w:pPr>
      <w:rPr>
        <w:rFonts w:hint="default"/>
        <w:lang w:val="ro-RO" w:eastAsia="en-US" w:bidi="ar-SA"/>
      </w:rPr>
    </w:lvl>
    <w:lvl w:ilvl="3" w:tplc="1846A9B6">
      <w:numFmt w:val="bullet"/>
      <w:lvlText w:val="•"/>
      <w:lvlJc w:val="left"/>
      <w:pPr>
        <w:ind w:left="2785" w:hanging="198"/>
      </w:pPr>
      <w:rPr>
        <w:rFonts w:hint="default"/>
        <w:lang w:val="ro-RO" w:eastAsia="en-US" w:bidi="ar-SA"/>
      </w:rPr>
    </w:lvl>
    <w:lvl w:ilvl="4" w:tplc="28583644">
      <w:numFmt w:val="bullet"/>
      <w:lvlText w:val="•"/>
      <w:lvlJc w:val="left"/>
      <w:pPr>
        <w:ind w:left="3574" w:hanging="198"/>
      </w:pPr>
      <w:rPr>
        <w:rFonts w:hint="default"/>
        <w:lang w:val="ro-RO" w:eastAsia="en-US" w:bidi="ar-SA"/>
      </w:rPr>
    </w:lvl>
    <w:lvl w:ilvl="5" w:tplc="40709CA8">
      <w:numFmt w:val="bullet"/>
      <w:lvlText w:val="•"/>
      <w:lvlJc w:val="left"/>
      <w:pPr>
        <w:ind w:left="4362" w:hanging="198"/>
      </w:pPr>
      <w:rPr>
        <w:rFonts w:hint="default"/>
        <w:lang w:val="ro-RO" w:eastAsia="en-US" w:bidi="ar-SA"/>
      </w:rPr>
    </w:lvl>
    <w:lvl w:ilvl="6" w:tplc="5A3C1CBA">
      <w:numFmt w:val="bullet"/>
      <w:lvlText w:val="•"/>
      <w:lvlJc w:val="left"/>
      <w:pPr>
        <w:ind w:left="5151" w:hanging="198"/>
      </w:pPr>
      <w:rPr>
        <w:rFonts w:hint="default"/>
        <w:lang w:val="ro-RO" w:eastAsia="en-US" w:bidi="ar-SA"/>
      </w:rPr>
    </w:lvl>
    <w:lvl w:ilvl="7" w:tplc="4C246E32">
      <w:numFmt w:val="bullet"/>
      <w:lvlText w:val="•"/>
      <w:lvlJc w:val="left"/>
      <w:pPr>
        <w:ind w:left="5939" w:hanging="198"/>
      </w:pPr>
      <w:rPr>
        <w:rFonts w:hint="default"/>
        <w:lang w:val="ro-RO" w:eastAsia="en-US" w:bidi="ar-SA"/>
      </w:rPr>
    </w:lvl>
    <w:lvl w:ilvl="8" w:tplc="FA28784A">
      <w:numFmt w:val="bullet"/>
      <w:lvlText w:val="•"/>
      <w:lvlJc w:val="left"/>
      <w:pPr>
        <w:ind w:left="6728" w:hanging="198"/>
      </w:pPr>
      <w:rPr>
        <w:rFonts w:hint="default"/>
        <w:lang w:val="ro-RO" w:eastAsia="en-US" w:bidi="ar-SA"/>
      </w:rPr>
    </w:lvl>
  </w:abstractNum>
  <w:abstractNum w:abstractNumId="25" w15:restartNumberingAfterBreak="0">
    <w:nsid w:val="1F20547D"/>
    <w:multiLevelType w:val="hybridMultilevel"/>
    <w:tmpl w:val="0E7A9960"/>
    <w:lvl w:ilvl="0" w:tplc="745433AE">
      <w:numFmt w:val="bullet"/>
      <w:lvlText w:val="-"/>
      <w:lvlJc w:val="left"/>
      <w:pPr>
        <w:ind w:left="70" w:hanging="130"/>
      </w:pPr>
      <w:rPr>
        <w:rFonts w:ascii="Trebuchet MS" w:eastAsia="Trebuchet MS" w:hAnsi="Trebuchet MS" w:cs="Trebuchet MS" w:hint="default"/>
        <w:b w:val="0"/>
        <w:bCs w:val="0"/>
        <w:i w:val="0"/>
        <w:iCs w:val="0"/>
        <w:w w:val="100"/>
        <w:sz w:val="18"/>
        <w:szCs w:val="18"/>
        <w:lang w:val="ro-RO" w:eastAsia="en-US" w:bidi="ar-SA"/>
      </w:rPr>
    </w:lvl>
    <w:lvl w:ilvl="1" w:tplc="0B1C7840">
      <w:numFmt w:val="bullet"/>
      <w:lvlText w:val="•"/>
      <w:lvlJc w:val="left"/>
      <w:pPr>
        <w:ind w:left="751" w:hanging="130"/>
      </w:pPr>
      <w:rPr>
        <w:rFonts w:hint="default"/>
        <w:lang w:val="ro-RO" w:eastAsia="en-US" w:bidi="ar-SA"/>
      </w:rPr>
    </w:lvl>
    <w:lvl w:ilvl="2" w:tplc="CFFED958">
      <w:numFmt w:val="bullet"/>
      <w:lvlText w:val="•"/>
      <w:lvlJc w:val="left"/>
      <w:pPr>
        <w:ind w:left="1422" w:hanging="130"/>
      </w:pPr>
      <w:rPr>
        <w:rFonts w:hint="default"/>
        <w:lang w:val="ro-RO" w:eastAsia="en-US" w:bidi="ar-SA"/>
      </w:rPr>
    </w:lvl>
    <w:lvl w:ilvl="3" w:tplc="A4003D3E">
      <w:numFmt w:val="bullet"/>
      <w:lvlText w:val="•"/>
      <w:lvlJc w:val="left"/>
      <w:pPr>
        <w:ind w:left="2093" w:hanging="130"/>
      </w:pPr>
      <w:rPr>
        <w:rFonts w:hint="default"/>
        <w:lang w:val="ro-RO" w:eastAsia="en-US" w:bidi="ar-SA"/>
      </w:rPr>
    </w:lvl>
    <w:lvl w:ilvl="4" w:tplc="DDC6AF08">
      <w:numFmt w:val="bullet"/>
      <w:lvlText w:val="•"/>
      <w:lvlJc w:val="left"/>
      <w:pPr>
        <w:ind w:left="2764" w:hanging="130"/>
      </w:pPr>
      <w:rPr>
        <w:rFonts w:hint="default"/>
        <w:lang w:val="ro-RO" w:eastAsia="en-US" w:bidi="ar-SA"/>
      </w:rPr>
    </w:lvl>
    <w:lvl w:ilvl="5" w:tplc="5BE0130E">
      <w:numFmt w:val="bullet"/>
      <w:lvlText w:val="•"/>
      <w:lvlJc w:val="left"/>
      <w:pPr>
        <w:ind w:left="3435" w:hanging="130"/>
      </w:pPr>
      <w:rPr>
        <w:rFonts w:hint="default"/>
        <w:lang w:val="ro-RO" w:eastAsia="en-US" w:bidi="ar-SA"/>
      </w:rPr>
    </w:lvl>
    <w:lvl w:ilvl="6" w:tplc="7472A6B8">
      <w:numFmt w:val="bullet"/>
      <w:lvlText w:val="•"/>
      <w:lvlJc w:val="left"/>
      <w:pPr>
        <w:ind w:left="4106" w:hanging="130"/>
      </w:pPr>
      <w:rPr>
        <w:rFonts w:hint="default"/>
        <w:lang w:val="ro-RO" w:eastAsia="en-US" w:bidi="ar-SA"/>
      </w:rPr>
    </w:lvl>
    <w:lvl w:ilvl="7" w:tplc="5D1686B4">
      <w:numFmt w:val="bullet"/>
      <w:lvlText w:val="•"/>
      <w:lvlJc w:val="left"/>
      <w:pPr>
        <w:ind w:left="4777" w:hanging="130"/>
      </w:pPr>
      <w:rPr>
        <w:rFonts w:hint="default"/>
        <w:lang w:val="ro-RO" w:eastAsia="en-US" w:bidi="ar-SA"/>
      </w:rPr>
    </w:lvl>
    <w:lvl w:ilvl="8" w:tplc="2CF65120">
      <w:numFmt w:val="bullet"/>
      <w:lvlText w:val="•"/>
      <w:lvlJc w:val="left"/>
      <w:pPr>
        <w:ind w:left="5448" w:hanging="130"/>
      </w:pPr>
      <w:rPr>
        <w:rFonts w:hint="default"/>
        <w:lang w:val="ro-RO" w:eastAsia="en-US" w:bidi="ar-SA"/>
      </w:rPr>
    </w:lvl>
  </w:abstractNum>
  <w:abstractNum w:abstractNumId="26" w15:restartNumberingAfterBreak="0">
    <w:nsid w:val="1F2057BE"/>
    <w:multiLevelType w:val="hybridMultilevel"/>
    <w:tmpl w:val="CA3E3A58"/>
    <w:lvl w:ilvl="0" w:tplc="9FD43A3E">
      <w:start w:val="1"/>
      <w:numFmt w:val="lowerLetter"/>
      <w:lvlText w:val="%1)"/>
      <w:lvlJc w:val="left"/>
      <w:pPr>
        <w:ind w:left="825" w:hanging="356"/>
        <w:jc w:val="right"/>
      </w:pPr>
      <w:rPr>
        <w:rFonts w:ascii="Trebuchet MS" w:eastAsia="Trebuchet MS" w:hAnsi="Trebuchet MS" w:cs="Trebuchet MS" w:hint="default"/>
        <w:b w:val="0"/>
        <w:bCs w:val="0"/>
        <w:i w:val="0"/>
        <w:iCs w:val="0"/>
        <w:w w:val="99"/>
        <w:sz w:val="20"/>
        <w:szCs w:val="20"/>
        <w:lang w:val="ro-RO" w:eastAsia="en-US" w:bidi="ar-SA"/>
      </w:rPr>
    </w:lvl>
    <w:lvl w:ilvl="1" w:tplc="CAA80766">
      <w:numFmt w:val="bullet"/>
      <w:lvlText w:val="•"/>
      <w:lvlJc w:val="left"/>
      <w:pPr>
        <w:ind w:left="1105" w:hanging="356"/>
      </w:pPr>
      <w:rPr>
        <w:rFonts w:hint="default"/>
        <w:lang w:val="ro-RO" w:eastAsia="en-US" w:bidi="ar-SA"/>
      </w:rPr>
    </w:lvl>
    <w:lvl w:ilvl="2" w:tplc="331AD648">
      <w:numFmt w:val="bullet"/>
      <w:lvlText w:val="•"/>
      <w:lvlJc w:val="left"/>
      <w:pPr>
        <w:ind w:left="1391" w:hanging="356"/>
      </w:pPr>
      <w:rPr>
        <w:rFonts w:hint="default"/>
        <w:lang w:val="ro-RO" w:eastAsia="en-US" w:bidi="ar-SA"/>
      </w:rPr>
    </w:lvl>
    <w:lvl w:ilvl="3" w:tplc="31E81B68">
      <w:numFmt w:val="bullet"/>
      <w:lvlText w:val="•"/>
      <w:lvlJc w:val="left"/>
      <w:pPr>
        <w:ind w:left="1677" w:hanging="356"/>
      </w:pPr>
      <w:rPr>
        <w:rFonts w:hint="default"/>
        <w:lang w:val="ro-RO" w:eastAsia="en-US" w:bidi="ar-SA"/>
      </w:rPr>
    </w:lvl>
    <w:lvl w:ilvl="4" w:tplc="C62CFA2C">
      <w:numFmt w:val="bullet"/>
      <w:lvlText w:val="•"/>
      <w:lvlJc w:val="left"/>
      <w:pPr>
        <w:ind w:left="1962" w:hanging="356"/>
      </w:pPr>
      <w:rPr>
        <w:rFonts w:hint="default"/>
        <w:lang w:val="ro-RO" w:eastAsia="en-US" w:bidi="ar-SA"/>
      </w:rPr>
    </w:lvl>
    <w:lvl w:ilvl="5" w:tplc="07BC2A7E">
      <w:numFmt w:val="bullet"/>
      <w:lvlText w:val="•"/>
      <w:lvlJc w:val="left"/>
      <w:pPr>
        <w:ind w:left="2248" w:hanging="356"/>
      </w:pPr>
      <w:rPr>
        <w:rFonts w:hint="default"/>
        <w:lang w:val="ro-RO" w:eastAsia="en-US" w:bidi="ar-SA"/>
      </w:rPr>
    </w:lvl>
    <w:lvl w:ilvl="6" w:tplc="AD0C24FC">
      <w:numFmt w:val="bullet"/>
      <w:lvlText w:val="•"/>
      <w:lvlJc w:val="left"/>
      <w:pPr>
        <w:ind w:left="2534" w:hanging="356"/>
      </w:pPr>
      <w:rPr>
        <w:rFonts w:hint="default"/>
        <w:lang w:val="ro-RO" w:eastAsia="en-US" w:bidi="ar-SA"/>
      </w:rPr>
    </w:lvl>
    <w:lvl w:ilvl="7" w:tplc="64EE5F54">
      <w:numFmt w:val="bullet"/>
      <w:lvlText w:val="•"/>
      <w:lvlJc w:val="left"/>
      <w:pPr>
        <w:ind w:left="2819" w:hanging="356"/>
      </w:pPr>
      <w:rPr>
        <w:rFonts w:hint="default"/>
        <w:lang w:val="ro-RO" w:eastAsia="en-US" w:bidi="ar-SA"/>
      </w:rPr>
    </w:lvl>
    <w:lvl w:ilvl="8" w:tplc="85C8E32C">
      <w:numFmt w:val="bullet"/>
      <w:lvlText w:val="•"/>
      <w:lvlJc w:val="left"/>
      <w:pPr>
        <w:ind w:left="3105" w:hanging="356"/>
      </w:pPr>
      <w:rPr>
        <w:rFonts w:hint="default"/>
        <w:lang w:val="ro-RO" w:eastAsia="en-US" w:bidi="ar-SA"/>
      </w:rPr>
    </w:lvl>
  </w:abstractNum>
  <w:abstractNum w:abstractNumId="27" w15:restartNumberingAfterBreak="0">
    <w:nsid w:val="22F25D59"/>
    <w:multiLevelType w:val="hybridMultilevel"/>
    <w:tmpl w:val="D0001D90"/>
    <w:lvl w:ilvl="0" w:tplc="81368F98">
      <w:start w:val="1"/>
      <w:numFmt w:val="lowerLetter"/>
      <w:lvlText w:val="(%1)"/>
      <w:lvlJc w:val="left"/>
      <w:pPr>
        <w:ind w:left="869" w:hanging="288"/>
        <w:jc w:val="left"/>
      </w:pPr>
      <w:rPr>
        <w:rFonts w:ascii="Trebuchet MS" w:eastAsia="Trebuchet MS" w:hAnsi="Trebuchet MS" w:cs="Trebuchet MS" w:hint="default"/>
        <w:b/>
        <w:bCs/>
        <w:i w:val="0"/>
        <w:iCs w:val="0"/>
        <w:spacing w:val="0"/>
        <w:w w:val="100"/>
        <w:sz w:val="18"/>
        <w:szCs w:val="18"/>
        <w:lang w:val="ro-RO" w:eastAsia="en-US" w:bidi="ar-SA"/>
      </w:rPr>
    </w:lvl>
    <w:lvl w:ilvl="1" w:tplc="5E5445FA">
      <w:start w:val="1"/>
      <w:numFmt w:val="lowerRoman"/>
      <w:lvlText w:val="(%2)"/>
      <w:lvlJc w:val="left"/>
      <w:pPr>
        <w:ind w:left="823" w:hanging="243"/>
        <w:jc w:val="left"/>
      </w:pPr>
      <w:rPr>
        <w:rFonts w:ascii="Trebuchet MS" w:eastAsia="Trebuchet MS" w:hAnsi="Trebuchet MS" w:cs="Trebuchet MS" w:hint="default"/>
        <w:b w:val="0"/>
        <w:bCs w:val="0"/>
        <w:i w:val="0"/>
        <w:iCs w:val="0"/>
        <w:spacing w:val="-1"/>
        <w:w w:val="100"/>
        <w:sz w:val="18"/>
        <w:szCs w:val="18"/>
        <w:lang w:val="ro-RO" w:eastAsia="en-US" w:bidi="ar-SA"/>
      </w:rPr>
    </w:lvl>
    <w:lvl w:ilvl="2" w:tplc="EDACA8C4">
      <w:numFmt w:val="bullet"/>
      <w:lvlText w:val="•"/>
      <w:lvlJc w:val="left"/>
      <w:pPr>
        <w:ind w:left="1960" w:hanging="243"/>
      </w:pPr>
      <w:rPr>
        <w:rFonts w:hint="default"/>
        <w:lang w:val="ro-RO" w:eastAsia="en-US" w:bidi="ar-SA"/>
      </w:rPr>
    </w:lvl>
    <w:lvl w:ilvl="3" w:tplc="08366A12">
      <w:numFmt w:val="bullet"/>
      <w:lvlText w:val="•"/>
      <w:lvlJc w:val="left"/>
      <w:pPr>
        <w:ind w:left="3060" w:hanging="243"/>
      </w:pPr>
      <w:rPr>
        <w:rFonts w:hint="default"/>
        <w:lang w:val="ro-RO" w:eastAsia="en-US" w:bidi="ar-SA"/>
      </w:rPr>
    </w:lvl>
    <w:lvl w:ilvl="4" w:tplc="B0DA0BE4">
      <w:numFmt w:val="bullet"/>
      <w:lvlText w:val="•"/>
      <w:lvlJc w:val="left"/>
      <w:pPr>
        <w:ind w:left="4160" w:hanging="243"/>
      </w:pPr>
      <w:rPr>
        <w:rFonts w:hint="default"/>
        <w:lang w:val="ro-RO" w:eastAsia="en-US" w:bidi="ar-SA"/>
      </w:rPr>
    </w:lvl>
    <w:lvl w:ilvl="5" w:tplc="88302540">
      <w:numFmt w:val="bullet"/>
      <w:lvlText w:val="•"/>
      <w:lvlJc w:val="left"/>
      <w:pPr>
        <w:ind w:left="5260" w:hanging="243"/>
      </w:pPr>
      <w:rPr>
        <w:rFonts w:hint="default"/>
        <w:lang w:val="ro-RO" w:eastAsia="en-US" w:bidi="ar-SA"/>
      </w:rPr>
    </w:lvl>
    <w:lvl w:ilvl="6" w:tplc="951A80F4">
      <w:numFmt w:val="bullet"/>
      <w:lvlText w:val="•"/>
      <w:lvlJc w:val="left"/>
      <w:pPr>
        <w:ind w:left="6360" w:hanging="243"/>
      </w:pPr>
      <w:rPr>
        <w:rFonts w:hint="default"/>
        <w:lang w:val="ro-RO" w:eastAsia="en-US" w:bidi="ar-SA"/>
      </w:rPr>
    </w:lvl>
    <w:lvl w:ilvl="7" w:tplc="89A29B90">
      <w:numFmt w:val="bullet"/>
      <w:lvlText w:val="•"/>
      <w:lvlJc w:val="left"/>
      <w:pPr>
        <w:ind w:left="7460" w:hanging="243"/>
      </w:pPr>
      <w:rPr>
        <w:rFonts w:hint="default"/>
        <w:lang w:val="ro-RO" w:eastAsia="en-US" w:bidi="ar-SA"/>
      </w:rPr>
    </w:lvl>
    <w:lvl w:ilvl="8" w:tplc="495E1D6A">
      <w:numFmt w:val="bullet"/>
      <w:lvlText w:val="•"/>
      <w:lvlJc w:val="left"/>
      <w:pPr>
        <w:ind w:left="8560" w:hanging="243"/>
      </w:pPr>
      <w:rPr>
        <w:rFonts w:hint="default"/>
        <w:lang w:val="ro-RO" w:eastAsia="en-US" w:bidi="ar-SA"/>
      </w:rPr>
    </w:lvl>
  </w:abstractNum>
  <w:abstractNum w:abstractNumId="28" w15:restartNumberingAfterBreak="0">
    <w:nsid w:val="23B45E7C"/>
    <w:multiLevelType w:val="hybridMultilevel"/>
    <w:tmpl w:val="F09C37AC"/>
    <w:lvl w:ilvl="0" w:tplc="0D3CF7D4">
      <w:numFmt w:val="bullet"/>
      <w:lvlText w:val="-"/>
      <w:lvlJc w:val="left"/>
      <w:pPr>
        <w:ind w:left="70" w:hanging="768"/>
      </w:pPr>
      <w:rPr>
        <w:rFonts w:ascii="Trebuchet MS" w:eastAsia="Trebuchet MS" w:hAnsi="Trebuchet MS" w:cs="Trebuchet MS" w:hint="default"/>
        <w:b w:val="0"/>
        <w:bCs w:val="0"/>
        <w:i w:val="0"/>
        <w:iCs w:val="0"/>
        <w:w w:val="100"/>
        <w:sz w:val="18"/>
        <w:szCs w:val="18"/>
        <w:lang w:val="ro-RO" w:eastAsia="en-US" w:bidi="ar-SA"/>
      </w:rPr>
    </w:lvl>
    <w:lvl w:ilvl="1" w:tplc="0D1C29FA">
      <w:numFmt w:val="bullet"/>
      <w:lvlText w:val="•"/>
      <w:lvlJc w:val="left"/>
      <w:pPr>
        <w:ind w:left="751" w:hanging="768"/>
      </w:pPr>
      <w:rPr>
        <w:rFonts w:hint="default"/>
        <w:lang w:val="ro-RO" w:eastAsia="en-US" w:bidi="ar-SA"/>
      </w:rPr>
    </w:lvl>
    <w:lvl w:ilvl="2" w:tplc="C85877EA">
      <w:numFmt w:val="bullet"/>
      <w:lvlText w:val="•"/>
      <w:lvlJc w:val="left"/>
      <w:pPr>
        <w:ind w:left="1422" w:hanging="768"/>
      </w:pPr>
      <w:rPr>
        <w:rFonts w:hint="default"/>
        <w:lang w:val="ro-RO" w:eastAsia="en-US" w:bidi="ar-SA"/>
      </w:rPr>
    </w:lvl>
    <w:lvl w:ilvl="3" w:tplc="E7A2B812">
      <w:numFmt w:val="bullet"/>
      <w:lvlText w:val="•"/>
      <w:lvlJc w:val="left"/>
      <w:pPr>
        <w:ind w:left="2093" w:hanging="768"/>
      </w:pPr>
      <w:rPr>
        <w:rFonts w:hint="default"/>
        <w:lang w:val="ro-RO" w:eastAsia="en-US" w:bidi="ar-SA"/>
      </w:rPr>
    </w:lvl>
    <w:lvl w:ilvl="4" w:tplc="3D683FA4">
      <w:numFmt w:val="bullet"/>
      <w:lvlText w:val="•"/>
      <w:lvlJc w:val="left"/>
      <w:pPr>
        <w:ind w:left="2764" w:hanging="768"/>
      </w:pPr>
      <w:rPr>
        <w:rFonts w:hint="default"/>
        <w:lang w:val="ro-RO" w:eastAsia="en-US" w:bidi="ar-SA"/>
      </w:rPr>
    </w:lvl>
    <w:lvl w:ilvl="5" w:tplc="D5CA2A44">
      <w:numFmt w:val="bullet"/>
      <w:lvlText w:val="•"/>
      <w:lvlJc w:val="left"/>
      <w:pPr>
        <w:ind w:left="3435" w:hanging="768"/>
      </w:pPr>
      <w:rPr>
        <w:rFonts w:hint="default"/>
        <w:lang w:val="ro-RO" w:eastAsia="en-US" w:bidi="ar-SA"/>
      </w:rPr>
    </w:lvl>
    <w:lvl w:ilvl="6" w:tplc="B6488BA4">
      <w:numFmt w:val="bullet"/>
      <w:lvlText w:val="•"/>
      <w:lvlJc w:val="left"/>
      <w:pPr>
        <w:ind w:left="4106" w:hanging="768"/>
      </w:pPr>
      <w:rPr>
        <w:rFonts w:hint="default"/>
        <w:lang w:val="ro-RO" w:eastAsia="en-US" w:bidi="ar-SA"/>
      </w:rPr>
    </w:lvl>
    <w:lvl w:ilvl="7" w:tplc="86D6504C">
      <w:numFmt w:val="bullet"/>
      <w:lvlText w:val="•"/>
      <w:lvlJc w:val="left"/>
      <w:pPr>
        <w:ind w:left="4777" w:hanging="768"/>
      </w:pPr>
      <w:rPr>
        <w:rFonts w:hint="default"/>
        <w:lang w:val="ro-RO" w:eastAsia="en-US" w:bidi="ar-SA"/>
      </w:rPr>
    </w:lvl>
    <w:lvl w:ilvl="8" w:tplc="0E28567C">
      <w:numFmt w:val="bullet"/>
      <w:lvlText w:val="•"/>
      <w:lvlJc w:val="left"/>
      <w:pPr>
        <w:ind w:left="5448" w:hanging="768"/>
      </w:pPr>
      <w:rPr>
        <w:rFonts w:hint="default"/>
        <w:lang w:val="ro-RO" w:eastAsia="en-US" w:bidi="ar-SA"/>
      </w:rPr>
    </w:lvl>
  </w:abstractNum>
  <w:abstractNum w:abstractNumId="29" w15:restartNumberingAfterBreak="0">
    <w:nsid w:val="24906071"/>
    <w:multiLevelType w:val="hybridMultilevel"/>
    <w:tmpl w:val="217C19DE"/>
    <w:lvl w:ilvl="0" w:tplc="AAE489D2">
      <w:numFmt w:val="bullet"/>
      <w:lvlText w:val="●"/>
      <w:lvlJc w:val="left"/>
      <w:pPr>
        <w:ind w:left="107" w:hanging="204"/>
      </w:pPr>
      <w:rPr>
        <w:rFonts w:ascii="Trebuchet MS" w:eastAsia="Trebuchet MS" w:hAnsi="Trebuchet MS" w:cs="Trebuchet MS" w:hint="default"/>
        <w:b w:val="0"/>
        <w:bCs w:val="0"/>
        <w:i w:val="0"/>
        <w:iCs w:val="0"/>
        <w:w w:val="100"/>
        <w:sz w:val="22"/>
        <w:szCs w:val="22"/>
        <w:lang w:val="ro-RO" w:eastAsia="en-US" w:bidi="ar-SA"/>
      </w:rPr>
    </w:lvl>
    <w:lvl w:ilvl="1" w:tplc="C520FF56">
      <w:numFmt w:val="bullet"/>
      <w:lvlText w:val="•"/>
      <w:lvlJc w:val="left"/>
      <w:pPr>
        <w:ind w:left="794" w:hanging="204"/>
      </w:pPr>
      <w:rPr>
        <w:rFonts w:hint="default"/>
        <w:lang w:val="ro-RO" w:eastAsia="en-US" w:bidi="ar-SA"/>
      </w:rPr>
    </w:lvl>
    <w:lvl w:ilvl="2" w:tplc="2A2A182A">
      <w:numFmt w:val="bullet"/>
      <w:lvlText w:val="•"/>
      <w:lvlJc w:val="left"/>
      <w:pPr>
        <w:ind w:left="1489" w:hanging="204"/>
      </w:pPr>
      <w:rPr>
        <w:rFonts w:hint="default"/>
        <w:lang w:val="ro-RO" w:eastAsia="en-US" w:bidi="ar-SA"/>
      </w:rPr>
    </w:lvl>
    <w:lvl w:ilvl="3" w:tplc="73F63008">
      <w:numFmt w:val="bullet"/>
      <w:lvlText w:val="•"/>
      <w:lvlJc w:val="left"/>
      <w:pPr>
        <w:ind w:left="2184" w:hanging="204"/>
      </w:pPr>
      <w:rPr>
        <w:rFonts w:hint="default"/>
        <w:lang w:val="ro-RO" w:eastAsia="en-US" w:bidi="ar-SA"/>
      </w:rPr>
    </w:lvl>
    <w:lvl w:ilvl="4" w:tplc="2F182128">
      <w:numFmt w:val="bullet"/>
      <w:lvlText w:val="•"/>
      <w:lvlJc w:val="left"/>
      <w:pPr>
        <w:ind w:left="2878" w:hanging="204"/>
      </w:pPr>
      <w:rPr>
        <w:rFonts w:hint="default"/>
        <w:lang w:val="ro-RO" w:eastAsia="en-US" w:bidi="ar-SA"/>
      </w:rPr>
    </w:lvl>
    <w:lvl w:ilvl="5" w:tplc="4A3C35C4">
      <w:numFmt w:val="bullet"/>
      <w:lvlText w:val="•"/>
      <w:lvlJc w:val="left"/>
      <w:pPr>
        <w:ind w:left="3573" w:hanging="204"/>
      </w:pPr>
      <w:rPr>
        <w:rFonts w:hint="default"/>
        <w:lang w:val="ro-RO" w:eastAsia="en-US" w:bidi="ar-SA"/>
      </w:rPr>
    </w:lvl>
    <w:lvl w:ilvl="6" w:tplc="F20C5828">
      <w:numFmt w:val="bullet"/>
      <w:lvlText w:val="•"/>
      <w:lvlJc w:val="left"/>
      <w:pPr>
        <w:ind w:left="4268" w:hanging="204"/>
      </w:pPr>
      <w:rPr>
        <w:rFonts w:hint="default"/>
        <w:lang w:val="ro-RO" w:eastAsia="en-US" w:bidi="ar-SA"/>
      </w:rPr>
    </w:lvl>
    <w:lvl w:ilvl="7" w:tplc="57446632">
      <w:numFmt w:val="bullet"/>
      <w:lvlText w:val="•"/>
      <w:lvlJc w:val="left"/>
      <w:pPr>
        <w:ind w:left="4962" w:hanging="204"/>
      </w:pPr>
      <w:rPr>
        <w:rFonts w:hint="default"/>
        <w:lang w:val="ro-RO" w:eastAsia="en-US" w:bidi="ar-SA"/>
      </w:rPr>
    </w:lvl>
    <w:lvl w:ilvl="8" w:tplc="F02424A2">
      <w:numFmt w:val="bullet"/>
      <w:lvlText w:val="•"/>
      <w:lvlJc w:val="left"/>
      <w:pPr>
        <w:ind w:left="5657" w:hanging="204"/>
      </w:pPr>
      <w:rPr>
        <w:rFonts w:hint="default"/>
        <w:lang w:val="ro-RO" w:eastAsia="en-US" w:bidi="ar-SA"/>
      </w:rPr>
    </w:lvl>
  </w:abstractNum>
  <w:abstractNum w:abstractNumId="30" w15:restartNumberingAfterBreak="0">
    <w:nsid w:val="25100C5F"/>
    <w:multiLevelType w:val="hybridMultilevel"/>
    <w:tmpl w:val="80385948"/>
    <w:lvl w:ilvl="0" w:tplc="92CE78EA">
      <w:start w:val="1"/>
      <w:numFmt w:val="decimal"/>
      <w:lvlText w:val="%1."/>
      <w:lvlJc w:val="left"/>
      <w:pPr>
        <w:ind w:left="70" w:hanging="161"/>
        <w:jc w:val="left"/>
      </w:pPr>
      <w:rPr>
        <w:rFonts w:ascii="Trebuchet MS" w:eastAsia="Trebuchet MS" w:hAnsi="Trebuchet MS" w:cs="Trebuchet MS" w:hint="default"/>
        <w:b w:val="0"/>
        <w:bCs w:val="0"/>
        <w:i w:val="0"/>
        <w:iCs w:val="0"/>
        <w:spacing w:val="-1"/>
        <w:w w:val="100"/>
        <w:sz w:val="16"/>
        <w:szCs w:val="16"/>
        <w:lang w:val="ro-RO" w:eastAsia="en-US" w:bidi="ar-SA"/>
      </w:rPr>
    </w:lvl>
    <w:lvl w:ilvl="1" w:tplc="4E2A0D2E">
      <w:numFmt w:val="bullet"/>
      <w:lvlText w:val="•"/>
      <w:lvlJc w:val="left"/>
      <w:pPr>
        <w:ind w:left="751" w:hanging="161"/>
      </w:pPr>
      <w:rPr>
        <w:rFonts w:hint="default"/>
        <w:lang w:val="ro-RO" w:eastAsia="en-US" w:bidi="ar-SA"/>
      </w:rPr>
    </w:lvl>
    <w:lvl w:ilvl="2" w:tplc="F0DCBA48">
      <w:numFmt w:val="bullet"/>
      <w:lvlText w:val="•"/>
      <w:lvlJc w:val="left"/>
      <w:pPr>
        <w:ind w:left="1422" w:hanging="161"/>
      </w:pPr>
      <w:rPr>
        <w:rFonts w:hint="default"/>
        <w:lang w:val="ro-RO" w:eastAsia="en-US" w:bidi="ar-SA"/>
      </w:rPr>
    </w:lvl>
    <w:lvl w:ilvl="3" w:tplc="E1CCCBC6">
      <w:numFmt w:val="bullet"/>
      <w:lvlText w:val="•"/>
      <w:lvlJc w:val="left"/>
      <w:pPr>
        <w:ind w:left="2093" w:hanging="161"/>
      </w:pPr>
      <w:rPr>
        <w:rFonts w:hint="default"/>
        <w:lang w:val="ro-RO" w:eastAsia="en-US" w:bidi="ar-SA"/>
      </w:rPr>
    </w:lvl>
    <w:lvl w:ilvl="4" w:tplc="FA901224">
      <w:numFmt w:val="bullet"/>
      <w:lvlText w:val="•"/>
      <w:lvlJc w:val="left"/>
      <w:pPr>
        <w:ind w:left="2764" w:hanging="161"/>
      </w:pPr>
      <w:rPr>
        <w:rFonts w:hint="default"/>
        <w:lang w:val="ro-RO" w:eastAsia="en-US" w:bidi="ar-SA"/>
      </w:rPr>
    </w:lvl>
    <w:lvl w:ilvl="5" w:tplc="765AFB58">
      <w:numFmt w:val="bullet"/>
      <w:lvlText w:val="•"/>
      <w:lvlJc w:val="left"/>
      <w:pPr>
        <w:ind w:left="3435" w:hanging="161"/>
      </w:pPr>
      <w:rPr>
        <w:rFonts w:hint="default"/>
        <w:lang w:val="ro-RO" w:eastAsia="en-US" w:bidi="ar-SA"/>
      </w:rPr>
    </w:lvl>
    <w:lvl w:ilvl="6" w:tplc="11B49AA2">
      <w:numFmt w:val="bullet"/>
      <w:lvlText w:val="•"/>
      <w:lvlJc w:val="left"/>
      <w:pPr>
        <w:ind w:left="4106" w:hanging="161"/>
      </w:pPr>
      <w:rPr>
        <w:rFonts w:hint="default"/>
        <w:lang w:val="ro-RO" w:eastAsia="en-US" w:bidi="ar-SA"/>
      </w:rPr>
    </w:lvl>
    <w:lvl w:ilvl="7" w:tplc="A1BC118C">
      <w:numFmt w:val="bullet"/>
      <w:lvlText w:val="•"/>
      <w:lvlJc w:val="left"/>
      <w:pPr>
        <w:ind w:left="4777" w:hanging="161"/>
      </w:pPr>
      <w:rPr>
        <w:rFonts w:hint="default"/>
        <w:lang w:val="ro-RO" w:eastAsia="en-US" w:bidi="ar-SA"/>
      </w:rPr>
    </w:lvl>
    <w:lvl w:ilvl="8" w:tplc="A23EC702">
      <w:numFmt w:val="bullet"/>
      <w:lvlText w:val="•"/>
      <w:lvlJc w:val="left"/>
      <w:pPr>
        <w:ind w:left="5448" w:hanging="161"/>
      </w:pPr>
      <w:rPr>
        <w:rFonts w:hint="default"/>
        <w:lang w:val="ro-RO" w:eastAsia="en-US" w:bidi="ar-SA"/>
      </w:rPr>
    </w:lvl>
  </w:abstractNum>
  <w:abstractNum w:abstractNumId="31" w15:restartNumberingAfterBreak="0">
    <w:nsid w:val="26122DAD"/>
    <w:multiLevelType w:val="hybridMultilevel"/>
    <w:tmpl w:val="02781F74"/>
    <w:lvl w:ilvl="0" w:tplc="0DD284A0">
      <w:numFmt w:val="bullet"/>
      <w:lvlText w:val="●"/>
      <w:lvlJc w:val="left"/>
      <w:pPr>
        <w:ind w:left="107" w:hanging="204"/>
      </w:pPr>
      <w:rPr>
        <w:rFonts w:ascii="Trebuchet MS" w:eastAsia="Trebuchet MS" w:hAnsi="Trebuchet MS" w:cs="Trebuchet MS" w:hint="default"/>
        <w:b w:val="0"/>
        <w:bCs w:val="0"/>
        <w:i w:val="0"/>
        <w:iCs w:val="0"/>
        <w:w w:val="100"/>
        <w:sz w:val="22"/>
        <w:szCs w:val="22"/>
        <w:lang w:val="ro-RO" w:eastAsia="en-US" w:bidi="ar-SA"/>
      </w:rPr>
    </w:lvl>
    <w:lvl w:ilvl="1" w:tplc="5696146A">
      <w:numFmt w:val="bullet"/>
      <w:lvlText w:val="•"/>
      <w:lvlJc w:val="left"/>
      <w:pPr>
        <w:ind w:left="794" w:hanging="204"/>
      </w:pPr>
      <w:rPr>
        <w:rFonts w:hint="default"/>
        <w:lang w:val="ro-RO" w:eastAsia="en-US" w:bidi="ar-SA"/>
      </w:rPr>
    </w:lvl>
    <w:lvl w:ilvl="2" w:tplc="877AFAF8">
      <w:numFmt w:val="bullet"/>
      <w:lvlText w:val="•"/>
      <w:lvlJc w:val="left"/>
      <w:pPr>
        <w:ind w:left="1489" w:hanging="204"/>
      </w:pPr>
      <w:rPr>
        <w:rFonts w:hint="default"/>
        <w:lang w:val="ro-RO" w:eastAsia="en-US" w:bidi="ar-SA"/>
      </w:rPr>
    </w:lvl>
    <w:lvl w:ilvl="3" w:tplc="809C7EF2">
      <w:numFmt w:val="bullet"/>
      <w:lvlText w:val="•"/>
      <w:lvlJc w:val="left"/>
      <w:pPr>
        <w:ind w:left="2183" w:hanging="204"/>
      </w:pPr>
      <w:rPr>
        <w:rFonts w:hint="default"/>
        <w:lang w:val="ro-RO" w:eastAsia="en-US" w:bidi="ar-SA"/>
      </w:rPr>
    </w:lvl>
    <w:lvl w:ilvl="4" w:tplc="76144AFE">
      <w:numFmt w:val="bullet"/>
      <w:lvlText w:val="•"/>
      <w:lvlJc w:val="left"/>
      <w:pPr>
        <w:ind w:left="2878" w:hanging="204"/>
      </w:pPr>
      <w:rPr>
        <w:rFonts w:hint="default"/>
        <w:lang w:val="ro-RO" w:eastAsia="en-US" w:bidi="ar-SA"/>
      </w:rPr>
    </w:lvl>
    <w:lvl w:ilvl="5" w:tplc="6980B4A6">
      <w:numFmt w:val="bullet"/>
      <w:lvlText w:val="•"/>
      <w:lvlJc w:val="left"/>
      <w:pPr>
        <w:ind w:left="3572" w:hanging="204"/>
      </w:pPr>
      <w:rPr>
        <w:rFonts w:hint="default"/>
        <w:lang w:val="ro-RO" w:eastAsia="en-US" w:bidi="ar-SA"/>
      </w:rPr>
    </w:lvl>
    <w:lvl w:ilvl="6" w:tplc="BD56187E">
      <w:numFmt w:val="bullet"/>
      <w:lvlText w:val="•"/>
      <w:lvlJc w:val="left"/>
      <w:pPr>
        <w:ind w:left="4267" w:hanging="204"/>
      </w:pPr>
      <w:rPr>
        <w:rFonts w:hint="default"/>
        <w:lang w:val="ro-RO" w:eastAsia="en-US" w:bidi="ar-SA"/>
      </w:rPr>
    </w:lvl>
    <w:lvl w:ilvl="7" w:tplc="189A22C4">
      <w:numFmt w:val="bullet"/>
      <w:lvlText w:val="•"/>
      <w:lvlJc w:val="left"/>
      <w:pPr>
        <w:ind w:left="4961" w:hanging="204"/>
      </w:pPr>
      <w:rPr>
        <w:rFonts w:hint="default"/>
        <w:lang w:val="ro-RO" w:eastAsia="en-US" w:bidi="ar-SA"/>
      </w:rPr>
    </w:lvl>
    <w:lvl w:ilvl="8" w:tplc="FF841668">
      <w:numFmt w:val="bullet"/>
      <w:lvlText w:val="•"/>
      <w:lvlJc w:val="left"/>
      <w:pPr>
        <w:ind w:left="5656" w:hanging="204"/>
      </w:pPr>
      <w:rPr>
        <w:rFonts w:hint="default"/>
        <w:lang w:val="ro-RO" w:eastAsia="en-US" w:bidi="ar-SA"/>
      </w:rPr>
    </w:lvl>
  </w:abstractNum>
  <w:abstractNum w:abstractNumId="32" w15:restartNumberingAfterBreak="0">
    <w:nsid w:val="288E7F76"/>
    <w:multiLevelType w:val="hybridMultilevel"/>
    <w:tmpl w:val="3C1097A4"/>
    <w:lvl w:ilvl="0" w:tplc="DC58B25C">
      <w:start w:val="2"/>
      <w:numFmt w:val="lowerLetter"/>
      <w:lvlText w:val="%1)"/>
      <w:lvlJc w:val="left"/>
      <w:pPr>
        <w:ind w:left="809" w:hanging="229"/>
        <w:jc w:val="left"/>
      </w:pPr>
      <w:rPr>
        <w:rFonts w:ascii="Trebuchet MS" w:eastAsia="Trebuchet MS" w:hAnsi="Trebuchet MS" w:cs="Trebuchet MS" w:hint="default"/>
        <w:b/>
        <w:bCs/>
        <w:i w:val="0"/>
        <w:iCs w:val="0"/>
        <w:w w:val="100"/>
        <w:sz w:val="18"/>
        <w:szCs w:val="18"/>
        <w:lang w:val="ro-RO" w:eastAsia="en-US" w:bidi="ar-SA"/>
      </w:rPr>
    </w:lvl>
    <w:lvl w:ilvl="1" w:tplc="117C024A">
      <w:start w:val="1"/>
      <w:numFmt w:val="lowerRoman"/>
      <w:lvlText w:val="(%2)"/>
      <w:lvlJc w:val="left"/>
      <w:pPr>
        <w:ind w:left="823" w:hanging="243"/>
        <w:jc w:val="left"/>
      </w:pPr>
      <w:rPr>
        <w:rFonts w:ascii="Trebuchet MS" w:eastAsia="Trebuchet MS" w:hAnsi="Trebuchet MS" w:cs="Trebuchet MS" w:hint="default"/>
        <w:b w:val="0"/>
        <w:bCs w:val="0"/>
        <w:i w:val="0"/>
        <w:iCs w:val="0"/>
        <w:spacing w:val="-1"/>
        <w:w w:val="100"/>
        <w:sz w:val="18"/>
        <w:szCs w:val="18"/>
        <w:lang w:val="ro-RO" w:eastAsia="en-US" w:bidi="ar-SA"/>
      </w:rPr>
    </w:lvl>
    <w:lvl w:ilvl="2" w:tplc="4582FB0C">
      <w:numFmt w:val="bullet"/>
      <w:lvlText w:val="•"/>
      <w:lvlJc w:val="left"/>
      <w:pPr>
        <w:ind w:left="1924" w:hanging="243"/>
      </w:pPr>
      <w:rPr>
        <w:rFonts w:hint="default"/>
        <w:lang w:val="ro-RO" w:eastAsia="en-US" w:bidi="ar-SA"/>
      </w:rPr>
    </w:lvl>
    <w:lvl w:ilvl="3" w:tplc="8D3CDF5E">
      <w:numFmt w:val="bullet"/>
      <w:lvlText w:val="•"/>
      <w:lvlJc w:val="left"/>
      <w:pPr>
        <w:ind w:left="3029" w:hanging="243"/>
      </w:pPr>
      <w:rPr>
        <w:rFonts w:hint="default"/>
        <w:lang w:val="ro-RO" w:eastAsia="en-US" w:bidi="ar-SA"/>
      </w:rPr>
    </w:lvl>
    <w:lvl w:ilvl="4" w:tplc="DBEC6906">
      <w:numFmt w:val="bullet"/>
      <w:lvlText w:val="•"/>
      <w:lvlJc w:val="left"/>
      <w:pPr>
        <w:ind w:left="4133" w:hanging="243"/>
      </w:pPr>
      <w:rPr>
        <w:rFonts w:hint="default"/>
        <w:lang w:val="ro-RO" w:eastAsia="en-US" w:bidi="ar-SA"/>
      </w:rPr>
    </w:lvl>
    <w:lvl w:ilvl="5" w:tplc="9886C0D0">
      <w:numFmt w:val="bullet"/>
      <w:lvlText w:val="•"/>
      <w:lvlJc w:val="left"/>
      <w:pPr>
        <w:ind w:left="5238" w:hanging="243"/>
      </w:pPr>
      <w:rPr>
        <w:rFonts w:hint="default"/>
        <w:lang w:val="ro-RO" w:eastAsia="en-US" w:bidi="ar-SA"/>
      </w:rPr>
    </w:lvl>
    <w:lvl w:ilvl="6" w:tplc="7080660A">
      <w:numFmt w:val="bullet"/>
      <w:lvlText w:val="•"/>
      <w:lvlJc w:val="left"/>
      <w:pPr>
        <w:ind w:left="6342" w:hanging="243"/>
      </w:pPr>
      <w:rPr>
        <w:rFonts w:hint="default"/>
        <w:lang w:val="ro-RO" w:eastAsia="en-US" w:bidi="ar-SA"/>
      </w:rPr>
    </w:lvl>
    <w:lvl w:ilvl="7" w:tplc="EB049480">
      <w:numFmt w:val="bullet"/>
      <w:lvlText w:val="•"/>
      <w:lvlJc w:val="left"/>
      <w:pPr>
        <w:ind w:left="7447" w:hanging="243"/>
      </w:pPr>
      <w:rPr>
        <w:rFonts w:hint="default"/>
        <w:lang w:val="ro-RO" w:eastAsia="en-US" w:bidi="ar-SA"/>
      </w:rPr>
    </w:lvl>
    <w:lvl w:ilvl="8" w:tplc="9CD2D5FC">
      <w:numFmt w:val="bullet"/>
      <w:lvlText w:val="•"/>
      <w:lvlJc w:val="left"/>
      <w:pPr>
        <w:ind w:left="8551" w:hanging="243"/>
      </w:pPr>
      <w:rPr>
        <w:rFonts w:hint="default"/>
        <w:lang w:val="ro-RO" w:eastAsia="en-US" w:bidi="ar-SA"/>
      </w:rPr>
    </w:lvl>
  </w:abstractNum>
  <w:abstractNum w:abstractNumId="33" w15:restartNumberingAfterBreak="0">
    <w:nsid w:val="2AB17159"/>
    <w:multiLevelType w:val="hybridMultilevel"/>
    <w:tmpl w:val="700021E4"/>
    <w:lvl w:ilvl="0" w:tplc="81680A82">
      <w:numFmt w:val="bullet"/>
      <w:lvlText w:val=""/>
      <w:lvlJc w:val="left"/>
      <w:pPr>
        <w:ind w:left="827" w:hanging="358"/>
      </w:pPr>
      <w:rPr>
        <w:rFonts w:ascii="Symbol" w:eastAsia="Symbol" w:hAnsi="Symbol" w:cs="Symbol" w:hint="default"/>
        <w:b w:val="0"/>
        <w:bCs w:val="0"/>
        <w:i w:val="0"/>
        <w:iCs w:val="0"/>
        <w:w w:val="100"/>
        <w:sz w:val="22"/>
        <w:szCs w:val="22"/>
        <w:lang w:val="ro-RO" w:eastAsia="en-US" w:bidi="ar-SA"/>
      </w:rPr>
    </w:lvl>
    <w:lvl w:ilvl="1" w:tplc="9076A436">
      <w:numFmt w:val="bullet"/>
      <w:lvlText w:val="•"/>
      <w:lvlJc w:val="left"/>
      <w:pPr>
        <w:ind w:left="1442" w:hanging="358"/>
      </w:pPr>
      <w:rPr>
        <w:rFonts w:hint="default"/>
        <w:lang w:val="ro-RO" w:eastAsia="en-US" w:bidi="ar-SA"/>
      </w:rPr>
    </w:lvl>
    <w:lvl w:ilvl="2" w:tplc="33F6B2AA">
      <w:numFmt w:val="bullet"/>
      <w:lvlText w:val="•"/>
      <w:lvlJc w:val="left"/>
      <w:pPr>
        <w:ind w:left="2065" w:hanging="358"/>
      </w:pPr>
      <w:rPr>
        <w:rFonts w:hint="default"/>
        <w:lang w:val="ro-RO" w:eastAsia="en-US" w:bidi="ar-SA"/>
      </w:rPr>
    </w:lvl>
    <w:lvl w:ilvl="3" w:tplc="B16031AA">
      <w:numFmt w:val="bullet"/>
      <w:lvlText w:val="•"/>
      <w:lvlJc w:val="left"/>
      <w:pPr>
        <w:ind w:left="2688" w:hanging="358"/>
      </w:pPr>
      <w:rPr>
        <w:rFonts w:hint="default"/>
        <w:lang w:val="ro-RO" w:eastAsia="en-US" w:bidi="ar-SA"/>
      </w:rPr>
    </w:lvl>
    <w:lvl w:ilvl="4" w:tplc="B1745752">
      <w:numFmt w:val="bullet"/>
      <w:lvlText w:val="•"/>
      <w:lvlJc w:val="left"/>
      <w:pPr>
        <w:ind w:left="3310" w:hanging="358"/>
      </w:pPr>
      <w:rPr>
        <w:rFonts w:hint="default"/>
        <w:lang w:val="ro-RO" w:eastAsia="en-US" w:bidi="ar-SA"/>
      </w:rPr>
    </w:lvl>
    <w:lvl w:ilvl="5" w:tplc="560C6A88">
      <w:numFmt w:val="bullet"/>
      <w:lvlText w:val="•"/>
      <w:lvlJc w:val="left"/>
      <w:pPr>
        <w:ind w:left="3933" w:hanging="358"/>
      </w:pPr>
      <w:rPr>
        <w:rFonts w:hint="default"/>
        <w:lang w:val="ro-RO" w:eastAsia="en-US" w:bidi="ar-SA"/>
      </w:rPr>
    </w:lvl>
    <w:lvl w:ilvl="6" w:tplc="7D9C42FE">
      <w:numFmt w:val="bullet"/>
      <w:lvlText w:val="•"/>
      <w:lvlJc w:val="left"/>
      <w:pPr>
        <w:ind w:left="4556" w:hanging="358"/>
      </w:pPr>
      <w:rPr>
        <w:rFonts w:hint="default"/>
        <w:lang w:val="ro-RO" w:eastAsia="en-US" w:bidi="ar-SA"/>
      </w:rPr>
    </w:lvl>
    <w:lvl w:ilvl="7" w:tplc="6A64FD9A">
      <w:numFmt w:val="bullet"/>
      <w:lvlText w:val="•"/>
      <w:lvlJc w:val="left"/>
      <w:pPr>
        <w:ind w:left="5178" w:hanging="358"/>
      </w:pPr>
      <w:rPr>
        <w:rFonts w:hint="default"/>
        <w:lang w:val="ro-RO" w:eastAsia="en-US" w:bidi="ar-SA"/>
      </w:rPr>
    </w:lvl>
    <w:lvl w:ilvl="8" w:tplc="C7CA1A76">
      <w:numFmt w:val="bullet"/>
      <w:lvlText w:val="•"/>
      <w:lvlJc w:val="left"/>
      <w:pPr>
        <w:ind w:left="5801" w:hanging="358"/>
      </w:pPr>
      <w:rPr>
        <w:rFonts w:hint="default"/>
        <w:lang w:val="ro-RO" w:eastAsia="en-US" w:bidi="ar-SA"/>
      </w:rPr>
    </w:lvl>
  </w:abstractNum>
  <w:abstractNum w:abstractNumId="34" w15:restartNumberingAfterBreak="0">
    <w:nsid w:val="2CA0220C"/>
    <w:multiLevelType w:val="hybridMultilevel"/>
    <w:tmpl w:val="AEB86796"/>
    <w:lvl w:ilvl="0" w:tplc="47FC205E">
      <w:numFmt w:val="bullet"/>
      <w:lvlText w:val="•"/>
      <w:lvlJc w:val="left"/>
      <w:pPr>
        <w:ind w:left="25" w:hanging="723"/>
      </w:pPr>
      <w:rPr>
        <w:rFonts w:ascii="Trebuchet MS" w:eastAsia="Trebuchet MS" w:hAnsi="Trebuchet MS" w:cs="Trebuchet MS" w:hint="default"/>
        <w:b w:val="0"/>
        <w:bCs w:val="0"/>
        <w:i w:val="0"/>
        <w:iCs w:val="0"/>
        <w:w w:val="100"/>
        <w:sz w:val="18"/>
        <w:szCs w:val="18"/>
        <w:lang w:val="ro-RO" w:eastAsia="en-US" w:bidi="ar-SA"/>
      </w:rPr>
    </w:lvl>
    <w:lvl w:ilvl="1" w:tplc="2B189542">
      <w:numFmt w:val="bullet"/>
      <w:lvlText w:val=""/>
      <w:lvlJc w:val="left"/>
      <w:pPr>
        <w:ind w:left="25" w:hanging="363"/>
      </w:pPr>
      <w:rPr>
        <w:rFonts w:ascii="Wingdings" w:eastAsia="Wingdings" w:hAnsi="Wingdings" w:cs="Wingdings" w:hint="default"/>
        <w:b w:val="0"/>
        <w:bCs w:val="0"/>
        <w:i w:val="0"/>
        <w:iCs w:val="0"/>
        <w:w w:val="100"/>
        <w:sz w:val="18"/>
        <w:szCs w:val="18"/>
        <w:lang w:val="ro-RO" w:eastAsia="en-US" w:bidi="ar-SA"/>
      </w:rPr>
    </w:lvl>
    <w:lvl w:ilvl="2" w:tplc="83840124">
      <w:numFmt w:val="bullet"/>
      <w:lvlText w:val="•"/>
      <w:lvlJc w:val="left"/>
      <w:pPr>
        <w:ind w:left="1403" w:hanging="363"/>
      </w:pPr>
      <w:rPr>
        <w:rFonts w:hint="default"/>
        <w:lang w:val="ro-RO" w:eastAsia="en-US" w:bidi="ar-SA"/>
      </w:rPr>
    </w:lvl>
    <w:lvl w:ilvl="3" w:tplc="28580B8A">
      <w:numFmt w:val="bullet"/>
      <w:lvlText w:val="•"/>
      <w:lvlJc w:val="left"/>
      <w:pPr>
        <w:ind w:left="2095" w:hanging="363"/>
      </w:pPr>
      <w:rPr>
        <w:rFonts w:hint="default"/>
        <w:lang w:val="ro-RO" w:eastAsia="en-US" w:bidi="ar-SA"/>
      </w:rPr>
    </w:lvl>
    <w:lvl w:ilvl="4" w:tplc="21AAD6FA">
      <w:numFmt w:val="bullet"/>
      <w:lvlText w:val="•"/>
      <w:lvlJc w:val="left"/>
      <w:pPr>
        <w:ind w:left="2786" w:hanging="363"/>
      </w:pPr>
      <w:rPr>
        <w:rFonts w:hint="default"/>
        <w:lang w:val="ro-RO" w:eastAsia="en-US" w:bidi="ar-SA"/>
      </w:rPr>
    </w:lvl>
    <w:lvl w:ilvl="5" w:tplc="B1D480D8">
      <w:numFmt w:val="bullet"/>
      <w:lvlText w:val="•"/>
      <w:lvlJc w:val="left"/>
      <w:pPr>
        <w:ind w:left="3478" w:hanging="363"/>
      </w:pPr>
      <w:rPr>
        <w:rFonts w:hint="default"/>
        <w:lang w:val="ro-RO" w:eastAsia="en-US" w:bidi="ar-SA"/>
      </w:rPr>
    </w:lvl>
    <w:lvl w:ilvl="6" w:tplc="6C182CBA">
      <w:numFmt w:val="bullet"/>
      <w:lvlText w:val="•"/>
      <w:lvlJc w:val="left"/>
      <w:pPr>
        <w:ind w:left="4170" w:hanging="363"/>
      </w:pPr>
      <w:rPr>
        <w:rFonts w:hint="default"/>
        <w:lang w:val="ro-RO" w:eastAsia="en-US" w:bidi="ar-SA"/>
      </w:rPr>
    </w:lvl>
    <w:lvl w:ilvl="7" w:tplc="3052448E">
      <w:numFmt w:val="bullet"/>
      <w:lvlText w:val="•"/>
      <w:lvlJc w:val="left"/>
      <w:pPr>
        <w:ind w:left="4861" w:hanging="363"/>
      </w:pPr>
      <w:rPr>
        <w:rFonts w:hint="default"/>
        <w:lang w:val="ro-RO" w:eastAsia="en-US" w:bidi="ar-SA"/>
      </w:rPr>
    </w:lvl>
    <w:lvl w:ilvl="8" w:tplc="91DC0824">
      <w:numFmt w:val="bullet"/>
      <w:lvlText w:val="•"/>
      <w:lvlJc w:val="left"/>
      <w:pPr>
        <w:ind w:left="5553" w:hanging="363"/>
      </w:pPr>
      <w:rPr>
        <w:rFonts w:hint="default"/>
        <w:lang w:val="ro-RO" w:eastAsia="en-US" w:bidi="ar-SA"/>
      </w:rPr>
    </w:lvl>
  </w:abstractNum>
  <w:abstractNum w:abstractNumId="35" w15:restartNumberingAfterBreak="0">
    <w:nsid w:val="2FF20DCB"/>
    <w:multiLevelType w:val="hybridMultilevel"/>
    <w:tmpl w:val="AB264B5E"/>
    <w:lvl w:ilvl="0" w:tplc="B3704412">
      <w:start w:val="1"/>
      <w:numFmt w:val="decimal"/>
      <w:lvlText w:val="%1."/>
      <w:lvlJc w:val="left"/>
      <w:pPr>
        <w:ind w:left="581" w:hanging="322"/>
        <w:jc w:val="left"/>
      </w:pPr>
      <w:rPr>
        <w:rFonts w:ascii="Trebuchet MS" w:eastAsia="Trebuchet MS" w:hAnsi="Trebuchet MS" w:cs="Trebuchet MS" w:hint="default"/>
        <w:b/>
        <w:bCs/>
        <w:i w:val="0"/>
        <w:iCs w:val="0"/>
        <w:w w:val="100"/>
        <w:sz w:val="22"/>
        <w:szCs w:val="22"/>
        <w:lang w:val="ro-RO" w:eastAsia="en-US" w:bidi="ar-SA"/>
      </w:rPr>
    </w:lvl>
    <w:lvl w:ilvl="1" w:tplc="B4F238A6">
      <w:numFmt w:val="bullet"/>
      <w:lvlText w:val="•"/>
      <w:lvlJc w:val="left"/>
      <w:pPr>
        <w:ind w:left="1598" w:hanging="322"/>
      </w:pPr>
      <w:rPr>
        <w:rFonts w:hint="default"/>
        <w:lang w:val="ro-RO" w:eastAsia="en-US" w:bidi="ar-SA"/>
      </w:rPr>
    </w:lvl>
    <w:lvl w:ilvl="2" w:tplc="8B5E2684">
      <w:numFmt w:val="bullet"/>
      <w:lvlText w:val="•"/>
      <w:lvlJc w:val="left"/>
      <w:pPr>
        <w:ind w:left="2616" w:hanging="322"/>
      </w:pPr>
      <w:rPr>
        <w:rFonts w:hint="default"/>
        <w:lang w:val="ro-RO" w:eastAsia="en-US" w:bidi="ar-SA"/>
      </w:rPr>
    </w:lvl>
    <w:lvl w:ilvl="3" w:tplc="EC480D9E">
      <w:numFmt w:val="bullet"/>
      <w:lvlText w:val="•"/>
      <w:lvlJc w:val="left"/>
      <w:pPr>
        <w:ind w:left="3634" w:hanging="322"/>
      </w:pPr>
      <w:rPr>
        <w:rFonts w:hint="default"/>
        <w:lang w:val="ro-RO" w:eastAsia="en-US" w:bidi="ar-SA"/>
      </w:rPr>
    </w:lvl>
    <w:lvl w:ilvl="4" w:tplc="E39A3400">
      <w:numFmt w:val="bullet"/>
      <w:lvlText w:val="•"/>
      <w:lvlJc w:val="left"/>
      <w:pPr>
        <w:ind w:left="4652" w:hanging="322"/>
      </w:pPr>
      <w:rPr>
        <w:rFonts w:hint="default"/>
        <w:lang w:val="ro-RO" w:eastAsia="en-US" w:bidi="ar-SA"/>
      </w:rPr>
    </w:lvl>
    <w:lvl w:ilvl="5" w:tplc="2CC8793E">
      <w:numFmt w:val="bullet"/>
      <w:lvlText w:val="•"/>
      <w:lvlJc w:val="left"/>
      <w:pPr>
        <w:ind w:left="5670" w:hanging="322"/>
      </w:pPr>
      <w:rPr>
        <w:rFonts w:hint="default"/>
        <w:lang w:val="ro-RO" w:eastAsia="en-US" w:bidi="ar-SA"/>
      </w:rPr>
    </w:lvl>
    <w:lvl w:ilvl="6" w:tplc="C1C2BFCE">
      <w:numFmt w:val="bullet"/>
      <w:lvlText w:val="•"/>
      <w:lvlJc w:val="left"/>
      <w:pPr>
        <w:ind w:left="6688" w:hanging="322"/>
      </w:pPr>
      <w:rPr>
        <w:rFonts w:hint="default"/>
        <w:lang w:val="ro-RO" w:eastAsia="en-US" w:bidi="ar-SA"/>
      </w:rPr>
    </w:lvl>
    <w:lvl w:ilvl="7" w:tplc="EBACEA9C">
      <w:numFmt w:val="bullet"/>
      <w:lvlText w:val="•"/>
      <w:lvlJc w:val="left"/>
      <w:pPr>
        <w:ind w:left="7706" w:hanging="322"/>
      </w:pPr>
      <w:rPr>
        <w:rFonts w:hint="default"/>
        <w:lang w:val="ro-RO" w:eastAsia="en-US" w:bidi="ar-SA"/>
      </w:rPr>
    </w:lvl>
    <w:lvl w:ilvl="8" w:tplc="E58CBF2C">
      <w:numFmt w:val="bullet"/>
      <w:lvlText w:val="•"/>
      <w:lvlJc w:val="left"/>
      <w:pPr>
        <w:ind w:left="8724" w:hanging="322"/>
      </w:pPr>
      <w:rPr>
        <w:rFonts w:hint="default"/>
        <w:lang w:val="ro-RO" w:eastAsia="en-US" w:bidi="ar-SA"/>
      </w:rPr>
    </w:lvl>
  </w:abstractNum>
  <w:abstractNum w:abstractNumId="36" w15:restartNumberingAfterBreak="0">
    <w:nsid w:val="32A522DE"/>
    <w:multiLevelType w:val="hybridMultilevel"/>
    <w:tmpl w:val="CCDCA4E0"/>
    <w:lvl w:ilvl="0" w:tplc="CA746504">
      <w:start w:val="1"/>
      <w:numFmt w:val="decimal"/>
      <w:lvlText w:val="%1."/>
      <w:lvlJc w:val="left"/>
      <w:pPr>
        <w:ind w:left="329" w:hanging="221"/>
        <w:jc w:val="right"/>
      </w:pPr>
      <w:rPr>
        <w:rFonts w:hint="default"/>
        <w:w w:val="100"/>
        <w:lang w:val="ro-RO" w:eastAsia="en-US" w:bidi="ar-SA"/>
      </w:rPr>
    </w:lvl>
    <w:lvl w:ilvl="1" w:tplc="A2E00444">
      <w:numFmt w:val="bullet"/>
      <w:lvlText w:val="•"/>
      <w:lvlJc w:val="left"/>
      <w:pPr>
        <w:ind w:left="1118" w:hanging="221"/>
      </w:pPr>
      <w:rPr>
        <w:rFonts w:hint="default"/>
        <w:lang w:val="ro-RO" w:eastAsia="en-US" w:bidi="ar-SA"/>
      </w:rPr>
    </w:lvl>
    <w:lvl w:ilvl="2" w:tplc="1B7CB2DA">
      <w:numFmt w:val="bullet"/>
      <w:lvlText w:val="•"/>
      <w:lvlJc w:val="left"/>
      <w:pPr>
        <w:ind w:left="1917" w:hanging="221"/>
      </w:pPr>
      <w:rPr>
        <w:rFonts w:hint="default"/>
        <w:lang w:val="ro-RO" w:eastAsia="en-US" w:bidi="ar-SA"/>
      </w:rPr>
    </w:lvl>
    <w:lvl w:ilvl="3" w:tplc="DB389758">
      <w:numFmt w:val="bullet"/>
      <w:lvlText w:val="•"/>
      <w:lvlJc w:val="left"/>
      <w:pPr>
        <w:ind w:left="2715" w:hanging="221"/>
      </w:pPr>
      <w:rPr>
        <w:rFonts w:hint="default"/>
        <w:lang w:val="ro-RO" w:eastAsia="en-US" w:bidi="ar-SA"/>
      </w:rPr>
    </w:lvl>
    <w:lvl w:ilvl="4" w:tplc="94308514">
      <w:numFmt w:val="bullet"/>
      <w:lvlText w:val="•"/>
      <w:lvlJc w:val="left"/>
      <w:pPr>
        <w:ind w:left="3514" w:hanging="221"/>
      </w:pPr>
      <w:rPr>
        <w:rFonts w:hint="default"/>
        <w:lang w:val="ro-RO" w:eastAsia="en-US" w:bidi="ar-SA"/>
      </w:rPr>
    </w:lvl>
    <w:lvl w:ilvl="5" w:tplc="E51017BC">
      <w:numFmt w:val="bullet"/>
      <w:lvlText w:val="•"/>
      <w:lvlJc w:val="left"/>
      <w:pPr>
        <w:ind w:left="4312" w:hanging="221"/>
      </w:pPr>
      <w:rPr>
        <w:rFonts w:hint="default"/>
        <w:lang w:val="ro-RO" w:eastAsia="en-US" w:bidi="ar-SA"/>
      </w:rPr>
    </w:lvl>
    <w:lvl w:ilvl="6" w:tplc="DB5A8B32">
      <w:numFmt w:val="bullet"/>
      <w:lvlText w:val="•"/>
      <w:lvlJc w:val="left"/>
      <w:pPr>
        <w:ind w:left="5111" w:hanging="221"/>
      </w:pPr>
      <w:rPr>
        <w:rFonts w:hint="default"/>
        <w:lang w:val="ro-RO" w:eastAsia="en-US" w:bidi="ar-SA"/>
      </w:rPr>
    </w:lvl>
    <w:lvl w:ilvl="7" w:tplc="A600CB8C">
      <w:numFmt w:val="bullet"/>
      <w:lvlText w:val="•"/>
      <w:lvlJc w:val="left"/>
      <w:pPr>
        <w:ind w:left="5909" w:hanging="221"/>
      </w:pPr>
      <w:rPr>
        <w:rFonts w:hint="default"/>
        <w:lang w:val="ro-RO" w:eastAsia="en-US" w:bidi="ar-SA"/>
      </w:rPr>
    </w:lvl>
    <w:lvl w:ilvl="8" w:tplc="65FA9F92">
      <w:numFmt w:val="bullet"/>
      <w:lvlText w:val="•"/>
      <w:lvlJc w:val="left"/>
      <w:pPr>
        <w:ind w:left="6708" w:hanging="221"/>
      </w:pPr>
      <w:rPr>
        <w:rFonts w:hint="default"/>
        <w:lang w:val="ro-RO" w:eastAsia="en-US" w:bidi="ar-SA"/>
      </w:rPr>
    </w:lvl>
  </w:abstractNum>
  <w:abstractNum w:abstractNumId="37" w15:restartNumberingAfterBreak="0">
    <w:nsid w:val="32AC2738"/>
    <w:multiLevelType w:val="hybridMultilevel"/>
    <w:tmpl w:val="84E83D22"/>
    <w:lvl w:ilvl="0" w:tplc="D272DB2E">
      <w:numFmt w:val="bullet"/>
      <w:lvlText w:val="•"/>
      <w:lvlJc w:val="left"/>
      <w:pPr>
        <w:ind w:left="69" w:hanging="933"/>
      </w:pPr>
      <w:rPr>
        <w:rFonts w:ascii="Trebuchet MS" w:eastAsia="Trebuchet MS" w:hAnsi="Trebuchet MS" w:cs="Trebuchet MS" w:hint="default"/>
        <w:b w:val="0"/>
        <w:bCs w:val="0"/>
        <w:i w:val="0"/>
        <w:iCs w:val="0"/>
        <w:w w:val="100"/>
        <w:sz w:val="18"/>
        <w:szCs w:val="18"/>
        <w:lang w:val="ro-RO" w:eastAsia="en-US" w:bidi="ar-SA"/>
      </w:rPr>
    </w:lvl>
    <w:lvl w:ilvl="1" w:tplc="ED2EA894">
      <w:numFmt w:val="bullet"/>
      <w:lvlText w:val="•"/>
      <w:lvlJc w:val="left"/>
      <w:pPr>
        <w:ind w:left="733" w:hanging="933"/>
      </w:pPr>
      <w:rPr>
        <w:rFonts w:hint="default"/>
        <w:lang w:val="ro-RO" w:eastAsia="en-US" w:bidi="ar-SA"/>
      </w:rPr>
    </w:lvl>
    <w:lvl w:ilvl="2" w:tplc="B6F42D78">
      <w:numFmt w:val="bullet"/>
      <w:lvlText w:val="•"/>
      <w:lvlJc w:val="left"/>
      <w:pPr>
        <w:ind w:left="1407" w:hanging="933"/>
      </w:pPr>
      <w:rPr>
        <w:rFonts w:hint="default"/>
        <w:lang w:val="ro-RO" w:eastAsia="en-US" w:bidi="ar-SA"/>
      </w:rPr>
    </w:lvl>
    <w:lvl w:ilvl="3" w:tplc="BF4E9738">
      <w:numFmt w:val="bullet"/>
      <w:lvlText w:val="•"/>
      <w:lvlJc w:val="left"/>
      <w:pPr>
        <w:ind w:left="2080" w:hanging="933"/>
      </w:pPr>
      <w:rPr>
        <w:rFonts w:hint="default"/>
        <w:lang w:val="ro-RO" w:eastAsia="en-US" w:bidi="ar-SA"/>
      </w:rPr>
    </w:lvl>
    <w:lvl w:ilvl="4" w:tplc="C2F84C14">
      <w:numFmt w:val="bullet"/>
      <w:lvlText w:val="•"/>
      <w:lvlJc w:val="left"/>
      <w:pPr>
        <w:ind w:left="2754" w:hanging="933"/>
      </w:pPr>
      <w:rPr>
        <w:rFonts w:hint="default"/>
        <w:lang w:val="ro-RO" w:eastAsia="en-US" w:bidi="ar-SA"/>
      </w:rPr>
    </w:lvl>
    <w:lvl w:ilvl="5" w:tplc="0ADC120E">
      <w:numFmt w:val="bullet"/>
      <w:lvlText w:val="•"/>
      <w:lvlJc w:val="left"/>
      <w:pPr>
        <w:ind w:left="3427" w:hanging="933"/>
      </w:pPr>
      <w:rPr>
        <w:rFonts w:hint="default"/>
        <w:lang w:val="ro-RO" w:eastAsia="en-US" w:bidi="ar-SA"/>
      </w:rPr>
    </w:lvl>
    <w:lvl w:ilvl="6" w:tplc="280A7F10">
      <w:numFmt w:val="bullet"/>
      <w:lvlText w:val="•"/>
      <w:lvlJc w:val="left"/>
      <w:pPr>
        <w:ind w:left="4101" w:hanging="933"/>
      </w:pPr>
      <w:rPr>
        <w:rFonts w:hint="default"/>
        <w:lang w:val="ro-RO" w:eastAsia="en-US" w:bidi="ar-SA"/>
      </w:rPr>
    </w:lvl>
    <w:lvl w:ilvl="7" w:tplc="05B07078">
      <w:numFmt w:val="bullet"/>
      <w:lvlText w:val="•"/>
      <w:lvlJc w:val="left"/>
      <w:pPr>
        <w:ind w:left="4774" w:hanging="933"/>
      </w:pPr>
      <w:rPr>
        <w:rFonts w:hint="default"/>
        <w:lang w:val="ro-RO" w:eastAsia="en-US" w:bidi="ar-SA"/>
      </w:rPr>
    </w:lvl>
    <w:lvl w:ilvl="8" w:tplc="106C7B2C">
      <w:numFmt w:val="bullet"/>
      <w:lvlText w:val="•"/>
      <w:lvlJc w:val="left"/>
      <w:pPr>
        <w:ind w:left="5448" w:hanging="933"/>
      </w:pPr>
      <w:rPr>
        <w:rFonts w:hint="default"/>
        <w:lang w:val="ro-RO" w:eastAsia="en-US" w:bidi="ar-SA"/>
      </w:rPr>
    </w:lvl>
  </w:abstractNum>
  <w:abstractNum w:abstractNumId="38" w15:restartNumberingAfterBreak="0">
    <w:nsid w:val="32E950F7"/>
    <w:multiLevelType w:val="hybridMultilevel"/>
    <w:tmpl w:val="A7283840"/>
    <w:lvl w:ilvl="0" w:tplc="67F8368C">
      <w:start w:val="1"/>
      <w:numFmt w:val="decimal"/>
      <w:lvlText w:val="%1."/>
      <w:lvlJc w:val="left"/>
      <w:pPr>
        <w:ind w:left="1301" w:hanging="360"/>
        <w:jc w:val="left"/>
      </w:pPr>
      <w:rPr>
        <w:rFonts w:hint="default"/>
        <w:spacing w:val="-1"/>
        <w:w w:val="100"/>
        <w:lang w:val="ro-RO" w:eastAsia="en-US" w:bidi="ar-SA"/>
      </w:rPr>
    </w:lvl>
    <w:lvl w:ilvl="1" w:tplc="F624858C">
      <w:numFmt w:val="bullet"/>
      <w:lvlText w:val="•"/>
      <w:lvlJc w:val="left"/>
      <w:pPr>
        <w:ind w:left="2246" w:hanging="360"/>
      </w:pPr>
      <w:rPr>
        <w:rFonts w:hint="default"/>
        <w:lang w:val="ro-RO" w:eastAsia="en-US" w:bidi="ar-SA"/>
      </w:rPr>
    </w:lvl>
    <w:lvl w:ilvl="2" w:tplc="DF10037A">
      <w:numFmt w:val="bullet"/>
      <w:lvlText w:val="•"/>
      <w:lvlJc w:val="left"/>
      <w:pPr>
        <w:ind w:left="3192" w:hanging="360"/>
      </w:pPr>
      <w:rPr>
        <w:rFonts w:hint="default"/>
        <w:lang w:val="ro-RO" w:eastAsia="en-US" w:bidi="ar-SA"/>
      </w:rPr>
    </w:lvl>
    <w:lvl w:ilvl="3" w:tplc="DB92EB08">
      <w:numFmt w:val="bullet"/>
      <w:lvlText w:val="•"/>
      <w:lvlJc w:val="left"/>
      <w:pPr>
        <w:ind w:left="4138" w:hanging="360"/>
      </w:pPr>
      <w:rPr>
        <w:rFonts w:hint="default"/>
        <w:lang w:val="ro-RO" w:eastAsia="en-US" w:bidi="ar-SA"/>
      </w:rPr>
    </w:lvl>
    <w:lvl w:ilvl="4" w:tplc="2FA8CFDC">
      <w:numFmt w:val="bullet"/>
      <w:lvlText w:val="•"/>
      <w:lvlJc w:val="left"/>
      <w:pPr>
        <w:ind w:left="5084" w:hanging="360"/>
      </w:pPr>
      <w:rPr>
        <w:rFonts w:hint="default"/>
        <w:lang w:val="ro-RO" w:eastAsia="en-US" w:bidi="ar-SA"/>
      </w:rPr>
    </w:lvl>
    <w:lvl w:ilvl="5" w:tplc="B2B44A32">
      <w:numFmt w:val="bullet"/>
      <w:lvlText w:val="•"/>
      <w:lvlJc w:val="left"/>
      <w:pPr>
        <w:ind w:left="6030" w:hanging="360"/>
      </w:pPr>
      <w:rPr>
        <w:rFonts w:hint="default"/>
        <w:lang w:val="ro-RO" w:eastAsia="en-US" w:bidi="ar-SA"/>
      </w:rPr>
    </w:lvl>
    <w:lvl w:ilvl="6" w:tplc="F020C22C">
      <w:numFmt w:val="bullet"/>
      <w:lvlText w:val="•"/>
      <w:lvlJc w:val="left"/>
      <w:pPr>
        <w:ind w:left="6976" w:hanging="360"/>
      </w:pPr>
      <w:rPr>
        <w:rFonts w:hint="default"/>
        <w:lang w:val="ro-RO" w:eastAsia="en-US" w:bidi="ar-SA"/>
      </w:rPr>
    </w:lvl>
    <w:lvl w:ilvl="7" w:tplc="9BBAB58A">
      <w:numFmt w:val="bullet"/>
      <w:lvlText w:val="•"/>
      <w:lvlJc w:val="left"/>
      <w:pPr>
        <w:ind w:left="7922" w:hanging="360"/>
      </w:pPr>
      <w:rPr>
        <w:rFonts w:hint="default"/>
        <w:lang w:val="ro-RO" w:eastAsia="en-US" w:bidi="ar-SA"/>
      </w:rPr>
    </w:lvl>
    <w:lvl w:ilvl="8" w:tplc="F4D8A576">
      <w:numFmt w:val="bullet"/>
      <w:lvlText w:val="•"/>
      <w:lvlJc w:val="left"/>
      <w:pPr>
        <w:ind w:left="8868" w:hanging="360"/>
      </w:pPr>
      <w:rPr>
        <w:rFonts w:hint="default"/>
        <w:lang w:val="ro-RO" w:eastAsia="en-US" w:bidi="ar-SA"/>
      </w:rPr>
    </w:lvl>
  </w:abstractNum>
  <w:abstractNum w:abstractNumId="39" w15:restartNumberingAfterBreak="0">
    <w:nsid w:val="34B42666"/>
    <w:multiLevelType w:val="hybridMultilevel"/>
    <w:tmpl w:val="93C2F916"/>
    <w:lvl w:ilvl="0" w:tplc="8AE6148C">
      <w:numFmt w:val="bullet"/>
      <w:lvlText w:val=""/>
      <w:lvlJc w:val="left"/>
      <w:pPr>
        <w:ind w:left="107" w:hanging="730"/>
      </w:pPr>
      <w:rPr>
        <w:rFonts w:ascii="Symbol" w:eastAsia="Symbol" w:hAnsi="Symbol" w:cs="Symbol" w:hint="default"/>
        <w:b w:val="0"/>
        <w:bCs w:val="0"/>
        <w:i w:val="0"/>
        <w:iCs w:val="0"/>
        <w:w w:val="100"/>
        <w:sz w:val="22"/>
        <w:szCs w:val="22"/>
        <w:lang w:val="ro-RO" w:eastAsia="en-US" w:bidi="ar-SA"/>
      </w:rPr>
    </w:lvl>
    <w:lvl w:ilvl="1" w:tplc="7B5A9312">
      <w:numFmt w:val="bullet"/>
      <w:lvlText w:val="•"/>
      <w:lvlJc w:val="left"/>
      <w:pPr>
        <w:ind w:left="794" w:hanging="730"/>
      </w:pPr>
      <w:rPr>
        <w:rFonts w:hint="default"/>
        <w:lang w:val="ro-RO" w:eastAsia="en-US" w:bidi="ar-SA"/>
      </w:rPr>
    </w:lvl>
    <w:lvl w:ilvl="2" w:tplc="B0B23892">
      <w:numFmt w:val="bullet"/>
      <w:lvlText w:val="•"/>
      <w:lvlJc w:val="left"/>
      <w:pPr>
        <w:ind w:left="1489" w:hanging="730"/>
      </w:pPr>
      <w:rPr>
        <w:rFonts w:hint="default"/>
        <w:lang w:val="ro-RO" w:eastAsia="en-US" w:bidi="ar-SA"/>
      </w:rPr>
    </w:lvl>
    <w:lvl w:ilvl="3" w:tplc="A19A3CA0">
      <w:numFmt w:val="bullet"/>
      <w:lvlText w:val="•"/>
      <w:lvlJc w:val="left"/>
      <w:pPr>
        <w:ind w:left="2183" w:hanging="730"/>
      </w:pPr>
      <w:rPr>
        <w:rFonts w:hint="default"/>
        <w:lang w:val="ro-RO" w:eastAsia="en-US" w:bidi="ar-SA"/>
      </w:rPr>
    </w:lvl>
    <w:lvl w:ilvl="4" w:tplc="406E4660">
      <w:numFmt w:val="bullet"/>
      <w:lvlText w:val="•"/>
      <w:lvlJc w:val="left"/>
      <w:pPr>
        <w:ind w:left="2878" w:hanging="730"/>
      </w:pPr>
      <w:rPr>
        <w:rFonts w:hint="default"/>
        <w:lang w:val="ro-RO" w:eastAsia="en-US" w:bidi="ar-SA"/>
      </w:rPr>
    </w:lvl>
    <w:lvl w:ilvl="5" w:tplc="390014FE">
      <w:numFmt w:val="bullet"/>
      <w:lvlText w:val="•"/>
      <w:lvlJc w:val="left"/>
      <w:pPr>
        <w:ind w:left="3572" w:hanging="730"/>
      </w:pPr>
      <w:rPr>
        <w:rFonts w:hint="default"/>
        <w:lang w:val="ro-RO" w:eastAsia="en-US" w:bidi="ar-SA"/>
      </w:rPr>
    </w:lvl>
    <w:lvl w:ilvl="6" w:tplc="C3B6B5E0">
      <w:numFmt w:val="bullet"/>
      <w:lvlText w:val="•"/>
      <w:lvlJc w:val="left"/>
      <w:pPr>
        <w:ind w:left="4267" w:hanging="730"/>
      </w:pPr>
      <w:rPr>
        <w:rFonts w:hint="default"/>
        <w:lang w:val="ro-RO" w:eastAsia="en-US" w:bidi="ar-SA"/>
      </w:rPr>
    </w:lvl>
    <w:lvl w:ilvl="7" w:tplc="0A0A7100">
      <w:numFmt w:val="bullet"/>
      <w:lvlText w:val="•"/>
      <w:lvlJc w:val="left"/>
      <w:pPr>
        <w:ind w:left="4961" w:hanging="730"/>
      </w:pPr>
      <w:rPr>
        <w:rFonts w:hint="default"/>
        <w:lang w:val="ro-RO" w:eastAsia="en-US" w:bidi="ar-SA"/>
      </w:rPr>
    </w:lvl>
    <w:lvl w:ilvl="8" w:tplc="A4000890">
      <w:numFmt w:val="bullet"/>
      <w:lvlText w:val="•"/>
      <w:lvlJc w:val="left"/>
      <w:pPr>
        <w:ind w:left="5656" w:hanging="730"/>
      </w:pPr>
      <w:rPr>
        <w:rFonts w:hint="default"/>
        <w:lang w:val="ro-RO" w:eastAsia="en-US" w:bidi="ar-SA"/>
      </w:rPr>
    </w:lvl>
  </w:abstractNum>
  <w:abstractNum w:abstractNumId="40" w15:restartNumberingAfterBreak="0">
    <w:nsid w:val="35815321"/>
    <w:multiLevelType w:val="hybridMultilevel"/>
    <w:tmpl w:val="A4643A80"/>
    <w:lvl w:ilvl="0" w:tplc="D21C20E4">
      <w:numFmt w:val="bullet"/>
      <w:lvlText w:val="-"/>
      <w:lvlJc w:val="left"/>
      <w:pPr>
        <w:ind w:left="493" w:hanging="351"/>
      </w:pPr>
      <w:rPr>
        <w:rFonts w:ascii="Arial" w:eastAsia="Arial" w:hAnsi="Arial" w:cs="Arial" w:hint="default"/>
        <w:b w:val="0"/>
        <w:bCs w:val="0"/>
        <w:i w:val="0"/>
        <w:iCs w:val="0"/>
        <w:w w:val="99"/>
        <w:sz w:val="18"/>
        <w:szCs w:val="18"/>
        <w:lang w:val="ro-RO" w:eastAsia="en-US" w:bidi="ar-SA"/>
      </w:rPr>
    </w:lvl>
    <w:lvl w:ilvl="1" w:tplc="0DB0855C">
      <w:numFmt w:val="bullet"/>
      <w:lvlText w:val="•"/>
      <w:lvlJc w:val="left"/>
      <w:pPr>
        <w:ind w:left="1129" w:hanging="351"/>
      </w:pPr>
      <w:rPr>
        <w:rFonts w:hint="default"/>
        <w:lang w:val="ro-RO" w:eastAsia="en-US" w:bidi="ar-SA"/>
      </w:rPr>
    </w:lvl>
    <w:lvl w:ilvl="2" w:tplc="ADC4C80C">
      <w:numFmt w:val="bullet"/>
      <w:lvlText w:val="•"/>
      <w:lvlJc w:val="left"/>
      <w:pPr>
        <w:ind w:left="1758" w:hanging="351"/>
      </w:pPr>
      <w:rPr>
        <w:rFonts w:hint="default"/>
        <w:lang w:val="ro-RO" w:eastAsia="en-US" w:bidi="ar-SA"/>
      </w:rPr>
    </w:lvl>
    <w:lvl w:ilvl="3" w:tplc="F47AA408">
      <w:numFmt w:val="bullet"/>
      <w:lvlText w:val="•"/>
      <w:lvlJc w:val="left"/>
      <w:pPr>
        <w:ind w:left="2387" w:hanging="351"/>
      </w:pPr>
      <w:rPr>
        <w:rFonts w:hint="default"/>
        <w:lang w:val="ro-RO" w:eastAsia="en-US" w:bidi="ar-SA"/>
      </w:rPr>
    </w:lvl>
    <w:lvl w:ilvl="4" w:tplc="6F823FCA">
      <w:numFmt w:val="bullet"/>
      <w:lvlText w:val="•"/>
      <w:lvlJc w:val="left"/>
      <w:pPr>
        <w:ind w:left="3016" w:hanging="351"/>
      </w:pPr>
      <w:rPr>
        <w:rFonts w:hint="default"/>
        <w:lang w:val="ro-RO" w:eastAsia="en-US" w:bidi="ar-SA"/>
      </w:rPr>
    </w:lvl>
    <w:lvl w:ilvl="5" w:tplc="8B943CDC">
      <w:numFmt w:val="bullet"/>
      <w:lvlText w:val="•"/>
      <w:lvlJc w:val="left"/>
      <w:pPr>
        <w:ind w:left="3645" w:hanging="351"/>
      </w:pPr>
      <w:rPr>
        <w:rFonts w:hint="default"/>
        <w:lang w:val="ro-RO" w:eastAsia="en-US" w:bidi="ar-SA"/>
      </w:rPr>
    </w:lvl>
    <w:lvl w:ilvl="6" w:tplc="18340AFE">
      <w:numFmt w:val="bullet"/>
      <w:lvlText w:val="•"/>
      <w:lvlJc w:val="left"/>
      <w:pPr>
        <w:ind w:left="4274" w:hanging="351"/>
      </w:pPr>
      <w:rPr>
        <w:rFonts w:hint="default"/>
        <w:lang w:val="ro-RO" w:eastAsia="en-US" w:bidi="ar-SA"/>
      </w:rPr>
    </w:lvl>
    <w:lvl w:ilvl="7" w:tplc="FB6ACED4">
      <w:numFmt w:val="bullet"/>
      <w:lvlText w:val="•"/>
      <w:lvlJc w:val="left"/>
      <w:pPr>
        <w:ind w:left="4903" w:hanging="351"/>
      </w:pPr>
      <w:rPr>
        <w:rFonts w:hint="default"/>
        <w:lang w:val="ro-RO" w:eastAsia="en-US" w:bidi="ar-SA"/>
      </w:rPr>
    </w:lvl>
    <w:lvl w:ilvl="8" w:tplc="233C19FA">
      <w:numFmt w:val="bullet"/>
      <w:lvlText w:val="•"/>
      <w:lvlJc w:val="left"/>
      <w:pPr>
        <w:ind w:left="5532" w:hanging="351"/>
      </w:pPr>
      <w:rPr>
        <w:rFonts w:hint="default"/>
        <w:lang w:val="ro-RO" w:eastAsia="en-US" w:bidi="ar-SA"/>
      </w:rPr>
    </w:lvl>
  </w:abstractNum>
  <w:abstractNum w:abstractNumId="41" w15:restartNumberingAfterBreak="0">
    <w:nsid w:val="36017FEB"/>
    <w:multiLevelType w:val="hybridMultilevel"/>
    <w:tmpl w:val="3ADC577C"/>
    <w:lvl w:ilvl="0" w:tplc="919CB4A2">
      <w:numFmt w:val="bullet"/>
      <w:lvlText w:val=""/>
      <w:lvlJc w:val="left"/>
      <w:pPr>
        <w:ind w:left="827" w:hanging="360"/>
      </w:pPr>
      <w:rPr>
        <w:rFonts w:ascii="Symbol" w:eastAsia="Symbol" w:hAnsi="Symbol" w:cs="Symbol" w:hint="default"/>
        <w:b w:val="0"/>
        <w:bCs w:val="0"/>
        <w:i w:val="0"/>
        <w:iCs w:val="0"/>
        <w:w w:val="100"/>
        <w:sz w:val="22"/>
        <w:szCs w:val="22"/>
        <w:lang w:val="ro-RO" w:eastAsia="en-US" w:bidi="ar-SA"/>
      </w:rPr>
    </w:lvl>
    <w:lvl w:ilvl="1" w:tplc="2CAC4004">
      <w:numFmt w:val="bullet"/>
      <w:lvlText w:val="•"/>
      <w:lvlJc w:val="left"/>
      <w:pPr>
        <w:ind w:left="1442" w:hanging="360"/>
      </w:pPr>
      <w:rPr>
        <w:rFonts w:hint="default"/>
        <w:lang w:val="ro-RO" w:eastAsia="en-US" w:bidi="ar-SA"/>
      </w:rPr>
    </w:lvl>
    <w:lvl w:ilvl="2" w:tplc="5EE84AC6">
      <w:numFmt w:val="bullet"/>
      <w:lvlText w:val="•"/>
      <w:lvlJc w:val="left"/>
      <w:pPr>
        <w:ind w:left="2065" w:hanging="360"/>
      </w:pPr>
      <w:rPr>
        <w:rFonts w:hint="default"/>
        <w:lang w:val="ro-RO" w:eastAsia="en-US" w:bidi="ar-SA"/>
      </w:rPr>
    </w:lvl>
    <w:lvl w:ilvl="3" w:tplc="053AC358">
      <w:numFmt w:val="bullet"/>
      <w:lvlText w:val="•"/>
      <w:lvlJc w:val="left"/>
      <w:pPr>
        <w:ind w:left="2688" w:hanging="360"/>
      </w:pPr>
      <w:rPr>
        <w:rFonts w:hint="default"/>
        <w:lang w:val="ro-RO" w:eastAsia="en-US" w:bidi="ar-SA"/>
      </w:rPr>
    </w:lvl>
    <w:lvl w:ilvl="4" w:tplc="7ADE1D40">
      <w:numFmt w:val="bullet"/>
      <w:lvlText w:val="•"/>
      <w:lvlJc w:val="left"/>
      <w:pPr>
        <w:ind w:left="3310" w:hanging="360"/>
      </w:pPr>
      <w:rPr>
        <w:rFonts w:hint="default"/>
        <w:lang w:val="ro-RO" w:eastAsia="en-US" w:bidi="ar-SA"/>
      </w:rPr>
    </w:lvl>
    <w:lvl w:ilvl="5" w:tplc="9AECC266">
      <w:numFmt w:val="bullet"/>
      <w:lvlText w:val="•"/>
      <w:lvlJc w:val="left"/>
      <w:pPr>
        <w:ind w:left="3933" w:hanging="360"/>
      </w:pPr>
      <w:rPr>
        <w:rFonts w:hint="default"/>
        <w:lang w:val="ro-RO" w:eastAsia="en-US" w:bidi="ar-SA"/>
      </w:rPr>
    </w:lvl>
    <w:lvl w:ilvl="6" w:tplc="7AC42CD8">
      <w:numFmt w:val="bullet"/>
      <w:lvlText w:val="•"/>
      <w:lvlJc w:val="left"/>
      <w:pPr>
        <w:ind w:left="4556" w:hanging="360"/>
      </w:pPr>
      <w:rPr>
        <w:rFonts w:hint="default"/>
        <w:lang w:val="ro-RO" w:eastAsia="en-US" w:bidi="ar-SA"/>
      </w:rPr>
    </w:lvl>
    <w:lvl w:ilvl="7" w:tplc="E00E2B1E">
      <w:numFmt w:val="bullet"/>
      <w:lvlText w:val="•"/>
      <w:lvlJc w:val="left"/>
      <w:pPr>
        <w:ind w:left="5178" w:hanging="360"/>
      </w:pPr>
      <w:rPr>
        <w:rFonts w:hint="default"/>
        <w:lang w:val="ro-RO" w:eastAsia="en-US" w:bidi="ar-SA"/>
      </w:rPr>
    </w:lvl>
    <w:lvl w:ilvl="8" w:tplc="7E16879C">
      <w:numFmt w:val="bullet"/>
      <w:lvlText w:val="•"/>
      <w:lvlJc w:val="left"/>
      <w:pPr>
        <w:ind w:left="5801" w:hanging="360"/>
      </w:pPr>
      <w:rPr>
        <w:rFonts w:hint="default"/>
        <w:lang w:val="ro-RO" w:eastAsia="en-US" w:bidi="ar-SA"/>
      </w:rPr>
    </w:lvl>
  </w:abstractNum>
  <w:abstractNum w:abstractNumId="42" w15:restartNumberingAfterBreak="0">
    <w:nsid w:val="36E34F5C"/>
    <w:multiLevelType w:val="hybridMultilevel"/>
    <w:tmpl w:val="A8EE36FA"/>
    <w:lvl w:ilvl="0" w:tplc="60A287DE">
      <w:numFmt w:val="bullet"/>
      <w:lvlText w:val="-"/>
      <w:lvlJc w:val="left"/>
      <w:pPr>
        <w:ind w:left="179" w:hanging="130"/>
      </w:pPr>
      <w:rPr>
        <w:rFonts w:ascii="Trebuchet MS" w:eastAsia="Trebuchet MS" w:hAnsi="Trebuchet MS" w:cs="Trebuchet MS" w:hint="default"/>
        <w:b w:val="0"/>
        <w:bCs w:val="0"/>
        <w:i w:val="0"/>
        <w:iCs w:val="0"/>
        <w:w w:val="99"/>
        <w:sz w:val="20"/>
        <w:szCs w:val="20"/>
        <w:lang w:val="ro-RO" w:eastAsia="en-US" w:bidi="ar-SA"/>
      </w:rPr>
    </w:lvl>
    <w:lvl w:ilvl="1" w:tplc="D10AF182">
      <w:numFmt w:val="bullet"/>
      <w:lvlText w:val="•"/>
      <w:lvlJc w:val="left"/>
      <w:pPr>
        <w:ind w:left="1133" w:hanging="130"/>
      </w:pPr>
      <w:rPr>
        <w:rFonts w:hint="default"/>
        <w:lang w:val="ro-RO" w:eastAsia="en-US" w:bidi="ar-SA"/>
      </w:rPr>
    </w:lvl>
    <w:lvl w:ilvl="2" w:tplc="8ECA7870">
      <w:numFmt w:val="bullet"/>
      <w:lvlText w:val="•"/>
      <w:lvlJc w:val="left"/>
      <w:pPr>
        <w:ind w:left="2087" w:hanging="130"/>
      </w:pPr>
      <w:rPr>
        <w:rFonts w:hint="default"/>
        <w:lang w:val="ro-RO" w:eastAsia="en-US" w:bidi="ar-SA"/>
      </w:rPr>
    </w:lvl>
    <w:lvl w:ilvl="3" w:tplc="C85A9A96">
      <w:numFmt w:val="bullet"/>
      <w:lvlText w:val="•"/>
      <w:lvlJc w:val="left"/>
      <w:pPr>
        <w:ind w:left="3040" w:hanging="130"/>
      </w:pPr>
      <w:rPr>
        <w:rFonts w:hint="default"/>
        <w:lang w:val="ro-RO" w:eastAsia="en-US" w:bidi="ar-SA"/>
      </w:rPr>
    </w:lvl>
    <w:lvl w:ilvl="4" w:tplc="1C762D52">
      <w:numFmt w:val="bullet"/>
      <w:lvlText w:val="•"/>
      <w:lvlJc w:val="left"/>
      <w:pPr>
        <w:ind w:left="3994" w:hanging="130"/>
      </w:pPr>
      <w:rPr>
        <w:rFonts w:hint="default"/>
        <w:lang w:val="ro-RO" w:eastAsia="en-US" w:bidi="ar-SA"/>
      </w:rPr>
    </w:lvl>
    <w:lvl w:ilvl="5" w:tplc="29608AA8">
      <w:numFmt w:val="bullet"/>
      <w:lvlText w:val="•"/>
      <w:lvlJc w:val="left"/>
      <w:pPr>
        <w:ind w:left="4948" w:hanging="130"/>
      </w:pPr>
      <w:rPr>
        <w:rFonts w:hint="default"/>
        <w:lang w:val="ro-RO" w:eastAsia="en-US" w:bidi="ar-SA"/>
      </w:rPr>
    </w:lvl>
    <w:lvl w:ilvl="6" w:tplc="BE94A5B6">
      <w:numFmt w:val="bullet"/>
      <w:lvlText w:val="•"/>
      <w:lvlJc w:val="left"/>
      <w:pPr>
        <w:ind w:left="5901" w:hanging="130"/>
      </w:pPr>
      <w:rPr>
        <w:rFonts w:hint="default"/>
        <w:lang w:val="ro-RO" w:eastAsia="en-US" w:bidi="ar-SA"/>
      </w:rPr>
    </w:lvl>
    <w:lvl w:ilvl="7" w:tplc="D876D5E2">
      <w:numFmt w:val="bullet"/>
      <w:lvlText w:val="•"/>
      <w:lvlJc w:val="left"/>
      <w:pPr>
        <w:ind w:left="6855" w:hanging="130"/>
      </w:pPr>
      <w:rPr>
        <w:rFonts w:hint="default"/>
        <w:lang w:val="ro-RO" w:eastAsia="en-US" w:bidi="ar-SA"/>
      </w:rPr>
    </w:lvl>
    <w:lvl w:ilvl="8" w:tplc="D7660772">
      <w:numFmt w:val="bullet"/>
      <w:lvlText w:val="•"/>
      <w:lvlJc w:val="left"/>
      <w:pPr>
        <w:ind w:left="7809" w:hanging="130"/>
      </w:pPr>
      <w:rPr>
        <w:rFonts w:hint="default"/>
        <w:lang w:val="ro-RO" w:eastAsia="en-US" w:bidi="ar-SA"/>
      </w:rPr>
    </w:lvl>
  </w:abstractNum>
  <w:abstractNum w:abstractNumId="43" w15:restartNumberingAfterBreak="0">
    <w:nsid w:val="37271A52"/>
    <w:multiLevelType w:val="hybridMultilevel"/>
    <w:tmpl w:val="EF38B606"/>
    <w:lvl w:ilvl="0" w:tplc="A2424C7A">
      <w:numFmt w:val="bullet"/>
      <w:lvlText w:val="•"/>
      <w:lvlJc w:val="left"/>
      <w:pPr>
        <w:ind w:left="581" w:hanging="718"/>
      </w:pPr>
      <w:rPr>
        <w:rFonts w:ascii="Trebuchet MS" w:eastAsia="Trebuchet MS" w:hAnsi="Trebuchet MS" w:cs="Trebuchet MS" w:hint="default"/>
        <w:b w:val="0"/>
        <w:bCs w:val="0"/>
        <w:i w:val="0"/>
        <w:iCs w:val="0"/>
        <w:w w:val="99"/>
        <w:sz w:val="20"/>
        <w:szCs w:val="20"/>
        <w:lang w:val="ro-RO" w:eastAsia="en-US" w:bidi="ar-SA"/>
      </w:rPr>
    </w:lvl>
    <w:lvl w:ilvl="1" w:tplc="5BD43A68">
      <w:numFmt w:val="bullet"/>
      <w:lvlText w:val="•"/>
      <w:lvlJc w:val="left"/>
      <w:pPr>
        <w:ind w:left="1598" w:hanging="718"/>
      </w:pPr>
      <w:rPr>
        <w:rFonts w:hint="default"/>
        <w:lang w:val="ro-RO" w:eastAsia="en-US" w:bidi="ar-SA"/>
      </w:rPr>
    </w:lvl>
    <w:lvl w:ilvl="2" w:tplc="16F06AC0">
      <w:numFmt w:val="bullet"/>
      <w:lvlText w:val="•"/>
      <w:lvlJc w:val="left"/>
      <w:pPr>
        <w:ind w:left="2616" w:hanging="718"/>
      </w:pPr>
      <w:rPr>
        <w:rFonts w:hint="default"/>
        <w:lang w:val="ro-RO" w:eastAsia="en-US" w:bidi="ar-SA"/>
      </w:rPr>
    </w:lvl>
    <w:lvl w:ilvl="3" w:tplc="DD140B30">
      <w:numFmt w:val="bullet"/>
      <w:lvlText w:val="•"/>
      <w:lvlJc w:val="left"/>
      <w:pPr>
        <w:ind w:left="3634" w:hanging="718"/>
      </w:pPr>
      <w:rPr>
        <w:rFonts w:hint="default"/>
        <w:lang w:val="ro-RO" w:eastAsia="en-US" w:bidi="ar-SA"/>
      </w:rPr>
    </w:lvl>
    <w:lvl w:ilvl="4" w:tplc="B62C42D6">
      <w:numFmt w:val="bullet"/>
      <w:lvlText w:val="•"/>
      <w:lvlJc w:val="left"/>
      <w:pPr>
        <w:ind w:left="4652" w:hanging="718"/>
      </w:pPr>
      <w:rPr>
        <w:rFonts w:hint="default"/>
        <w:lang w:val="ro-RO" w:eastAsia="en-US" w:bidi="ar-SA"/>
      </w:rPr>
    </w:lvl>
    <w:lvl w:ilvl="5" w:tplc="958A70DE">
      <w:numFmt w:val="bullet"/>
      <w:lvlText w:val="•"/>
      <w:lvlJc w:val="left"/>
      <w:pPr>
        <w:ind w:left="5670" w:hanging="718"/>
      </w:pPr>
      <w:rPr>
        <w:rFonts w:hint="default"/>
        <w:lang w:val="ro-RO" w:eastAsia="en-US" w:bidi="ar-SA"/>
      </w:rPr>
    </w:lvl>
    <w:lvl w:ilvl="6" w:tplc="6C3E0794">
      <w:numFmt w:val="bullet"/>
      <w:lvlText w:val="•"/>
      <w:lvlJc w:val="left"/>
      <w:pPr>
        <w:ind w:left="6688" w:hanging="718"/>
      </w:pPr>
      <w:rPr>
        <w:rFonts w:hint="default"/>
        <w:lang w:val="ro-RO" w:eastAsia="en-US" w:bidi="ar-SA"/>
      </w:rPr>
    </w:lvl>
    <w:lvl w:ilvl="7" w:tplc="348652FA">
      <w:numFmt w:val="bullet"/>
      <w:lvlText w:val="•"/>
      <w:lvlJc w:val="left"/>
      <w:pPr>
        <w:ind w:left="7706" w:hanging="718"/>
      </w:pPr>
      <w:rPr>
        <w:rFonts w:hint="default"/>
        <w:lang w:val="ro-RO" w:eastAsia="en-US" w:bidi="ar-SA"/>
      </w:rPr>
    </w:lvl>
    <w:lvl w:ilvl="8" w:tplc="A2FAF6F4">
      <w:numFmt w:val="bullet"/>
      <w:lvlText w:val="•"/>
      <w:lvlJc w:val="left"/>
      <w:pPr>
        <w:ind w:left="8724" w:hanging="718"/>
      </w:pPr>
      <w:rPr>
        <w:rFonts w:hint="default"/>
        <w:lang w:val="ro-RO" w:eastAsia="en-US" w:bidi="ar-SA"/>
      </w:rPr>
    </w:lvl>
  </w:abstractNum>
  <w:abstractNum w:abstractNumId="44" w15:restartNumberingAfterBreak="0">
    <w:nsid w:val="3ABD35AC"/>
    <w:multiLevelType w:val="hybridMultilevel"/>
    <w:tmpl w:val="9864A81C"/>
    <w:lvl w:ilvl="0" w:tplc="C5701346">
      <w:start w:val="1"/>
      <w:numFmt w:val="decimal"/>
      <w:lvlText w:val="%1."/>
      <w:lvlJc w:val="left"/>
      <w:pPr>
        <w:ind w:left="404" w:hanging="363"/>
        <w:jc w:val="left"/>
      </w:pPr>
      <w:rPr>
        <w:rFonts w:ascii="Trebuchet MS" w:eastAsia="Trebuchet MS" w:hAnsi="Trebuchet MS" w:cs="Trebuchet MS" w:hint="default"/>
        <w:b w:val="0"/>
        <w:bCs w:val="0"/>
        <w:i w:val="0"/>
        <w:iCs w:val="0"/>
        <w:spacing w:val="-1"/>
        <w:w w:val="100"/>
        <w:sz w:val="18"/>
        <w:szCs w:val="18"/>
        <w:lang w:val="ro-RO" w:eastAsia="en-US" w:bidi="ar-SA"/>
      </w:rPr>
    </w:lvl>
    <w:lvl w:ilvl="1" w:tplc="E3CC8920">
      <w:numFmt w:val="bullet"/>
      <w:lvlText w:val="•"/>
      <w:lvlJc w:val="left"/>
      <w:pPr>
        <w:ind w:left="1039" w:hanging="363"/>
      </w:pPr>
      <w:rPr>
        <w:rFonts w:hint="default"/>
        <w:lang w:val="ro-RO" w:eastAsia="en-US" w:bidi="ar-SA"/>
      </w:rPr>
    </w:lvl>
    <w:lvl w:ilvl="2" w:tplc="FBBCE054">
      <w:numFmt w:val="bullet"/>
      <w:lvlText w:val="•"/>
      <w:lvlJc w:val="left"/>
      <w:pPr>
        <w:ind w:left="1678" w:hanging="363"/>
      </w:pPr>
      <w:rPr>
        <w:rFonts w:hint="default"/>
        <w:lang w:val="ro-RO" w:eastAsia="en-US" w:bidi="ar-SA"/>
      </w:rPr>
    </w:lvl>
    <w:lvl w:ilvl="3" w:tplc="AFB8C048">
      <w:numFmt w:val="bullet"/>
      <w:lvlText w:val="•"/>
      <w:lvlJc w:val="left"/>
      <w:pPr>
        <w:ind w:left="2317" w:hanging="363"/>
      </w:pPr>
      <w:rPr>
        <w:rFonts w:hint="default"/>
        <w:lang w:val="ro-RO" w:eastAsia="en-US" w:bidi="ar-SA"/>
      </w:rPr>
    </w:lvl>
    <w:lvl w:ilvl="4" w:tplc="0780F39C">
      <w:numFmt w:val="bullet"/>
      <w:lvlText w:val="•"/>
      <w:lvlJc w:val="left"/>
      <w:pPr>
        <w:ind w:left="2956" w:hanging="363"/>
      </w:pPr>
      <w:rPr>
        <w:rFonts w:hint="default"/>
        <w:lang w:val="ro-RO" w:eastAsia="en-US" w:bidi="ar-SA"/>
      </w:rPr>
    </w:lvl>
    <w:lvl w:ilvl="5" w:tplc="67940E54">
      <w:numFmt w:val="bullet"/>
      <w:lvlText w:val="•"/>
      <w:lvlJc w:val="left"/>
      <w:pPr>
        <w:ind w:left="3595" w:hanging="363"/>
      </w:pPr>
      <w:rPr>
        <w:rFonts w:hint="default"/>
        <w:lang w:val="ro-RO" w:eastAsia="en-US" w:bidi="ar-SA"/>
      </w:rPr>
    </w:lvl>
    <w:lvl w:ilvl="6" w:tplc="1A883728">
      <w:numFmt w:val="bullet"/>
      <w:lvlText w:val="•"/>
      <w:lvlJc w:val="left"/>
      <w:pPr>
        <w:ind w:left="4234" w:hanging="363"/>
      </w:pPr>
      <w:rPr>
        <w:rFonts w:hint="default"/>
        <w:lang w:val="ro-RO" w:eastAsia="en-US" w:bidi="ar-SA"/>
      </w:rPr>
    </w:lvl>
    <w:lvl w:ilvl="7" w:tplc="6A20AE68">
      <w:numFmt w:val="bullet"/>
      <w:lvlText w:val="•"/>
      <w:lvlJc w:val="left"/>
      <w:pPr>
        <w:ind w:left="4873" w:hanging="363"/>
      </w:pPr>
      <w:rPr>
        <w:rFonts w:hint="default"/>
        <w:lang w:val="ro-RO" w:eastAsia="en-US" w:bidi="ar-SA"/>
      </w:rPr>
    </w:lvl>
    <w:lvl w:ilvl="8" w:tplc="4EA8F474">
      <w:numFmt w:val="bullet"/>
      <w:lvlText w:val="•"/>
      <w:lvlJc w:val="left"/>
      <w:pPr>
        <w:ind w:left="5512" w:hanging="363"/>
      </w:pPr>
      <w:rPr>
        <w:rFonts w:hint="default"/>
        <w:lang w:val="ro-RO" w:eastAsia="en-US" w:bidi="ar-SA"/>
      </w:rPr>
    </w:lvl>
  </w:abstractNum>
  <w:abstractNum w:abstractNumId="45" w15:restartNumberingAfterBreak="0">
    <w:nsid w:val="3AC97749"/>
    <w:multiLevelType w:val="hybridMultilevel"/>
    <w:tmpl w:val="F9049ADA"/>
    <w:lvl w:ilvl="0" w:tplc="16B0E0F8">
      <w:start w:val="1"/>
      <w:numFmt w:val="lowerRoman"/>
      <w:lvlText w:val="(%1)"/>
      <w:lvlJc w:val="left"/>
      <w:pPr>
        <w:ind w:left="465" w:hanging="293"/>
        <w:jc w:val="right"/>
      </w:pPr>
      <w:rPr>
        <w:rFonts w:ascii="Trebuchet MS" w:eastAsia="Trebuchet MS" w:hAnsi="Trebuchet MS" w:cs="Trebuchet MS" w:hint="default"/>
        <w:b w:val="0"/>
        <w:bCs w:val="0"/>
        <w:i w:val="0"/>
        <w:iCs w:val="0"/>
        <w:spacing w:val="-1"/>
        <w:w w:val="100"/>
        <w:sz w:val="22"/>
        <w:szCs w:val="22"/>
        <w:lang w:val="ro-RO" w:eastAsia="en-US" w:bidi="ar-SA"/>
      </w:rPr>
    </w:lvl>
    <w:lvl w:ilvl="1" w:tplc="1BFE65B0">
      <w:numFmt w:val="bullet"/>
      <w:lvlText w:val="•"/>
      <w:lvlJc w:val="left"/>
      <w:pPr>
        <w:ind w:left="1089" w:hanging="293"/>
      </w:pPr>
      <w:rPr>
        <w:rFonts w:hint="default"/>
        <w:lang w:val="ro-RO" w:eastAsia="en-US" w:bidi="ar-SA"/>
      </w:rPr>
    </w:lvl>
    <w:lvl w:ilvl="2" w:tplc="89200B56">
      <w:numFmt w:val="bullet"/>
      <w:lvlText w:val="•"/>
      <w:lvlJc w:val="left"/>
      <w:pPr>
        <w:ind w:left="1719" w:hanging="293"/>
      </w:pPr>
      <w:rPr>
        <w:rFonts w:hint="default"/>
        <w:lang w:val="ro-RO" w:eastAsia="en-US" w:bidi="ar-SA"/>
      </w:rPr>
    </w:lvl>
    <w:lvl w:ilvl="3" w:tplc="3EB4F38E">
      <w:numFmt w:val="bullet"/>
      <w:lvlText w:val="•"/>
      <w:lvlJc w:val="left"/>
      <w:pPr>
        <w:ind w:left="2349" w:hanging="293"/>
      </w:pPr>
      <w:rPr>
        <w:rFonts w:hint="default"/>
        <w:lang w:val="ro-RO" w:eastAsia="en-US" w:bidi="ar-SA"/>
      </w:rPr>
    </w:lvl>
    <w:lvl w:ilvl="4" w:tplc="0DEEA5B6">
      <w:numFmt w:val="bullet"/>
      <w:lvlText w:val="•"/>
      <w:lvlJc w:val="left"/>
      <w:pPr>
        <w:ind w:left="2979" w:hanging="293"/>
      </w:pPr>
      <w:rPr>
        <w:rFonts w:hint="default"/>
        <w:lang w:val="ro-RO" w:eastAsia="en-US" w:bidi="ar-SA"/>
      </w:rPr>
    </w:lvl>
    <w:lvl w:ilvl="5" w:tplc="CDCCB5A0">
      <w:numFmt w:val="bullet"/>
      <w:lvlText w:val="•"/>
      <w:lvlJc w:val="left"/>
      <w:pPr>
        <w:ind w:left="3609" w:hanging="293"/>
      </w:pPr>
      <w:rPr>
        <w:rFonts w:hint="default"/>
        <w:lang w:val="ro-RO" w:eastAsia="en-US" w:bidi="ar-SA"/>
      </w:rPr>
    </w:lvl>
    <w:lvl w:ilvl="6" w:tplc="33942950">
      <w:numFmt w:val="bullet"/>
      <w:lvlText w:val="•"/>
      <w:lvlJc w:val="left"/>
      <w:pPr>
        <w:ind w:left="4239" w:hanging="293"/>
      </w:pPr>
      <w:rPr>
        <w:rFonts w:hint="default"/>
        <w:lang w:val="ro-RO" w:eastAsia="en-US" w:bidi="ar-SA"/>
      </w:rPr>
    </w:lvl>
    <w:lvl w:ilvl="7" w:tplc="4E3CD7D4">
      <w:numFmt w:val="bullet"/>
      <w:lvlText w:val="•"/>
      <w:lvlJc w:val="left"/>
      <w:pPr>
        <w:ind w:left="4869" w:hanging="293"/>
      </w:pPr>
      <w:rPr>
        <w:rFonts w:hint="default"/>
        <w:lang w:val="ro-RO" w:eastAsia="en-US" w:bidi="ar-SA"/>
      </w:rPr>
    </w:lvl>
    <w:lvl w:ilvl="8" w:tplc="7F4E3EA0">
      <w:numFmt w:val="bullet"/>
      <w:lvlText w:val="•"/>
      <w:lvlJc w:val="left"/>
      <w:pPr>
        <w:ind w:left="5499" w:hanging="293"/>
      </w:pPr>
      <w:rPr>
        <w:rFonts w:hint="default"/>
        <w:lang w:val="ro-RO" w:eastAsia="en-US" w:bidi="ar-SA"/>
      </w:rPr>
    </w:lvl>
  </w:abstractNum>
  <w:abstractNum w:abstractNumId="46" w15:restartNumberingAfterBreak="0">
    <w:nsid w:val="3B671D03"/>
    <w:multiLevelType w:val="hybridMultilevel"/>
    <w:tmpl w:val="8B8AB470"/>
    <w:lvl w:ilvl="0" w:tplc="B5A4CE16">
      <w:start w:val="2"/>
      <w:numFmt w:val="upperLetter"/>
      <w:lvlText w:val="%1)"/>
      <w:lvlJc w:val="left"/>
      <w:pPr>
        <w:ind w:left="494" w:hanging="281"/>
        <w:jc w:val="left"/>
      </w:pPr>
      <w:rPr>
        <w:rFonts w:ascii="Trebuchet MS" w:eastAsia="Trebuchet MS" w:hAnsi="Trebuchet MS" w:cs="Trebuchet MS" w:hint="default"/>
        <w:b/>
        <w:bCs/>
        <w:i w:val="0"/>
        <w:iCs w:val="0"/>
        <w:w w:val="100"/>
        <w:sz w:val="22"/>
        <w:szCs w:val="22"/>
        <w:lang w:val="ro-RO" w:eastAsia="en-US" w:bidi="ar-SA"/>
      </w:rPr>
    </w:lvl>
    <w:lvl w:ilvl="1" w:tplc="B18CF7C6">
      <w:start w:val="1"/>
      <w:numFmt w:val="decimal"/>
      <w:lvlText w:val="%2."/>
      <w:lvlJc w:val="left"/>
      <w:pPr>
        <w:ind w:left="638" w:hanging="425"/>
        <w:jc w:val="left"/>
      </w:pPr>
      <w:rPr>
        <w:rFonts w:ascii="Trebuchet MS" w:eastAsia="Trebuchet MS" w:hAnsi="Trebuchet MS" w:cs="Trebuchet MS" w:hint="default"/>
        <w:b/>
        <w:bCs/>
        <w:i w:val="0"/>
        <w:iCs w:val="0"/>
        <w:w w:val="100"/>
        <w:sz w:val="22"/>
        <w:szCs w:val="22"/>
        <w:lang w:val="ro-RO" w:eastAsia="en-US" w:bidi="ar-SA"/>
      </w:rPr>
    </w:lvl>
    <w:lvl w:ilvl="2" w:tplc="FB186970">
      <w:numFmt w:val="bullet"/>
      <w:lvlText w:val="•"/>
      <w:lvlJc w:val="left"/>
      <w:pPr>
        <w:ind w:left="1491" w:hanging="425"/>
      </w:pPr>
      <w:rPr>
        <w:rFonts w:hint="default"/>
        <w:lang w:val="ro-RO" w:eastAsia="en-US" w:bidi="ar-SA"/>
      </w:rPr>
    </w:lvl>
    <w:lvl w:ilvl="3" w:tplc="6D54956E">
      <w:numFmt w:val="bullet"/>
      <w:lvlText w:val="•"/>
      <w:lvlJc w:val="left"/>
      <w:pPr>
        <w:ind w:left="2343" w:hanging="425"/>
      </w:pPr>
      <w:rPr>
        <w:rFonts w:hint="default"/>
        <w:lang w:val="ro-RO" w:eastAsia="en-US" w:bidi="ar-SA"/>
      </w:rPr>
    </w:lvl>
    <w:lvl w:ilvl="4" w:tplc="45A059BA">
      <w:numFmt w:val="bullet"/>
      <w:lvlText w:val="•"/>
      <w:lvlJc w:val="left"/>
      <w:pPr>
        <w:ind w:left="3195" w:hanging="425"/>
      </w:pPr>
      <w:rPr>
        <w:rFonts w:hint="default"/>
        <w:lang w:val="ro-RO" w:eastAsia="en-US" w:bidi="ar-SA"/>
      </w:rPr>
    </w:lvl>
    <w:lvl w:ilvl="5" w:tplc="961E82B8">
      <w:numFmt w:val="bullet"/>
      <w:lvlText w:val="•"/>
      <w:lvlJc w:val="left"/>
      <w:pPr>
        <w:ind w:left="4046" w:hanging="425"/>
      </w:pPr>
      <w:rPr>
        <w:rFonts w:hint="default"/>
        <w:lang w:val="ro-RO" w:eastAsia="en-US" w:bidi="ar-SA"/>
      </w:rPr>
    </w:lvl>
    <w:lvl w:ilvl="6" w:tplc="410CEED2">
      <w:numFmt w:val="bullet"/>
      <w:lvlText w:val="•"/>
      <w:lvlJc w:val="left"/>
      <w:pPr>
        <w:ind w:left="4898" w:hanging="425"/>
      </w:pPr>
      <w:rPr>
        <w:rFonts w:hint="default"/>
        <w:lang w:val="ro-RO" w:eastAsia="en-US" w:bidi="ar-SA"/>
      </w:rPr>
    </w:lvl>
    <w:lvl w:ilvl="7" w:tplc="B57024A2">
      <w:numFmt w:val="bullet"/>
      <w:lvlText w:val="•"/>
      <w:lvlJc w:val="left"/>
      <w:pPr>
        <w:ind w:left="5750" w:hanging="425"/>
      </w:pPr>
      <w:rPr>
        <w:rFonts w:hint="default"/>
        <w:lang w:val="ro-RO" w:eastAsia="en-US" w:bidi="ar-SA"/>
      </w:rPr>
    </w:lvl>
    <w:lvl w:ilvl="8" w:tplc="A552D152">
      <w:numFmt w:val="bullet"/>
      <w:lvlText w:val="•"/>
      <w:lvlJc w:val="left"/>
      <w:pPr>
        <w:ind w:left="6601" w:hanging="425"/>
      </w:pPr>
      <w:rPr>
        <w:rFonts w:hint="default"/>
        <w:lang w:val="ro-RO" w:eastAsia="en-US" w:bidi="ar-SA"/>
      </w:rPr>
    </w:lvl>
  </w:abstractNum>
  <w:abstractNum w:abstractNumId="47" w15:restartNumberingAfterBreak="0">
    <w:nsid w:val="3BA97865"/>
    <w:multiLevelType w:val="hybridMultilevel"/>
    <w:tmpl w:val="217260E0"/>
    <w:lvl w:ilvl="0" w:tplc="EB883DBC">
      <w:numFmt w:val="bullet"/>
      <w:lvlText w:val="●"/>
      <w:lvlJc w:val="left"/>
      <w:pPr>
        <w:ind w:left="239" w:hanging="164"/>
      </w:pPr>
      <w:rPr>
        <w:rFonts w:ascii="Trebuchet MS" w:eastAsia="Trebuchet MS" w:hAnsi="Trebuchet MS" w:cs="Trebuchet MS" w:hint="default"/>
        <w:b w:val="0"/>
        <w:bCs w:val="0"/>
        <w:i w:val="0"/>
        <w:iCs w:val="0"/>
        <w:w w:val="100"/>
        <w:sz w:val="18"/>
        <w:szCs w:val="18"/>
        <w:lang w:val="ro-RO" w:eastAsia="en-US" w:bidi="ar-SA"/>
      </w:rPr>
    </w:lvl>
    <w:lvl w:ilvl="1" w:tplc="D75EC782">
      <w:numFmt w:val="bullet"/>
      <w:lvlText w:val="•"/>
      <w:lvlJc w:val="left"/>
      <w:pPr>
        <w:ind w:left="895" w:hanging="164"/>
      </w:pPr>
      <w:rPr>
        <w:rFonts w:hint="default"/>
        <w:lang w:val="ro-RO" w:eastAsia="en-US" w:bidi="ar-SA"/>
      </w:rPr>
    </w:lvl>
    <w:lvl w:ilvl="2" w:tplc="78863F46">
      <w:numFmt w:val="bullet"/>
      <w:lvlText w:val="•"/>
      <w:lvlJc w:val="left"/>
      <w:pPr>
        <w:ind w:left="1551" w:hanging="164"/>
      </w:pPr>
      <w:rPr>
        <w:rFonts w:hint="default"/>
        <w:lang w:val="ro-RO" w:eastAsia="en-US" w:bidi="ar-SA"/>
      </w:rPr>
    </w:lvl>
    <w:lvl w:ilvl="3" w:tplc="DA64BCDC">
      <w:numFmt w:val="bullet"/>
      <w:lvlText w:val="•"/>
      <w:lvlJc w:val="left"/>
      <w:pPr>
        <w:ind w:left="2207" w:hanging="164"/>
      </w:pPr>
      <w:rPr>
        <w:rFonts w:hint="default"/>
        <w:lang w:val="ro-RO" w:eastAsia="en-US" w:bidi="ar-SA"/>
      </w:rPr>
    </w:lvl>
    <w:lvl w:ilvl="4" w:tplc="BD64493C">
      <w:numFmt w:val="bullet"/>
      <w:lvlText w:val="•"/>
      <w:lvlJc w:val="left"/>
      <w:pPr>
        <w:ind w:left="2863" w:hanging="164"/>
      </w:pPr>
      <w:rPr>
        <w:rFonts w:hint="default"/>
        <w:lang w:val="ro-RO" w:eastAsia="en-US" w:bidi="ar-SA"/>
      </w:rPr>
    </w:lvl>
    <w:lvl w:ilvl="5" w:tplc="FCCA9520">
      <w:numFmt w:val="bullet"/>
      <w:lvlText w:val="•"/>
      <w:lvlJc w:val="left"/>
      <w:pPr>
        <w:ind w:left="3519" w:hanging="164"/>
      </w:pPr>
      <w:rPr>
        <w:rFonts w:hint="default"/>
        <w:lang w:val="ro-RO" w:eastAsia="en-US" w:bidi="ar-SA"/>
      </w:rPr>
    </w:lvl>
    <w:lvl w:ilvl="6" w:tplc="84B495B2">
      <w:numFmt w:val="bullet"/>
      <w:lvlText w:val="•"/>
      <w:lvlJc w:val="left"/>
      <w:pPr>
        <w:ind w:left="4174" w:hanging="164"/>
      </w:pPr>
      <w:rPr>
        <w:rFonts w:hint="default"/>
        <w:lang w:val="ro-RO" w:eastAsia="en-US" w:bidi="ar-SA"/>
      </w:rPr>
    </w:lvl>
    <w:lvl w:ilvl="7" w:tplc="43F0B994">
      <w:numFmt w:val="bullet"/>
      <w:lvlText w:val="•"/>
      <w:lvlJc w:val="left"/>
      <w:pPr>
        <w:ind w:left="4830" w:hanging="164"/>
      </w:pPr>
      <w:rPr>
        <w:rFonts w:hint="default"/>
        <w:lang w:val="ro-RO" w:eastAsia="en-US" w:bidi="ar-SA"/>
      </w:rPr>
    </w:lvl>
    <w:lvl w:ilvl="8" w:tplc="FF8C2D40">
      <w:numFmt w:val="bullet"/>
      <w:lvlText w:val="•"/>
      <w:lvlJc w:val="left"/>
      <w:pPr>
        <w:ind w:left="5486" w:hanging="164"/>
      </w:pPr>
      <w:rPr>
        <w:rFonts w:hint="default"/>
        <w:lang w:val="ro-RO" w:eastAsia="en-US" w:bidi="ar-SA"/>
      </w:rPr>
    </w:lvl>
  </w:abstractNum>
  <w:abstractNum w:abstractNumId="48" w15:restartNumberingAfterBreak="0">
    <w:nsid w:val="3DE82298"/>
    <w:multiLevelType w:val="hybridMultilevel"/>
    <w:tmpl w:val="8FB49876"/>
    <w:lvl w:ilvl="0" w:tplc="90A69E80">
      <w:start w:val="2"/>
      <w:numFmt w:val="decimal"/>
      <w:lvlText w:val="%1."/>
      <w:lvlJc w:val="left"/>
      <w:pPr>
        <w:ind w:left="107" w:hanging="264"/>
        <w:jc w:val="left"/>
      </w:pPr>
      <w:rPr>
        <w:rFonts w:ascii="Trebuchet MS" w:eastAsia="Trebuchet MS" w:hAnsi="Trebuchet MS" w:cs="Trebuchet MS" w:hint="default"/>
        <w:b w:val="0"/>
        <w:bCs w:val="0"/>
        <w:i w:val="0"/>
        <w:iCs w:val="0"/>
        <w:spacing w:val="-1"/>
        <w:w w:val="100"/>
        <w:sz w:val="22"/>
        <w:szCs w:val="22"/>
        <w:lang w:val="ro-RO" w:eastAsia="en-US" w:bidi="ar-SA"/>
      </w:rPr>
    </w:lvl>
    <w:lvl w:ilvl="1" w:tplc="37063FBE">
      <w:start w:val="1"/>
      <w:numFmt w:val="lowerLetter"/>
      <w:lvlText w:val="%2)"/>
      <w:lvlJc w:val="left"/>
      <w:pPr>
        <w:ind w:left="371" w:hanging="264"/>
        <w:jc w:val="left"/>
      </w:pPr>
      <w:rPr>
        <w:rFonts w:ascii="Trebuchet MS" w:eastAsia="Trebuchet MS" w:hAnsi="Trebuchet MS" w:cs="Trebuchet MS" w:hint="default"/>
        <w:b w:val="0"/>
        <w:bCs w:val="0"/>
        <w:i w:val="0"/>
        <w:iCs w:val="0"/>
        <w:spacing w:val="-1"/>
        <w:w w:val="100"/>
        <w:sz w:val="22"/>
        <w:szCs w:val="22"/>
        <w:lang w:val="ro-RO" w:eastAsia="en-US" w:bidi="ar-SA"/>
      </w:rPr>
    </w:lvl>
    <w:lvl w:ilvl="2" w:tplc="DC1E28AC">
      <w:numFmt w:val="bullet"/>
      <w:lvlText w:val="●"/>
      <w:lvlJc w:val="left"/>
      <w:pPr>
        <w:ind w:left="107" w:hanging="269"/>
      </w:pPr>
      <w:rPr>
        <w:rFonts w:ascii="Trebuchet MS" w:eastAsia="Trebuchet MS" w:hAnsi="Trebuchet MS" w:cs="Trebuchet MS" w:hint="default"/>
        <w:b w:val="0"/>
        <w:bCs w:val="0"/>
        <w:i w:val="0"/>
        <w:iCs w:val="0"/>
        <w:w w:val="100"/>
        <w:sz w:val="22"/>
        <w:szCs w:val="22"/>
        <w:lang w:val="ro-RO" w:eastAsia="en-US" w:bidi="ar-SA"/>
      </w:rPr>
    </w:lvl>
    <w:lvl w:ilvl="3" w:tplc="D3EA700E">
      <w:numFmt w:val="bullet"/>
      <w:lvlText w:val="•"/>
      <w:lvlJc w:val="left"/>
      <w:pPr>
        <w:ind w:left="1861" w:hanging="269"/>
      </w:pPr>
      <w:rPr>
        <w:rFonts w:hint="default"/>
        <w:lang w:val="ro-RO" w:eastAsia="en-US" w:bidi="ar-SA"/>
      </w:rPr>
    </w:lvl>
    <w:lvl w:ilvl="4" w:tplc="46C6A80C">
      <w:numFmt w:val="bullet"/>
      <w:lvlText w:val="•"/>
      <w:lvlJc w:val="left"/>
      <w:pPr>
        <w:ind w:left="2601" w:hanging="269"/>
      </w:pPr>
      <w:rPr>
        <w:rFonts w:hint="default"/>
        <w:lang w:val="ro-RO" w:eastAsia="en-US" w:bidi="ar-SA"/>
      </w:rPr>
    </w:lvl>
    <w:lvl w:ilvl="5" w:tplc="5DE813BC">
      <w:numFmt w:val="bullet"/>
      <w:lvlText w:val="•"/>
      <w:lvlJc w:val="left"/>
      <w:pPr>
        <w:ind w:left="3342" w:hanging="269"/>
      </w:pPr>
      <w:rPr>
        <w:rFonts w:hint="default"/>
        <w:lang w:val="ro-RO" w:eastAsia="en-US" w:bidi="ar-SA"/>
      </w:rPr>
    </w:lvl>
    <w:lvl w:ilvl="6" w:tplc="92380368">
      <w:numFmt w:val="bullet"/>
      <w:lvlText w:val="•"/>
      <w:lvlJc w:val="left"/>
      <w:pPr>
        <w:ind w:left="4082" w:hanging="269"/>
      </w:pPr>
      <w:rPr>
        <w:rFonts w:hint="default"/>
        <w:lang w:val="ro-RO" w:eastAsia="en-US" w:bidi="ar-SA"/>
      </w:rPr>
    </w:lvl>
    <w:lvl w:ilvl="7" w:tplc="1A72F830">
      <w:numFmt w:val="bullet"/>
      <w:lvlText w:val="•"/>
      <w:lvlJc w:val="left"/>
      <w:pPr>
        <w:ind w:left="4823" w:hanging="269"/>
      </w:pPr>
      <w:rPr>
        <w:rFonts w:hint="default"/>
        <w:lang w:val="ro-RO" w:eastAsia="en-US" w:bidi="ar-SA"/>
      </w:rPr>
    </w:lvl>
    <w:lvl w:ilvl="8" w:tplc="CD5846D4">
      <w:numFmt w:val="bullet"/>
      <w:lvlText w:val="•"/>
      <w:lvlJc w:val="left"/>
      <w:pPr>
        <w:ind w:left="5563" w:hanging="269"/>
      </w:pPr>
      <w:rPr>
        <w:rFonts w:hint="default"/>
        <w:lang w:val="ro-RO" w:eastAsia="en-US" w:bidi="ar-SA"/>
      </w:rPr>
    </w:lvl>
  </w:abstractNum>
  <w:abstractNum w:abstractNumId="49" w15:restartNumberingAfterBreak="0">
    <w:nsid w:val="3E115E78"/>
    <w:multiLevelType w:val="hybridMultilevel"/>
    <w:tmpl w:val="C08C7648"/>
    <w:lvl w:ilvl="0" w:tplc="09405836">
      <w:numFmt w:val="bullet"/>
      <w:lvlText w:val=""/>
      <w:lvlJc w:val="left"/>
      <w:pPr>
        <w:ind w:left="827" w:hanging="358"/>
      </w:pPr>
      <w:rPr>
        <w:rFonts w:ascii="Symbol" w:eastAsia="Symbol" w:hAnsi="Symbol" w:cs="Symbol" w:hint="default"/>
        <w:b w:val="0"/>
        <w:bCs w:val="0"/>
        <w:i w:val="0"/>
        <w:iCs w:val="0"/>
        <w:w w:val="100"/>
        <w:sz w:val="22"/>
        <w:szCs w:val="22"/>
        <w:lang w:val="ro-RO" w:eastAsia="en-US" w:bidi="ar-SA"/>
      </w:rPr>
    </w:lvl>
    <w:lvl w:ilvl="1" w:tplc="63901EBA">
      <w:numFmt w:val="bullet"/>
      <w:lvlText w:val="•"/>
      <w:lvlJc w:val="left"/>
      <w:pPr>
        <w:ind w:left="1442" w:hanging="358"/>
      </w:pPr>
      <w:rPr>
        <w:rFonts w:hint="default"/>
        <w:lang w:val="ro-RO" w:eastAsia="en-US" w:bidi="ar-SA"/>
      </w:rPr>
    </w:lvl>
    <w:lvl w:ilvl="2" w:tplc="1F16E404">
      <w:numFmt w:val="bullet"/>
      <w:lvlText w:val="•"/>
      <w:lvlJc w:val="left"/>
      <w:pPr>
        <w:ind w:left="2065" w:hanging="358"/>
      </w:pPr>
      <w:rPr>
        <w:rFonts w:hint="default"/>
        <w:lang w:val="ro-RO" w:eastAsia="en-US" w:bidi="ar-SA"/>
      </w:rPr>
    </w:lvl>
    <w:lvl w:ilvl="3" w:tplc="EEC45C5A">
      <w:numFmt w:val="bullet"/>
      <w:lvlText w:val="•"/>
      <w:lvlJc w:val="left"/>
      <w:pPr>
        <w:ind w:left="2688" w:hanging="358"/>
      </w:pPr>
      <w:rPr>
        <w:rFonts w:hint="default"/>
        <w:lang w:val="ro-RO" w:eastAsia="en-US" w:bidi="ar-SA"/>
      </w:rPr>
    </w:lvl>
    <w:lvl w:ilvl="4" w:tplc="3C2E1E90">
      <w:numFmt w:val="bullet"/>
      <w:lvlText w:val="•"/>
      <w:lvlJc w:val="left"/>
      <w:pPr>
        <w:ind w:left="3310" w:hanging="358"/>
      </w:pPr>
      <w:rPr>
        <w:rFonts w:hint="default"/>
        <w:lang w:val="ro-RO" w:eastAsia="en-US" w:bidi="ar-SA"/>
      </w:rPr>
    </w:lvl>
    <w:lvl w:ilvl="5" w:tplc="E188AF0E">
      <w:numFmt w:val="bullet"/>
      <w:lvlText w:val="•"/>
      <w:lvlJc w:val="left"/>
      <w:pPr>
        <w:ind w:left="3933" w:hanging="358"/>
      </w:pPr>
      <w:rPr>
        <w:rFonts w:hint="default"/>
        <w:lang w:val="ro-RO" w:eastAsia="en-US" w:bidi="ar-SA"/>
      </w:rPr>
    </w:lvl>
    <w:lvl w:ilvl="6" w:tplc="1B387678">
      <w:numFmt w:val="bullet"/>
      <w:lvlText w:val="•"/>
      <w:lvlJc w:val="left"/>
      <w:pPr>
        <w:ind w:left="4556" w:hanging="358"/>
      </w:pPr>
      <w:rPr>
        <w:rFonts w:hint="default"/>
        <w:lang w:val="ro-RO" w:eastAsia="en-US" w:bidi="ar-SA"/>
      </w:rPr>
    </w:lvl>
    <w:lvl w:ilvl="7" w:tplc="3A3216A2">
      <w:numFmt w:val="bullet"/>
      <w:lvlText w:val="•"/>
      <w:lvlJc w:val="left"/>
      <w:pPr>
        <w:ind w:left="5178" w:hanging="358"/>
      </w:pPr>
      <w:rPr>
        <w:rFonts w:hint="default"/>
        <w:lang w:val="ro-RO" w:eastAsia="en-US" w:bidi="ar-SA"/>
      </w:rPr>
    </w:lvl>
    <w:lvl w:ilvl="8" w:tplc="85B887C8">
      <w:numFmt w:val="bullet"/>
      <w:lvlText w:val="•"/>
      <w:lvlJc w:val="left"/>
      <w:pPr>
        <w:ind w:left="5801" w:hanging="358"/>
      </w:pPr>
      <w:rPr>
        <w:rFonts w:hint="default"/>
        <w:lang w:val="ro-RO" w:eastAsia="en-US" w:bidi="ar-SA"/>
      </w:rPr>
    </w:lvl>
  </w:abstractNum>
  <w:abstractNum w:abstractNumId="50" w15:restartNumberingAfterBreak="0">
    <w:nsid w:val="42155FE8"/>
    <w:multiLevelType w:val="hybridMultilevel"/>
    <w:tmpl w:val="0DB2E124"/>
    <w:lvl w:ilvl="0" w:tplc="AA7E0D7C">
      <w:numFmt w:val="bullet"/>
      <w:lvlText w:val=""/>
      <w:lvlJc w:val="left"/>
      <w:pPr>
        <w:ind w:left="825" w:hanging="358"/>
      </w:pPr>
      <w:rPr>
        <w:rFonts w:ascii="Symbol" w:eastAsia="Symbol" w:hAnsi="Symbol" w:cs="Symbol" w:hint="default"/>
        <w:b w:val="0"/>
        <w:bCs w:val="0"/>
        <w:i w:val="0"/>
        <w:iCs w:val="0"/>
        <w:w w:val="100"/>
        <w:sz w:val="22"/>
        <w:szCs w:val="22"/>
        <w:lang w:val="ro-RO" w:eastAsia="en-US" w:bidi="ar-SA"/>
      </w:rPr>
    </w:lvl>
    <w:lvl w:ilvl="1" w:tplc="BCEE7268">
      <w:numFmt w:val="bullet"/>
      <w:lvlText w:val="•"/>
      <w:lvlJc w:val="left"/>
      <w:pPr>
        <w:ind w:left="1442" w:hanging="358"/>
      </w:pPr>
      <w:rPr>
        <w:rFonts w:hint="default"/>
        <w:lang w:val="ro-RO" w:eastAsia="en-US" w:bidi="ar-SA"/>
      </w:rPr>
    </w:lvl>
    <w:lvl w:ilvl="2" w:tplc="666A8FEE">
      <w:numFmt w:val="bullet"/>
      <w:lvlText w:val="•"/>
      <w:lvlJc w:val="left"/>
      <w:pPr>
        <w:ind w:left="2065" w:hanging="358"/>
      </w:pPr>
      <w:rPr>
        <w:rFonts w:hint="default"/>
        <w:lang w:val="ro-RO" w:eastAsia="en-US" w:bidi="ar-SA"/>
      </w:rPr>
    </w:lvl>
    <w:lvl w:ilvl="3" w:tplc="325C436A">
      <w:numFmt w:val="bullet"/>
      <w:lvlText w:val="•"/>
      <w:lvlJc w:val="left"/>
      <w:pPr>
        <w:ind w:left="2688" w:hanging="358"/>
      </w:pPr>
      <w:rPr>
        <w:rFonts w:hint="default"/>
        <w:lang w:val="ro-RO" w:eastAsia="en-US" w:bidi="ar-SA"/>
      </w:rPr>
    </w:lvl>
    <w:lvl w:ilvl="4" w:tplc="907668C6">
      <w:numFmt w:val="bullet"/>
      <w:lvlText w:val="•"/>
      <w:lvlJc w:val="left"/>
      <w:pPr>
        <w:ind w:left="3310" w:hanging="358"/>
      </w:pPr>
      <w:rPr>
        <w:rFonts w:hint="default"/>
        <w:lang w:val="ro-RO" w:eastAsia="en-US" w:bidi="ar-SA"/>
      </w:rPr>
    </w:lvl>
    <w:lvl w:ilvl="5" w:tplc="F7AC1AA6">
      <w:numFmt w:val="bullet"/>
      <w:lvlText w:val="•"/>
      <w:lvlJc w:val="left"/>
      <w:pPr>
        <w:ind w:left="3933" w:hanging="358"/>
      </w:pPr>
      <w:rPr>
        <w:rFonts w:hint="default"/>
        <w:lang w:val="ro-RO" w:eastAsia="en-US" w:bidi="ar-SA"/>
      </w:rPr>
    </w:lvl>
    <w:lvl w:ilvl="6" w:tplc="B3F8C80C">
      <w:numFmt w:val="bullet"/>
      <w:lvlText w:val="•"/>
      <w:lvlJc w:val="left"/>
      <w:pPr>
        <w:ind w:left="4556" w:hanging="358"/>
      </w:pPr>
      <w:rPr>
        <w:rFonts w:hint="default"/>
        <w:lang w:val="ro-RO" w:eastAsia="en-US" w:bidi="ar-SA"/>
      </w:rPr>
    </w:lvl>
    <w:lvl w:ilvl="7" w:tplc="F9CC8CEE">
      <w:numFmt w:val="bullet"/>
      <w:lvlText w:val="•"/>
      <w:lvlJc w:val="left"/>
      <w:pPr>
        <w:ind w:left="5178" w:hanging="358"/>
      </w:pPr>
      <w:rPr>
        <w:rFonts w:hint="default"/>
        <w:lang w:val="ro-RO" w:eastAsia="en-US" w:bidi="ar-SA"/>
      </w:rPr>
    </w:lvl>
    <w:lvl w:ilvl="8" w:tplc="FCC6CCFA">
      <w:numFmt w:val="bullet"/>
      <w:lvlText w:val="•"/>
      <w:lvlJc w:val="left"/>
      <w:pPr>
        <w:ind w:left="5801" w:hanging="358"/>
      </w:pPr>
      <w:rPr>
        <w:rFonts w:hint="default"/>
        <w:lang w:val="ro-RO" w:eastAsia="en-US" w:bidi="ar-SA"/>
      </w:rPr>
    </w:lvl>
  </w:abstractNum>
  <w:abstractNum w:abstractNumId="51" w15:restartNumberingAfterBreak="0">
    <w:nsid w:val="434D171C"/>
    <w:multiLevelType w:val="hybridMultilevel"/>
    <w:tmpl w:val="8AD80CB0"/>
    <w:lvl w:ilvl="0" w:tplc="340E8810">
      <w:start w:val="2"/>
      <w:numFmt w:val="decimal"/>
      <w:lvlText w:val="%1."/>
      <w:lvlJc w:val="left"/>
      <w:pPr>
        <w:ind w:left="213" w:hanging="423"/>
        <w:jc w:val="left"/>
      </w:pPr>
      <w:rPr>
        <w:rFonts w:ascii="Trebuchet MS" w:eastAsia="Trebuchet MS" w:hAnsi="Trebuchet MS" w:cs="Trebuchet MS" w:hint="default"/>
        <w:b/>
        <w:bCs/>
        <w:i w:val="0"/>
        <w:iCs w:val="0"/>
        <w:w w:val="100"/>
        <w:sz w:val="22"/>
        <w:szCs w:val="22"/>
        <w:lang w:val="ro-RO" w:eastAsia="en-US" w:bidi="ar-SA"/>
      </w:rPr>
    </w:lvl>
    <w:lvl w:ilvl="1" w:tplc="40C2A7B8">
      <w:numFmt w:val="bullet"/>
      <w:lvlText w:val="•"/>
      <w:lvlJc w:val="left"/>
      <w:pPr>
        <w:ind w:left="1028" w:hanging="423"/>
      </w:pPr>
      <w:rPr>
        <w:rFonts w:hint="default"/>
        <w:lang w:val="ro-RO" w:eastAsia="en-US" w:bidi="ar-SA"/>
      </w:rPr>
    </w:lvl>
    <w:lvl w:ilvl="2" w:tplc="DC54313C">
      <w:numFmt w:val="bullet"/>
      <w:lvlText w:val="•"/>
      <w:lvlJc w:val="left"/>
      <w:pPr>
        <w:ind w:left="1837" w:hanging="423"/>
      </w:pPr>
      <w:rPr>
        <w:rFonts w:hint="default"/>
        <w:lang w:val="ro-RO" w:eastAsia="en-US" w:bidi="ar-SA"/>
      </w:rPr>
    </w:lvl>
    <w:lvl w:ilvl="3" w:tplc="5748E084">
      <w:numFmt w:val="bullet"/>
      <w:lvlText w:val="•"/>
      <w:lvlJc w:val="left"/>
      <w:pPr>
        <w:ind w:left="2645" w:hanging="423"/>
      </w:pPr>
      <w:rPr>
        <w:rFonts w:hint="default"/>
        <w:lang w:val="ro-RO" w:eastAsia="en-US" w:bidi="ar-SA"/>
      </w:rPr>
    </w:lvl>
    <w:lvl w:ilvl="4" w:tplc="E25A318A">
      <w:numFmt w:val="bullet"/>
      <w:lvlText w:val="•"/>
      <w:lvlJc w:val="left"/>
      <w:pPr>
        <w:ind w:left="3454" w:hanging="423"/>
      </w:pPr>
      <w:rPr>
        <w:rFonts w:hint="default"/>
        <w:lang w:val="ro-RO" w:eastAsia="en-US" w:bidi="ar-SA"/>
      </w:rPr>
    </w:lvl>
    <w:lvl w:ilvl="5" w:tplc="050601E4">
      <w:numFmt w:val="bullet"/>
      <w:lvlText w:val="•"/>
      <w:lvlJc w:val="left"/>
      <w:pPr>
        <w:ind w:left="4262" w:hanging="423"/>
      </w:pPr>
      <w:rPr>
        <w:rFonts w:hint="default"/>
        <w:lang w:val="ro-RO" w:eastAsia="en-US" w:bidi="ar-SA"/>
      </w:rPr>
    </w:lvl>
    <w:lvl w:ilvl="6" w:tplc="EBE8E1C4">
      <w:numFmt w:val="bullet"/>
      <w:lvlText w:val="•"/>
      <w:lvlJc w:val="left"/>
      <w:pPr>
        <w:ind w:left="5071" w:hanging="423"/>
      </w:pPr>
      <w:rPr>
        <w:rFonts w:hint="default"/>
        <w:lang w:val="ro-RO" w:eastAsia="en-US" w:bidi="ar-SA"/>
      </w:rPr>
    </w:lvl>
    <w:lvl w:ilvl="7" w:tplc="D10C6932">
      <w:numFmt w:val="bullet"/>
      <w:lvlText w:val="•"/>
      <w:lvlJc w:val="left"/>
      <w:pPr>
        <w:ind w:left="5879" w:hanging="423"/>
      </w:pPr>
      <w:rPr>
        <w:rFonts w:hint="default"/>
        <w:lang w:val="ro-RO" w:eastAsia="en-US" w:bidi="ar-SA"/>
      </w:rPr>
    </w:lvl>
    <w:lvl w:ilvl="8" w:tplc="3D320F94">
      <w:numFmt w:val="bullet"/>
      <w:lvlText w:val="•"/>
      <w:lvlJc w:val="left"/>
      <w:pPr>
        <w:ind w:left="6688" w:hanging="423"/>
      </w:pPr>
      <w:rPr>
        <w:rFonts w:hint="default"/>
        <w:lang w:val="ro-RO" w:eastAsia="en-US" w:bidi="ar-SA"/>
      </w:rPr>
    </w:lvl>
  </w:abstractNum>
  <w:abstractNum w:abstractNumId="52" w15:restartNumberingAfterBreak="0">
    <w:nsid w:val="4402379D"/>
    <w:multiLevelType w:val="hybridMultilevel"/>
    <w:tmpl w:val="9BBAD5DE"/>
    <w:lvl w:ilvl="0" w:tplc="5D3C49E8">
      <w:numFmt w:val="bullet"/>
      <w:lvlText w:val=""/>
      <w:lvlJc w:val="left"/>
      <w:pPr>
        <w:ind w:left="827" w:hanging="358"/>
      </w:pPr>
      <w:rPr>
        <w:rFonts w:ascii="Symbol" w:eastAsia="Symbol" w:hAnsi="Symbol" w:cs="Symbol" w:hint="default"/>
        <w:b w:val="0"/>
        <w:bCs w:val="0"/>
        <w:i w:val="0"/>
        <w:iCs w:val="0"/>
        <w:w w:val="100"/>
        <w:sz w:val="22"/>
        <w:szCs w:val="22"/>
        <w:lang w:val="ro-RO" w:eastAsia="en-US" w:bidi="ar-SA"/>
      </w:rPr>
    </w:lvl>
    <w:lvl w:ilvl="1" w:tplc="D47660E2">
      <w:numFmt w:val="bullet"/>
      <w:lvlText w:val="•"/>
      <w:lvlJc w:val="left"/>
      <w:pPr>
        <w:ind w:left="1442" w:hanging="358"/>
      </w:pPr>
      <w:rPr>
        <w:rFonts w:hint="default"/>
        <w:lang w:val="ro-RO" w:eastAsia="en-US" w:bidi="ar-SA"/>
      </w:rPr>
    </w:lvl>
    <w:lvl w:ilvl="2" w:tplc="16D40EBC">
      <w:numFmt w:val="bullet"/>
      <w:lvlText w:val="•"/>
      <w:lvlJc w:val="left"/>
      <w:pPr>
        <w:ind w:left="2065" w:hanging="358"/>
      </w:pPr>
      <w:rPr>
        <w:rFonts w:hint="default"/>
        <w:lang w:val="ro-RO" w:eastAsia="en-US" w:bidi="ar-SA"/>
      </w:rPr>
    </w:lvl>
    <w:lvl w:ilvl="3" w:tplc="BCB2681A">
      <w:numFmt w:val="bullet"/>
      <w:lvlText w:val="•"/>
      <w:lvlJc w:val="left"/>
      <w:pPr>
        <w:ind w:left="2688" w:hanging="358"/>
      </w:pPr>
      <w:rPr>
        <w:rFonts w:hint="default"/>
        <w:lang w:val="ro-RO" w:eastAsia="en-US" w:bidi="ar-SA"/>
      </w:rPr>
    </w:lvl>
    <w:lvl w:ilvl="4" w:tplc="20B05552">
      <w:numFmt w:val="bullet"/>
      <w:lvlText w:val="•"/>
      <w:lvlJc w:val="left"/>
      <w:pPr>
        <w:ind w:left="3310" w:hanging="358"/>
      </w:pPr>
      <w:rPr>
        <w:rFonts w:hint="default"/>
        <w:lang w:val="ro-RO" w:eastAsia="en-US" w:bidi="ar-SA"/>
      </w:rPr>
    </w:lvl>
    <w:lvl w:ilvl="5" w:tplc="B8B68DE8">
      <w:numFmt w:val="bullet"/>
      <w:lvlText w:val="•"/>
      <w:lvlJc w:val="left"/>
      <w:pPr>
        <w:ind w:left="3933" w:hanging="358"/>
      </w:pPr>
      <w:rPr>
        <w:rFonts w:hint="default"/>
        <w:lang w:val="ro-RO" w:eastAsia="en-US" w:bidi="ar-SA"/>
      </w:rPr>
    </w:lvl>
    <w:lvl w:ilvl="6" w:tplc="82266276">
      <w:numFmt w:val="bullet"/>
      <w:lvlText w:val="•"/>
      <w:lvlJc w:val="left"/>
      <w:pPr>
        <w:ind w:left="4556" w:hanging="358"/>
      </w:pPr>
      <w:rPr>
        <w:rFonts w:hint="default"/>
        <w:lang w:val="ro-RO" w:eastAsia="en-US" w:bidi="ar-SA"/>
      </w:rPr>
    </w:lvl>
    <w:lvl w:ilvl="7" w:tplc="CF940248">
      <w:numFmt w:val="bullet"/>
      <w:lvlText w:val="•"/>
      <w:lvlJc w:val="left"/>
      <w:pPr>
        <w:ind w:left="5178" w:hanging="358"/>
      </w:pPr>
      <w:rPr>
        <w:rFonts w:hint="default"/>
        <w:lang w:val="ro-RO" w:eastAsia="en-US" w:bidi="ar-SA"/>
      </w:rPr>
    </w:lvl>
    <w:lvl w:ilvl="8" w:tplc="E0C0BE9A">
      <w:numFmt w:val="bullet"/>
      <w:lvlText w:val="•"/>
      <w:lvlJc w:val="left"/>
      <w:pPr>
        <w:ind w:left="5801" w:hanging="358"/>
      </w:pPr>
      <w:rPr>
        <w:rFonts w:hint="default"/>
        <w:lang w:val="ro-RO" w:eastAsia="en-US" w:bidi="ar-SA"/>
      </w:rPr>
    </w:lvl>
  </w:abstractNum>
  <w:abstractNum w:abstractNumId="53" w15:restartNumberingAfterBreak="0">
    <w:nsid w:val="4644537F"/>
    <w:multiLevelType w:val="hybridMultilevel"/>
    <w:tmpl w:val="E354CBFA"/>
    <w:lvl w:ilvl="0" w:tplc="DFE288EA">
      <w:numFmt w:val="bullet"/>
      <w:lvlText w:val="-"/>
      <w:lvlJc w:val="left"/>
      <w:pPr>
        <w:ind w:left="69" w:hanging="125"/>
      </w:pPr>
      <w:rPr>
        <w:rFonts w:ascii="Trebuchet MS" w:eastAsia="Trebuchet MS" w:hAnsi="Trebuchet MS" w:cs="Trebuchet MS" w:hint="default"/>
        <w:b w:val="0"/>
        <w:bCs w:val="0"/>
        <w:i w:val="0"/>
        <w:iCs w:val="0"/>
        <w:w w:val="100"/>
        <w:sz w:val="18"/>
        <w:szCs w:val="18"/>
        <w:lang w:val="ro-RO" w:eastAsia="en-US" w:bidi="ar-SA"/>
      </w:rPr>
    </w:lvl>
    <w:lvl w:ilvl="1" w:tplc="DD9EB8E8">
      <w:numFmt w:val="bullet"/>
      <w:lvlText w:val=""/>
      <w:lvlJc w:val="left"/>
      <w:pPr>
        <w:ind w:left="789" w:hanging="351"/>
      </w:pPr>
      <w:rPr>
        <w:rFonts w:ascii="Wingdings" w:eastAsia="Wingdings" w:hAnsi="Wingdings" w:cs="Wingdings" w:hint="default"/>
        <w:b w:val="0"/>
        <w:bCs w:val="0"/>
        <w:i w:val="0"/>
        <w:iCs w:val="0"/>
        <w:color w:val="964604"/>
        <w:w w:val="100"/>
        <w:sz w:val="18"/>
        <w:szCs w:val="18"/>
        <w:lang w:val="ro-RO" w:eastAsia="en-US" w:bidi="ar-SA"/>
      </w:rPr>
    </w:lvl>
    <w:lvl w:ilvl="2" w:tplc="4D728832">
      <w:numFmt w:val="bullet"/>
      <w:lvlText w:val="•"/>
      <w:lvlJc w:val="left"/>
      <w:pPr>
        <w:ind w:left="1086" w:hanging="351"/>
      </w:pPr>
      <w:rPr>
        <w:rFonts w:hint="default"/>
        <w:lang w:val="ro-RO" w:eastAsia="en-US" w:bidi="ar-SA"/>
      </w:rPr>
    </w:lvl>
    <w:lvl w:ilvl="3" w:tplc="52E487E0">
      <w:numFmt w:val="bullet"/>
      <w:lvlText w:val="•"/>
      <w:lvlJc w:val="left"/>
      <w:pPr>
        <w:ind w:left="1393" w:hanging="351"/>
      </w:pPr>
      <w:rPr>
        <w:rFonts w:hint="default"/>
        <w:lang w:val="ro-RO" w:eastAsia="en-US" w:bidi="ar-SA"/>
      </w:rPr>
    </w:lvl>
    <w:lvl w:ilvl="4" w:tplc="017C3C68">
      <w:numFmt w:val="bullet"/>
      <w:lvlText w:val="•"/>
      <w:lvlJc w:val="left"/>
      <w:pPr>
        <w:ind w:left="1700" w:hanging="351"/>
      </w:pPr>
      <w:rPr>
        <w:rFonts w:hint="default"/>
        <w:lang w:val="ro-RO" w:eastAsia="en-US" w:bidi="ar-SA"/>
      </w:rPr>
    </w:lvl>
    <w:lvl w:ilvl="5" w:tplc="D892F116">
      <w:numFmt w:val="bullet"/>
      <w:lvlText w:val="•"/>
      <w:lvlJc w:val="left"/>
      <w:pPr>
        <w:ind w:left="2007" w:hanging="351"/>
      </w:pPr>
      <w:rPr>
        <w:rFonts w:hint="default"/>
        <w:lang w:val="ro-RO" w:eastAsia="en-US" w:bidi="ar-SA"/>
      </w:rPr>
    </w:lvl>
    <w:lvl w:ilvl="6" w:tplc="58FC31B4">
      <w:numFmt w:val="bullet"/>
      <w:lvlText w:val="•"/>
      <w:lvlJc w:val="left"/>
      <w:pPr>
        <w:ind w:left="2313" w:hanging="351"/>
      </w:pPr>
      <w:rPr>
        <w:rFonts w:hint="default"/>
        <w:lang w:val="ro-RO" w:eastAsia="en-US" w:bidi="ar-SA"/>
      </w:rPr>
    </w:lvl>
    <w:lvl w:ilvl="7" w:tplc="32D8E170">
      <w:numFmt w:val="bullet"/>
      <w:lvlText w:val="•"/>
      <w:lvlJc w:val="left"/>
      <w:pPr>
        <w:ind w:left="2620" w:hanging="351"/>
      </w:pPr>
      <w:rPr>
        <w:rFonts w:hint="default"/>
        <w:lang w:val="ro-RO" w:eastAsia="en-US" w:bidi="ar-SA"/>
      </w:rPr>
    </w:lvl>
    <w:lvl w:ilvl="8" w:tplc="18281FDE">
      <w:numFmt w:val="bullet"/>
      <w:lvlText w:val="•"/>
      <w:lvlJc w:val="left"/>
      <w:pPr>
        <w:ind w:left="2927" w:hanging="351"/>
      </w:pPr>
      <w:rPr>
        <w:rFonts w:hint="default"/>
        <w:lang w:val="ro-RO" w:eastAsia="en-US" w:bidi="ar-SA"/>
      </w:rPr>
    </w:lvl>
  </w:abstractNum>
  <w:abstractNum w:abstractNumId="54" w15:restartNumberingAfterBreak="0">
    <w:nsid w:val="48121034"/>
    <w:multiLevelType w:val="hybridMultilevel"/>
    <w:tmpl w:val="A6A21E32"/>
    <w:lvl w:ilvl="0" w:tplc="DDCEC686">
      <w:start w:val="1"/>
      <w:numFmt w:val="lowerLetter"/>
      <w:lvlText w:val="%1)"/>
      <w:lvlJc w:val="left"/>
      <w:pPr>
        <w:ind w:left="744" w:hanging="164"/>
        <w:jc w:val="left"/>
      </w:pPr>
      <w:rPr>
        <w:rFonts w:hint="default"/>
        <w:w w:val="99"/>
        <w:lang w:val="ro-RO" w:eastAsia="en-US" w:bidi="ar-SA"/>
      </w:rPr>
    </w:lvl>
    <w:lvl w:ilvl="1" w:tplc="A49C673C">
      <w:numFmt w:val="bullet"/>
      <w:lvlText w:val="•"/>
      <w:lvlJc w:val="left"/>
      <w:pPr>
        <w:ind w:left="1742" w:hanging="164"/>
      </w:pPr>
      <w:rPr>
        <w:rFonts w:hint="default"/>
        <w:lang w:val="ro-RO" w:eastAsia="en-US" w:bidi="ar-SA"/>
      </w:rPr>
    </w:lvl>
    <w:lvl w:ilvl="2" w:tplc="F09EA6EC">
      <w:numFmt w:val="bullet"/>
      <w:lvlText w:val="•"/>
      <w:lvlJc w:val="left"/>
      <w:pPr>
        <w:ind w:left="2744" w:hanging="164"/>
      </w:pPr>
      <w:rPr>
        <w:rFonts w:hint="default"/>
        <w:lang w:val="ro-RO" w:eastAsia="en-US" w:bidi="ar-SA"/>
      </w:rPr>
    </w:lvl>
    <w:lvl w:ilvl="3" w:tplc="38F2F81C">
      <w:numFmt w:val="bullet"/>
      <w:lvlText w:val="•"/>
      <w:lvlJc w:val="left"/>
      <w:pPr>
        <w:ind w:left="3746" w:hanging="164"/>
      </w:pPr>
      <w:rPr>
        <w:rFonts w:hint="default"/>
        <w:lang w:val="ro-RO" w:eastAsia="en-US" w:bidi="ar-SA"/>
      </w:rPr>
    </w:lvl>
    <w:lvl w:ilvl="4" w:tplc="EC4A70EA">
      <w:numFmt w:val="bullet"/>
      <w:lvlText w:val="•"/>
      <w:lvlJc w:val="left"/>
      <w:pPr>
        <w:ind w:left="4748" w:hanging="164"/>
      </w:pPr>
      <w:rPr>
        <w:rFonts w:hint="default"/>
        <w:lang w:val="ro-RO" w:eastAsia="en-US" w:bidi="ar-SA"/>
      </w:rPr>
    </w:lvl>
    <w:lvl w:ilvl="5" w:tplc="3D380636">
      <w:numFmt w:val="bullet"/>
      <w:lvlText w:val="•"/>
      <w:lvlJc w:val="left"/>
      <w:pPr>
        <w:ind w:left="5750" w:hanging="164"/>
      </w:pPr>
      <w:rPr>
        <w:rFonts w:hint="default"/>
        <w:lang w:val="ro-RO" w:eastAsia="en-US" w:bidi="ar-SA"/>
      </w:rPr>
    </w:lvl>
    <w:lvl w:ilvl="6" w:tplc="911E93E6">
      <w:numFmt w:val="bullet"/>
      <w:lvlText w:val="•"/>
      <w:lvlJc w:val="left"/>
      <w:pPr>
        <w:ind w:left="6752" w:hanging="164"/>
      </w:pPr>
      <w:rPr>
        <w:rFonts w:hint="default"/>
        <w:lang w:val="ro-RO" w:eastAsia="en-US" w:bidi="ar-SA"/>
      </w:rPr>
    </w:lvl>
    <w:lvl w:ilvl="7" w:tplc="608AF90E">
      <w:numFmt w:val="bullet"/>
      <w:lvlText w:val="•"/>
      <w:lvlJc w:val="left"/>
      <w:pPr>
        <w:ind w:left="7754" w:hanging="164"/>
      </w:pPr>
      <w:rPr>
        <w:rFonts w:hint="default"/>
        <w:lang w:val="ro-RO" w:eastAsia="en-US" w:bidi="ar-SA"/>
      </w:rPr>
    </w:lvl>
    <w:lvl w:ilvl="8" w:tplc="20CA47A0">
      <w:numFmt w:val="bullet"/>
      <w:lvlText w:val="•"/>
      <w:lvlJc w:val="left"/>
      <w:pPr>
        <w:ind w:left="8756" w:hanging="164"/>
      </w:pPr>
      <w:rPr>
        <w:rFonts w:hint="default"/>
        <w:lang w:val="ro-RO" w:eastAsia="en-US" w:bidi="ar-SA"/>
      </w:rPr>
    </w:lvl>
  </w:abstractNum>
  <w:abstractNum w:abstractNumId="55" w15:restartNumberingAfterBreak="0">
    <w:nsid w:val="4813552B"/>
    <w:multiLevelType w:val="hybridMultilevel"/>
    <w:tmpl w:val="3782F9E4"/>
    <w:lvl w:ilvl="0" w:tplc="4CEED332">
      <w:start w:val="2"/>
      <w:numFmt w:val="decimal"/>
      <w:lvlText w:val="%1."/>
      <w:lvlJc w:val="left"/>
      <w:pPr>
        <w:ind w:left="286" w:hanging="219"/>
        <w:jc w:val="left"/>
      </w:pPr>
      <w:rPr>
        <w:rFonts w:ascii="Trebuchet MS" w:eastAsia="Trebuchet MS" w:hAnsi="Trebuchet MS" w:cs="Trebuchet MS" w:hint="default"/>
        <w:b w:val="0"/>
        <w:bCs w:val="0"/>
        <w:i w:val="0"/>
        <w:iCs w:val="0"/>
        <w:spacing w:val="-1"/>
        <w:w w:val="100"/>
        <w:sz w:val="18"/>
        <w:szCs w:val="18"/>
        <w:lang w:val="ro-RO" w:eastAsia="en-US" w:bidi="ar-SA"/>
      </w:rPr>
    </w:lvl>
    <w:lvl w:ilvl="1" w:tplc="BF442DA0">
      <w:start w:val="1"/>
      <w:numFmt w:val="decimal"/>
      <w:lvlText w:val="%2."/>
      <w:lvlJc w:val="left"/>
      <w:pPr>
        <w:ind w:left="68" w:hanging="413"/>
        <w:jc w:val="left"/>
      </w:pPr>
      <w:rPr>
        <w:rFonts w:ascii="Trebuchet MS" w:eastAsia="Trebuchet MS" w:hAnsi="Trebuchet MS" w:cs="Trebuchet MS" w:hint="default"/>
        <w:b/>
        <w:bCs/>
        <w:i w:val="0"/>
        <w:iCs w:val="0"/>
        <w:w w:val="100"/>
        <w:sz w:val="18"/>
        <w:szCs w:val="18"/>
        <w:lang w:val="ro-RO" w:eastAsia="en-US" w:bidi="ar-SA"/>
      </w:rPr>
    </w:lvl>
    <w:lvl w:ilvl="2" w:tplc="C2EECF5C">
      <w:start w:val="1"/>
      <w:numFmt w:val="lowerLetter"/>
      <w:lvlText w:val="%3)"/>
      <w:lvlJc w:val="left"/>
      <w:pPr>
        <w:ind w:left="68" w:hanging="322"/>
        <w:jc w:val="left"/>
      </w:pPr>
      <w:rPr>
        <w:rFonts w:ascii="Trebuchet MS" w:eastAsia="Trebuchet MS" w:hAnsi="Trebuchet MS" w:cs="Trebuchet MS" w:hint="default"/>
        <w:b w:val="0"/>
        <w:bCs w:val="0"/>
        <w:i w:val="0"/>
        <w:iCs w:val="0"/>
        <w:spacing w:val="-1"/>
        <w:w w:val="100"/>
        <w:sz w:val="18"/>
        <w:szCs w:val="18"/>
        <w:lang w:val="ro-RO" w:eastAsia="en-US" w:bidi="ar-SA"/>
      </w:rPr>
    </w:lvl>
    <w:lvl w:ilvl="3" w:tplc="B1CA1E66">
      <w:numFmt w:val="bullet"/>
      <w:lvlText w:val="-"/>
      <w:lvlJc w:val="left"/>
      <w:pPr>
        <w:ind w:left="68" w:hanging="135"/>
      </w:pPr>
      <w:rPr>
        <w:rFonts w:ascii="Trebuchet MS" w:eastAsia="Trebuchet MS" w:hAnsi="Trebuchet MS" w:cs="Trebuchet MS" w:hint="default"/>
        <w:w w:val="100"/>
        <w:lang w:val="ro-RO" w:eastAsia="en-US" w:bidi="ar-SA"/>
      </w:rPr>
    </w:lvl>
    <w:lvl w:ilvl="4" w:tplc="A5B477F8">
      <w:numFmt w:val="bullet"/>
      <w:lvlText w:val="•"/>
      <w:lvlJc w:val="left"/>
      <w:pPr>
        <w:ind w:left="2450" w:hanging="135"/>
      </w:pPr>
      <w:rPr>
        <w:rFonts w:hint="default"/>
        <w:lang w:val="ro-RO" w:eastAsia="en-US" w:bidi="ar-SA"/>
      </w:rPr>
    </w:lvl>
    <w:lvl w:ilvl="5" w:tplc="DC24083C">
      <w:numFmt w:val="bullet"/>
      <w:lvlText w:val="•"/>
      <w:lvlJc w:val="left"/>
      <w:pPr>
        <w:ind w:left="3173" w:hanging="135"/>
      </w:pPr>
      <w:rPr>
        <w:rFonts w:hint="default"/>
        <w:lang w:val="ro-RO" w:eastAsia="en-US" w:bidi="ar-SA"/>
      </w:rPr>
    </w:lvl>
    <w:lvl w:ilvl="6" w:tplc="4CA84FA8">
      <w:numFmt w:val="bullet"/>
      <w:lvlText w:val="•"/>
      <w:lvlJc w:val="left"/>
      <w:pPr>
        <w:ind w:left="3896" w:hanging="135"/>
      </w:pPr>
      <w:rPr>
        <w:rFonts w:hint="default"/>
        <w:lang w:val="ro-RO" w:eastAsia="en-US" w:bidi="ar-SA"/>
      </w:rPr>
    </w:lvl>
    <w:lvl w:ilvl="7" w:tplc="45486524">
      <w:numFmt w:val="bullet"/>
      <w:lvlText w:val="•"/>
      <w:lvlJc w:val="left"/>
      <w:pPr>
        <w:ind w:left="4620" w:hanging="135"/>
      </w:pPr>
      <w:rPr>
        <w:rFonts w:hint="default"/>
        <w:lang w:val="ro-RO" w:eastAsia="en-US" w:bidi="ar-SA"/>
      </w:rPr>
    </w:lvl>
    <w:lvl w:ilvl="8" w:tplc="8CEE1DF4">
      <w:numFmt w:val="bullet"/>
      <w:lvlText w:val="•"/>
      <w:lvlJc w:val="left"/>
      <w:pPr>
        <w:ind w:left="5343" w:hanging="135"/>
      </w:pPr>
      <w:rPr>
        <w:rFonts w:hint="default"/>
        <w:lang w:val="ro-RO" w:eastAsia="en-US" w:bidi="ar-SA"/>
      </w:rPr>
    </w:lvl>
  </w:abstractNum>
  <w:abstractNum w:abstractNumId="56" w15:restartNumberingAfterBreak="0">
    <w:nsid w:val="482278D6"/>
    <w:multiLevelType w:val="hybridMultilevel"/>
    <w:tmpl w:val="1DFA7160"/>
    <w:lvl w:ilvl="0" w:tplc="DD42B33C">
      <w:start w:val="1"/>
      <w:numFmt w:val="lowerLetter"/>
      <w:lvlText w:val="%1)"/>
      <w:lvlJc w:val="left"/>
      <w:pPr>
        <w:ind w:left="107" w:hanging="264"/>
        <w:jc w:val="left"/>
      </w:pPr>
      <w:rPr>
        <w:rFonts w:ascii="Trebuchet MS" w:eastAsia="Trebuchet MS" w:hAnsi="Trebuchet MS" w:cs="Trebuchet MS" w:hint="default"/>
        <w:b w:val="0"/>
        <w:bCs w:val="0"/>
        <w:i w:val="0"/>
        <w:iCs w:val="0"/>
        <w:spacing w:val="-1"/>
        <w:w w:val="100"/>
        <w:sz w:val="22"/>
        <w:szCs w:val="22"/>
        <w:lang w:val="ro-RO" w:eastAsia="en-US" w:bidi="ar-SA"/>
      </w:rPr>
    </w:lvl>
    <w:lvl w:ilvl="1" w:tplc="77A440E2">
      <w:numFmt w:val="bullet"/>
      <w:lvlText w:val="●"/>
      <w:lvlJc w:val="left"/>
      <w:pPr>
        <w:ind w:left="107" w:hanging="204"/>
      </w:pPr>
      <w:rPr>
        <w:rFonts w:ascii="Trebuchet MS" w:eastAsia="Trebuchet MS" w:hAnsi="Trebuchet MS" w:cs="Trebuchet MS" w:hint="default"/>
        <w:b w:val="0"/>
        <w:bCs w:val="0"/>
        <w:i w:val="0"/>
        <w:iCs w:val="0"/>
        <w:w w:val="100"/>
        <w:sz w:val="22"/>
        <w:szCs w:val="22"/>
        <w:lang w:val="ro-RO" w:eastAsia="en-US" w:bidi="ar-SA"/>
      </w:rPr>
    </w:lvl>
    <w:lvl w:ilvl="2" w:tplc="72800AEE">
      <w:numFmt w:val="bullet"/>
      <w:lvlText w:val="•"/>
      <w:lvlJc w:val="left"/>
      <w:pPr>
        <w:ind w:left="1489" w:hanging="204"/>
      </w:pPr>
      <w:rPr>
        <w:rFonts w:hint="default"/>
        <w:lang w:val="ro-RO" w:eastAsia="en-US" w:bidi="ar-SA"/>
      </w:rPr>
    </w:lvl>
    <w:lvl w:ilvl="3" w:tplc="9D1824EE">
      <w:numFmt w:val="bullet"/>
      <w:lvlText w:val="•"/>
      <w:lvlJc w:val="left"/>
      <w:pPr>
        <w:ind w:left="2184" w:hanging="204"/>
      </w:pPr>
      <w:rPr>
        <w:rFonts w:hint="default"/>
        <w:lang w:val="ro-RO" w:eastAsia="en-US" w:bidi="ar-SA"/>
      </w:rPr>
    </w:lvl>
    <w:lvl w:ilvl="4" w:tplc="26480B4A">
      <w:numFmt w:val="bullet"/>
      <w:lvlText w:val="•"/>
      <w:lvlJc w:val="left"/>
      <w:pPr>
        <w:ind w:left="2878" w:hanging="204"/>
      </w:pPr>
      <w:rPr>
        <w:rFonts w:hint="default"/>
        <w:lang w:val="ro-RO" w:eastAsia="en-US" w:bidi="ar-SA"/>
      </w:rPr>
    </w:lvl>
    <w:lvl w:ilvl="5" w:tplc="9922323C">
      <w:numFmt w:val="bullet"/>
      <w:lvlText w:val="•"/>
      <w:lvlJc w:val="left"/>
      <w:pPr>
        <w:ind w:left="3573" w:hanging="204"/>
      </w:pPr>
      <w:rPr>
        <w:rFonts w:hint="default"/>
        <w:lang w:val="ro-RO" w:eastAsia="en-US" w:bidi="ar-SA"/>
      </w:rPr>
    </w:lvl>
    <w:lvl w:ilvl="6" w:tplc="7B923048">
      <w:numFmt w:val="bullet"/>
      <w:lvlText w:val="•"/>
      <w:lvlJc w:val="left"/>
      <w:pPr>
        <w:ind w:left="4268" w:hanging="204"/>
      </w:pPr>
      <w:rPr>
        <w:rFonts w:hint="default"/>
        <w:lang w:val="ro-RO" w:eastAsia="en-US" w:bidi="ar-SA"/>
      </w:rPr>
    </w:lvl>
    <w:lvl w:ilvl="7" w:tplc="8E8E4826">
      <w:numFmt w:val="bullet"/>
      <w:lvlText w:val="•"/>
      <w:lvlJc w:val="left"/>
      <w:pPr>
        <w:ind w:left="4962" w:hanging="204"/>
      </w:pPr>
      <w:rPr>
        <w:rFonts w:hint="default"/>
        <w:lang w:val="ro-RO" w:eastAsia="en-US" w:bidi="ar-SA"/>
      </w:rPr>
    </w:lvl>
    <w:lvl w:ilvl="8" w:tplc="718C9C88">
      <w:numFmt w:val="bullet"/>
      <w:lvlText w:val="•"/>
      <w:lvlJc w:val="left"/>
      <w:pPr>
        <w:ind w:left="5657" w:hanging="204"/>
      </w:pPr>
      <w:rPr>
        <w:rFonts w:hint="default"/>
        <w:lang w:val="ro-RO" w:eastAsia="en-US" w:bidi="ar-SA"/>
      </w:rPr>
    </w:lvl>
  </w:abstractNum>
  <w:abstractNum w:abstractNumId="57" w15:restartNumberingAfterBreak="0">
    <w:nsid w:val="48A532F6"/>
    <w:multiLevelType w:val="hybridMultilevel"/>
    <w:tmpl w:val="79AC60AA"/>
    <w:lvl w:ilvl="0" w:tplc="C6263ACC">
      <w:start w:val="4"/>
      <w:numFmt w:val="lowerLetter"/>
      <w:lvlText w:val="%1)"/>
      <w:lvlJc w:val="left"/>
      <w:pPr>
        <w:ind w:left="379" w:hanging="272"/>
        <w:jc w:val="left"/>
      </w:pPr>
      <w:rPr>
        <w:rFonts w:ascii="Trebuchet MS" w:eastAsia="Trebuchet MS" w:hAnsi="Trebuchet MS" w:cs="Trebuchet MS" w:hint="default"/>
        <w:b w:val="0"/>
        <w:bCs w:val="0"/>
        <w:i w:val="0"/>
        <w:iCs w:val="0"/>
        <w:spacing w:val="-1"/>
        <w:w w:val="100"/>
        <w:sz w:val="22"/>
        <w:szCs w:val="22"/>
        <w:lang w:val="ro-RO" w:eastAsia="en-US" w:bidi="ar-SA"/>
      </w:rPr>
    </w:lvl>
    <w:lvl w:ilvl="1" w:tplc="0C36EBA6">
      <w:numFmt w:val="bullet"/>
      <w:lvlText w:val="●"/>
      <w:lvlJc w:val="left"/>
      <w:pPr>
        <w:ind w:left="107" w:hanging="204"/>
      </w:pPr>
      <w:rPr>
        <w:rFonts w:ascii="Trebuchet MS" w:eastAsia="Trebuchet MS" w:hAnsi="Trebuchet MS" w:cs="Trebuchet MS" w:hint="default"/>
        <w:b w:val="0"/>
        <w:bCs w:val="0"/>
        <w:i w:val="0"/>
        <w:iCs w:val="0"/>
        <w:w w:val="100"/>
        <w:sz w:val="22"/>
        <w:szCs w:val="22"/>
        <w:lang w:val="ro-RO" w:eastAsia="en-US" w:bidi="ar-SA"/>
      </w:rPr>
    </w:lvl>
    <w:lvl w:ilvl="2" w:tplc="FC64338E">
      <w:numFmt w:val="bullet"/>
      <w:lvlText w:val="•"/>
      <w:lvlJc w:val="left"/>
      <w:pPr>
        <w:ind w:left="1120" w:hanging="204"/>
      </w:pPr>
      <w:rPr>
        <w:rFonts w:hint="default"/>
        <w:lang w:val="ro-RO" w:eastAsia="en-US" w:bidi="ar-SA"/>
      </w:rPr>
    </w:lvl>
    <w:lvl w:ilvl="3" w:tplc="4FF616DE">
      <w:numFmt w:val="bullet"/>
      <w:lvlText w:val="•"/>
      <w:lvlJc w:val="left"/>
      <w:pPr>
        <w:ind w:left="1861" w:hanging="204"/>
      </w:pPr>
      <w:rPr>
        <w:rFonts w:hint="default"/>
        <w:lang w:val="ro-RO" w:eastAsia="en-US" w:bidi="ar-SA"/>
      </w:rPr>
    </w:lvl>
    <w:lvl w:ilvl="4" w:tplc="A5F63E3C">
      <w:numFmt w:val="bullet"/>
      <w:lvlText w:val="•"/>
      <w:lvlJc w:val="left"/>
      <w:pPr>
        <w:ind w:left="2601" w:hanging="204"/>
      </w:pPr>
      <w:rPr>
        <w:rFonts w:hint="default"/>
        <w:lang w:val="ro-RO" w:eastAsia="en-US" w:bidi="ar-SA"/>
      </w:rPr>
    </w:lvl>
    <w:lvl w:ilvl="5" w:tplc="DE9A354E">
      <w:numFmt w:val="bullet"/>
      <w:lvlText w:val="•"/>
      <w:lvlJc w:val="left"/>
      <w:pPr>
        <w:ind w:left="3342" w:hanging="204"/>
      </w:pPr>
      <w:rPr>
        <w:rFonts w:hint="default"/>
        <w:lang w:val="ro-RO" w:eastAsia="en-US" w:bidi="ar-SA"/>
      </w:rPr>
    </w:lvl>
    <w:lvl w:ilvl="6" w:tplc="53D8E506">
      <w:numFmt w:val="bullet"/>
      <w:lvlText w:val="•"/>
      <w:lvlJc w:val="left"/>
      <w:pPr>
        <w:ind w:left="4082" w:hanging="204"/>
      </w:pPr>
      <w:rPr>
        <w:rFonts w:hint="default"/>
        <w:lang w:val="ro-RO" w:eastAsia="en-US" w:bidi="ar-SA"/>
      </w:rPr>
    </w:lvl>
    <w:lvl w:ilvl="7" w:tplc="A36CF600">
      <w:numFmt w:val="bullet"/>
      <w:lvlText w:val="•"/>
      <w:lvlJc w:val="left"/>
      <w:pPr>
        <w:ind w:left="4823" w:hanging="204"/>
      </w:pPr>
      <w:rPr>
        <w:rFonts w:hint="default"/>
        <w:lang w:val="ro-RO" w:eastAsia="en-US" w:bidi="ar-SA"/>
      </w:rPr>
    </w:lvl>
    <w:lvl w:ilvl="8" w:tplc="08D67BAE">
      <w:numFmt w:val="bullet"/>
      <w:lvlText w:val="•"/>
      <w:lvlJc w:val="left"/>
      <w:pPr>
        <w:ind w:left="5563" w:hanging="204"/>
      </w:pPr>
      <w:rPr>
        <w:rFonts w:hint="default"/>
        <w:lang w:val="ro-RO" w:eastAsia="en-US" w:bidi="ar-SA"/>
      </w:rPr>
    </w:lvl>
  </w:abstractNum>
  <w:abstractNum w:abstractNumId="58" w15:restartNumberingAfterBreak="0">
    <w:nsid w:val="4A5618B9"/>
    <w:multiLevelType w:val="hybridMultilevel"/>
    <w:tmpl w:val="4EE65CBA"/>
    <w:lvl w:ilvl="0" w:tplc="D494AED6">
      <w:start w:val="2"/>
      <w:numFmt w:val="lowerLetter"/>
      <w:lvlText w:val="%1)"/>
      <w:lvlJc w:val="left"/>
      <w:pPr>
        <w:ind w:left="107" w:hanging="341"/>
        <w:jc w:val="left"/>
      </w:pPr>
      <w:rPr>
        <w:rFonts w:ascii="Trebuchet MS" w:eastAsia="Trebuchet MS" w:hAnsi="Trebuchet MS" w:cs="Trebuchet MS" w:hint="default"/>
        <w:b w:val="0"/>
        <w:bCs w:val="0"/>
        <w:i w:val="0"/>
        <w:iCs w:val="0"/>
        <w:spacing w:val="-1"/>
        <w:w w:val="100"/>
        <w:sz w:val="22"/>
        <w:szCs w:val="22"/>
        <w:lang w:val="ro-RO" w:eastAsia="en-US" w:bidi="ar-SA"/>
      </w:rPr>
    </w:lvl>
    <w:lvl w:ilvl="1" w:tplc="FACE75A6">
      <w:numFmt w:val="bullet"/>
      <w:lvlText w:val=""/>
      <w:lvlJc w:val="left"/>
      <w:pPr>
        <w:ind w:left="827" w:hanging="360"/>
      </w:pPr>
      <w:rPr>
        <w:rFonts w:ascii="Symbol" w:eastAsia="Symbol" w:hAnsi="Symbol" w:cs="Symbol" w:hint="default"/>
        <w:b w:val="0"/>
        <w:bCs w:val="0"/>
        <w:i w:val="0"/>
        <w:iCs w:val="0"/>
        <w:w w:val="100"/>
        <w:sz w:val="22"/>
        <w:szCs w:val="22"/>
        <w:lang w:val="ro-RO" w:eastAsia="en-US" w:bidi="ar-SA"/>
      </w:rPr>
    </w:lvl>
    <w:lvl w:ilvl="2" w:tplc="CF964A9C">
      <w:numFmt w:val="bullet"/>
      <w:lvlText w:val="•"/>
      <w:lvlJc w:val="left"/>
      <w:pPr>
        <w:ind w:left="1511" w:hanging="360"/>
      </w:pPr>
      <w:rPr>
        <w:rFonts w:hint="default"/>
        <w:lang w:val="ro-RO" w:eastAsia="en-US" w:bidi="ar-SA"/>
      </w:rPr>
    </w:lvl>
    <w:lvl w:ilvl="3" w:tplc="BED2FC54">
      <w:numFmt w:val="bullet"/>
      <w:lvlText w:val="•"/>
      <w:lvlJc w:val="left"/>
      <w:pPr>
        <w:ind w:left="2203" w:hanging="360"/>
      </w:pPr>
      <w:rPr>
        <w:rFonts w:hint="default"/>
        <w:lang w:val="ro-RO" w:eastAsia="en-US" w:bidi="ar-SA"/>
      </w:rPr>
    </w:lvl>
    <w:lvl w:ilvl="4" w:tplc="DC9A9A12">
      <w:numFmt w:val="bullet"/>
      <w:lvlText w:val="•"/>
      <w:lvlJc w:val="left"/>
      <w:pPr>
        <w:ind w:left="2895" w:hanging="360"/>
      </w:pPr>
      <w:rPr>
        <w:rFonts w:hint="default"/>
        <w:lang w:val="ro-RO" w:eastAsia="en-US" w:bidi="ar-SA"/>
      </w:rPr>
    </w:lvl>
    <w:lvl w:ilvl="5" w:tplc="32B83CE0">
      <w:numFmt w:val="bullet"/>
      <w:lvlText w:val="•"/>
      <w:lvlJc w:val="left"/>
      <w:pPr>
        <w:ind w:left="3587" w:hanging="360"/>
      </w:pPr>
      <w:rPr>
        <w:rFonts w:hint="default"/>
        <w:lang w:val="ro-RO" w:eastAsia="en-US" w:bidi="ar-SA"/>
      </w:rPr>
    </w:lvl>
    <w:lvl w:ilvl="6" w:tplc="D308805A">
      <w:numFmt w:val="bullet"/>
      <w:lvlText w:val="•"/>
      <w:lvlJc w:val="left"/>
      <w:pPr>
        <w:ind w:left="4279" w:hanging="360"/>
      </w:pPr>
      <w:rPr>
        <w:rFonts w:hint="default"/>
        <w:lang w:val="ro-RO" w:eastAsia="en-US" w:bidi="ar-SA"/>
      </w:rPr>
    </w:lvl>
    <w:lvl w:ilvl="7" w:tplc="61E046EC">
      <w:numFmt w:val="bullet"/>
      <w:lvlText w:val="•"/>
      <w:lvlJc w:val="left"/>
      <w:pPr>
        <w:ind w:left="4971" w:hanging="360"/>
      </w:pPr>
      <w:rPr>
        <w:rFonts w:hint="default"/>
        <w:lang w:val="ro-RO" w:eastAsia="en-US" w:bidi="ar-SA"/>
      </w:rPr>
    </w:lvl>
    <w:lvl w:ilvl="8" w:tplc="29C02D8C">
      <w:numFmt w:val="bullet"/>
      <w:lvlText w:val="•"/>
      <w:lvlJc w:val="left"/>
      <w:pPr>
        <w:ind w:left="5663" w:hanging="360"/>
      </w:pPr>
      <w:rPr>
        <w:rFonts w:hint="default"/>
        <w:lang w:val="ro-RO" w:eastAsia="en-US" w:bidi="ar-SA"/>
      </w:rPr>
    </w:lvl>
  </w:abstractNum>
  <w:abstractNum w:abstractNumId="59" w15:restartNumberingAfterBreak="0">
    <w:nsid w:val="4D9D57FC"/>
    <w:multiLevelType w:val="hybridMultilevel"/>
    <w:tmpl w:val="3C96A84E"/>
    <w:lvl w:ilvl="0" w:tplc="6B724F7C">
      <w:start w:val="3"/>
      <w:numFmt w:val="lowerLetter"/>
      <w:lvlText w:val="%1)"/>
      <w:lvlJc w:val="left"/>
      <w:pPr>
        <w:ind w:left="107" w:hanging="300"/>
        <w:jc w:val="left"/>
      </w:pPr>
      <w:rPr>
        <w:rFonts w:ascii="Trebuchet MS" w:eastAsia="Trebuchet MS" w:hAnsi="Trebuchet MS" w:cs="Trebuchet MS" w:hint="default"/>
        <w:b w:val="0"/>
        <w:bCs w:val="0"/>
        <w:i w:val="0"/>
        <w:iCs w:val="0"/>
        <w:spacing w:val="0"/>
        <w:w w:val="100"/>
        <w:sz w:val="22"/>
        <w:szCs w:val="22"/>
        <w:lang w:val="ro-RO" w:eastAsia="en-US" w:bidi="ar-SA"/>
      </w:rPr>
    </w:lvl>
    <w:lvl w:ilvl="1" w:tplc="C1AA1E1E">
      <w:numFmt w:val="bullet"/>
      <w:lvlText w:val="•"/>
      <w:lvlJc w:val="left"/>
      <w:pPr>
        <w:ind w:left="765" w:hanging="300"/>
      </w:pPr>
      <w:rPr>
        <w:rFonts w:hint="default"/>
        <w:lang w:val="ro-RO" w:eastAsia="en-US" w:bidi="ar-SA"/>
      </w:rPr>
    </w:lvl>
    <w:lvl w:ilvl="2" w:tplc="ACE68A26">
      <w:numFmt w:val="bullet"/>
      <w:lvlText w:val="•"/>
      <w:lvlJc w:val="left"/>
      <w:pPr>
        <w:ind w:left="1431" w:hanging="300"/>
      </w:pPr>
      <w:rPr>
        <w:rFonts w:hint="default"/>
        <w:lang w:val="ro-RO" w:eastAsia="en-US" w:bidi="ar-SA"/>
      </w:rPr>
    </w:lvl>
    <w:lvl w:ilvl="3" w:tplc="78224596">
      <w:numFmt w:val="bullet"/>
      <w:lvlText w:val="•"/>
      <w:lvlJc w:val="left"/>
      <w:pPr>
        <w:ind w:left="2097" w:hanging="300"/>
      </w:pPr>
      <w:rPr>
        <w:rFonts w:hint="default"/>
        <w:lang w:val="ro-RO" w:eastAsia="en-US" w:bidi="ar-SA"/>
      </w:rPr>
    </w:lvl>
    <w:lvl w:ilvl="4" w:tplc="E0A6CA58">
      <w:numFmt w:val="bullet"/>
      <w:lvlText w:val="•"/>
      <w:lvlJc w:val="left"/>
      <w:pPr>
        <w:ind w:left="2763" w:hanging="300"/>
      </w:pPr>
      <w:rPr>
        <w:rFonts w:hint="default"/>
        <w:lang w:val="ro-RO" w:eastAsia="en-US" w:bidi="ar-SA"/>
      </w:rPr>
    </w:lvl>
    <w:lvl w:ilvl="5" w:tplc="4620C0EC">
      <w:numFmt w:val="bullet"/>
      <w:lvlText w:val="•"/>
      <w:lvlJc w:val="left"/>
      <w:pPr>
        <w:ind w:left="3429" w:hanging="300"/>
      </w:pPr>
      <w:rPr>
        <w:rFonts w:hint="default"/>
        <w:lang w:val="ro-RO" w:eastAsia="en-US" w:bidi="ar-SA"/>
      </w:rPr>
    </w:lvl>
    <w:lvl w:ilvl="6" w:tplc="BB8A2A5A">
      <w:numFmt w:val="bullet"/>
      <w:lvlText w:val="•"/>
      <w:lvlJc w:val="left"/>
      <w:pPr>
        <w:ind w:left="4095" w:hanging="300"/>
      </w:pPr>
      <w:rPr>
        <w:rFonts w:hint="default"/>
        <w:lang w:val="ro-RO" w:eastAsia="en-US" w:bidi="ar-SA"/>
      </w:rPr>
    </w:lvl>
    <w:lvl w:ilvl="7" w:tplc="44AC064C">
      <w:numFmt w:val="bullet"/>
      <w:lvlText w:val="•"/>
      <w:lvlJc w:val="left"/>
      <w:pPr>
        <w:ind w:left="4761" w:hanging="300"/>
      </w:pPr>
      <w:rPr>
        <w:rFonts w:hint="default"/>
        <w:lang w:val="ro-RO" w:eastAsia="en-US" w:bidi="ar-SA"/>
      </w:rPr>
    </w:lvl>
    <w:lvl w:ilvl="8" w:tplc="D00A9E66">
      <w:numFmt w:val="bullet"/>
      <w:lvlText w:val="•"/>
      <w:lvlJc w:val="left"/>
      <w:pPr>
        <w:ind w:left="5427" w:hanging="300"/>
      </w:pPr>
      <w:rPr>
        <w:rFonts w:hint="default"/>
        <w:lang w:val="ro-RO" w:eastAsia="en-US" w:bidi="ar-SA"/>
      </w:rPr>
    </w:lvl>
  </w:abstractNum>
  <w:abstractNum w:abstractNumId="60" w15:restartNumberingAfterBreak="0">
    <w:nsid w:val="512C5C81"/>
    <w:multiLevelType w:val="hybridMultilevel"/>
    <w:tmpl w:val="1D3E5A18"/>
    <w:lvl w:ilvl="0" w:tplc="C66EF9D2">
      <w:numFmt w:val="bullet"/>
      <w:lvlText w:val=""/>
      <w:lvlJc w:val="left"/>
      <w:pPr>
        <w:ind w:left="827" w:hanging="360"/>
      </w:pPr>
      <w:rPr>
        <w:rFonts w:ascii="Symbol" w:eastAsia="Symbol" w:hAnsi="Symbol" w:cs="Symbol" w:hint="default"/>
        <w:b w:val="0"/>
        <w:bCs w:val="0"/>
        <w:i w:val="0"/>
        <w:iCs w:val="0"/>
        <w:w w:val="100"/>
        <w:sz w:val="22"/>
        <w:szCs w:val="22"/>
        <w:lang w:val="ro-RO" w:eastAsia="en-US" w:bidi="ar-SA"/>
      </w:rPr>
    </w:lvl>
    <w:lvl w:ilvl="1" w:tplc="BAEEB534">
      <w:numFmt w:val="bullet"/>
      <w:lvlText w:val="•"/>
      <w:lvlJc w:val="left"/>
      <w:pPr>
        <w:ind w:left="1442" w:hanging="360"/>
      </w:pPr>
      <w:rPr>
        <w:rFonts w:hint="default"/>
        <w:lang w:val="ro-RO" w:eastAsia="en-US" w:bidi="ar-SA"/>
      </w:rPr>
    </w:lvl>
    <w:lvl w:ilvl="2" w:tplc="FA34618C">
      <w:numFmt w:val="bullet"/>
      <w:lvlText w:val="•"/>
      <w:lvlJc w:val="left"/>
      <w:pPr>
        <w:ind w:left="2065" w:hanging="360"/>
      </w:pPr>
      <w:rPr>
        <w:rFonts w:hint="default"/>
        <w:lang w:val="ro-RO" w:eastAsia="en-US" w:bidi="ar-SA"/>
      </w:rPr>
    </w:lvl>
    <w:lvl w:ilvl="3" w:tplc="A71680D4">
      <w:numFmt w:val="bullet"/>
      <w:lvlText w:val="•"/>
      <w:lvlJc w:val="left"/>
      <w:pPr>
        <w:ind w:left="2688" w:hanging="360"/>
      </w:pPr>
      <w:rPr>
        <w:rFonts w:hint="default"/>
        <w:lang w:val="ro-RO" w:eastAsia="en-US" w:bidi="ar-SA"/>
      </w:rPr>
    </w:lvl>
    <w:lvl w:ilvl="4" w:tplc="B4C20A6E">
      <w:numFmt w:val="bullet"/>
      <w:lvlText w:val="•"/>
      <w:lvlJc w:val="left"/>
      <w:pPr>
        <w:ind w:left="3310" w:hanging="360"/>
      </w:pPr>
      <w:rPr>
        <w:rFonts w:hint="default"/>
        <w:lang w:val="ro-RO" w:eastAsia="en-US" w:bidi="ar-SA"/>
      </w:rPr>
    </w:lvl>
    <w:lvl w:ilvl="5" w:tplc="6F8A5CAC">
      <w:numFmt w:val="bullet"/>
      <w:lvlText w:val="•"/>
      <w:lvlJc w:val="left"/>
      <w:pPr>
        <w:ind w:left="3933" w:hanging="360"/>
      </w:pPr>
      <w:rPr>
        <w:rFonts w:hint="default"/>
        <w:lang w:val="ro-RO" w:eastAsia="en-US" w:bidi="ar-SA"/>
      </w:rPr>
    </w:lvl>
    <w:lvl w:ilvl="6" w:tplc="8ABAAAC2">
      <w:numFmt w:val="bullet"/>
      <w:lvlText w:val="•"/>
      <w:lvlJc w:val="left"/>
      <w:pPr>
        <w:ind w:left="4556" w:hanging="360"/>
      </w:pPr>
      <w:rPr>
        <w:rFonts w:hint="default"/>
        <w:lang w:val="ro-RO" w:eastAsia="en-US" w:bidi="ar-SA"/>
      </w:rPr>
    </w:lvl>
    <w:lvl w:ilvl="7" w:tplc="64AA6972">
      <w:numFmt w:val="bullet"/>
      <w:lvlText w:val="•"/>
      <w:lvlJc w:val="left"/>
      <w:pPr>
        <w:ind w:left="5178" w:hanging="360"/>
      </w:pPr>
      <w:rPr>
        <w:rFonts w:hint="default"/>
        <w:lang w:val="ro-RO" w:eastAsia="en-US" w:bidi="ar-SA"/>
      </w:rPr>
    </w:lvl>
    <w:lvl w:ilvl="8" w:tplc="DA0A4764">
      <w:numFmt w:val="bullet"/>
      <w:lvlText w:val="•"/>
      <w:lvlJc w:val="left"/>
      <w:pPr>
        <w:ind w:left="5801" w:hanging="360"/>
      </w:pPr>
      <w:rPr>
        <w:rFonts w:hint="default"/>
        <w:lang w:val="ro-RO" w:eastAsia="en-US" w:bidi="ar-SA"/>
      </w:rPr>
    </w:lvl>
  </w:abstractNum>
  <w:abstractNum w:abstractNumId="61" w15:restartNumberingAfterBreak="0">
    <w:nsid w:val="52FF43F5"/>
    <w:multiLevelType w:val="hybridMultilevel"/>
    <w:tmpl w:val="9C40ABEC"/>
    <w:lvl w:ilvl="0" w:tplc="1E980F22">
      <w:numFmt w:val="bullet"/>
      <w:lvlText w:val="-"/>
      <w:lvlJc w:val="left"/>
      <w:pPr>
        <w:ind w:left="581" w:hanging="768"/>
      </w:pPr>
      <w:rPr>
        <w:rFonts w:ascii="Trebuchet MS" w:eastAsia="Trebuchet MS" w:hAnsi="Trebuchet MS" w:cs="Trebuchet MS" w:hint="default"/>
        <w:b w:val="0"/>
        <w:bCs w:val="0"/>
        <w:i w:val="0"/>
        <w:iCs w:val="0"/>
        <w:w w:val="99"/>
        <w:sz w:val="20"/>
        <w:szCs w:val="20"/>
        <w:lang w:val="ro-RO" w:eastAsia="en-US" w:bidi="ar-SA"/>
      </w:rPr>
    </w:lvl>
    <w:lvl w:ilvl="1" w:tplc="DC369056">
      <w:numFmt w:val="bullet"/>
      <w:lvlText w:val="•"/>
      <w:lvlJc w:val="left"/>
      <w:pPr>
        <w:ind w:left="1598" w:hanging="768"/>
      </w:pPr>
      <w:rPr>
        <w:rFonts w:hint="default"/>
        <w:lang w:val="ro-RO" w:eastAsia="en-US" w:bidi="ar-SA"/>
      </w:rPr>
    </w:lvl>
    <w:lvl w:ilvl="2" w:tplc="C9A44868">
      <w:numFmt w:val="bullet"/>
      <w:lvlText w:val="•"/>
      <w:lvlJc w:val="left"/>
      <w:pPr>
        <w:ind w:left="2616" w:hanging="768"/>
      </w:pPr>
      <w:rPr>
        <w:rFonts w:hint="default"/>
        <w:lang w:val="ro-RO" w:eastAsia="en-US" w:bidi="ar-SA"/>
      </w:rPr>
    </w:lvl>
    <w:lvl w:ilvl="3" w:tplc="4114FA1E">
      <w:numFmt w:val="bullet"/>
      <w:lvlText w:val="•"/>
      <w:lvlJc w:val="left"/>
      <w:pPr>
        <w:ind w:left="3634" w:hanging="768"/>
      </w:pPr>
      <w:rPr>
        <w:rFonts w:hint="default"/>
        <w:lang w:val="ro-RO" w:eastAsia="en-US" w:bidi="ar-SA"/>
      </w:rPr>
    </w:lvl>
    <w:lvl w:ilvl="4" w:tplc="064295A0">
      <w:numFmt w:val="bullet"/>
      <w:lvlText w:val="•"/>
      <w:lvlJc w:val="left"/>
      <w:pPr>
        <w:ind w:left="4652" w:hanging="768"/>
      </w:pPr>
      <w:rPr>
        <w:rFonts w:hint="default"/>
        <w:lang w:val="ro-RO" w:eastAsia="en-US" w:bidi="ar-SA"/>
      </w:rPr>
    </w:lvl>
    <w:lvl w:ilvl="5" w:tplc="BB2AA9E8">
      <w:numFmt w:val="bullet"/>
      <w:lvlText w:val="•"/>
      <w:lvlJc w:val="left"/>
      <w:pPr>
        <w:ind w:left="5670" w:hanging="768"/>
      </w:pPr>
      <w:rPr>
        <w:rFonts w:hint="default"/>
        <w:lang w:val="ro-RO" w:eastAsia="en-US" w:bidi="ar-SA"/>
      </w:rPr>
    </w:lvl>
    <w:lvl w:ilvl="6" w:tplc="C2163C38">
      <w:numFmt w:val="bullet"/>
      <w:lvlText w:val="•"/>
      <w:lvlJc w:val="left"/>
      <w:pPr>
        <w:ind w:left="6688" w:hanging="768"/>
      </w:pPr>
      <w:rPr>
        <w:rFonts w:hint="default"/>
        <w:lang w:val="ro-RO" w:eastAsia="en-US" w:bidi="ar-SA"/>
      </w:rPr>
    </w:lvl>
    <w:lvl w:ilvl="7" w:tplc="C226D18C">
      <w:numFmt w:val="bullet"/>
      <w:lvlText w:val="•"/>
      <w:lvlJc w:val="left"/>
      <w:pPr>
        <w:ind w:left="7706" w:hanging="768"/>
      </w:pPr>
      <w:rPr>
        <w:rFonts w:hint="default"/>
        <w:lang w:val="ro-RO" w:eastAsia="en-US" w:bidi="ar-SA"/>
      </w:rPr>
    </w:lvl>
    <w:lvl w:ilvl="8" w:tplc="86EEFA38">
      <w:numFmt w:val="bullet"/>
      <w:lvlText w:val="•"/>
      <w:lvlJc w:val="left"/>
      <w:pPr>
        <w:ind w:left="8724" w:hanging="768"/>
      </w:pPr>
      <w:rPr>
        <w:rFonts w:hint="default"/>
        <w:lang w:val="ro-RO" w:eastAsia="en-US" w:bidi="ar-SA"/>
      </w:rPr>
    </w:lvl>
  </w:abstractNum>
  <w:abstractNum w:abstractNumId="62" w15:restartNumberingAfterBreak="0">
    <w:nsid w:val="55D93FE7"/>
    <w:multiLevelType w:val="hybridMultilevel"/>
    <w:tmpl w:val="6A9AFB46"/>
    <w:lvl w:ilvl="0" w:tplc="402EB9E4">
      <w:numFmt w:val="bullet"/>
      <w:lvlText w:val="-"/>
      <w:lvlJc w:val="left"/>
      <w:pPr>
        <w:ind w:left="69" w:hanging="125"/>
      </w:pPr>
      <w:rPr>
        <w:rFonts w:ascii="Trebuchet MS" w:eastAsia="Trebuchet MS" w:hAnsi="Trebuchet MS" w:cs="Trebuchet MS" w:hint="default"/>
        <w:w w:val="100"/>
        <w:lang w:val="ro-RO" w:eastAsia="en-US" w:bidi="ar-SA"/>
      </w:rPr>
    </w:lvl>
    <w:lvl w:ilvl="1" w:tplc="0694C8C6">
      <w:numFmt w:val="bullet"/>
      <w:lvlText w:val="-"/>
      <w:lvlJc w:val="left"/>
      <w:pPr>
        <w:ind w:left="69" w:hanging="185"/>
      </w:pPr>
      <w:rPr>
        <w:rFonts w:ascii="Trebuchet MS" w:eastAsia="Trebuchet MS" w:hAnsi="Trebuchet MS" w:cs="Trebuchet MS" w:hint="default"/>
        <w:b w:val="0"/>
        <w:bCs w:val="0"/>
        <w:i w:val="0"/>
        <w:iCs w:val="0"/>
        <w:w w:val="100"/>
        <w:sz w:val="18"/>
        <w:szCs w:val="18"/>
        <w:lang w:val="ro-RO" w:eastAsia="en-US" w:bidi="ar-SA"/>
      </w:rPr>
    </w:lvl>
    <w:lvl w:ilvl="2" w:tplc="CD3E70FA">
      <w:numFmt w:val="bullet"/>
      <w:lvlText w:val="•"/>
      <w:lvlJc w:val="left"/>
      <w:pPr>
        <w:ind w:left="1407" w:hanging="185"/>
      </w:pPr>
      <w:rPr>
        <w:rFonts w:hint="default"/>
        <w:lang w:val="ro-RO" w:eastAsia="en-US" w:bidi="ar-SA"/>
      </w:rPr>
    </w:lvl>
    <w:lvl w:ilvl="3" w:tplc="8F2E3A10">
      <w:numFmt w:val="bullet"/>
      <w:lvlText w:val="•"/>
      <w:lvlJc w:val="left"/>
      <w:pPr>
        <w:ind w:left="2080" w:hanging="185"/>
      </w:pPr>
      <w:rPr>
        <w:rFonts w:hint="default"/>
        <w:lang w:val="ro-RO" w:eastAsia="en-US" w:bidi="ar-SA"/>
      </w:rPr>
    </w:lvl>
    <w:lvl w:ilvl="4" w:tplc="D74C2946">
      <w:numFmt w:val="bullet"/>
      <w:lvlText w:val="•"/>
      <w:lvlJc w:val="left"/>
      <w:pPr>
        <w:ind w:left="2754" w:hanging="185"/>
      </w:pPr>
      <w:rPr>
        <w:rFonts w:hint="default"/>
        <w:lang w:val="ro-RO" w:eastAsia="en-US" w:bidi="ar-SA"/>
      </w:rPr>
    </w:lvl>
    <w:lvl w:ilvl="5" w:tplc="B6B61D5A">
      <w:numFmt w:val="bullet"/>
      <w:lvlText w:val="•"/>
      <w:lvlJc w:val="left"/>
      <w:pPr>
        <w:ind w:left="3427" w:hanging="185"/>
      </w:pPr>
      <w:rPr>
        <w:rFonts w:hint="default"/>
        <w:lang w:val="ro-RO" w:eastAsia="en-US" w:bidi="ar-SA"/>
      </w:rPr>
    </w:lvl>
    <w:lvl w:ilvl="6" w:tplc="6D20D7D8">
      <w:numFmt w:val="bullet"/>
      <w:lvlText w:val="•"/>
      <w:lvlJc w:val="left"/>
      <w:pPr>
        <w:ind w:left="4101" w:hanging="185"/>
      </w:pPr>
      <w:rPr>
        <w:rFonts w:hint="default"/>
        <w:lang w:val="ro-RO" w:eastAsia="en-US" w:bidi="ar-SA"/>
      </w:rPr>
    </w:lvl>
    <w:lvl w:ilvl="7" w:tplc="26C0E45A">
      <w:numFmt w:val="bullet"/>
      <w:lvlText w:val="•"/>
      <w:lvlJc w:val="left"/>
      <w:pPr>
        <w:ind w:left="4774" w:hanging="185"/>
      </w:pPr>
      <w:rPr>
        <w:rFonts w:hint="default"/>
        <w:lang w:val="ro-RO" w:eastAsia="en-US" w:bidi="ar-SA"/>
      </w:rPr>
    </w:lvl>
    <w:lvl w:ilvl="8" w:tplc="D052539C">
      <w:numFmt w:val="bullet"/>
      <w:lvlText w:val="•"/>
      <w:lvlJc w:val="left"/>
      <w:pPr>
        <w:ind w:left="5448" w:hanging="185"/>
      </w:pPr>
      <w:rPr>
        <w:rFonts w:hint="default"/>
        <w:lang w:val="ro-RO" w:eastAsia="en-US" w:bidi="ar-SA"/>
      </w:rPr>
    </w:lvl>
  </w:abstractNum>
  <w:abstractNum w:abstractNumId="63" w15:restartNumberingAfterBreak="0">
    <w:nsid w:val="561D4F1E"/>
    <w:multiLevelType w:val="hybridMultilevel"/>
    <w:tmpl w:val="FE500580"/>
    <w:lvl w:ilvl="0" w:tplc="77D0DB8C">
      <w:start w:val="4"/>
      <w:numFmt w:val="decimal"/>
      <w:lvlText w:val="%1."/>
      <w:lvlJc w:val="left"/>
      <w:pPr>
        <w:ind w:left="70" w:hanging="161"/>
        <w:jc w:val="left"/>
      </w:pPr>
      <w:rPr>
        <w:rFonts w:ascii="Trebuchet MS" w:eastAsia="Trebuchet MS" w:hAnsi="Trebuchet MS" w:cs="Trebuchet MS" w:hint="default"/>
        <w:b w:val="0"/>
        <w:bCs w:val="0"/>
        <w:i w:val="0"/>
        <w:iCs w:val="0"/>
        <w:spacing w:val="-1"/>
        <w:w w:val="100"/>
        <w:sz w:val="16"/>
        <w:szCs w:val="16"/>
        <w:lang w:val="ro-RO" w:eastAsia="en-US" w:bidi="ar-SA"/>
      </w:rPr>
    </w:lvl>
    <w:lvl w:ilvl="1" w:tplc="3D9C1CF8">
      <w:numFmt w:val="bullet"/>
      <w:lvlText w:val="-"/>
      <w:lvlJc w:val="left"/>
      <w:pPr>
        <w:ind w:left="70" w:hanging="185"/>
      </w:pPr>
      <w:rPr>
        <w:rFonts w:ascii="Trebuchet MS" w:eastAsia="Trebuchet MS" w:hAnsi="Trebuchet MS" w:cs="Trebuchet MS" w:hint="default"/>
        <w:b w:val="0"/>
        <w:bCs w:val="0"/>
        <w:i w:val="0"/>
        <w:iCs w:val="0"/>
        <w:w w:val="100"/>
        <w:sz w:val="18"/>
        <w:szCs w:val="18"/>
        <w:lang w:val="ro-RO" w:eastAsia="en-US" w:bidi="ar-SA"/>
      </w:rPr>
    </w:lvl>
    <w:lvl w:ilvl="2" w:tplc="D5C8E104">
      <w:numFmt w:val="bullet"/>
      <w:lvlText w:val="•"/>
      <w:lvlJc w:val="left"/>
      <w:pPr>
        <w:ind w:left="1422" w:hanging="185"/>
      </w:pPr>
      <w:rPr>
        <w:rFonts w:hint="default"/>
        <w:lang w:val="ro-RO" w:eastAsia="en-US" w:bidi="ar-SA"/>
      </w:rPr>
    </w:lvl>
    <w:lvl w:ilvl="3" w:tplc="13923792">
      <w:numFmt w:val="bullet"/>
      <w:lvlText w:val="•"/>
      <w:lvlJc w:val="left"/>
      <w:pPr>
        <w:ind w:left="2093" w:hanging="185"/>
      </w:pPr>
      <w:rPr>
        <w:rFonts w:hint="default"/>
        <w:lang w:val="ro-RO" w:eastAsia="en-US" w:bidi="ar-SA"/>
      </w:rPr>
    </w:lvl>
    <w:lvl w:ilvl="4" w:tplc="3260DD86">
      <w:numFmt w:val="bullet"/>
      <w:lvlText w:val="•"/>
      <w:lvlJc w:val="left"/>
      <w:pPr>
        <w:ind w:left="2764" w:hanging="185"/>
      </w:pPr>
      <w:rPr>
        <w:rFonts w:hint="default"/>
        <w:lang w:val="ro-RO" w:eastAsia="en-US" w:bidi="ar-SA"/>
      </w:rPr>
    </w:lvl>
    <w:lvl w:ilvl="5" w:tplc="01CAE84A">
      <w:numFmt w:val="bullet"/>
      <w:lvlText w:val="•"/>
      <w:lvlJc w:val="left"/>
      <w:pPr>
        <w:ind w:left="3435" w:hanging="185"/>
      </w:pPr>
      <w:rPr>
        <w:rFonts w:hint="default"/>
        <w:lang w:val="ro-RO" w:eastAsia="en-US" w:bidi="ar-SA"/>
      </w:rPr>
    </w:lvl>
    <w:lvl w:ilvl="6" w:tplc="ECA641D0">
      <w:numFmt w:val="bullet"/>
      <w:lvlText w:val="•"/>
      <w:lvlJc w:val="left"/>
      <w:pPr>
        <w:ind w:left="4106" w:hanging="185"/>
      </w:pPr>
      <w:rPr>
        <w:rFonts w:hint="default"/>
        <w:lang w:val="ro-RO" w:eastAsia="en-US" w:bidi="ar-SA"/>
      </w:rPr>
    </w:lvl>
    <w:lvl w:ilvl="7" w:tplc="426ECA66">
      <w:numFmt w:val="bullet"/>
      <w:lvlText w:val="•"/>
      <w:lvlJc w:val="left"/>
      <w:pPr>
        <w:ind w:left="4777" w:hanging="185"/>
      </w:pPr>
      <w:rPr>
        <w:rFonts w:hint="default"/>
        <w:lang w:val="ro-RO" w:eastAsia="en-US" w:bidi="ar-SA"/>
      </w:rPr>
    </w:lvl>
    <w:lvl w:ilvl="8" w:tplc="3926D406">
      <w:numFmt w:val="bullet"/>
      <w:lvlText w:val="•"/>
      <w:lvlJc w:val="left"/>
      <w:pPr>
        <w:ind w:left="5448" w:hanging="185"/>
      </w:pPr>
      <w:rPr>
        <w:rFonts w:hint="default"/>
        <w:lang w:val="ro-RO" w:eastAsia="en-US" w:bidi="ar-SA"/>
      </w:rPr>
    </w:lvl>
  </w:abstractNum>
  <w:abstractNum w:abstractNumId="64" w15:restartNumberingAfterBreak="0">
    <w:nsid w:val="564726DC"/>
    <w:multiLevelType w:val="hybridMultilevel"/>
    <w:tmpl w:val="00061F06"/>
    <w:lvl w:ilvl="0" w:tplc="88E2DA60">
      <w:numFmt w:val="bullet"/>
      <w:lvlText w:val="●"/>
      <w:lvlJc w:val="left"/>
      <w:pPr>
        <w:ind w:left="311" w:hanging="204"/>
      </w:pPr>
      <w:rPr>
        <w:rFonts w:ascii="Trebuchet MS" w:eastAsia="Trebuchet MS" w:hAnsi="Trebuchet MS" w:cs="Trebuchet MS" w:hint="default"/>
        <w:b w:val="0"/>
        <w:bCs w:val="0"/>
        <w:i w:val="0"/>
        <w:iCs w:val="0"/>
        <w:w w:val="100"/>
        <w:sz w:val="22"/>
        <w:szCs w:val="22"/>
        <w:lang w:val="ro-RO" w:eastAsia="en-US" w:bidi="ar-SA"/>
      </w:rPr>
    </w:lvl>
    <w:lvl w:ilvl="1" w:tplc="2126387C">
      <w:numFmt w:val="bullet"/>
      <w:lvlText w:val="•"/>
      <w:lvlJc w:val="left"/>
      <w:pPr>
        <w:ind w:left="992" w:hanging="204"/>
      </w:pPr>
      <w:rPr>
        <w:rFonts w:hint="default"/>
        <w:lang w:val="ro-RO" w:eastAsia="en-US" w:bidi="ar-SA"/>
      </w:rPr>
    </w:lvl>
    <w:lvl w:ilvl="2" w:tplc="404047AC">
      <w:numFmt w:val="bullet"/>
      <w:lvlText w:val="•"/>
      <w:lvlJc w:val="left"/>
      <w:pPr>
        <w:ind w:left="1665" w:hanging="204"/>
      </w:pPr>
      <w:rPr>
        <w:rFonts w:hint="default"/>
        <w:lang w:val="ro-RO" w:eastAsia="en-US" w:bidi="ar-SA"/>
      </w:rPr>
    </w:lvl>
    <w:lvl w:ilvl="3" w:tplc="1B76D442">
      <w:numFmt w:val="bullet"/>
      <w:lvlText w:val="•"/>
      <w:lvlJc w:val="left"/>
      <w:pPr>
        <w:ind w:left="2337" w:hanging="204"/>
      </w:pPr>
      <w:rPr>
        <w:rFonts w:hint="default"/>
        <w:lang w:val="ro-RO" w:eastAsia="en-US" w:bidi="ar-SA"/>
      </w:rPr>
    </w:lvl>
    <w:lvl w:ilvl="4" w:tplc="8F486872">
      <w:numFmt w:val="bullet"/>
      <w:lvlText w:val="•"/>
      <w:lvlJc w:val="left"/>
      <w:pPr>
        <w:ind w:left="3010" w:hanging="204"/>
      </w:pPr>
      <w:rPr>
        <w:rFonts w:hint="default"/>
        <w:lang w:val="ro-RO" w:eastAsia="en-US" w:bidi="ar-SA"/>
      </w:rPr>
    </w:lvl>
    <w:lvl w:ilvl="5" w:tplc="5AD29FFC">
      <w:numFmt w:val="bullet"/>
      <w:lvlText w:val="•"/>
      <w:lvlJc w:val="left"/>
      <w:pPr>
        <w:ind w:left="3682" w:hanging="204"/>
      </w:pPr>
      <w:rPr>
        <w:rFonts w:hint="default"/>
        <w:lang w:val="ro-RO" w:eastAsia="en-US" w:bidi="ar-SA"/>
      </w:rPr>
    </w:lvl>
    <w:lvl w:ilvl="6" w:tplc="27E4E032">
      <w:numFmt w:val="bullet"/>
      <w:lvlText w:val="•"/>
      <w:lvlJc w:val="left"/>
      <w:pPr>
        <w:ind w:left="4355" w:hanging="204"/>
      </w:pPr>
      <w:rPr>
        <w:rFonts w:hint="default"/>
        <w:lang w:val="ro-RO" w:eastAsia="en-US" w:bidi="ar-SA"/>
      </w:rPr>
    </w:lvl>
    <w:lvl w:ilvl="7" w:tplc="68FE7794">
      <w:numFmt w:val="bullet"/>
      <w:lvlText w:val="•"/>
      <w:lvlJc w:val="left"/>
      <w:pPr>
        <w:ind w:left="5027" w:hanging="204"/>
      </w:pPr>
      <w:rPr>
        <w:rFonts w:hint="default"/>
        <w:lang w:val="ro-RO" w:eastAsia="en-US" w:bidi="ar-SA"/>
      </w:rPr>
    </w:lvl>
    <w:lvl w:ilvl="8" w:tplc="D4B8250C">
      <w:numFmt w:val="bullet"/>
      <w:lvlText w:val="•"/>
      <w:lvlJc w:val="left"/>
      <w:pPr>
        <w:ind w:left="5700" w:hanging="204"/>
      </w:pPr>
      <w:rPr>
        <w:rFonts w:hint="default"/>
        <w:lang w:val="ro-RO" w:eastAsia="en-US" w:bidi="ar-SA"/>
      </w:rPr>
    </w:lvl>
  </w:abstractNum>
  <w:abstractNum w:abstractNumId="65" w15:restartNumberingAfterBreak="0">
    <w:nsid w:val="56710128"/>
    <w:multiLevelType w:val="hybridMultilevel"/>
    <w:tmpl w:val="22904C9C"/>
    <w:lvl w:ilvl="0" w:tplc="8B6C3DEA">
      <w:start w:val="2"/>
      <w:numFmt w:val="upperLetter"/>
      <w:lvlText w:val="%1)"/>
      <w:lvlJc w:val="left"/>
      <w:pPr>
        <w:ind w:left="391" w:hanging="284"/>
        <w:jc w:val="left"/>
      </w:pPr>
      <w:rPr>
        <w:rFonts w:ascii="Trebuchet MS" w:eastAsia="Trebuchet MS" w:hAnsi="Trebuchet MS" w:cs="Trebuchet MS" w:hint="default"/>
        <w:b/>
        <w:bCs/>
        <w:i w:val="0"/>
        <w:iCs w:val="0"/>
        <w:w w:val="100"/>
        <w:sz w:val="22"/>
        <w:szCs w:val="22"/>
        <w:lang w:val="ro-RO" w:eastAsia="en-US" w:bidi="ar-SA"/>
      </w:rPr>
    </w:lvl>
    <w:lvl w:ilvl="1" w:tplc="900CAE1C">
      <w:numFmt w:val="bullet"/>
      <w:lvlText w:val=""/>
      <w:lvlJc w:val="left"/>
      <w:pPr>
        <w:ind w:left="827" w:hanging="358"/>
      </w:pPr>
      <w:rPr>
        <w:rFonts w:ascii="Symbol" w:eastAsia="Symbol" w:hAnsi="Symbol" w:cs="Symbol" w:hint="default"/>
        <w:b w:val="0"/>
        <w:bCs w:val="0"/>
        <w:i w:val="0"/>
        <w:iCs w:val="0"/>
        <w:w w:val="100"/>
        <w:sz w:val="22"/>
        <w:szCs w:val="22"/>
        <w:lang w:val="ro-RO" w:eastAsia="en-US" w:bidi="ar-SA"/>
      </w:rPr>
    </w:lvl>
    <w:lvl w:ilvl="2" w:tplc="EF60E994">
      <w:numFmt w:val="bullet"/>
      <w:lvlText w:val="•"/>
      <w:lvlJc w:val="left"/>
      <w:pPr>
        <w:ind w:left="1511" w:hanging="358"/>
      </w:pPr>
      <w:rPr>
        <w:rFonts w:hint="default"/>
        <w:lang w:val="ro-RO" w:eastAsia="en-US" w:bidi="ar-SA"/>
      </w:rPr>
    </w:lvl>
    <w:lvl w:ilvl="3" w:tplc="70D04738">
      <w:numFmt w:val="bullet"/>
      <w:lvlText w:val="•"/>
      <w:lvlJc w:val="left"/>
      <w:pPr>
        <w:ind w:left="2203" w:hanging="358"/>
      </w:pPr>
      <w:rPr>
        <w:rFonts w:hint="default"/>
        <w:lang w:val="ro-RO" w:eastAsia="en-US" w:bidi="ar-SA"/>
      </w:rPr>
    </w:lvl>
    <w:lvl w:ilvl="4" w:tplc="A21A32F4">
      <w:numFmt w:val="bullet"/>
      <w:lvlText w:val="•"/>
      <w:lvlJc w:val="left"/>
      <w:pPr>
        <w:ind w:left="2895" w:hanging="358"/>
      </w:pPr>
      <w:rPr>
        <w:rFonts w:hint="default"/>
        <w:lang w:val="ro-RO" w:eastAsia="en-US" w:bidi="ar-SA"/>
      </w:rPr>
    </w:lvl>
    <w:lvl w:ilvl="5" w:tplc="157A42F6">
      <w:numFmt w:val="bullet"/>
      <w:lvlText w:val="•"/>
      <w:lvlJc w:val="left"/>
      <w:pPr>
        <w:ind w:left="3587" w:hanging="358"/>
      </w:pPr>
      <w:rPr>
        <w:rFonts w:hint="default"/>
        <w:lang w:val="ro-RO" w:eastAsia="en-US" w:bidi="ar-SA"/>
      </w:rPr>
    </w:lvl>
    <w:lvl w:ilvl="6" w:tplc="4B7C29FE">
      <w:numFmt w:val="bullet"/>
      <w:lvlText w:val="•"/>
      <w:lvlJc w:val="left"/>
      <w:pPr>
        <w:ind w:left="4279" w:hanging="358"/>
      </w:pPr>
      <w:rPr>
        <w:rFonts w:hint="default"/>
        <w:lang w:val="ro-RO" w:eastAsia="en-US" w:bidi="ar-SA"/>
      </w:rPr>
    </w:lvl>
    <w:lvl w:ilvl="7" w:tplc="43FA22CC">
      <w:numFmt w:val="bullet"/>
      <w:lvlText w:val="•"/>
      <w:lvlJc w:val="left"/>
      <w:pPr>
        <w:ind w:left="4971" w:hanging="358"/>
      </w:pPr>
      <w:rPr>
        <w:rFonts w:hint="default"/>
        <w:lang w:val="ro-RO" w:eastAsia="en-US" w:bidi="ar-SA"/>
      </w:rPr>
    </w:lvl>
    <w:lvl w:ilvl="8" w:tplc="660686A2">
      <w:numFmt w:val="bullet"/>
      <w:lvlText w:val="•"/>
      <w:lvlJc w:val="left"/>
      <w:pPr>
        <w:ind w:left="5663" w:hanging="358"/>
      </w:pPr>
      <w:rPr>
        <w:rFonts w:hint="default"/>
        <w:lang w:val="ro-RO" w:eastAsia="en-US" w:bidi="ar-SA"/>
      </w:rPr>
    </w:lvl>
  </w:abstractNum>
  <w:abstractNum w:abstractNumId="66" w15:restartNumberingAfterBreak="0">
    <w:nsid w:val="568442A4"/>
    <w:multiLevelType w:val="hybridMultilevel"/>
    <w:tmpl w:val="A1F00A5A"/>
    <w:lvl w:ilvl="0" w:tplc="8C46F172">
      <w:start w:val="5"/>
      <w:numFmt w:val="decimal"/>
      <w:lvlText w:val="%1."/>
      <w:lvlJc w:val="left"/>
      <w:pPr>
        <w:ind w:left="581" w:hanging="716"/>
        <w:jc w:val="left"/>
      </w:pPr>
      <w:rPr>
        <w:rFonts w:ascii="Trebuchet MS" w:eastAsia="Trebuchet MS" w:hAnsi="Trebuchet MS" w:cs="Trebuchet MS" w:hint="default"/>
        <w:b w:val="0"/>
        <w:bCs w:val="0"/>
        <w:i w:val="0"/>
        <w:iCs w:val="0"/>
        <w:spacing w:val="0"/>
        <w:w w:val="99"/>
        <w:sz w:val="20"/>
        <w:szCs w:val="20"/>
        <w:lang w:val="ro-RO" w:eastAsia="en-US" w:bidi="ar-SA"/>
      </w:rPr>
    </w:lvl>
    <w:lvl w:ilvl="1" w:tplc="4B02F2C4">
      <w:numFmt w:val="bullet"/>
      <w:lvlText w:val="•"/>
      <w:lvlJc w:val="left"/>
      <w:pPr>
        <w:ind w:left="1598" w:hanging="716"/>
      </w:pPr>
      <w:rPr>
        <w:rFonts w:hint="default"/>
        <w:lang w:val="ro-RO" w:eastAsia="en-US" w:bidi="ar-SA"/>
      </w:rPr>
    </w:lvl>
    <w:lvl w:ilvl="2" w:tplc="D988B544">
      <w:numFmt w:val="bullet"/>
      <w:lvlText w:val="•"/>
      <w:lvlJc w:val="left"/>
      <w:pPr>
        <w:ind w:left="2616" w:hanging="716"/>
      </w:pPr>
      <w:rPr>
        <w:rFonts w:hint="default"/>
        <w:lang w:val="ro-RO" w:eastAsia="en-US" w:bidi="ar-SA"/>
      </w:rPr>
    </w:lvl>
    <w:lvl w:ilvl="3" w:tplc="7ACA1E30">
      <w:numFmt w:val="bullet"/>
      <w:lvlText w:val="•"/>
      <w:lvlJc w:val="left"/>
      <w:pPr>
        <w:ind w:left="3634" w:hanging="716"/>
      </w:pPr>
      <w:rPr>
        <w:rFonts w:hint="default"/>
        <w:lang w:val="ro-RO" w:eastAsia="en-US" w:bidi="ar-SA"/>
      </w:rPr>
    </w:lvl>
    <w:lvl w:ilvl="4" w:tplc="62A4C226">
      <w:numFmt w:val="bullet"/>
      <w:lvlText w:val="•"/>
      <w:lvlJc w:val="left"/>
      <w:pPr>
        <w:ind w:left="4652" w:hanging="716"/>
      </w:pPr>
      <w:rPr>
        <w:rFonts w:hint="default"/>
        <w:lang w:val="ro-RO" w:eastAsia="en-US" w:bidi="ar-SA"/>
      </w:rPr>
    </w:lvl>
    <w:lvl w:ilvl="5" w:tplc="C780F9C8">
      <w:numFmt w:val="bullet"/>
      <w:lvlText w:val="•"/>
      <w:lvlJc w:val="left"/>
      <w:pPr>
        <w:ind w:left="5670" w:hanging="716"/>
      </w:pPr>
      <w:rPr>
        <w:rFonts w:hint="default"/>
        <w:lang w:val="ro-RO" w:eastAsia="en-US" w:bidi="ar-SA"/>
      </w:rPr>
    </w:lvl>
    <w:lvl w:ilvl="6" w:tplc="1E947BAE">
      <w:numFmt w:val="bullet"/>
      <w:lvlText w:val="•"/>
      <w:lvlJc w:val="left"/>
      <w:pPr>
        <w:ind w:left="6688" w:hanging="716"/>
      </w:pPr>
      <w:rPr>
        <w:rFonts w:hint="default"/>
        <w:lang w:val="ro-RO" w:eastAsia="en-US" w:bidi="ar-SA"/>
      </w:rPr>
    </w:lvl>
    <w:lvl w:ilvl="7" w:tplc="616CF30C">
      <w:numFmt w:val="bullet"/>
      <w:lvlText w:val="•"/>
      <w:lvlJc w:val="left"/>
      <w:pPr>
        <w:ind w:left="7706" w:hanging="716"/>
      </w:pPr>
      <w:rPr>
        <w:rFonts w:hint="default"/>
        <w:lang w:val="ro-RO" w:eastAsia="en-US" w:bidi="ar-SA"/>
      </w:rPr>
    </w:lvl>
    <w:lvl w:ilvl="8" w:tplc="C6983B20">
      <w:numFmt w:val="bullet"/>
      <w:lvlText w:val="•"/>
      <w:lvlJc w:val="left"/>
      <w:pPr>
        <w:ind w:left="8724" w:hanging="716"/>
      </w:pPr>
      <w:rPr>
        <w:rFonts w:hint="default"/>
        <w:lang w:val="ro-RO" w:eastAsia="en-US" w:bidi="ar-SA"/>
      </w:rPr>
    </w:lvl>
  </w:abstractNum>
  <w:abstractNum w:abstractNumId="67" w15:restartNumberingAfterBreak="0">
    <w:nsid w:val="568E5BC1"/>
    <w:multiLevelType w:val="hybridMultilevel"/>
    <w:tmpl w:val="9D30CF58"/>
    <w:lvl w:ilvl="0" w:tplc="F918C072">
      <w:start w:val="1"/>
      <w:numFmt w:val="lowerLetter"/>
      <w:lvlText w:val="%1)"/>
      <w:lvlJc w:val="left"/>
      <w:pPr>
        <w:ind w:left="71" w:hanging="289"/>
        <w:jc w:val="left"/>
      </w:pPr>
      <w:rPr>
        <w:rFonts w:ascii="Trebuchet MS" w:eastAsia="Trebuchet MS" w:hAnsi="Trebuchet MS" w:cs="Trebuchet MS" w:hint="default"/>
        <w:b w:val="0"/>
        <w:bCs w:val="0"/>
        <w:i w:val="0"/>
        <w:iCs w:val="0"/>
        <w:spacing w:val="-1"/>
        <w:w w:val="100"/>
        <w:sz w:val="18"/>
        <w:szCs w:val="18"/>
        <w:lang w:val="ro-RO" w:eastAsia="en-US" w:bidi="ar-SA"/>
      </w:rPr>
    </w:lvl>
    <w:lvl w:ilvl="1" w:tplc="4CCA5FC2">
      <w:numFmt w:val="bullet"/>
      <w:lvlText w:val="●"/>
      <w:lvlJc w:val="left"/>
      <w:pPr>
        <w:ind w:left="71" w:hanging="287"/>
      </w:pPr>
      <w:rPr>
        <w:rFonts w:ascii="Trebuchet MS" w:eastAsia="Trebuchet MS" w:hAnsi="Trebuchet MS" w:cs="Trebuchet MS" w:hint="default"/>
        <w:b w:val="0"/>
        <w:bCs w:val="0"/>
        <w:i w:val="0"/>
        <w:iCs w:val="0"/>
        <w:w w:val="100"/>
        <w:sz w:val="18"/>
        <w:szCs w:val="18"/>
        <w:lang w:val="ro-RO" w:eastAsia="en-US" w:bidi="ar-SA"/>
      </w:rPr>
    </w:lvl>
    <w:lvl w:ilvl="2" w:tplc="2F02D49C">
      <w:numFmt w:val="bullet"/>
      <w:lvlText w:val="•"/>
      <w:lvlJc w:val="left"/>
      <w:pPr>
        <w:ind w:left="771" w:hanging="287"/>
      </w:pPr>
      <w:rPr>
        <w:rFonts w:hint="default"/>
        <w:lang w:val="ro-RO" w:eastAsia="en-US" w:bidi="ar-SA"/>
      </w:rPr>
    </w:lvl>
    <w:lvl w:ilvl="3" w:tplc="F77290F6">
      <w:numFmt w:val="bullet"/>
      <w:lvlText w:val="•"/>
      <w:lvlJc w:val="left"/>
      <w:pPr>
        <w:ind w:left="1116" w:hanging="287"/>
      </w:pPr>
      <w:rPr>
        <w:rFonts w:hint="default"/>
        <w:lang w:val="ro-RO" w:eastAsia="en-US" w:bidi="ar-SA"/>
      </w:rPr>
    </w:lvl>
    <w:lvl w:ilvl="4" w:tplc="C2BE87A6">
      <w:numFmt w:val="bullet"/>
      <w:lvlText w:val="•"/>
      <w:lvlJc w:val="left"/>
      <w:pPr>
        <w:ind w:left="1462" w:hanging="287"/>
      </w:pPr>
      <w:rPr>
        <w:rFonts w:hint="default"/>
        <w:lang w:val="ro-RO" w:eastAsia="en-US" w:bidi="ar-SA"/>
      </w:rPr>
    </w:lvl>
    <w:lvl w:ilvl="5" w:tplc="6C18439E">
      <w:numFmt w:val="bullet"/>
      <w:lvlText w:val="•"/>
      <w:lvlJc w:val="left"/>
      <w:pPr>
        <w:ind w:left="1808" w:hanging="287"/>
      </w:pPr>
      <w:rPr>
        <w:rFonts w:hint="default"/>
        <w:lang w:val="ro-RO" w:eastAsia="en-US" w:bidi="ar-SA"/>
      </w:rPr>
    </w:lvl>
    <w:lvl w:ilvl="6" w:tplc="6638F690">
      <w:numFmt w:val="bullet"/>
      <w:lvlText w:val="•"/>
      <w:lvlJc w:val="left"/>
      <w:pPr>
        <w:ind w:left="2153" w:hanging="287"/>
      </w:pPr>
      <w:rPr>
        <w:rFonts w:hint="default"/>
        <w:lang w:val="ro-RO" w:eastAsia="en-US" w:bidi="ar-SA"/>
      </w:rPr>
    </w:lvl>
    <w:lvl w:ilvl="7" w:tplc="A9BAF58A">
      <w:numFmt w:val="bullet"/>
      <w:lvlText w:val="•"/>
      <w:lvlJc w:val="left"/>
      <w:pPr>
        <w:ind w:left="2499" w:hanging="287"/>
      </w:pPr>
      <w:rPr>
        <w:rFonts w:hint="default"/>
        <w:lang w:val="ro-RO" w:eastAsia="en-US" w:bidi="ar-SA"/>
      </w:rPr>
    </w:lvl>
    <w:lvl w:ilvl="8" w:tplc="52866EFE">
      <w:numFmt w:val="bullet"/>
      <w:lvlText w:val="•"/>
      <w:lvlJc w:val="left"/>
      <w:pPr>
        <w:ind w:left="2844" w:hanging="287"/>
      </w:pPr>
      <w:rPr>
        <w:rFonts w:hint="default"/>
        <w:lang w:val="ro-RO" w:eastAsia="en-US" w:bidi="ar-SA"/>
      </w:rPr>
    </w:lvl>
  </w:abstractNum>
  <w:abstractNum w:abstractNumId="68" w15:restartNumberingAfterBreak="0">
    <w:nsid w:val="569C563F"/>
    <w:multiLevelType w:val="hybridMultilevel"/>
    <w:tmpl w:val="F4505B8A"/>
    <w:lvl w:ilvl="0" w:tplc="459CE0F4">
      <w:start w:val="2"/>
      <w:numFmt w:val="lowerLetter"/>
      <w:lvlText w:val="%1)"/>
      <w:lvlJc w:val="left"/>
      <w:pPr>
        <w:ind w:left="379" w:hanging="272"/>
        <w:jc w:val="left"/>
      </w:pPr>
      <w:rPr>
        <w:rFonts w:ascii="Trebuchet MS" w:eastAsia="Trebuchet MS" w:hAnsi="Trebuchet MS" w:cs="Trebuchet MS" w:hint="default"/>
        <w:b w:val="0"/>
        <w:bCs w:val="0"/>
        <w:i w:val="0"/>
        <w:iCs w:val="0"/>
        <w:spacing w:val="-1"/>
        <w:w w:val="100"/>
        <w:sz w:val="22"/>
        <w:szCs w:val="22"/>
        <w:lang w:val="ro-RO" w:eastAsia="en-US" w:bidi="ar-SA"/>
      </w:rPr>
    </w:lvl>
    <w:lvl w:ilvl="1" w:tplc="81681368">
      <w:numFmt w:val="bullet"/>
      <w:lvlText w:val="●"/>
      <w:lvlJc w:val="left"/>
      <w:pPr>
        <w:ind w:left="107" w:hanging="204"/>
      </w:pPr>
      <w:rPr>
        <w:rFonts w:ascii="Trebuchet MS" w:eastAsia="Trebuchet MS" w:hAnsi="Trebuchet MS" w:cs="Trebuchet MS" w:hint="default"/>
        <w:b w:val="0"/>
        <w:bCs w:val="0"/>
        <w:i w:val="0"/>
        <w:iCs w:val="0"/>
        <w:w w:val="100"/>
        <w:sz w:val="22"/>
        <w:szCs w:val="22"/>
        <w:lang w:val="ro-RO" w:eastAsia="en-US" w:bidi="ar-SA"/>
      </w:rPr>
    </w:lvl>
    <w:lvl w:ilvl="2" w:tplc="DC64A35E">
      <w:numFmt w:val="bullet"/>
      <w:lvlText w:val="•"/>
      <w:lvlJc w:val="left"/>
      <w:pPr>
        <w:ind w:left="1120" w:hanging="204"/>
      </w:pPr>
      <w:rPr>
        <w:rFonts w:hint="default"/>
        <w:lang w:val="ro-RO" w:eastAsia="en-US" w:bidi="ar-SA"/>
      </w:rPr>
    </w:lvl>
    <w:lvl w:ilvl="3" w:tplc="D2964A8A">
      <w:numFmt w:val="bullet"/>
      <w:lvlText w:val="•"/>
      <w:lvlJc w:val="left"/>
      <w:pPr>
        <w:ind w:left="1861" w:hanging="204"/>
      </w:pPr>
      <w:rPr>
        <w:rFonts w:hint="default"/>
        <w:lang w:val="ro-RO" w:eastAsia="en-US" w:bidi="ar-SA"/>
      </w:rPr>
    </w:lvl>
    <w:lvl w:ilvl="4" w:tplc="F2E01AD8">
      <w:numFmt w:val="bullet"/>
      <w:lvlText w:val="•"/>
      <w:lvlJc w:val="left"/>
      <w:pPr>
        <w:ind w:left="2601" w:hanging="204"/>
      </w:pPr>
      <w:rPr>
        <w:rFonts w:hint="default"/>
        <w:lang w:val="ro-RO" w:eastAsia="en-US" w:bidi="ar-SA"/>
      </w:rPr>
    </w:lvl>
    <w:lvl w:ilvl="5" w:tplc="4C04C5DE">
      <w:numFmt w:val="bullet"/>
      <w:lvlText w:val="•"/>
      <w:lvlJc w:val="left"/>
      <w:pPr>
        <w:ind w:left="3342" w:hanging="204"/>
      </w:pPr>
      <w:rPr>
        <w:rFonts w:hint="default"/>
        <w:lang w:val="ro-RO" w:eastAsia="en-US" w:bidi="ar-SA"/>
      </w:rPr>
    </w:lvl>
    <w:lvl w:ilvl="6" w:tplc="8ED64046">
      <w:numFmt w:val="bullet"/>
      <w:lvlText w:val="•"/>
      <w:lvlJc w:val="left"/>
      <w:pPr>
        <w:ind w:left="4082" w:hanging="204"/>
      </w:pPr>
      <w:rPr>
        <w:rFonts w:hint="default"/>
        <w:lang w:val="ro-RO" w:eastAsia="en-US" w:bidi="ar-SA"/>
      </w:rPr>
    </w:lvl>
    <w:lvl w:ilvl="7" w:tplc="4D88C23C">
      <w:numFmt w:val="bullet"/>
      <w:lvlText w:val="•"/>
      <w:lvlJc w:val="left"/>
      <w:pPr>
        <w:ind w:left="4823" w:hanging="204"/>
      </w:pPr>
      <w:rPr>
        <w:rFonts w:hint="default"/>
        <w:lang w:val="ro-RO" w:eastAsia="en-US" w:bidi="ar-SA"/>
      </w:rPr>
    </w:lvl>
    <w:lvl w:ilvl="8" w:tplc="FCC494A4">
      <w:numFmt w:val="bullet"/>
      <w:lvlText w:val="•"/>
      <w:lvlJc w:val="left"/>
      <w:pPr>
        <w:ind w:left="5563" w:hanging="204"/>
      </w:pPr>
      <w:rPr>
        <w:rFonts w:hint="default"/>
        <w:lang w:val="ro-RO" w:eastAsia="en-US" w:bidi="ar-SA"/>
      </w:rPr>
    </w:lvl>
  </w:abstractNum>
  <w:abstractNum w:abstractNumId="69" w15:restartNumberingAfterBreak="0">
    <w:nsid w:val="6000330A"/>
    <w:multiLevelType w:val="hybridMultilevel"/>
    <w:tmpl w:val="8B8E56AE"/>
    <w:lvl w:ilvl="0" w:tplc="A55C2F92">
      <w:numFmt w:val="bullet"/>
      <w:lvlText w:val=""/>
      <w:lvlJc w:val="left"/>
      <w:pPr>
        <w:ind w:left="827" w:hanging="358"/>
      </w:pPr>
      <w:rPr>
        <w:rFonts w:ascii="Symbol" w:eastAsia="Symbol" w:hAnsi="Symbol" w:cs="Symbol" w:hint="default"/>
        <w:b w:val="0"/>
        <w:bCs w:val="0"/>
        <w:i w:val="0"/>
        <w:iCs w:val="0"/>
        <w:w w:val="100"/>
        <w:sz w:val="22"/>
        <w:szCs w:val="22"/>
        <w:lang w:val="ro-RO" w:eastAsia="en-US" w:bidi="ar-SA"/>
      </w:rPr>
    </w:lvl>
    <w:lvl w:ilvl="1" w:tplc="64F211BC">
      <w:numFmt w:val="bullet"/>
      <w:lvlText w:val="•"/>
      <w:lvlJc w:val="left"/>
      <w:pPr>
        <w:ind w:left="1442" w:hanging="358"/>
      </w:pPr>
      <w:rPr>
        <w:rFonts w:hint="default"/>
        <w:lang w:val="ro-RO" w:eastAsia="en-US" w:bidi="ar-SA"/>
      </w:rPr>
    </w:lvl>
    <w:lvl w:ilvl="2" w:tplc="DDDA7A82">
      <w:numFmt w:val="bullet"/>
      <w:lvlText w:val="•"/>
      <w:lvlJc w:val="left"/>
      <w:pPr>
        <w:ind w:left="2065" w:hanging="358"/>
      </w:pPr>
      <w:rPr>
        <w:rFonts w:hint="default"/>
        <w:lang w:val="ro-RO" w:eastAsia="en-US" w:bidi="ar-SA"/>
      </w:rPr>
    </w:lvl>
    <w:lvl w:ilvl="3" w:tplc="32648D28">
      <w:numFmt w:val="bullet"/>
      <w:lvlText w:val="•"/>
      <w:lvlJc w:val="left"/>
      <w:pPr>
        <w:ind w:left="2688" w:hanging="358"/>
      </w:pPr>
      <w:rPr>
        <w:rFonts w:hint="default"/>
        <w:lang w:val="ro-RO" w:eastAsia="en-US" w:bidi="ar-SA"/>
      </w:rPr>
    </w:lvl>
    <w:lvl w:ilvl="4" w:tplc="C39E1BFC">
      <w:numFmt w:val="bullet"/>
      <w:lvlText w:val="•"/>
      <w:lvlJc w:val="left"/>
      <w:pPr>
        <w:ind w:left="3310" w:hanging="358"/>
      </w:pPr>
      <w:rPr>
        <w:rFonts w:hint="default"/>
        <w:lang w:val="ro-RO" w:eastAsia="en-US" w:bidi="ar-SA"/>
      </w:rPr>
    </w:lvl>
    <w:lvl w:ilvl="5" w:tplc="0B0ADCFC">
      <w:numFmt w:val="bullet"/>
      <w:lvlText w:val="•"/>
      <w:lvlJc w:val="left"/>
      <w:pPr>
        <w:ind w:left="3933" w:hanging="358"/>
      </w:pPr>
      <w:rPr>
        <w:rFonts w:hint="default"/>
        <w:lang w:val="ro-RO" w:eastAsia="en-US" w:bidi="ar-SA"/>
      </w:rPr>
    </w:lvl>
    <w:lvl w:ilvl="6" w:tplc="680022BE">
      <w:numFmt w:val="bullet"/>
      <w:lvlText w:val="•"/>
      <w:lvlJc w:val="left"/>
      <w:pPr>
        <w:ind w:left="4556" w:hanging="358"/>
      </w:pPr>
      <w:rPr>
        <w:rFonts w:hint="default"/>
        <w:lang w:val="ro-RO" w:eastAsia="en-US" w:bidi="ar-SA"/>
      </w:rPr>
    </w:lvl>
    <w:lvl w:ilvl="7" w:tplc="470884B8">
      <w:numFmt w:val="bullet"/>
      <w:lvlText w:val="•"/>
      <w:lvlJc w:val="left"/>
      <w:pPr>
        <w:ind w:left="5178" w:hanging="358"/>
      </w:pPr>
      <w:rPr>
        <w:rFonts w:hint="default"/>
        <w:lang w:val="ro-RO" w:eastAsia="en-US" w:bidi="ar-SA"/>
      </w:rPr>
    </w:lvl>
    <w:lvl w:ilvl="8" w:tplc="2738E914">
      <w:numFmt w:val="bullet"/>
      <w:lvlText w:val="•"/>
      <w:lvlJc w:val="left"/>
      <w:pPr>
        <w:ind w:left="5801" w:hanging="358"/>
      </w:pPr>
      <w:rPr>
        <w:rFonts w:hint="default"/>
        <w:lang w:val="ro-RO" w:eastAsia="en-US" w:bidi="ar-SA"/>
      </w:rPr>
    </w:lvl>
  </w:abstractNum>
  <w:abstractNum w:abstractNumId="70" w15:restartNumberingAfterBreak="0">
    <w:nsid w:val="64457941"/>
    <w:multiLevelType w:val="hybridMultilevel"/>
    <w:tmpl w:val="1352AC9C"/>
    <w:lvl w:ilvl="0" w:tplc="67C66D22">
      <w:start w:val="1"/>
      <w:numFmt w:val="lowerLetter"/>
      <w:lvlText w:val="%1)"/>
      <w:lvlJc w:val="left"/>
      <w:pPr>
        <w:ind w:left="107" w:hanging="288"/>
        <w:jc w:val="left"/>
      </w:pPr>
      <w:rPr>
        <w:rFonts w:ascii="Trebuchet MS" w:eastAsia="Trebuchet MS" w:hAnsi="Trebuchet MS" w:cs="Trebuchet MS" w:hint="default"/>
        <w:b w:val="0"/>
        <w:bCs w:val="0"/>
        <w:i w:val="0"/>
        <w:iCs w:val="0"/>
        <w:spacing w:val="-1"/>
        <w:w w:val="100"/>
        <w:sz w:val="22"/>
        <w:szCs w:val="22"/>
        <w:lang w:val="ro-RO" w:eastAsia="en-US" w:bidi="ar-SA"/>
      </w:rPr>
    </w:lvl>
    <w:lvl w:ilvl="1" w:tplc="427CFADE">
      <w:numFmt w:val="bullet"/>
      <w:lvlText w:val="•"/>
      <w:lvlJc w:val="left"/>
      <w:pPr>
        <w:ind w:left="765" w:hanging="288"/>
      </w:pPr>
      <w:rPr>
        <w:rFonts w:hint="default"/>
        <w:lang w:val="ro-RO" w:eastAsia="en-US" w:bidi="ar-SA"/>
      </w:rPr>
    </w:lvl>
    <w:lvl w:ilvl="2" w:tplc="9814B81E">
      <w:numFmt w:val="bullet"/>
      <w:lvlText w:val="•"/>
      <w:lvlJc w:val="left"/>
      <w:pPr>
        <w:ind w:left="1431" w:hanging="288"/>
      </w:pPr>
      <w:rPr>
        <w:rFonts w:hint="default"/>
        <w:lang w:val="ro-RO" w:eastAsia="en-US" w:bidi="ar-SA"/>
      </w:rPr>
    </w:lvl>
    <w:lvl w:ilvl="3" w:tplc="00D8A2A8">
      <w:numFmt w:val="bullet"/>
      <w:lvlText w:val="•"/>
      <w:lvlJc w:val="left"/>
      <w:pPr>
        <w:ind w:left="2097" w:hanging="288"/>
      </w:pPr>
      <w:rPr>
        <w:rFonts w:hint="default"/>
        <w:lang w:val="ro-RO" w:eastAsia="en-US" w:bidi="ar-SA"/>
      </w:rPr>
    </w:lvl>
    <w:lvl w:ilvl="4" w:tplc="A5A43100">
      <w:numFmt w:val="bullet"/>
      <w:lvlText w:val="•"/>
      <w:lvlJc w:val="left"/>
      <w:pPr>
        <w:ind w:left="2763" w:hanging="288"/>
      </w:pPr>
      <w:rPr>
        <w:rFonts w:hint="default"/>
        <w:lang w:val="ro-RO" w:eastAsia="en-US" w:bidi="ar-SA"/>
      </w:rPr>
    </w:lvl>
    <w:lvl w:ilvl="5" w:tplc="14DE02F6">
      <w:numFmt w:val="bullet"/>
      <w:lvlText w:val="•"/>
      <w:lvlJc w:val="left"/>
      <w:pPr>
        <w:ind w:left="3429" w:hanging="288"/>
      </w:pPr>
      <w:rPr>
        <w:rFonts w:hint="default"/>
        <w:lang w:val="ro-RO" w:eastAsia="en-US" w:bidi="ar-SA"/>
      </w:rPr>
    </w:lvl>
    <w:lvl w:ilvl="6" w:tplc="DA209688">
      <w:numFmt w:val="bullet"/>
      <w:lvlText w:val="•"/>
      <w:lvlJc w:val="left"/>
      <w:pPr>
        <w:ind w:left="4095" w:hanging="288"/>
      </w:pPr>
      <w:rPr>
        <w:rFonts w:hint="default"/>
        <w:lang w:val="ro-RO" w:eastAsia="en-US" w:bidi="ar-SA"/>
      </w:rPr>
    </w:lvl>
    <w:lvl w:ilvl="7" w:tplc="645A348E">
      <w:numFmt w:val="bullet"/>
      <w:lvlText w:val="•"/>
      <w:lvlJc w:val="left"/>
      <w:pPr>
        <w:ind w:left="4761" w:hanging="288"/>
      </w:pPr>
      <w:rPr>
        <w:rFonts w:hint="default"/>
        <w:lang w:val="ro-RO" w:eastAsia="en-US" w:bidi="ar-SA"/>
      </w:rPr>
    </w:lvl>
    <w:lvl w:ilvl="8" w:tplc="B5343194">
      <w:numFmt w:val="bullet"/>
      <w:lvlText w:val="•"/>
      <w:lvlJc w:val="left"/>
      <w:pPr>
        <w:ind w:left="5427" w:hanging="288"/>
      </w:pPr>
      <w:rPr>
        <w:rFonts w:hint="default"/>
        <w:lang w:val="ro-RO" w:eastAsia="en-US" w:bidi="ar-SA"/>
      </w:rPr>
    </w:lvl>
  </w:abstractNum>
  <w:abstractNum w:abstractNumId="71" w15:restartNumberingAfterBreak="0">
    <w:nsid w:val="6A8F38BB"/>
    <w:multiLevelType w:val="hybridMultilevel"/>
    <w:tmpl w:val="4880B7E0"/>
    <w:lvl w:ilvl="0" w:tplc="7D2EC742">
      <w:numFmt w:val="bullet"/>
      <w:lvlText w:val="•"/>
      <w:lvlJc w:val="left"/>
      <w:pPr>
        <w:ind w:left="107" w:hanging="723"/>
      </w:pPr>
      <w:rPr>
        <w:rFonts w:ascii="Trebuchet MS" w:eastAsia="Trebuchet MS" w:hAnsi="Trebuchet MS" w:cs="Trebuchet MS" w:hint="default"/>
        <w:b w:val="0"/>
        <w:bCs w:val="0"/>
        <w:i w:val="0"/>
        <w:iCs w:val="0"/>
        <w:w w:val="100"/>
        <w:sz w:val="22"/>
        <w:szCs w:val="22"/>
        <w:lang w:val="ro-RO" w:eastAsia="en-US" w:bidi="ar-SA"/>
      </w:rPr>
    </w:lvl>
    <w:lvl w:ilvl="1" w:tplc="AF3E6452">
      <w:numFmt w:val="bullet"/>
      <w:lvlText w:val="•"/>
      <w:lvlJc w:val="left"/>
      <w:pPr>
        <w:ind w:left="766" w:hanging="723"/>
      </w:pPr>
      <w:rPr>
        <w:rFonts w:hint="default"/>
        <w:lang w:val="ro-RO" w:eastAsia="en-US" w:bidi="ar-SA"/>
      </w:rPr>
    </w:lvl>
    <w:lvl w:ilvl="2" w:tplc="0798D67E">
      <w:numFmt w:val="bullet"/>
      <w:lvlText w:val="•"/>
      <w:lvlJc w:val="left"/>
      <w:pPr>
        <w:ind w:left="1432" w:hanging="723"/>
      </w:pPr>
      <w:rPr>
        <w:rFonts w:hint="default"/>
        <w:lang w:val="ro-RO" w:eastAsia="en-US" w:bidi="ar-SA"/>
      </w:rPr>
    </w:lvl>
    <w:lvl w:ilvl="3" w:tplc="599E5C2E">
      <w:numFmt w:val="bullet"/>
      <w:lvlText w:val="•"/>
      <w:lvlJc w:val="left"/>
      <w:pPr>
        <w:ind w:left="2098" w:hanging="723"/>
      </w:pPr>
      <w:rPr>
        <w:rFonts w:hint="default"/>
        <w:lang w:val="ro-RO" w:eastAsia="en-US" w:bidi="ar-SA"/>
      </w:rPr>
    </w:lvl>
    <w:lvl w:ilvl="4" w:tplc="B4F260C4">
      <w:numFmt w:val="bullet"/>
      <w:lvlText w:val="•"/>
      <w:lvlJc w:val="left"/>
      <w:pPr>
        <w:ind w:left="2764" w:hanging="723"/>
      </w:pPr>
      <w:rPr>
        <w:rFonts w:hint="default"/>
        <w:lang w:val="ro-RO" w:eastAsia="en-US" w:bidi="ar-SA"/>
      </w:rPr>
    </w:lvl>
    <w:lvl w:ilvl="5" w:tplc="C568ADAE">
      <w:numFmt w:val="bullet"/>
      <w:lvlText w:val="•"/>
      <w:lvlJc w:val="left"/>
      <w:pPr>
        <w:ind w:left="3430" w:hanging="723"/>
      </w:pPr>
      <w:rPr>
        <w:rFonts w:hint="default"/>
        <w:lang w:val="ro-RO" w:eastAsia="en-US" w:bidi="ar-SA"/>
      </w:rPr>
    </w:lvl>
    <w:lvl w:ilvl="6" w:tplc="854A08D4">
      <w:numFmt w:val="bullet"/>
      <w:lvlText w:val="•"/>
      <w:lvlJc w:val="left"/>
      <w:pPr>
        <w:ind w:left="4096" w:hanging="723"/>
      </w:pPr>
      <w:rPr>
        <w:rFonts w:hint="default"/>
        <w:lang w:val="ro-RO" w:eastAsia="en-US" w:bidi="ar-SA"/>
      </w:rPr>
    </w:lvl>
    <w:lvl w:ilvl="7" w:tplc="059EBE12">
      <w:numFmt w:val="bullet"/>
      <w:lvlText w:val="•"/>
      <w:lvlJc w:val="left"/>
      <w:pPr>
        <w:ind w:left="4762" w:hanging="723"/>
      </w:pPr>
      <w:rPr>
        <w:rFonts w:hint="default"/>
        <w:lang w:val="ro-RO" w:eastAsia="en-US" w:bidi="ar-SA"/>
      </w:rPr>
    </w:lvl>
    <w:lvl w:ilvl="8" w:tplc="3D728760">
      <w:numFmt w:val="bullet"/>
      <w:lvlText w:val="•"/>
      <w:lvlJc w:val="left"/>
      <w:pPr>
        <w:ind w:left="5428" w:hanging="723"/>
      </w:pPr>
      <w:rPr>
        <w:rFonts w:hint="default"/>
        <w:lang w:val="ro-RO" w:eastAsia="en-US" w:bidi="ar-SA"/>
      </w:rPr>
    </w:lvl>
  </w:abstractNum>
  <w:abstractNum w:abstractNumId="72" w15:restartNumberingAfterBreak="0">
    <w:nsid w:val="6C014089"/>
    <w:multiLevelType w:val="hybridMultilevel"/>
    <w:tmpl w:val="EF9A74A0"/>
    <w:lvl w:ilvl="0" w:tplc="A6741E4A">
      <w:numFmt w:val="bullet"/>
      <w:lvlText w:val="●"/>
      <w:lvlJc w:val="left"/>
      <w:pPr>
        <w:ind w:left="107" w:hanging="267"/>
      </w:pPr>
      <w:rPr>
        <w:rFonts w:ascii="Trebuchet MS" w:eastAsia="Trebuchet MS" w:hAnsi="Trebuchet MS" w:cs="Trebuchet MS" w:hint="default"/>
        <w:b w:val="0"/>
        <w:bCs w:val="0"/>
        <w:i w:val="0"/>
        <w:iCs w:val="0"/>
        <w:w w:val="100"/>
        <w:sz w:val="22"/>
        <w:szCs w:val="22"/>
        <w:lang w:val="ro-RO" w:eastAsia="en-US" w:bidi="ar-SA"/>
      </w:rPr>
    </w:lvl>
    <w:lvl w:ilvl="1" w:tplc="6C9E77CA">
      <w:numFmt w:val="bullet"/>
      <w:lvlText w:val="•"/>
      <w:lvlJc w:val="left"/>
      <w:pPr>
        <w:ind w:left="794" w:hanging="267"/>
      </w:pPr>
      <w:rPr>
        <w:rFonts w:hint="default"/>
        <w:lang w:val="ro-RO" w:eastAsia="en-US" w:bidi="ar-SA"/>
      </w:rPr>
    </w:lvl>
    <w:lvl w:ilvl="2" w:tplc="1340FB88">
      <w:numFmt w:val="bullet"/>
      <w:lvlText w:val="•"/>
      <w:lvlJc w:val="left"/>
      <w:pPr>
        <w:ind w:left="1489" w:hanging="267"/>
      </w:pPr>
      <w:rPr>
        <w:rFonts w:hint="default"/>
        <w:lang w:val="ro-RO" w:eastAsia="en-US" w:bidi="ar-SA"/>
      </w:rPr>
    </w:lvl>
    <w:lvl w:ilvl="3" w:tplc="3CE47C0E">
      <w:numFmt w:val="bullet"/>
      <w:lvlText w:val="•"/>
      <w:lvlJc w:val="left"/>
      <w:pPr>
        <w:ind w:left="2183" w:hanging="267"/>
      </w:pPr>
      <w:rPr>
        <w:rFonts w:hint="default"/>
        <w:lang w:val="ro-RO" w:eastAsia="en-US" w:bidi="ar-SA"/>
      </w:rPr>
    </w:lvl>
    <w:lvl w:ilvl="4" w:tplc="87623C80">
      <w:numFmt w:val="bullet"/>
      <w:lvlText w:val="•"/>
      <w:lvlJc w:val="left"/>
      <w:pPr>
        <w:ind w:left="2878" w:hanging="267"/>
      </w:pPr>
      <w:rPr>
        <w:rFonts w:hint="default"/>
        <w:lang w:val="ro-RO" w:eastAsia="en-US" w:bidi="ar-SA"/>
      </w:rPr>
    </w:lvl>
    <w:lvl w:ilvl="5" w:tplc="7010784E">
      <w:numFmt w:val="bullet"/>
      <w:lvlText w:val="•"/>
      <w:lvlJc w:val="left"/>
      <w:pPr>
        <w:ind w:left="3572" w:hanging="267"/>
      </w:pPr>
      <w:rPr>
        <w:rFonts w:hint="default"/>
        <w:lang w:val="ro-RO" w:eastAsia="en-US" w:bidi="ar-SA"/>
      </w:rPr>
    </w:lvl>
    <w:lvl w:ilvl="6" w:tplc="C98EFAF0">
      <w:numFmt w:val="bullet"/>
      <w:lvlText w:val="•"/>
      <w:lvlJc w:val="left"/>
      <w:pPr>
        <w:ind w:left="4267" w:hanging="267"/>
      </w:pPr>
      <w:rPr>
        <w:rFonts w:hint="default"/>
        <w:lang w:val="ro-RO" w:eastAsia="en-US" w:bidi="ar-SA"/>
      </w:rPr>
    </w:lvl>
    <w:lvl w:ilvl="7" w:tplc="8C44AFDC">
      <w:numFmt w:val="bullet"/>
      <w:lvlText w:val="•"/>
      <w:lvlJc w:val="left"/>
      <w:pPr>
        <w:ind w:left="4961" w:hanging="267"/>
      </w:pPr>
      <w:rPr>
        <w:rFonts w:hint="default"/>
        <w:lang w:val="ro-RO" w:eastAsia="en-US" w:bidi="ar-SA"/>
      </w:rPr>
    </w:lvl>
    <w:lvl w:ilvl="8" w:tplc="F6B29FA4">
      <w:numFmt w:val="bullet"/>
      <w:lvlText w:val="•"/>
      <w:lvlJc w:val="left"/>
      <w:pPr>
        <w:ind w:left="5656" w:hanging="267"/>
      </w:pPr>
      <w:rPr>
        <w:rFonts w:hint="default"/>
        <w:lang w:val="ro-RO" w:eastAsia="en-US" w:bidi="ar-SA"/>
      </w:rPr>
    </w:lvl>
  </w:abstractNum>
  <w:abstractNum w:abstractNumId="73" w15:restartNumberingAfterBreak="0">
    <w:nsid w:val="6C7172C4"/>
    <w:multiLevelType w:val="hybridMultilevel"/>
    <w:tmpl w:val="1B8E8380"/>
    <w:lvl w:ilvl="0" w:tplc="25C8F2AA">
      <w:numFmt w:val="bullet"/>
      <w:lvlText w:val="-"/>
      <w:lvlJc w:val="left"/>
      <w:pPr>
        <w:ind w:left="706" w:hanging="125"/>
      </w:pPr>
      <w:rPr>
        <w:rFonts w:ascii="Trebuchet MS" w:eastAsia="Trebuchet MS" w:hAnsi="Trebuchet MS" w:cs="Trebuchet MS" w:hint="default"/>
        <w:b w:val="0"/>
        <w:bCs w:val="0"/>
        <w:i w:val="0"/>
        <w:iCs w:val="0"/>
        <w:w w:val="100"/>
        <w:sz w:val="18"/>
        <w:szCs w:val="18"/>
        <w:lang w:val="ro-RO" w:eastAsia="en-US" w:bidi="ar-SA"/>
      </w:rPr>
    </w:lvl>
    <w:lvl w:ilvl="1" w:tplc="1E20F152">
      <w:numFmt w:val="bullet"/>
      <w:lvlText w:val="•"/>
      <w:lvlJc w:val="left"/>
      <w:pPr>
        <w:ind w:left="1706" w:hanging="125"/>
      </w:pPr>
      <w:rPr>
        <w:rFonts w:hint="default"/>
        <w:lang w:val="ro-RO" w:eastAsia="en-US" w:bidi="ar-SA"/>
      </w:rPr>
    </w:lvl>
    <w:lvl w:ilvl="2" w:tplc="8D1A8ABC">
      <w:numFmt w:val="bullet"/>
      <w:lvlText w:val="•"/>
      <w:lvlJc w:val="left"/>
      <w:pPr>
        <w:ind w:left="2712" w:hanging="125"/>
      </w:pPr>
      <w:rPr>
        <w:rFonts w:hint="default"/>
        <w:lang w:val="ro-RO" w:eastAsia="en-US" w:bidi="ar-SA"/>
      </w:rPr>
    </w:lvl>
    <w:lvl w:ilvl="3" w:tplc="E13E8BEE">
      <w:numFmt w:val="bullet"/>
      <w:lvlText w:val="•"/>
      <w:lvlJc w:val="left"/>
      <w:pPr>
        <w:ind w:left="3718" w:hanging="125"/>
      </w:pPr>
      <w:rPr>
        <w:rFonts w:hint="default"/>
        <w:lang w:val="ro-RO" w:eastAsia="en-US" w:bidi="ar-SA"/>
      </w:rPr>
    </w:lvl>
    <w:lvl w:ilvl="4" w:tplc="98F0D252">
      <w:numFmt w:val="bullet"/>
      <w:lvlText w:val="•"/>
      <w:lvlJc w:val="left"/>
      <w:pPr>
        <w:ind w:left="4724" w:hanging="125"/>
      </w:pPr>
      <w:rPr>
        <w:rFonts w:hint="default"/>
        <w:lang w:val="ro-RO" w:eastAsia="en-US" w:bidi="ar-SA"/>
      </w:rPr>
    </w:lvl>
    <w:lvl w:ilvl="5" w:tplc="4C582D3A">
      <w:numFmt w:val="bullet"/>
      <w:lvlText w:val="•"/>
      <w:lvlJc w:val="left"/>
      <w:pPr>
        <w:ind w:left="5730" w:hanging="125"/>
      </w:pPr>
      <w:rPr>
        <w:rFonts w:hint="default"/>
        <w:lang w:val="ro-RO" w:eastAsia="en-US" w:bidi="ar-SA"/>
      </w:rPr>
    </w:lvl>
    <w:lvl w:ilvl="6" w:tplc="8AC076FE">
      <w:numFmt w:val="bullet"/>
      <w:lvlText w:val="•"/>
      <w:lvlJc w:val="left"/>
      <w:pPr>
        <w:ind w:left="6736" w:hanging="125"/>
      </w:pPr>
      <w:rPr>
        <w:rFonts w:hint="default"/>
        <w:lang w:val="ro-RO" w:eastAsia="en-US" w:bidi="ar-SA"/>
      </w:rPr>
    </w:lvl>
    <w:lvl w:ilvl="7" w:tplc="7192559A">
      <w:numFmt w:val="bullet"/>
      <w:lvlText w:val="•"/>
      <w:lvlJc w:val="left"/>
      <w:pPr>
        <w:ind w:left="7742" w:hanging="125"/>
      </w:pPr>
      <w:rPr>
        <w:rFonts w:hint="default"/>
        <w:lang w:val="ro-RO" w:eastAsia="en-US" w:bidi="ar-SA"/>
      </w:rPr>
    </w:lvl>
    <w:lvl w:ilvl="8" w:tplc="4CD619A6">
      <w:numFmt w:val="bullet"/>
      <w:lvlText w:val="•"/>
      <w:lvlJc w:val="left"/>
      <w:pPr>
        <w:ind w:left="8748" w:hanging="125"/>
      </w:pPr>
      <w:rPr>
        <w:rFonts w:hint="default"/>
        <w:lang w:val="ro-RO" w:eastAsia="en-US" w:bidi="ar-SA"/>
      </w:rPr>
    </w:lvl>
  </w:abstractNum>
  <w:abstractNum w:abstractNumId="74" w15:restartNumberingAfterBreak="0">
    <w:nsid w:val="70B76B1A"/>
    <w:multiLevelType w:val="hybridMultilevel"/>
    <w:tmpl w:val="16307D6E"/>
    <w:lvl w:ilvl="0" w:tplc="6728F0BE">
      <w:numFmt w:val="bullet"/>
      <w:lvlText w:val="●"/>
      <w:lvlJc w:val="left"/>
      <w:pPr>
        <w:ind w:left="107" w:hanging="267"/>
      </w:pPr>
      <w:rPr>
        <w:rFonts w:ascii="Trebuchet MS" w:eastAsia="Trebuchet MS" w:hAnsi="Trebuchet MS" w:cs="Trebuchet MS" w:hint="default"/>
        <w:b w:val="0"/>
        <w:bCs w:val="0"/>
        <w:i w:val="0"/>
        <w:iCs w:val="0"/>
        <w:w w:val="100"/>
        <w:sz w:val="22"/>
        <w:szCs w:val="22"/>
        <w:lang w:val="ro-RO" w:eastAsia="en-US" w:bidi="ar-SA"/>
      </w:rPr>
    </w:lvl>
    <w:lvl w:ilvl="1" w:tplc="4FCE04E6">
      <w:numFmt w:val="bullet"/>
      <w:lvlText w:val="•"/>
      <w:lvlJc w:val="left"/>
      <w:pPr>
        <w:ind w:left="794" w:hanging="267"/>
      </w:pPr>
      <w:rPr>
        <w:rFonts w:hint="default"/>
        <w:lang w:val="ro-RO" w:eastAsia="en-US" w:bidi="ar-SA"/>
      </w:rPr>
    </w:lvl>
    <w:lvl w:ilvl="2" w:tplc="61D6BCA8">
      <w:numFmt w:val="bullet"/>
      <w:lvlText w:val="•"/>
      <w:lvlJc w:val="left"/>
      <w:pPr>
        <w:ind w:left="1489" w:hanging="267"/>
      </w:pPr>
      <w:rPr>
        <w:rFonts w:hint="default"/>
        <w:lang w:val="ro-RO" w:eastAsia="en-US" w:bidi="ar-SA"/>
      </w:rPr>
    </w:lvl>
    <w:lvl w:ilvl="3" w:tplc="1CE4D794">
      <w:numFmt w:val="bullet"/>
      <w:lvlText w:val="•"/>
      <w:lvlJc w:val="left"/>
      <w:pPr>
        <w:ind w:left="2184" w:hanging="267"/>
      </w:pPr>
      <w:rPr>
        <w:rFonts w:hint="default"/>
        <w:lang w:val="ro-RO" w:eastAsia="en-US" w:bidi="ar-SA"/>
      </w:rPr>
    </w:lvl>
    <w:lvl w:ilvl="4" w:tplc="C5DAD2A0">
      <w:numFmt w:val="bullet"/>
      <w:lvlText w:val="•"/>
      <w:lvlJc w:val="left"/>
      <w:pPr>
        <w:ind w:left="2878" w:hanging="267"/>
      </w:pPr>
      <w:rPr>
        <w:rFonts w:hint="default"/>
        <w:lang w:val="ro-RO" w:eastAsia="en-US" w:bidi="ar-SA"/>
      </w:rPr>
    </w:lvl>
    <w:lvl w:ilvl="5" w:tplc="DE2854CE">
      <w:numFmt w:val="bullet"/>
      <w:lvlText w:val="•"/>
      <w:lvlJc w:val="left"/>
      <w:pPr>
        <w:ind w:left="3573" w:hanging="267"/>
      </w:pPr>
      <w:rPr>
        <w:rFonts w:hint="default"/>
        <w:lang w:val="ro-RO" w:eastAsia="en-US" w:bidi="ar-SA"/>
      </w:rPr>
    </w:lvl>
    <w:lvl w:ilvl="6" w:tplc="E836F2EC">
      <w:numFmt w:val="bullet"/>
      <w:lvlText w:val="•"/>
      <w:lvlJc w:val="left"/>
      <w:pPr>
        <w:ind w:left="4268" w:hanging="267"/>
      </w:pPr>
      <w:rPr>
        <w:rFonts w:hint="default"/>
        <w:lang w:val="ro-RO" w:eastAsia="en-US" w:bidi="ar-SA"/>
      </w:rPr>
    </w:lvl>
    <w:lvl w:ilvl="7" w:tplc="0B1EFBCE">
      <w:numFmt w:val="bullet"/>
      <w:lvlText w:val="•"/>
      <w:lvlJc w:val="left"/>
      <w:pPr>
        <w:ind w:left="4962" w:hanging="267"/>
      </w:pPr>
      <w:rPr>
        <w:rFonts w:hint="default"/>
        <w:lang w:val="ro-RO" w:eastAsia="en-US" w:bidi="ar-SA"/>
      </w:rPr>
    </w:lvl>
    <w:lvl w:ilvl="8" w:tplc="BE902EE0">
      <w:numFmt w:val="bullet"/>
      <w:lvlText w:val="•"/>
      <w:lvlJc w:val="left"/>
      <w:pPr>
        <w:ind w:left="5657" w:hanging="267"/>
      </w:pPr>
      <w:rPr>
        <w:rFonts w:hint="default"/>
        <w:lang w:val="ro-RO" w:eastAsia="en-US" w:bidi="ar-SA"/>
      </w:rPr>
    </w:lvl>
  </w:abstractNum>
  <w:abstractNum w:abstractNumId="75" w15:restartNumberingAfterBreak="0">
    <w:nsid w:val="72AD2432"/>
    <w:multiLevelType w:val="hybridMultilevel"/>
    <w:tmpl w:val="983CD02A"/>
    <w:lvl w:ilvl="0" w:tplc="8512702E">
      <w:numFmt w:val="bullet"/>
      <w:lvlText w:val="-"/>
      <w:lvlJc w:val="left"/>
      <w:pPr>
        <w:ind w:left="70" w:hanging="795"/>
      </w:pPr>
      <w:rPr>
        <w:rFonts w:ascii="Trebuchet MS" w:eastAsia="Trebuchet MS" w:hAnsi="Trebuchet MS" w:cs="Trebuchet MS" w:hint="default"/>
        <w:b w:val="0"/>
        <w:bCs w:val="0"/>
        <w:i w:val="0"/>
        <w:iCs w:val="0"/>
        <w:w w:val="100"/>
        <w:sz w:val="18"/>
        <w:szCs w:val="18"/>
        <w:lang w:val="ro-RO" w:eastAsia="en-US" w:bidi="ar-SA"/>
      </w:rPr>
    </w:lvl>
    <w:lvl w:ilvl="1" w:tplc="11567E32">
      <w:numFmt w:val="bullet"/>
      <w:lvlText w:val="•"/>
      <w:lvlJc w:val="left"/>
      <w:pPr>
        <w:ind w:left="751" w:hanging="795"/>
      </w:pPr>
      <w:rPr>
        <w:rFonts w:hint="default"/>
        <w:lang w:val="ro-RO" w:eastAsia="en-US" w:bidi="ar-SA"/>
      </w:rPr>
    </w:lvl>
    <w:lvl w:ilvl="2" w:tplc="B7629820">
      <w:numFmt w:val="bullet"/>
      <w:lvlText w:val="•"/>
      <w:lvlJc w:val="left"/>
      <w:pPr>
        <w:ind w:left="1422" w:hanging="795"/>
      </w:pPr>
      <w:rPr>
        <w:rFonts w:hint="default"/>
        <w:lang w:val="ro-RO" w:eastAsia="en-US" w:bidi="ar-SA"/>
      </w:rPr>
    </w:lvl>
    <w:lvl w:ilvl="3" w:tplc="6BF4D762">
      <w:numFmt w:val="bullet"/>
      <w:lvlText w:val="•"/>
      <w:lvlJc w:val="left"/>
      <w:pPr>
        <w:ind w:left="2093" w:hanging="795"/>
      </w:pPr>
      <w:rPr>
        <w:rFonts w:hint="default"/>
        <w:lang w:val="ro-RO" w:eastAsia="en-US" w:bidi="ar-SA"/>
      </w:rPr>
    </w:lvl>
    <w:lvl w:ilvl="4" w:tplc="795078BE">
      <w:numFmt w:val="bullet"/>
      <w:lvlText w:val="•"/>
      <w:lvlJc w:val="left"/>
      <w:pPr>
        <w:ind w:left="2764" w:hanging="795"/>
      </w:pPr>
      <w:rPr>
        <w:rFonts w:hint="default"/>
        <w:lang w:val="ro-RO" w:eastAsia="en-US" w:bidi="ar-SA"/>
      </w:rPr>
    </w:lvl>
    <w:lvl w:ilvl="5" w:tplc="9E2CA64E">
      <w:numFmt w:val="bullet"/>
      <w:lvlText w:val="•"/>
      <w:lvlJc w:val="left"/>
      <w:pPr>
        <w:ind w:left="3435" w:hanging="795"/>
      </w:pPr>
      <w:rPr>
        <w:rFonts w:hint="default"/>
        <w:lang w:val="ro-RO" w:eastAsia="en-US" w:bidi="ar-SA"/>
      </w:rPr>
    </w:lvl>
    <w:lvl w:ilvl="6" w:tplc="9E324E9A">
      <w:numFmt w:val="bullet"/>
      <w:lvlText w:val="•"/>
      <w:lvlJc w:val="left"/>
      <w:pPr>
        <w:ind w:left="4106" w:hanging="795"/>
      </w:pPr>
      <w:rPr>
        <w:rFonts w:hint="default"/>
        <w:lang w:val="ro-RO" w:eastAsia="en-US" w:bidi="ar-SA"/>
      </w:rPr>
    </w:lvl>
    <w:lvl w:ilvl="7" w:tplc="DA7E9EAC">
      <w:numFmt w:val="bullet"/>
      <w:lvlText w:val="•"/>
      <w:lvlJc w:val="left"/>
      <w:pPr>
        <w:ind w:left="4777" w:hanging="795"/>
      </w:pPr>
      <w:rPr>
        <w:rFonts w:hint="default"/>
        <w:lang w:val="ro-RO" w:eastAsia="en-US" w:bidi="ar-SA"/>
      </w:rPr>
    </w:lvl>
    <w:lvl w:ilvl="8" w:tplc="CEB216F8">
      <w:numFmt w:val="bullet"/>
      <w:lvlText w:val="•"/>
      <w:lvlJc w:val="left"/>
      <w:pPr>
        <w:ind w:left="5448" w:hanging="795"/>
      </w:pPr>
      <w:rPr>
        <w:rFonts w:hint="default"/>
        <w:lang w:val="ro-RO" w:eastAsia="en-US" w:bidi="ar-SA"/>
      </w:rPr>
    </w:lvl>
  </w:abstractNum>
  <w:abstractNum w:abstractNumId="76" w15:restartNumberingAfterBreak="0">
    <w:nsid w:val="764B5AD2"/>
    <w:multiLevelType w:val="hybridMultilevel"/>
    <w:tmpl w:val="F90270A6"/>
    <w:lvl w:ilvl="0" w:tplc="30F8E906">
      <w:start w:val="1"/>
      <w:numFmt w:val="decimal"/>
      <w:lvlText w:val="%1."/>
      <w:lvlJc w:val="left"/>
      <w:pPr>
        <w:ind w:left="70" w:hanging="471"/>
        <w:jc w:val="left"/>
      </w:pPr>
      <w:rPr>
        <w:rFonts w:ascii="Trebuchet MS" w:eastAsia="Trebuchet MS" w:hAnsi="Trebuchet MS" w:cs="Trebuchet MS" w:hint="default"/>
        <w:b w:val="0"/>
        <w:bCs w:val="0"/>
        <w:i w:val="0"/>
        <w:iCs w:val="0"/>
        <w:spacing w:val="-1"/>
        <w:w w:val="100"/>
        <w:sz w:val="18"/>
        <w:szCs w:val="18"/>
        <w:lang w:val="ro-RO" w:eastAsia="en-US" w:bidi="ar-SA"/>
      </w:rPr>
    </w:lvl>
    <w:lvl w:ilvl="1" w:tplc="0C521C14">
      <w:numFmt w:val="bullet"/>
      <w:lvlText w:val=""/>
      <w:lvlJc w:val="left"/>
      <w:pPr>
        <w:ind w:left="70" w:hanging="437"/>
      </w:pPr>
      <w:rPr>
        <w:rFonts w:ascii="Symbol" w:eastAsia="Symbol" w:hAnsi="Symbol" w:cs="Symbol" w:hint="default"/>
        <w:b w:val="0"/>
        <w:bCs w:val="0"/>
        <w:i w:val="0"/>
        <w:iCs w:val="0"/>
        <w:w w:val="100"/>
        <w:sz w:val="18"/>
        <w:szCs w:val="18"/>
        <w:lang w:val="ro-RO" w:eastAsia="en-US" w:bidi="ar-SA"/>
      </w:rPr>
    </w:lvl>
    <w:lvl w:ilvl="2" w:tplc="7354EE3A">
      <w:numFmt w:val="bullet"/>
      <w:lvlText w:val="•"/>
      <w:lvlJc w:val="left"/>
      <w:pPr>
        <w:ind w:left="1422" w:hanging="437"/>
      </w:pPr>
      <w:rPr>
        <w:rFonts w:hint="default"/>
        <w:lang w:val="ro-RO" w:eastAsia="en-US" w:bidi="ar-SA"/>
      </w:rPr>
    </w:lvl>
    <w:lvl w:ilvl="3" w:tplc="EDDE1B16">
      <w:numFmt w:val="bullet"/>
      <w:lvlText w:val="•"/>
      <w:lvlJc w:val="left"/>
      <w:pPr>
        <w:ind w:left="2093" w:hanging="437"/>
      </w:pPr>
      <w:rPr>
        <w:rFonts w:hint="default"/>
        <w:lang w:val="ro-RO" w:eastAsia="en-US" w:bidi="ar-SA"/>
      </w:rPr>
    </w:lvl>
    <w:lvl w:ilvl="4" w:tplc="7A1C1BFA">
      <w:numFmt w:val="bullet"/>
      <w:lvlText w:val="•"/>
      <w:lvlJc w:val="left"/>
      <w:pPr>
        <w:ind w:left="2764" w:hanging="437"/>
      </w:pPr>
      <w:rPr>
        <w:rFonts w:hint="default"/>
        <w:lang w:val="ro-RO" w:eastAsia="en-US" w:bidi="ar-SA"/>
      </w:rPr>
    </w:lvl>
    <w:lvl w:ilvl="5" w:tplc="9DA406FE">
      <w:numFmt w:val="bullet"/>
      <w:lvlText w:val="•"/>
      <w:lvlJc w:val="left"/>
      <w:pPr>
        <w:ind w:left="3435" w:hanging="437"/>
      </w:pPr>
      <w:rPr>
        <w:rFonts w:hint="default"/>
        <w:lang w:val="ro-RO" w:eastAsia="en-US" w:bidi="ar-SA"/>
      </w:rPr>
    </w:lvl>
    <w:lvl w:ilvl="6" w:tplc="8AA42318">
      <w:numFmt w:val="bullet"/>
      <w:lvlText w:val="•"/>
      <w:lvlJc w:val="left"/>
      <w:pPr>
        <w:ind w:left="4106" w:hanging="437"/>
      </w:pPr>
      <w:rPr>
        <w:rFonts w:hint="default"/>
        <w:lang w:val="ro-RO" w:eastAsia="en-US" w:bidi="ar-SA"/>
      </w:rPr>
    </w:lvl>
    <w:lvl w:ilvl="7" w:tplc="9B441748">
      <w:numFmt w:val="bullet"/>
      <w:lvlText w:val="•"/>
      <w:lvlJc w:val="left"/>
      <w:pPr>
        <w:ind w:left="4777" w:hanging="437"/>
      </w:pPr>
      <w:rPr>
        <w:rFonts w:hint="default"/>
        <w:lang w:val="ro-RO" w:eastAsia="en-US" w:bidi="ar-SA"/>
      </w:rPr>
    </w:lvl>
    <w:lvl w:ilvl="8" w:tplc="73423D78">
      <w:numFmt w:val="bullet"/>
      <w:lvlText w:val="•"/>
      <w:lvlJc w:val="left"/>
      <w:pPr>
        <w:ind w:left="5448" w:hanging="437"/>
      </w:pPr>
      <w:rPr>
        <w:rFonts w:hint="default"/>
        <w:lang w:val="ro-RO" w:eastAsia="en-US" w:bidi="ar-SA"/>
      </w:rPr>
    </w:lvl>
  </w:abstractNum>
  <w:abstractNum w:abstractNumId="77" w15:restartNumberingAfterBreak="0">
    <w:nsid w:val="77566BC1"/>
    <w:multiLevelType w:val="hybridMultilevel"/>
    <w:tmpl w:val="3DB2346E"/>
    <w:lvl w:ilvl="0" w:tplc="D1ECCA86">
      <w:numFmt w:val="bullet"/>
      <w:lvlText w:val="●"/>
      <w:lvlJc w:val="left"/>
      <w:pPr>
        <w:ind w:left="68" w:hanging="200"/>
      </w:pPr>
      <w:rPr>
        <w:rFonts w:ascii="Trebuchet MS" w:eastAsia="Trebuchet MS" w:hAnsi="Trebuchet MS" w:cs="Trebuchet MS" w:hint="default"/>
        <w:b w:val="0"/>
        <w:bCs w:val="0"/>
        <w:i w:val="0"/>
        <w:iCs w:val="0"/>
        <w:w w:val="100"/>
        <w:sz w:val="18"/>
        <w:szCs w:val="18"/>
        <w:lang w:val="ro-RO" w:eastAsia="en-US" w:bidi="ar-SA"/>
      </w:rPr>
    </w:lvl>
    <w:lvl w:ilvl="1" w:tplc="202A557A">
      <w:numFmt w:val="bullet"/>
      <w:lvlText w:val="•"/>
      <w:lvlJc w:val="left"/>
      <w:pPr>
        <w:ind w:left="407" w:hanging="200"/>
      </w:pPr>
      <w:rPr>
        <w:rFonts w:hint="default"/>
        <w:lang w:val="ro-RO" w:eastAsia="en-US" w:bidi="ar-SA"/>
      </w:rPr>
    </w:lvl>
    <w:lvl w:ilvl="2" w:tplc="B314B858">
      <w:numFmt w:val="bullet"/>
      <w:lvlText w:val="•"/>
      <w:lvlJc w:val="left"/>
      <w:pPr>
        <w:ind w:left="754" w:hanging="200"/>
      </w:pPr>
      <w:rPr>
        <w:rFonts w:hint="default"/>
        <w:lang w:val="ro-RO" w:eastAsia="en-US" w:bidi="ar-SA"/>
      </w:rPr>
    </w:lvl>
    <w:lvl w:ilvl="3" w:tplc="B074D2A8">
      <w:numFmt w:val="bullet"/>
      <w:lvlText w:val="•"/>
      <w:lvlJc w:val="left"/>
      <w:pPr>
        <w:ind w:left="1101" w:hanging="200"/>
      </w:pPr>
      <w:rPr>
        <w:rFonts w:hint="default"/>
        <w:lang w:val="ro-RO" w:eastAsia="en-US" w:bidi="ar-SA"/>
      </w:rPr>
    </w:lvl>
    <w:lvl w:ilvl="4" w:tplc="FB1AAAB4">
      <w:numFmt w:val="bullet"/>
      <w:lvlText w:val="•"/>
      <w:lvlJc w:val="left"/>
      <w:pPr>
        <w:ind w:left="1449" w:hanging="200"/>
      </w:pPr>
      <w:rPr>
        <w:rFonts w:hint="default"/>
        <w:lang w:val="ro-RO" w:eastAsia="en-US" w:bidi="ar-SA"/>
      </w:rPr>
    </w:lvl>
    <w:lvl w:ilvl="5" w:tplc="49103B36">
      <w:numFmt w:val="bullet"/>
      <w:lvlText w:val="•"/>
      <w:lvlJc w:val="left"/>
      <w:pPr>
        <w:ind w:left="1796" w:hanging="200"/>
      </w:pPr>
      <w:rPr>
        <w:rFonts w:hint="default"/>
        <w:lang w:val="ro-RO" w:eastAsia="en-US" w:bidi="ar-SA"/>
      </w:rPr>
    </w:lvl>
    <w:lvl w:ilvl="6" w:tplc="10526F1C">
      <w:numFmt w:val="bullet"/>
      <w:lvlText w:val="•"/>
      <w:lvlJc w:val="left"/>
      <w:pPr>
        <w:ind w:left="2143" w:hanging="200"/>
      </w:pPr>
      <w:rPr>
        <w:rFonts w:hint="default"/>
        <w:lang w:val="ro-RO" w:eastAsia="en-US" w:bidi="ar-SA"/>
      </w:rPr>
    </w:lvl>
    <w:lvl w:ilvl="7" w:tplc="E4485996">
      <w:numFmt w:val="bullet"/>
      <w:lvlText w:val="•"/>
      <w:lvlJc w:val="left"/>
      <w:pPr>
        <w:ind w:left="2491" w:hanging="200"/>
      </w:pPr>
      <w:rPr>
        <w:rFonts w:hint="default"/>
        <w:lang w:val="ro-RO" w:eastAsia="en-US" w:bidi="ar-SA"/>
      </w:rPr>
    </w:lvl>
    <w:lvl w:ilvl="8" w:tplc="5B10E2D8">
      <w:numFmt w:val="bullet"/>
      <w:lvlText w:val="•"/>
      <w:lvlJc w:val="left"/>
      <w:pPr>
        <w:ind w:left="2838" w:hanging="200"/>
      </w:pPr>
      <w:rPr>
        <w:rFonts w:hint="default"/>
        <w:lang w:val="ro-RO" w:eastAsia="en-US" w:bidi="ar-SA"/>
      </w:rPr>
    </w:lvl>
  </w:abstractNum>
  <w:abstractNum w:abstractNumId="78" w15:restartNumberingAfterBreak="0">
    <w:nsid w:val="785527DE"/>
    <w:multiLevelType w:val="hybridMultilevel"/>
    <w:tmpl w:val="4328A502"/>
    <w:lvl w:ilvl="0" w:tplc="DE4224A4">
      <w:numFmt w:val="bullet"/>
      <w:lvlText w:val="●"/>
      <w:lvlJc w:val="left"/>
      <w:pPr>
        <w:ind w:left="107" w:hanging="204"/>
      </w:pPr>
      <w:rPr>
        <w:rFonts w:ascii="Trebuchet MS" w:eastAsia="Trebuchet MS" w:hAnsi="Trebuchet MS" w:cs="Trebuchet MS" w:hint="default"/>
        <w:b w:val="0"/>
        <w:bCs w:val="0"/>
        <w:i w:val="0"/>
        <w:iCs w:val="0"/>
        <w:w w:val="100"/>
        <w:sz w:val="22"/>
        <w:szCs w:val="22"/>
        <w:lang w:val="ro-RO" w:eastAsia="en-US" w:bidi="ar-SA"/>
      </w:rPr>
    </w:lvl>
    <w:lvl w:ilvl="1" w:tplc="F9C83136">
      <w:numFmt w:val="bullet"/>
      <w:lvlText w:val="•"/>
      <w:lvlJc w:val="left"/>
      <w:pPr>
        <w:ind w:left="794" w:hanging="204"/>
      </w:pPr>
      <w:rPr>
        <w:rFonts w:hint="default"/>
        <w:lang w:val="ro-RO" w:eastAsia="en-US" w:bidi="ar-SA"/>
      </w:rPr>
    </w:lvl>
    <w:lvl w:ilvl="2" w:tplc="6966D1F8">
      <w:numFmt w:val="bullet"/>
      <w:lvlText w:val="•"/>
      <w:lvlJc w:val="left"/>
      <w:pPr>
        <w:ind w:left="1489" w:hanging="204"/>
      </w:pPr>
      <w:rPr>
        <w:rFonts w:hint="default"/>
        <w:lang w:val="ro-RO" w:eastAsia="en-US" w:bidi="ar-SA"/>
      </w:rPr>
    </w:lvl>
    <w:lvl w:ilvl="3" w:tplc="C6A8D8D4">
      <w:numFmt w:val="bullet"/>
      <w:lvlText w:val="•"/>
      <w:lvlJc w:val="left"/>
      <w:pPr>
        <w:ind w:left="2184" w:hanging="204"/>
      </w:pPr>
      <w:rPr>
        <w:rFonts w:hint="default"/>
        <w:lang w:val="ro-RO" w:eastAsia="en-US" w:bidi="ar-SA"/>
      </w:rPr>
    </w:lvl>
    <w:lvl w:ilvl="4" w:tplc="FA369D3C">
      <w:numFmt w:val="bullet"/>
      <w:lvlText w:val="•"/>
      <w:lvlJc w:val="left"/>
      <w:pPr>
        <w:ind w:left="2878" w:hanging="204"/>
      </w:pPr>
      <w:rPr>
        <w:rFonts w:hint="default"/>
        <w:lang w:val="ro-RO" w:eastAsia="en-US" w:bidi="ar-SA"/>
      </w:rPr>
    </w:lvl>
    <w:lvl w:ilvl="5" w:tplc="804C53B8">
      <w:numFmt w:val="bullet"/>
      <w:lvlText w:val="•"/>
      <w:lvlJc w:val="left"/>
      <w:pPr>
        <w:ind w:left="3573" w:hanging="204"/>
      </w:pPr>
      <w:rPr>
        <w:rFonts w:hint="default"/>
        <w:lang w:val="ro-RO" w:eastAsia="en-US" w:bidi="ar-SA"/>
      </w:rPr>
    </w:lvl>
    <w:lvl w:ilvl="6" w:tplc="47E21850">
      <w:numFmt w:val="bullet"/>
      <w:lvlText w:val="•"/>
      <w:lvlJc w:val="left"/>
      <w:pPr>
        <w:ind w:left="4268" w:hanging="204"/>
      </w:pPr>
      <w:rPr>
        <w:rFonts w:hint="default"/>
        <w:lang w:val="ro-RO" w:eastAsia="en-US" w:bidi="ar-SA"/>
      </w:rPr>
    </w:lvl>
    <w:lvl w:ilvl="7" w:tplc="0040F2C2">
      <w:numFmt w:val="bullet"/>
      <w:lvlText w:val="•"/>
      <w:lvlJc w:val="left"/>
      <w:pPr>
        <w:ind w:left="4962" w:hanging="204"/>
      </w:pPr>
      <w:rPr>
        <w:rFonts w:hint="default"/>
        <w:lang w:val="ro-RO" w:eastAsia="en-US" w:bidi="ar-SA"/>
      </w:rPr>
    </w:lvl>
    <w:lvl w:ilvl="8" w:tplc="BD6C8528">
      <w:numFmt w:val="bullet"/>
      <w:lvlText w:val="•"/>
      <w:lvlJc w:val="left"/>
      <w:pPr>
        <w:ind w:left="5657" w:hanging="204"/>
      </w:pPr>
      <w:rPr>
        <w:rFonts w:hint="default"/>
        <w:lang w:val="ro-RO" w:eastAsia="en-US" w:bidi="ar-SA"/>
      </w:rPr>
    </w:lvl>
  </w:abstractNum>
  <w:abstractNum w:abstractNumId="79" w15:restartNumberingAfterBreak="0">
    <w:nsid w:val="78A64C94"/>
    <w:multiLevelType w:val="hybridMultilevel"/>
    <w:tmpl w:val="29F898DC"/>
    <w:lvl w:ilvl="0" w:tplc="9E3629DC">
      <w:numFmt w:val="bullet"/>
      <w:lvlText w:val="-"/>
      <w:lvlJc w:val="left"/>
      <w:pPr>
        <w:ind w:left="69" w:hanging="137"/>
      </w:pPr>
      <w:rPr>
        <w:rFonts w:ascii="Trebuchet MS" w:eastAsia="Trebuchet MS" w:hAnsi="Trebuchet MS" w:cs="Trebuchet MS" w:hint="default"/>
        <w:b w:val="0"/>
        <w:bCs w:val="0"/>
        <w:i w:val="0"/>
        <w:iCs w:val="0"/>
        <w:w w:val="100"/>
        <w:sz w:val="18"/>
        <w:szCs w:val="18"/>
        <w:lang w:val="ro-RO" w:eastAsia="en-US" w:bidi="ar-SA"/>
      </w:rPr>
    </w:lvl>
    <w:lvl w:ilvl="1" w:tplc="40D0D7DE">
      <w:numFmt w:val="bullet"/>
      <w:lvlText w:val="•"/>
      <w:lvlJc w:val="left"/>
      <w:pPr>
        <w:ind w:left="733" w:hanging="137"/>
      </w:pPr>
      <w:rPr>
        <w:rFonts w:hint="default"/>
        <w:lang w:val="ro-RO" w:eastAsia="en-US" w:bidi="ar-SA"/>
      </w:rPr>
    </w:lvl>
    <w:lvl w:ilvl="2" w:tplc="E8FA4DEA">
      <w:numFmt w:val="bullet"/>
      <w:lvlText w:val="•"/>
      <w:lvlJc w:val="left"/>
      <w:pPr>
        <w:ind w:left="1407" w:hanging="137"/>
      </w:pPr>
      <w:rPr>
        <w:rFonts w:hint="default"/>
        <w:lang w:val="ro-RO" w:eastAsia="en-US" w:bidi="ar-SA"/>
      </w:rPr>
    </w:lvl>
    <w:lvl w:ilvl="3" w:tplc="933262B8">
      <w:numFmt w:val="bullet"/>
      <w:lvlText w:val="•"/>
      <w:lvlJc w:val="left"/>
      <w:pPr>
        <w:ind w:left="2080" w:hanging="137"/>
      </w:pPr>
      <w:rPr>
        <w:rFonts w:hint="default"/>
        <w:lang w:val="ro-RO" w:eastAsia="en-US" w:bidi="ar-SA"/>
      </w:rPr>
    </w:lvl>
    <w:lvl w:ilvl="4" w:tplc="8CC6FEC0">
      <w:numFmt w:val="bullet"/>
      <w:lvlText w:val="•"/>
      <w:lvlJc w:val="left"/>
      <w:pPr>
        <w:ind w:left="2754" w:hanging="137"/>
      </w:pPr>
      <w:rPr>
        <w:rFonts w:hint="default"/>
        <w:lang w:val="ro-RO" w:eastAsia="en-US" w:bidi="ar-SA"/>
      </w:rPr>
    </w:lvl>
    <w:lvl w:ilvl="5" w:tplc="AF665588">
      <w:numFmt w:val="bullet"/>
      <w:lvlText w:val="•"/>
      <w:lvlJc w:val="left"/>
      <w:pPr>
        <w:ind w:left="3427" w:hanging="137"/>
      </w:pPr>
      <w:rPr>
        <w:rFonts w:hint="default"/>
        <w:lang w:val="ro-RO" w:eastAsia="en-US" w:bidi="ar-SA"/>
      </w:rPr>
    </w:lvl>
    <w:lvl w:ilvl="6" w:tplc="D3E20D92">
      <w:numFmt w:val="bullet"/>
      <w:lvlText w:val="•"/>
      <w:lvlJc w:val="left"/>
      <w:pPr>
        <w:ind w:left="4101" w:hanging="137"/>
      </w:pPr>
      <w:rPr>
        <w:rFonts w:hint="default"/>
        <w:lang w:val="ro-RO" w:eastAsia="en-US" w:bidi="ar-SA"/>
      </w:rPr>
    </w:lvl>
    <w:lvl w:ilvl="7" w:tplc="0186D486">
      <w:numFmt w:val="bullet"/>
      <w:lvlText w:val="•"/>
      <w:lvlJc w:val="left"/>
      <w:pPr>
        <w:ind w:left="4774" w:hanging="137"/>
      </w:pPr>
      <w:rPr>
        <w:rFonts w:hint="default"/>
        <w:lang w:val="ro-RO" w:eastAsia="en-US" w:bidi="ar-SA"/>
      </w:rPr>
    </w:lvl>
    <w:lvl w:ilvl="8" w:tplc="BF28FC1A">
      <w:numFmt w:val="bullet"/>
      <w:lvlText w:val="•"/>
      <w:lvlJc w:val="left"/>
      <w:pPr>
        <w:ind w:left="5448" w:hanging="137"/>
      </w:pPr>
      <w:rPr>
        <w:rFonts w:hint="default"/>
        <w:lang w:val="ro-RO" w:eastAsia="en-US" w:bidi="ar-SA"/>
      </w:rPr>
    </w:lvl>
  </w:abstractNum>
  <w:abstractNum w:abstractNumId="80" w15:restartNumberingAfterBreak="0">
    <w:nsid w:val="793D5A0E"/>
    <w:multiLevelType w:val="hybridMultilevel"/>
    <w:tmpl w:val="26946C80"/>
    <w:lvl w:ilvl="0" w:tplc="EE62C694">
      <w:start w:val="7"/>
      <w:numFmt w:val="decimal"/>
      <w:lvlText w:val="%1."/>
      <w:lvlJc w:val="left"/>
      <w:pPr>
        <w:ind w:left="107" w:hanging="281"/>
        <w:jc w:val="left"/>
      </w:pPr>
      <w:rPr>
        <w:rFonts w:ascii="Trebuchet MS" w:eastAsia="Trebuchet MS" w:hAnsi="Trebuchet MS" w:cs="Trebuchet MS" w:hint="default"/>
        <w:b/>
        <w:bCs/>
        <w:i w:val="0"/>
        <w:iCs w:val="0"/>
        <w:w w:val="100"/>
        <w:sz w:val="22"/>
        <w:szCs w:val="22"/>
        <w:lang w:val="ro-RO" w:eastAsia="en-US" w:bidi="ar-SA"/>
      </w:rPr>
    </w:lvl>
    <w:lvl w:ilvl="1" w:tplc="C10A3BEA">
      <w:numFmt w:val="bullet"/>
      <w:lvlText w:val=""/>
      <w:lvlJc w:val="left"/>
      <w:pPr>
        <w:ind w:left="827" w:hanging="360"/>
      </w:pPr>
      <w:rPr>
        <w:rFonts w:ascii="Symbol" w:eastAsia="Symbol" w:hAnsi="Symbol" w:cs="Symbol" w:hint="default"/>
        <w:b w:val="0"/>
        <w:bCs w:val="0"/>
        <w:i w:val="0"/>
        <w:iCs w:val="0"/>
        <w:w w:val="100"/>
        <w:sz w:val="22"/>
        <w:szCs w:val="22"/>
        <w:lang w:val="ro-RO" w:eastAsia="en-US" w:bidi="ar-SA"/>
      </w:rPr>
    </w:lvl>
    <w:lvl w:ilvl="2" w:tplc="CFAEF61A">
      <w:numFmt w:val="bullet"/>
      <w:lvlText w:val="•"/>
      <w:lvlJc w:val="left"/>
      <w:pPr>
        <w:ind w:left="1511" w:hanging="360"/>
      </w:pPr>
      <w:rPr>
        <w:rFonts w:hint="default"/>
        <w:lang w:val="ro-RO" w:eastAsia="en-US" w:bidi="ar-SA"/>
      </w:rPr>
    </w:lvl>
    <w:lvl w:ilvl="3" w:tplc="E80C9430">
      <w:numFmt w:val="bullet"/>
      <w:lvlText w:val="•"/>
      <w:lvlJc w:val="left"/>
      <w:pPr>
        <w:ind w:left="2203" w:hanging="360"/>
      </w:pPr>
      <w:rPr>
        <w:rFonts w:hint="default"/>
        <w:lang w:val="ro-RO" w:eastAsia="en-US" w:bidi="ar-SA"/>
      </w:rPr>
    </w:lvl>
    <w:lvl w:ilvl="4" w:tplc="767A92DA">
      <w:numFmt w:val="bullet"/>
      <w:lvlText w:val="•"/>
      <w:lvlJc w:val="left"/>
      <w:pPr>
        <w:ind w:left="2895" w:hanging="360"/>
      </w:pPr>
      <w:rPr>
        <w:rFonts w:hint="default"/>
        <w:lang w:val="ro-RO" w:eastAsia="en-US" w:bidi="ar-SA"/>
      </w:rPr>
    </w:lvl>
    <w:lvl w:ilvl="5" w:tplc="42DA1584">
      <w:numFmt w:val="bullet"/>
      <w:lvlText w:val="•"/>
      <w:lvlJc w:val="left"/>
      <w:pPr>
        <w:ind w:left="3587" w:hanging="360"/>
      </w:pPr>
      <w:rPr>
        <w:rFonts w:hint="default"/>
        <w:lang w:val="ro-RO" w:eastAsia="en-US" w:bidi="ar-SA"/>
      </w:rPr>
    </w:lvl>
    <w:lvl w:ilvl="6" w:tplc="B7E2CD82">
      <w:numFmt w:val="bullet"/>
      <w:lvlText w:val="•"/>
      <w:lvlJc w:val="left"/>
      <w:pPr>
        <w:ind w:left="4279" w:hanging="360"/>
      </w:pPr>
      <w:rPr>
        <w:rFonts w:hint="default"/>
        <w:lang w:val="ro-RO" w:eastAsia="en-US" w:bidi="ar-SA"/>
      </w:rPr>
    </w:lvl>
    <w:lvl w:ilvl="7" w:tplc="76E6C18E">
      <w:numFmt w:val="bullet"/>
      <w:lvlText w:val="•"/>
      <w:lvlJc w:val="left"/>
      <w:pPr>
        <w:ind w:left="4971" w:hanging="360"/>
      </w:pPr>
      <w:rPr>
        <w:rFonts w:hint="default"/>
        <w:lang w:val="ro-RO" w:eastAsia="en-US" w:bidi="ar-SA"/>
      </w:rPr>
    </w:lvl>
    <w:lvl w:ilvl="8" w:tplc="1AD243F6">
      <w:numFmt w:val="bullet"/>
      <w:lvlText w:val="•"/>
      <w:lvlJc w:val="left"/>
      <w:pPr>
        <w:ind w:left="5663" w:hanging="360"/>
      </w:pPr>
      <w:rPr>
        <w:rFonts w:hint="default"/>
        <w:lang w:val="ro-RO" w:eastAsia="en-US" w:bidi="ar-SA"/>
      </w:rPr>
    </w:lvl>
  </w:abstractNum>
  <w:abstractNum w:abstractNumId="81" w15:restartNumberingAfterBreak="0">
    <w:nsid w:val="7C842F09"/>
    <w:multiLevelType w:val="hybridMultilevel"/>
    <w:tmpl w:val="545CB5C0"/>
    <w:lvl w:ilvl="0" w:tplc="3F52A652">
      <w:numFmt w:val="bullet"/>
      <w:lvlText w:val=""/>
      <w:lvlJc w:val="left"/>
      <w:pPr>
        <w:ind w:left="825" w:hanging="358"/>
      </w:pPr>
      <w:rPr>
        <w:rFonts w:ascii="Symbol" w:eastAsia="Symbol" w:hAnsi="Symbol" w:cs="Symbol" w:hint="default"/>
        <w:b w:val="0"/>
        <w:bCs w:val="0"/>
        <w:i w:val="0"/>
        <w:iCs w:val="0"/>
        <w:w w:val="100"/>
        <w:sz w:val="22"/>
        <w:szCs w:val="22"/>
        <w:lang w:val="ro-RO" w:eastAsia="en-US" w:bidi="ar-SA"/>
      </w:rPr>
    </w:lvl>
    <w:lvl w:ilvl="1" w:tplc="0572501C">
      <w:numFmt w:val="bullet"/>
      <w:lvlText w:val="•"/>
      <w:lvlJc w:val="left"/>
      <w:pPr>
        <w:ind w:left="1442" w:hanging="358"/>
      </w:pPr>
      <w:rPr>
        <w:rFonts w:hint="default"/>
        <w:lang w:val="ro-RO" w:eastAsia="en-US" w:bidi="ar-SA"/>
      </w:rPr>
    </w:lvl>
    <w:lvl w:ilvl="2" w:tplc="96EA3DF8">
      <w:numFmt w:val="bullet"/>
      <w:lvlText w:val="•"/>
      <w:lvlJc w:val="left"/>
      <w:pPr>
        <w:ind w:left="2065" w:hanging="358"/>
      </w:pPr>
      <w:rPr>
        <w:rFonts w:hint="default"/>
        <w:lang w:val="ro-RO" w:eastAsia="en-US" w:bidi="ar-SA"/>
      </w:rPr>
    </w:lvl>
    <w:lvl w:ilvl="3" w:tplc="CCB853E6">
      <w:numFmt w:val="bullet"/>
      <w:lvlText w:val="•"/>
      <w:lvlJc w:val="left"/>
      <w:pPr>
        <w:ind w:left="2688" w:hanging="358"/>
      </w:pPr>
      <w:rPr>
        <w:rFonts w:hint="default"/>
        <w:lang w:val="ro-RO" w:eastAsia="en-US" w:bidi="ar-SA"/>
      </w:rPr>
    </w:lvl>
    <w:lvl w:ilvl="4" w:tplc="F8463CC4">
      <w:numFmt w:val="bullet"/>
      <w:lvlText w:val="•"/>
      <w:lvlJc w:val="left"/>
      <w:pPr>
        <w:ind w:left="3310" w:hanging="358"/>
      </w:pPr>
      <w:rPr>
        <w:rFonts w:hint="default"/>
        <w:lang w:val="ro-RO" w:eastAsia="en-US" w:bidi="ar-SA"/>
      </w:rPr>
    </w:lvl>
    <w:lvl w:ilvl="5" w:tplc="B7D4C9C8">
      <w:numFmt w:val="bullet"/>
      <w:lvlText w:val="•"/>
      <w:lvlJc w:val="left"/>
      <w:pPr>
        <w:ind w:left="3933" w:hanging="358"/>
      </w:pPr>
      <w:rPr>
        <w:rFonts w:hint="default"/>
        <w:lang w:val="ro-RO" w:eastAsia="en-US" w:bidi="ar-SA"/>
      </w:rPr>
    </w:lvl>
    <w:lvl w:ilvl="6" w:tplc="73A2734A">
      <w:numFmt w:val="bullet"/>
      <w:lvlText w:val="•"/>
      <w:lvlJc w:val="left"/>
      <w:pPr>
        <w:ind w:left="4556" w:hanging="358"/>
      </w:pPr>
      <w:rPr>
        <w:rFonts w:hint="default"/>
        <w:lang w:val="ro-RO" w:eastAsia="en-US" w:bidi="ar-SA"/>
      </w:rPr>
    </w:lvl>
    <w:lvl w:ilvl="7" w:tplc="6552724A">
      <w:numFmt w:val="bullet"/>
      <w:lvlText w:val="•"/>
      <w:lvlJc w:val="left"/>
      <w:pPr>
        <w:ind w:left="5178" w:hanging="358"/>
      </w:pPr>
      <w:rPr>
        <w:rFonts w:hint="default"/>
        <w:lang w:val="ro-RO" w:eastAsia="en-US" w:bidi="ar-SA"/>
      </w:rPr>
    </w:lvl>
    <w:lvl w:ilvl="8" w:tplc="F4B0B068">
      <w:numFmt w:val="bullet"/>
      <w:lvlText w:val="•"/>
      <w:lvlJc w:val="left"/>
      <w:pPr>
        <w:ind w:left="5801" w:hanging="358"/>
      </w:pPr>
      <w:rPr>
        <w:rFonts w:hint="default"/>
        <w:lang w:val="ro-RO" w:eastAsia="en-US" w:bidi="ar-SA"/>
      </w:rPr>
    </w:lvl>
  </w:abstractNum>
  <w:abstractNum w:abstractNumId="82" w15:restartNumberingAfterBreak="0">
    <w:nsid w:val="7CE9509C"/>
    <w:multiLevelType w:val="hybridMultilevel"/>
    <w:tmpl w:val="7FC2D5E6"/>
    <w:lvl w:ilvl="0" w:tplc="6D245DC4">
      <w:numFmt w:val="bullet"/>
      <w:lvlText w:val=""/>
      <w:lvlJc w:val="left"/>
      <w:pPr>
        <w:ind w:left="321" w:hanging="245"/>
      </w:pPr>
      <w:rPr>
        <w:rFonts w:ascii="Symbol" w:eastAsia="Symbol" w:hAnsi="Symbol" w:cs="Symbol" w:hint="default"/>
        <w:b w:val="0"/>
        <w:bCs w:val="0"/>
        <w:i w:val="0"/>
        <w:iCs w:val="0"/>
        <w:w w:val="100"/>
        <w:sz w:val="18"/>
        <w:szCs w:val="18"/>
        <w:lang w:val="ro-RO" w:eastAsia="en-US" w:bidi="ar-SA"/>
      </w:rPr>
    </w:lvl>
    <w:lvl w:ilvl="1" w:tplc="9718D8C8">
      <w:numFmt w:val="bullet"/>
      <w:lvlText w:val="•"/>
      <w:lvlJc w:val="left"/>
      <w:pPr>
        <w:ind w:left="967" w:hanging="245"/>
      </w:pPr>
      <w:rPr>
        <w:rFonts w:hint="default"/>
        <w:lang w:val="ro-RO" w:eastAsia="en-US" w:bidi="ar-SA"/>
      </w:rPr>
    </w:lvl>
    <w:lvl w:ilvl="2" w:tplc="26FCDC64">
      <w:numFmt w:val="bullet"/>
      <w:lvlText w:val="•"/>
      <w:lvlJc w:val="left"/>
      <w:pPr>
        <w:ind w:left="1615" w:hanging="245"/>
      </w:pPr>
      <w:rPr>
        <w:rFonts w:hint="default"/>
        <w:lang w:val="ro-RO" w:eastAsia="en-US" w:bidi="ar-SA"/>
      </w:rPr>
    </w:lvl>
    <w:lvl w:ilvl="3" w:tplc="9250AF58">
      <w:numFmt w:val="bullet"/>
      <w:lvlText w:val="•"/>
      <w:lvlJc w:val="left"/>
      <w:pPr>
        <w:ind w:left="2263" w:hanging="245"/>
      </w:pPr>
      <w:rPr>
        <w:rFonts w:hint="default"/>
        <w:lang w:val="ro-RO" w:eastAsia="en-US" w:bidi="ar-SA"/>
      </w:rPr>
    </w:lvl>
    <w:lvl w:ilvl="4" w:tplc="445AB356">
      <w:numFmt w:val="bullet"/>
      <w:lvlText w:val="•"/>
      <w:lvlJc w:val="left"/>
      <w:pPr>
        <w:ind w:left="2911" w:hanging="245"/>
      </w:pPr>
      <w:rPr>
        <w:rFonts w:hint="default"/>
        <w:lang w:val="ro-RO" w:eastAsia="en-US" w:bidi="ar-SA"/>
      </w:rPr>
    </w:lvl>
    <w:lvl w:ilvl="5" w:tplc="860030CE">
      <w:numFmt w:val="bullet"/>
      <w:lvlText w:val="•"/>
      <w:lvlJc w:val="left"/>
      <w:pPr>
        <w:ind w:left="3559" w:hanging="245"/>
      </w:pPr>
      <w:rPr>
        <w:rFonts w:hint="default"/>
        <w:lang w:val="ro-RO" w:eastAsia="en-US" w:bidi="ar-SA"/>
      </w:rPr>
    </w:lvl>
    <w:lvl w:ilvl="6" w:tplc="DA30DC82">
      <w:numFmt w:val="bullet"/>
      <w:lvlText w:val="•"/>
      <w:lvlJc w:val="left"/>
      <w:pPr>
        <w:ind w:left="4206" w:hanging="245"/>
      </w:pPr>
      <w:rPr>
        <w:rFonts w:hint="default"/>
        <w:lang w:val="ro-RO" w:eastAsia="en-US" w:bidi="ar-SA"/>
      </w:rPr>
    </w:lvl>
    <w:lvl w:ilvl="7" w:tplc="1D7A1A7C">
      <w:numFmt w:val="bullet"/>
      <w:lvlText w:val="•"/>
      <w:lvlJc w:val="left"/>
      <w:pPr>
        <w:ind w:left="4854" w:hanging="245"/>
      </w:pPr>
      <w:rPr>
        <w:rFonts w:hint="default"/>
        <w:lang w:val="ro-RO" w:eastAsia="en-US" w:bidi="ar-SA"/>
      </w:rPr>
    </w:lvl>
    <w:lvl w:ilvl="8" w:tplc="84BA6F3E">
      <w:numFmt w:val="bullet"/>
      <w:lvlText w:val="•"/>
      <w:lvlJc w:val="left"/>
      <w:pPr>
        <w:ind w:left="5502" w:hanging="245"/>
      </w:pPr>
      <w:rPr>
        <w:rFonts w:hint="default"/>
        <w:lang w:val="ro-RO" w:eastAsia="en-US" w:bidi="ar-SA"/>
      </w:rPr>
    </w:lvl>
  </w:abstractNum>
  <w:abstractNum w:abstractNumId="83" w15:restartNumberingAfterBreak="0">
    <w:nsid w:val="7D155798"/>
    <w:multiLevelType w:val="hybridMultilevel"/>
    <w:tmpl w:val="35DE0310"/>
    <w:lvl w:ilvl="0" w:tplc="C9F098AC">
      <w:numFmt w:val="bullet"/>
      <w:lvlText w:val="-"/>
      <w:lvlJc w:val="left"/>
      <w:pPr>
        <w:ind w:left="786" w:hanging="396"/>
      </w:pPr>
      <w:rPr>
        <w:rFonts w:ascii="Arial" w:eastAsia="Arial" w:hAnsi="Arial" w:cs="Arial" w:hint="default"/>
        <w:b w:val="0"/>
        <w:bCs w:val="0"/>
        <w:i w:val="0"/>
        <w:iCs w:val="0"/>
        <w:w w:val="99"/>
        <w:sz w:val="18"/>
        <w:szCs w:val="18"/>
        <w:lang w:val="ro-RO" w:eastAsia="en-US" w:bidi="ar-SA"/>
      </w:rPr>
    </w:lvl>
    <w:lvl w:ilvl="1" w:tplc="85404880">
      <w:numFmt w:val="bullet"/>
      <w:lvlText w:val="•"/>
      <w:lvlJc w:val="left"/>
      <w:pPr>
        <w:ind w:left="1381" w:hanging="396"/>
      </w:pPr>
      <w:rPr>
        <w:rFonts w:hint="default"/>
        <w:lang w:val="ro-RO" w:eastAsia="en-US" w:bidi="ar-SA"/>
      </w:rPr>
    </w:lvl>
    <w:lvl w:ilvl="2" w:tplc="BD8C14CE">
      <w:numFmt w:val="bullet"/>
      <w:lvlText w:val="•"/>
      <w:lvlJc w:val="left"/>
      <w:pPr>
        <w:ind w:left="1983" w:hanging="396"/>
      </w:pPr>
      <w:rPr>
        <w:rFonts w:hint="default"/>
        <w:lang w:val="ro-RO" w:eastAsia="en-US" w:bidi="ar-SA"/>
      </w:rPr>
    </w:lvl>
    <w:lvl w:ilvl="3" w:tplc="83642656">
      <w:numFmt w:val="bullet"/>
      <w:lvlText w:val="•"/>
      <w:lvlJc w:val="left"/>
      <w:pPr>
        <w:ind w:left="2584" w:hanging="396"/>
      </w:pPr>
      <w:rPr>
        <w:rFonts w:hint="default"/>
        <w:lang w:val="ro-RO" w:eastAsia="en-US" w:bidi="ar-SA"/>
      </w:rPr>
    </w:lvl>
    <w:lvl w:ilvl="4" w:tplc="27BA9738">
      <w:numFmt w:val="bullet"/>
      <w:lvlText w:val="•"/>
      <w:lvlJc w:val="left"/>
      <w:pPr>
        <w:ind w:left="3186" w:hanging="396"/>
      </w:pPr>
      <w:rPr>
        <w:rFonts w:hint="default"/>
        <w:lang w:val="ro-RO" w:eastAsia="en-US" w:bidi="ar-SA"/>
      </w:rPr>
    </w:lvl>
    <w:lvl w:ilvl="5" w:tplc="B7B04E26">
      <w:numFmt w:val="bullet"/>
      <w:lvlText w:val="•"/>
      <w:lvlJc w:val="left"/>
      <w:pPr>
        <w:ind w:left="3788" w:hanging="396"/>
      </w:pPr>
      <w:rPr>
        <w:rFonts w:hint="default"/>
        <w:lang w:val="ro-RO" w:eastAsia="en-US" w:bidi="ar-SA"/>
      </w:rPr>
    </w:lvl>
    <w:lvl w:ilvl="6" w:tplc="5C802BD6">
      <w:numFmt w:val="bullet"/>
      <w:lvlText w:val="•"/>
      <w:lvlJc w:val="left"/>
      <w:pPr>
        <w:ind w:left="4389" w:hanging="396"/>
      </w:pPr>
      <w:rPr>
        <w:rFonts w:hint="default"/>
        <w:lang w:val="ro-RO" w:eastAsia="en-US" w:bidi="ar-SA"/>
      </w:rPr>
    </w:lvl>
    <w:lvl w:ilvl="7" w:tplc="F53E10BE">
      <w:numFmt w:val="bullet"/>
      <w:lvlText w:val="•"/>
      <w:lvlJc w:val="left"/>
      <w:pPr>
        <w:ind w:left="4991" w:hanging="396"/>
      </w:pPr>
      <w:rPr>
        <w:rFonts w:hint="default"/>
        <w:lang w:val="ro-RO" w:eastAsia="en-US" w:bidi="ar-SA"/>
      </w:rPr>
    </w:lvl>
    <w:lvl w:ilvl="8" w:tplc="B958FE6E">
      <w:numFmt w:val="bullet"/>
      <w:lvlText w:val="•"/>
      <w:lvlJc w:val="left"/>
      <w:pPr>
        <w:ind w:left="5592" w:hanging="396"/>
      </w:pPr>
      <w:rPr>
        <w:rFonts w:hint="default"/>
        <w:lang w:val="ro-RO" w:eastAsia="en-US" w:bidi="ar-SA"/>
      </w:rPr>
    </w:lvl>
  </w:abstractNum>
  <w:abstractNum w:abstractNumId="84" w15:restartNumberingAfterBreak="0">
    <w:nsid w:val="7D462A58"/>
    <w:multiLevelType w:val="hybridMultilevel"/>
    <w:tmpl w:val="45D0A1F8"/>
    <w:lvl w:ilvl="0" w:tplc="40B003EC">
      <w:start w:val="2"/>
      <w:numFmt w:val="lowerLetter"/>
      <w:lvlText w:val="%1)"/>
      <w:lvlJc w:val="left"/>
      <w:pPr>
        <w:ind w:left="107" w:hanging="312"/>
        <w:jc w:val="left"/>
      </w:pPr>
      <w:rPr>
        <w:rFonts w:ascii="Trebuchet MS" w:eastAsia="Trebuchet MS" w:hAnsi="Trebuchet MS" w:cs="Trebuchet MS" w:hint="default"/>
        <w:b w:val="0"/>
        <w:bCs w:val="0"/>
        <w:i w:val="0"/>
        <w:iCs w:val="0"/>
        <w:spacing w:val="-1"/>
        <w:w w:val="100"/>
        <w:sz w:val="22"/>
        <w:szCs w:val="22"/>
        <w:lang w:val="ro-RO" w:eastAsia="en-US" w:bidi="ar-SA"/>
      </w:rPr>
    </w:lvl>
    <w:lvl w:ilvl="1" w:tplc="C05637FC">
      <w:numFmt w:val="bullet"/>
      <w:lvlText w:val=""/>
      <w:lvlJc w:val="left"/>
      <w:pPr>
        <w:ind w:left="827" w:hanging="358"/>
      </w:pPr>
      <w:rPr>
        <w:rFonts w:ascii="Symbol" w:eastAsia="Symbol" w:hAnsi="Symbol" w:cs="Symbol" w:hint="default"/>
        <w:b w:val="0"/>
        <w:bCs w:val="0"/>
        <w:i w:val="0"/>
        <w:iCs w:val="0"/>
        <w:w w:val="100"/>
        <w:sz w:val="22"/>
        <w:szCs w:val="22"/>
        <w:lang w:val="ro-RO" w:eastAsia="en-US" w:bidi="ar-SA"/>
      </w:rPr>
    </w:lvl>
    <w:lvl w:ilvl="2" w:tplc="1E7018FC">
      <w:numFmt w:val="bullet"/>
      <w:lvlText w:val="•"/>
      <w:lvlJc w:val="left"/>
      <w:pPr>
        <w:ind w:left="1511" w:hanging="358"/>
      </w:pPr>
      <w:rPr>
        <w:rFonts w:hint="default"/>
        <w:lang w:val="ro-RO" w:eastAsia="en-US" w:bidi="ar-SA"/>
      </w:rPr>
    </w:lvl>
    <w:lvl w:ilvl="3" w:tplc="D54C4288">
      <w:numFmt w:val="bullet"/>
      <w:lvlText w:val="•"/>
      <w:lvlJc w:val="left"/>
      <w:pPr>
        <w:ind w:left="2203" w:hanging="358"/>
      </w:pPr>
      <w:rPr>
        <w:rFonts w:hint="default"/>
        <w:lang w:val="ro-RO" w:eastAsia="en-US" w:bidi="ar-SA"/>
      </w:rPr>
    </w:lvl>
    <w:lvl w:ilvl="4" w:tplc="B09E26F8">
      <w:numFmt w:val="bullet"/>
      <w:lvlText w:val="•"/>
      <w:lvlJc w:val="left"/>
      <w:pPr>
        <w:ind w:left="2895" w:hanging="358"/>
      </w:pPr>
      <w:rPr>
        <w:rFonts w:hint="default"/>
        <w:lang w:val="ro-RO" w:eastAsia="en-US" w:bidi="ar-SA"/>
      </w:rPr>
    </w:lvl>
    <w:lvl w:ilvl="5" w:tplc="63A650A4">
      <w:numFmt w:val="bullet"/>
      <w:lvlText w:val="•"/>
      <w:lvlJc w:val="left"/>
      <w:pPr>
        <w:ind w:left="3587" w:hanging="358"/>
      </w:pPr>
      <w:rPr>
        <w:rFonts w:hint="default"/>
        <w:lang w:val="ro-RO" w:eastAsia="en-US" w:bidi="ar-SA"/>
      </w:rPr>
    </w:lvl>
    <w:lvl w:ilvl="6" w:tplc="FD60001C">
      <w:numFmt w:val="bullet"/>
      <w:lvlText w:val="•"/>
      <w:lvlJc w:val="left"/>
      <w:pPr>
        <w:ind w:left="4279" w:hanging="358"/>
      </w:pPr>
      <w:rPr>
        <w:rFonts w:hint="default"/>
        <w:lang w:val="ro-RO" w:eastAsia="en-US" w:bidi="ar-SA"/>
      </w:rPr>
    </w:lvl>
    <w:lvl w:ilvl="7" w:tplc="6E3EB2CC">
      <w:numFmt w:val="bullet"/>
      <w:lvlText w:val="•"/>
      <w:lvlJc w:val="left"/>
      <w:pPr>
        <w:ind w:left="4971" w:hanging="358"/>
      </w:pPr>
      <w:rPr>
        <w:rFonts w:hint="default"/>
        <w:lang w:val="ro-RO" w:eastAsia="en-US" w:bidi="ar-SA"/>
      </w:rPr>
    </w:lvl>
    <w:lvl w:ilvl="8" w:tplc="ECDA304E">
      <w:numFmt w:val="bullet"/>
      <w:lvlText w:val="•"/>
      <w:lvlJc w:val="left"/>
      <w:pPr>
        <w:ind w:left="5663" w:hanging="358"/>
      </w:pPr>
      <w:rPr>
        <w:rFonts w:hint="default"/>
        <w:lang w:val="ro-RO" w:eastAsia="en-US" w:bidi="ar-SA"/>
      </w:rPr>
    </w:lvl>
  </w:abstractNum>
  <w:abstractNum w:abstractNumId="85" w15:restartNumberingAfterBreak="0">
    <w:nsid w:val="7DB72995"/>
    <w:multiLevelType w:val="hybridMultilevel"/>
    <w:tmpl w:val="D882A57A"/>
    <w:lvl w:ilvl="0" w:tplc="D026C62E">
      <w:start w:val="2"/>
      <w:numFmt w:val="decimal"/>
      <w:lvlText w:val="%1."/>
      <w:lvlJc w:val="left"/>
      <w:pPr>
        <w:ind w:left="107" w:hanging="264"/>
        <w:jc w:val="left"/>
      </w:pPr>
      <w:rPr>
        <w:rFonts w:ascii="Trebuchet MS" w:eastAsia="Trebuchet MS" w:hAnsi="Trebuchet MS" w:cs="Trebuchet MS" w:hint="default"/>
        <w:b w:val="0"/>
        <w:bCs w:val="0"/>
        <w:i w:val="0"/>
        <w:iCs w:val="0"/>
        <w:spacing w:val="-1"/>
        <w:w w:val="100"/>
        <w:sz w:val="22"/>
        <w:szCs w:val="22"/>
        <w:lang w:val="ro-RO" w:eastAsia="en-US" w:bidi="ar-SA"/>
      </w:rPr>
    </w:lvl>
    <w:lvl w:ilvl="1" w:tplc="467EB426">
      <w:start w:val="1"/>
      <w:numFmt w:val="lowerLetter"/>
      <w:lvlText w:val="%2)"/>
      <w:lvlJc w:val="left"/>
      <w:pPr>
        <w:ind w:left="371" w:hanging="264"/>
        <w:jc w:val="left"/>
      </w:pPr>
      <w:rPr>
        <w:rFonts w:ascii="Trebuchet MS" w:eastAsia="Trebuchet MS" w:hAnsi="Trebuchet MS" w:cs="Trebuchet MS" w:hint="default"/>
        <w:b w:val="0"/>
        <w:bCs w:val="0"/>
        <w:i w:val="0"/>
        <w:iCs w:val="0"/>
        <w:spacing w:val="-1"/>
        <w:w w:val="100"/>
        <w:sz w:val="22"/>
        <w:szCs w:val="22"/>
        <w:lang w:val="ro-RO" w:eastAsia="en-US" w:bidi="ar-SA"/>
      </w:rPr>
    </w:lvl>
    <w:lvl w:ilvl="2" w:tplc="9F6EEB18">
      <w:numFmt w:val="bullet"/>
      <w:lvlText w:val="●"/>
      <w:lvlJc w:val="left"/>
      <w:pPr>
        <w:ind w:left="107" w:hanging="269"/>
      </w:pPr>
      <w:rPr>
        <w:rFonts w:ascii="Trebuchet MS" w:eastAsia="Trebuchet MS" w:hAnsi="Trebuchet MS" w:cs="Trebuchet MS" w:hint="default"/>
        <w:b w:val="0"/>
        <w:bCs w:val="0"/>
        <w:i w:val="0"/>
        <w:iCs w:val="0"/>
        <w:w w:val="100"/>
        <w:sz w:val="22"/>
        <w:szCs w:val="22"/>
        <w:lang w:val="ro-RO" w:eastAsia="en-US" w:bidi="ar-SA"/>
      </w:rPr>
    </w:lvl>
    <w:lvl w:ilvl="3" w:tplc="94C0ECBC">
      <w:numFmt w:val="bullet"/>
      <w:lvlText w:val="•"/>
      <w:lvlJc w:val="left"/>
      <w:pPr>
        <w:ind w:left="1861" w:hanging="269"/>
      </w:pPr>
      <w:rPr>
        <w:rFonts w:hint="default"/>
        <w:lang w:val="ro-RO" w:eastAsia="en-US" w:bidi="ar-SA"/>
      </w:rPr>
    </w:lvl>
    <w:lvl w:ilvl="4" w:tplc="87203FA8">
      <w:numFmt w:val="bullet"/>
      <w:lvlText w:val="•"/>
      <w:lvlJc w:val="left"/>
      <w:pPr>
        <w:ind w:left="2602" w:hanging="269"/>
      </w:pPr>
      <w:rPr>
        <w:rFonts w:hint="default"/>
        <w:lang w:val="ro-RO" w:eastAsia="en-US" w:bidi="ar-SA"/>
      </w:rPr>
    </w:lvl>
    <w:lvl w:ilvl="5" w:tplc="62E4572C">
      <w:numFmt w:val="bullet"/>
      <w:lvlText w:val="•"/>
      <w:lvlJc w:val="left"/>
      <w:pPr>
        <w:ind w:left="3343" w:hanging="269"/>
      </w:pPr>
      <w:rPr>
        <w:rFonts w:hint="default"/>
        <w:lang w:val="ro-RO" w:eastAsia="en-US" w:bidi="ar-SA"/>
      </w:rPr>
    </w:lvl>
    <w:lvl w:ilvl="6" w:tplc="A476D50E">
      <w:numFmt w:val="bullet"/>
      <w:lvlText w:val="•"/>
      <w:lvlJc w:val="left"/>
      <w:pPr>
        <w:ind w:left="4083" w:hanging="269"/>
      </w:pPr>
      <w:rPr>
        <w:rFonts w:hint="default"/>
        <w:lang w:val="ro-RO" w:eastAsia="en-US" w:bidi="ar-SA"/>
      </w:rPr>
    </w:lvl>
    <w:lvl w:ilvl="7" w:tplc="17E62CF2">
      <w:numFmt w:val="bullet"/>
      <w:lvlText w:val="•"/>
      <w:lvlJc w:val="left"/>
      <w:pPr>
        <w:ind w:left="4824" w:hanging="269"/>
      </w:pPr>
      <w:rPr>
        <w:rFonts w:hint="default"/>
        <w:lang w:val="ro-RO" w:eastAsia="en-US" w:bidi="ar-SA"/>
      </w:rPr>
    </w:lvl>
    <w:lvl w:ilvl="8" w:tplc="8F9CD976">
      <w:numFmt w:val="bullet"/>
      <w:lvlText w:val="•"/>
      <w:lvlJc w:val="left"/>
      <w:pPr>
        <w:ind w:left="5565" w:hanging="269"/>
      </w:pPr>
      <w:rPr>
        <w:rFonts w:hint="default"/>
        <w:lang w:val="ro-RO" w:eastAsia="en-US" w:bidi="ar-SA"/>
      </w:rPr>
    </w:lvl>
  </w:abstractNum>
  <w:abstractNum w:abstractNumId="86" w15:restartNumberingAfterBreak="0">
    <w:nsid w:val="7E170B4C"/>
    <w:multiLevelType w:val="hybridMultilevel"/>
    <w:tmpl w:val="2A68353A"/>
    <w:lvl w:ilvl="0" w:tplc="80B2B9C2">
      <w:start w:val="3"/>
      <w:numFmt w:val="lowerLetter"/>
      <w:lvlText w:val="%1)"/>
      <w:lvlJc w:val="left"/>
      <w:pPr>
        <w:ind w:left="107" w:hanging="260"/>
        <w:jc w:val="left"/>
      </w:pPr>
      <w:rPr>
        <w:rFonts w:ascii="Trebuchet MS" w:eastAsia="Trebuchet MS" w:hAnsi="Trebuchet MS" w:cs="Trebuchet MS" w:hint="default"/>
        <w:b w:val="0"/>
        <w:bCs w:val="0"/>
        <w:i w:val="0"/>
        <w:iCs w:val="0"/>
        <w:spacing w:val="0"/>
        <w:w w:val="100"/>
        <w:sz w:val="22"/>
        <w:szCs w:val="22"/>
        <w:lang w:val="ro-RO" w:eastAsia="en-US" w:bidi="ar-SA"/>
      </w:rPr>
    </w:lvl>
    <w:lvl w:ilvl="1" w:tplc="D6062A18">
      <w:numFmt w:val="bullet"/>
      <w:lvlText w:val="●"/>
      <w:lvlJc w:val="left"/>
      <w:pPr>
        <w:ind w:left="107" w:hanging="204"/>
      </w:pPr>
      <w:rPr>
        <w:rFonts w:ascii="Trebuchet MS" w:eastAsia="Trebuchet MS" w:hAnsi="Trebuchet MS" w:cs="Trebuchet MS" w:hint="default"/>
        <w:b w:val="0"/>
        <w:bCs w:val="0"/>
        <w:i w:val="0"/>
        <w:iCs w:val="0"/>
        <w:w w:val="100"/>
        <w:sz w:val="22"/>
        <w:szCs w:val="22"/>
        <w:lang w:val="ro-RO" w:eastAsia="en-US" w:bidi="ar-SA"/>
      </w:rPr>
    </w:lvl>
    <w:lvl w:ilvl="2" w:tplc="29B680B2">
      <w:numFmt w:val="bullet"/>
      <w:lvlText w:val="•"/>
      <w:lvlJc w:val="left"/>
      <w:pPr>
        <w:ind w:left="1489" w:hanging="204"/>
      </w:pPr>
      <w:rPr>
        <w:rFonts w:hint="default"/>
        <w:lang w:val="ro-RO" w:eastAsia="en-US" w:bidi="ar-SA"/>
      </w:rPr>
    </w:lvl>
    <w:lvl w:ilvl="3" w:tplc="A68EFFAC">
      <w:numFmt w:val="bullet"/>
      <w:lvlText w:val="•"/>
      <w:lvlJc w:val="left"/>
      <w:pPr>
        <w:ind w:left="2183" w:hanging="204"/>
      </w:pPr>
      <w:rPr>
        <w:rFonts w:hint="default"/>
        <w:lang w:val="ro-RO" w:eastAsia="en-US" w:bidi="ar-SA"/>
      </w:rPr>
    </w:lvl>
    <w:lvl w:ilvl="4" w:tplc="24760A4C">
      <w:numFmt w:val="bullet"/>
      <w:lvlText w:val="•"/>
      <w:lvlJc w:val="left"/>
      <w:pPr>
        <w:ind w:left="2878" w:hanging="204"/>
      </w:pPr>
      <w:rPr>
        <w:rFonts w:hint="default"/>
        <w:lang w:val="ro-RO" w:eastAsia="en-US" w:bidi="ar-SA"/>
      </w:rPr>
    </w:lvl>
    <w:lvl w:ilvl="5" w:tplc="880A4EB0">
      <w:numFmt w:val="bullet"/>
      <w:lvlText w:val="•"/>
      <w:lvlJc w:val="left"/>
      <w:pPr>
        <w:ind w:left="3572" w:hanging="204"/>
      </w:pPr>
      <w:rPr>
        <w:rFonts w:hint="default"/>
        <w:lang w:val="ro-RO" w:eastAsia="en-US" w:bidi="ar-SA"/>
      </w:rPr>
    </w:lvl>
    <w:lvl w:ilvl="6" w:tplc="45347372">
      <w:numFmt w:val="bullet"/>
      <w:lvlText w:val="•"/>
      <w:lvlJc w:val="left"/>
      <w:pPr>
        <w:ind w:left="4267" w:hanging="204"/>
      </w:pPr>
      <w:rPr>
        <w:rFonts w:hint="default"/>
        <w:lang w:val="ro-RO" w:eastAsia="en-US" w:bidi="ar-SA"/>
      </w:rPr>
    </w:lvl>
    <w:lvl w:ilvl="7" w:tplc="60122C92">
      <w:numFmt w:val="bullet"/>
      <w:lvlText w:val="•"/>
      <w:lvlJc w:val="left"/>
      <w:pPr>
        <w:ind w:left="4961" w:hanging="204"/>
      </w:pPr>
      <w:rPr>
        <w:rFonts w:hint="default"/>
        <w:lang w:val="ro-RO" w:eastAsia="en-US" w:bidi="ar-SA"/>
      </w:rPr>
    </w:lvl>
    <w:lvl w:ilvl="8" w:tplc="3C2252CE">
      <w:numFmt w:val="bullet"/>
      <w:lvlText w:val="•"/>
      <w:lvlJc w:val="left"/>
      <w:pPr>
        <w:ind w:left="5656" w:hanging="204"/>
      </w:pPr>
      <w:rPr>
        <w:rFonts w:hint="default"/>
        <w:lang w:val="ro-RO" w:eastAsia="en-US" w:bidi="ar-SA"/>
      </w:rPr>
    </w:lvl>
  </w:abstractNum>
  <w:num w:numId="1" w16cid:durableId="792408160">
    <w:abstractNumId w:val="22"/>
  </w:num>
  <w:num w:numId="2" w16cid:durableId="1836800292">
    <w:abstractNumId w:val="38"/>
  </w:num>
  <w:num w:numId="3" w16cid:durableId="1236168536">
    <w:abstractNumId w:val="24"/>
  </w:num>
  <w:num w:numId="4" w16cid:durableId="2143425432">
    <w:abstractNumId w:val="7"/>
  </w:num>
  <w:num w:numId="5" w16cid:durableId="67506021">
    <w:abstractNumId w:val="36"/>
  </w:num>
  <w:num w:numId="6" w16cid:durableId="381372159">
    <w:abstractNumId w:val="46"/>
  </w:num>
  <w:num w:numId="7" w16cid:durableId="1523088303">
    <w:abstractNumId w:val="51"/>
  </w:num>
  <w:num w:numId="8" w16cid:durableId="922881784">
    <w:abstractNumId w:val="9"/>
  </w:num>
  <w:num w:numId="9" w16cid:durableId="393505820">
    <w:abstractNumId w:val="61"/>
  </w:num>
  <w:num w:numId="10" w16cid:durableId="856700663">
    <w:abstractNumId w:val="66"/>
  </w:num>
  <w:num w:numId="11" w16cid:durableId="2067684476">
    <w:abstractNumId w:val="1"/>
  </w:num>
  <w:num w:numId="12" w16cid:durableId="2142188113">
    <w:abstractNumId w:val="26"/>
  </w:num>
  <w:num w:numId="13" w16cid:durableId="580724450">
    <w:abstractNumId w:val="43"/>
  </w:num>
  <w:num w:numId="14" w16cid:durableId="458302841">
    <w:abstractNumId w:val="4"/>
  </w:num>
  <w:num w:numId="15" w16cid:durableId="319431623">
    <w:abstractNumId w:val="25"/>
  </w:num>
  <w:num w:numId="16" w16cid:durableId="440153225">
    <w:abstractNumId w:val="62"/>
  </w:num>
  <w:num w:numId="17" w16cid:durableId="3627774">
    <w:abstractNumId w:val="32"/>
  </w:num>
  <w:num w:numId="18" w16cid:durableId="1945722301">
    <w:abstractNumId w:val="75"/>
  </w:num>
  <w:num w:numId="19" w16cid:durableId="1379402974">
    <w:abstractNumId w:val="28"/>
  </w:num>
  <w:num w:numId="20" w16cid:durableId="1594434248">
    <w:abstractNumId w:val="37"/>
  </w:num>
  <w:num w:numId="21" w16cid:durableId="155925990">
    <w:abstractNumId w:val="27"/>
  </w:num>
  <w:num w:numId="22" w16cid:durableId="777064129">
    <w:abstractNumId w:val="44"/>
  </w:num>
  <w:num w:numId="23" w16cid:durableId="866406190">
    <w:abstractNumId w:val="40"/>
  </w:num>
  <w:num w:numId="24" w16cid:durableId="1635283466">
    <w:abstractNumId w:val="14"/>
  </w:num>
  <w:num w:numId="25" w16cid:durableId="254293811">
    <w:abstractNumId w:val="18"/>
  </w:num>
  <w:num w:numId="26" w16cid:durableId="1477646982">
    <w:abstractNumId w:val="77"/>
  </w:num>
  <w:num w:numId="27" w16cid:durableId="1262255197">
    <w:abstractNumId w:val="67"/>
  </w:num>
  <w:num w:numId="28" w16cid:durableId="1001011339">
    <w:abstractNumId w:val="82"/>
  </w:num>
  <w:num w:numId="29" w16cid:durableId="969475317">
    <w:abstractNumId w:val="47"/>
  </w:num>
  <w:num w:numId="30" w16cid:durableId="448595666">
    <w:abstractNumId w:val="12"/>
  </w:num>
  <w:num w:numId="31" w16cid:durableId="669410116">
    <w:abstractNumId w:val="76"/>
  </w:num>
  <w:num w:numId="32" w16cid:durableId="2025402789">
    <w:abstractNumId w:val="15"/>
  </w:num>
  <w:num w:numId="33" w16cid:durableId="314188226">
    <w:abstractNumId w:val="55"/>
  </w:num>
  <w:num w:numId="34" w16cid:durableId="167334085">
    <w:abstractNumId w:val="20"/>
  </w:num>
  <w:num w:numId="35" w16cid:durableId="1150748863">
    <w:abstractNumId w:val="53"/>
  </w:num>
  <w:num w:numId="36" w16cid:durableId="544365194">
    <w:abstractNumId w:val="13"/>
  </w:num>
  <w:num w:numId="37" w16cid:durableId="1520509482">
    <w:abstractNumId w:val="83"/>
  </w:num>
  <w:num w:numId="38" w16cid:durableId="381170719">
    <w:abstractNumId w:val="63"/>
  </w:num>
  <w:num w:numId="39" w16cid:durableId="232011146">
    <w:abstractNumId w:val="30"/>
  </w:num>
  <w:num w:numId="40" w16cid:durableId="1010064744">
    <w:abstractNumId w:val="79"/>
  </w:num>
  <w:num w:numId="41" w16cid:durableId="593513349">
    <w:abstractNumId w:val="73"/>
  </w:num>
  <w:num w:numId="42" w16cid:durableId="834762784">
    <w:abstractNumId w:val="21"/>
  </w:num>
  <w:num w:numId="43" w16cid:durableId="845442126">
    <w:abstractNumId w:val="2"/>
  </w:num>
  <w:num w:numId="44" w16cid:durableId="1545480816">
    <w:abstractNumId w:val="34"/>
  </w:num>
  <w:num w:numId="45" w16cid:durableId="1014382451">
    <w:abstractNumId w:val="54"/>
  </w:num>
  <w:num w:numId="46" w16cid:durableId="1669139976">
    <w:abstractNumId w:val="42"/>
  </w:num>
  <w:num w:numId="47" w16cid:durableId="864825563">
    <w:abstractNumId w:val="71"/>
  </w:num>
  <w:num w:numId="48" w16cid:durableId="79300507">
    <w:abstractNumId w:val="45"/>
  </w:num>
  <w:num w:numId="49" w16cid:durableId="1898585921">
    <w:abstractNumId w:val="59"/>
  </w:num>
  <w:num w:numId="50" w16cid:durableId="983778765">
    <w:abstractNumId w:val="70"/>
  </w:num>
  <w:num w:numId="51" w16cid:durableId="1241713214">
    <w:abstractNumId w:val="81"/>
  </w:num>
  <w:num w:numId="52" w16cid:durableId="385449459">
    <w:abstractNumId w:val="49"/>
  </w:num>
  <w:num w:numId="53" w16cid:durableId="929776202">
    <w:abstractNumId w:val="50"/>
  </w:num>
  <w:num w:numId="54" w16cid:durableId="919561564">
    <w:abstractNumId w:val="69"/>
  </w:num>
  <w:num w:numId="55" w16cid:durableId="1199006461">
    <w:abstractNumId w:val="0"/>
  </w:num>
  <w:num w:numId="56" w16cid:durableId="1981568430">
    <w:abstractNumId w:val="33"/>
  </w:num>
  <w:num w:numId="57" w16cid:durableId="657465238">
    <w:abstractNumId w:val="41"/>
  </w:num>
  <w:num w:numId="58" w16cid:durableId="629170659">
    <w:abstractNumId w:val="80"/>
  </w:num>
  <w:num w:numId="59" w16cid:durableId="1809200939">
    <w:abstractNumId w:val="23"/>
  </w:num>
  <w:num w:numId="60" w16cid:durableId="1486312260">
    <w:abstractNumId w:val="58"/>
  </w:num>
  <w:num w:numId="61" w16cid:durableId="1343580799">
    <w:abstractNumId w:val="60"/>
  </w:num>
  <w:num w:numId="62" w16cid:durableId="1175993862">
    <w:abstractNumId w:val="10"/>
  </w:num>
  <w:num w:numId="63" w16cid:durableId="316148607">
    <w:abstractNumId w:val="19"/>
  </w:num>
  <w:num w:numId="64" w16cid:durableId="1698697998">
    <w:abstractNumId w:val="65"/>
  </w:num>
  <w:num w:numId="65" w16cid:durableId="1591618454">
    <w:abstractNumId w:val="52"/>
  </w:num>
  <w:num w:numId="66" w16cid:durableId="1757167221">
    <w:abstractNumId w:val="84"/>
  </w:num>
  <w:num w:numId="67" w16cid:durableId="1464229501">
    <w:abstractNumId w:val="56"/>
  </w:num>
  <w:num w:numId="68" w16cid:durableId="674260922">
    <w:abstractNumId w:val="16"/>
  </w:num>
  <w:num w:numId="69" w16cid:durableId="361053076">
    <w:abstractNumId w:val="29"/>
  </w:num>
  <w:num w:numId="70" w16cid:durableId="1116674019">
    <w:abstractNumId w:val="3"/>
  </w:num>
  <w:num w:numId="71" w16cid:durableId="1619943329">
    <w:abstractNumId w:val="74"/>
  </w:num>
  <w:num w:numId="72" w16cid:durableId="1284996115">
    <w:abstractNumId w:val="78"/>
  </w:num>
  <w:num w:numId="73" w16cid:durableId="948970440">
    <w:abstractNumId w:val="85"/>
  </w:num>
  <w:num w:numId="74" w16cid:durableId="1954433747">
    <w:abstractNumId w:val="17"/>
  </w:num>
  <w:num w:numId="75" w16cid:durableId="306011543">
    <w:abstractNumId w:val="39"/>
  </w:num>
  <w:num w:numId="76" w16cid:durableId="1416436745">
    <w:abstractNumId w:val="31"/>
  </w:num>
  <w:num w:numId="77" w16cid:durableId="1844323112">
    <w:abstractNumId w:val="57"/>
  </w:num>
  <w:num w:numId="78" w16cid:durableId="789712046">
    <w:abstractNumId w:val="86"/>
  </w:num>
  <w:num w:numId="79" w16cid:durableId="1999573466">
    <w:abstractNumId w:val="68"/>
  </w:num>
  <w:num w:numId="80" w16cid:durableId="1334382934">
    <w:abstractNumId w:val="11"/>
  </w:num>
  <w:num w:numId="81" w16cid:durableId="844712482">
    <w:abstractNumId w:val="64"/>
  </w:num>
  <w:num w:numId="82" w16cid:durableId="1289774419">
    <w:abstractNumId w:val="72"/>
  </w:num>
  <w:num w:numId="83" w16cid:durableId="1737313164">
    <w:abstractNumId w:val="8"/>
  </w:num>
  <w:num w:numId="84" w16cid:durableId="702365744">
    <w:abstractNumId w:val="6"/>
  </w:num>
  <w:num w:numId="85" w16cid:durableId="1245871782">
    <w:abstractNumId w:val="48"/>
  </w:num>
  <w:num w:numId="86" w16cid:durableId="121653088">
    <w:abstractNumId w:val="35"/>
  </w:num>
  <w:num w:numId="87" w16cid:durableId="1665236370">
    <w:abstractNumId w:val="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DD7"/>
    <w:rsid w:val="000374A3"/>
    <w:rsid w:val="001402F8"/>
    <w:rsid w:val="00145783"/>
    <w:rsid w:val="00197411"/>
    <w:rsid w:val="00244538"/>
    <w:rsid w:val="00411F0B"/>
    <w:rsid w:val="0052476E"/>
    <w:rsid w:val="0056086A"/>
    <w:rsid w:val="005B4DD7"/>
    <w:rsid w:val="00646415"/>
    <w:rsid w:val="00732F5B"/>
    <w:rsid w:val="00830AC0"/>
    <w:rsid w:val="008314B7"/>
    <w:rsid w:val="00924921"/>
    <w:rsid w:val="00A9693B"/>
    <w:rsid w:val="00B5322B"/>
    <w:rsid w:val="00BF3CE6"/>
    <w:rsid w:val="00E52619"/>
    <w:rsid w:val="00EB61A3"/>
    <w:rsid w:val="00F16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A2D7D4"/>
  <w15:docId w15:val="{7AAFAD36-8E26-4595-9380-F9CF78C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rebuchet MS" w:eastAsia="Trebuchet MS" w:hAnsi="Trebuchet MS" w:cs="Trebuchet MS"/>
      <w:lang w:val="ro-RO"/>
    </w:rPr>
  </w:style>
  <w:style w:type="paragraph" w:styleId="Heading1">
    <w:name w:val="heading 1"/>
    <w:basedOn w:val="Normal"/>
    <w:uiPriority w:val="9"/>
    <w:qFormat/>
    <w:pPr>
      <w:ind w:left="20"/>
      <w:outlineLvl w:val="0"/>
    </w:pPr>
    <w:rPr>
      <w:rFonts w:ascii="Calibri" w:eastAsia="Calibri" w:hAnsi="Calibri" w:cs="Calibri"/>
      <w:b/>
      <w:bCs/>
    </w:rPr>
  </w:style>
  <w:style w:type="paragraph" w:styleId="Heading2">
    <w:name w:val="heading 2"/>
    <w:basedOn w:val="Normal"/>
    <w:uiPriority w:val="9"/>
    <w:unhideWhenUsed/>
    <w:qFormat/>
    <w:pPr>
      <w:ind w:left="550"/>
      <w:outlineLvl w:val="1"/>
    </w:pPr>
    <w:rPr>
      <w:b/>
      <w:bCs/>
    </w:rPr>
  </w:style>
  <w:style w:type="paragraph" w:styleId="Heading3">
    <w:name w:val="heading 3"/>
    <w:basedOn w:val="Normal"/>
    <w:uiPriority w:val="9"/>
    <w:unhideWhenUsed/>
    <w:qFormat/>
    <w:pPr>
      <w:ind w:left="581"/>
      <w:outlineLvl w:val="2"/>
    </w:pPr>
    <w:rPr>
      <w:b/>
      <w:bCs/>
      <w:i/>
      <w:iCs/>
    </w:rPr>
  </w:style>
  <w:style w:type="paragraph" w:styleId="Heading4">
    <w:name w:val="heading 4"/>
    <w:basedOn w:val="Normal"/>
    <w:uiPriority w:val="9"/>
    <w:unhideWhenUsed/>
    <w:qFormat/>
    <w:pPr>
      <w:ind w:left="581"/>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aliases w:val="Normal bullet 2,lp1,Heading x1,Antes de enumeración,body 2,List Paragraph11,Listă colorată - Accentuare 11,Bullet,Citation List"/>
    <w:basedOn w:val="Normal"/>
    <w:link w:val="ListParagraphChar"/>
    <w:uiPriority w:val="34"/>
    <w:qFormat/>
    <w:pPr>
      <w:ind w:left="581"/>
    </w:pPr>
  </w:style>
  <w:style w:type="paragraph" w:customStyle="1" w:styleId="TableParagraph">
    <w:name w:val="Table Paragraph"/>
    <w:basedOn w:val="Normal"/>
    <w:uiPriority w:val="1"/>
    <w:qFormat/>
  </w:style>
  <w:style w:type="character" w:customStyle="1" w:styleId="ListParagraphChar">
    <w:name w:val="List Paragraph Char"/>
    <w:aliases w:val="Normal bullet 2 Char,lp1 Char,Heading x1 Char,Antes de enumeración Char,body 2 Char,List Paragraph11 Char,Listă colorată - Accentuare 11 Char,Bullet Char,Citation List Char"/>
    <w:link w:val="ListParagraph"/>
    <w:uiPriority w:val="34"/>
    <w:locked/>
    <w:rsid w:val="00732F5B"/>
    <w:rPr>
      <w:rFonts w:ascii="Trebuchet MS" w:eastAsia="Trebuchet MS" w:hAnsi="Trebuchet MS" w:cs="Trebuchet MS"/>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galdeltadunarii.ro/" TargetMode="External"/><Relationship Id="rId13" Type="http://schemas.openxmlformats.org/officeDocument/2006/relationships/hyperlink" Target="http://www.anc.edu.ro/?page_id=34" TargetMode="External"/><Relationship Id="rId18" Type="http://schemas.openxmlformats.org/officeDocument/2006/relationships/footer" Target="footer4.xml"/><Relationship Id="rId26" Type="http://schemas.openxmlformats.org/officeDocument/2006/relationships/hyperlink" Target="http://spcdrdba/Reports_SPCDRDBA/report/Rapoarte%20IT%20AFIR/Status%20plati%20PNDR2020%20tranzitie" TargetMode="External"/><Relationship Id="rId3" Type="http://schemas.openxmlformats.org/officeDocument/2006/relationships/styles" Target="styles.xml"/><Relationship Id="rId21" Type="http://schemas.openxmlformats.org/officeDocument/2006/relationships/hyperlink" Target="http://spcdrdba/Reports_SPCDRDBA/report/Rapoarte%20IT%20AFIR/Status%20plati%20PNDR2020%20tranzitie" TargetMode="External"/><Relationship Id="rId34" Type="http://schemas.openxmlformats.org/officeDocument/2006/relationships/hyperlink" Target="http://icdp.ro/anunturi/Pasi%20recalculare.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yperlink" Target="http://spcdrdba/Reports_SPCDRDBA/report/Rapoarte%20IT%20AFIR/Status%20plati%20PNDR2020%20tranzitie" TargetMode="External"/><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pcdrdba/Reports_SPCDRDBA/Pages/Report.aspx?ItemPath=%2fRapoarte%2BIT%2BAFIR%2fStatus%2Bplati%2B141" TargetMode="External"/><Relationship Id="rId29" Type="http://schemas.openxmlformats.org/officeDocument/2006/relationships/hyperlink" Target="mailto:galdeltadunarii@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pcdrdba/Reports_SPCDRDBA/Pages/Report.aspx?ItemPath=%2fRapoarte%2BIT%2BAFIR%2fStatus%2Bplati%2B141" TargetMode="External"/><Relationship Id="rId32" Type="http://schemas.openxmlformats.org/officeDocument/2006/relationships/header" Target="header6.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pcdrdba/Reports_SPCDRDBA/Pages/Report.aspx?ItemPath=%2fRapoarte%2BIT%2BAFIR%2fStatus%2Bplati%2B141" TargetMode="External"/><Relationship Id="rId28" Type="http://schemas.openxmlformats.org/officeDocument/2006/relationships/hyperlink" Target="http://www.gal-deltadunarii.ro/"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pcdrdba/Reports_SPCDRDBA/Pages/Report.aspx?ItemPath=%2fRapoarte%2BIT%2BAFIR%2fStatus%2Bplati%2B141"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anc.edu.ro/?page_id=222" TargetMode="External"/><Relationship Id="rId22" Type="http://schemas.openxmlformats.org/officeDocument/2006/relationships/hyperlink" Target="http://spcdrdba/Reports_SPCDRDBA/report/Rapoarte%20IT%20AFIR/Status%20plati%20PNDR2020%20tranzitie" TargetMode="External"/><Relationship Id="rId27" Type="http://schemas.openxmlformats.org/officeDocument/2006/relationships/image" Target="media/image1.png"/><Relationship Id="rId30" Type="http://schemas.openxmlformats.org/officeDocument/2006/relationships/header" Target="header5.xml"/><Relationship Id="rId35" Type="http://schemas.openxmlformats.org/officeDocument/2006/relationships/hyperlink" Target="http://istis.ro/Catalog-ISTIS"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galdeltadunarii@gmail.com" TargetMode="External"/><Relationship Id="rId2" Type="http://schemas.openxmlformats.org/officeDocument/2006/relationships/hyperlink" Target="http://www.gal-deltadunarii.ro/" TargetMode="External"/><Relationship Id="rId1" Type="http://schemas.openxmlformats.org/officeDocument/2006/relationships/image" Target="media/image1.png"/><Relationship Id="rId5" Type="http://schemas.openxmlformats.org/officeDocument/2006/relationships/hyperlink" Target="mailto:galdeltadunarii@gmail.com" TargetMode="External"/><Relationship Id="rId4" Type="http://schemas.openxmlformats.org/officeDocument/2006/relationships/hyperlink" Target="http://www.gal-deltadunarii.ro/"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mailto:galdeltadunarii@gmail.com" TargetMode="External"/><Relationship Id="rId2" Type="http://schemas.openxmlformats.org/officeDocument/2006/relationships/hyperlink" Target="http://www.gal-deltadunarii.ro/" TargetMode="External"/><Relationship Id="rId1" Type="http://schemas.openxmlformats.org/officeDocument/2006/relationships/image" Target="media/image1.png"/><Relationship Id="rId5" Type="http://schemas.openxmlformats.org/officeDocument/2006/relationships/hyperlink" Target="mailto:galdeltadunarii@gmail.com" TargetMode="External"/><Relationship Id="rId4" Type="http://schemas.openxmlformats.org/officeDocument/2006/relationships/hyperlink" Target="http://www.gal-deltadunarii.ro/"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mailto:galdeltadunarii@gmail.com" TargetMode="External"/><Relationship Id="rId2" Type="http://schemas.openxmlformats.org/officeDocument/2006/relationships/hyperlink" Target="http://www.gal-deltadunarii.ro/" TargetMode="External"/><Relationship Id="rId1" Type="http://schemas.openxmlformats.org/officeDocument/2006/relationships/image" Target="media/image1.png"/><Relationship Id="rId5" Type="http://schemas.openxmlformats.org/officeDocument/2006/relationships/hyperlink" Target="mailto:galdeltadunarii@gmail.com" TargetMode="External"/><Relationship Id="rId4" Type="http://schemas.openxmlformats.org/officeDocument/2006/relationships/hyperlink" Target="http://www.gal-deltadunarii.ro/" TargetMode="External"/></Relationships>
</file>

<file path=word/_rels/header4.xml.rels><?xml version="1.0" encoding="UTF-8" standalone="yes"?>
<Relationships xmlns="http://schemas.openxmlformats.org/package/2006/relationships"><Relationship Id="rId3" Type="http://schemas.openxmlformats.org/officeDocument/2006/relationships/hyperlink" Target="mailto:galdeltadunarii@gmail.com" TargetMode="External"/><Relationship Id="rId2" Type="http://schemas.openxmlformats.org/officeDocument/2006/relationships/hyperlink" Target="http://www.gal-deltadunarii.ro/" TargetMode="External"/><Relationship Id="rId1" Type="http://schemas.openxmlformats.org/officeDocument/2006/relationships/image" Target="media/image1.png"/><Relationship Id="rId5" Type="http://schemas.openxmlformats.org/officeDocument/2006/relationships/hyperlink" Target="mailto:galdeltadunarii@gmail.com" TargetMode="External"/><Relationship Id="rId4" Type="http://schemas.openxmlformats.org/officeDocument/2006/relationships/hyperlink" Target="http://www.gal-deltadunarii.ro/" TargetMode="External"/></Relationships>
</file>

<file path=word/_rels/header6.xml.rels><?xml version="1.0" encoding="UTF-8" standalone="yes"?>
<Relationships xmlns="http://schemas.openxmlformats.org/package/2006/relationships"><Relationship Id="rId3" Type="http://schemas.openxmlformats.org/officeDocument/2006/relationships/hyperlink" Target="mailto:galdeltadunarii@gmail.com" TargetMode="External"/><Relationship Id="rId2" Type="http://schemas.openxmlformats.org/officeDocument/2006/relationships/hyperlink" Target="http://www.gal-deltadunarii.ro/" TargetMode="External"/><Relationship Id="rId1" Type="http://schemas.openxmlformats.org/officeDocument/2006/relationships/image" Target="media/image1.png"/><Relationship Id="rId5" Type="http://schemas.openxmlformats.org/officeDocument/2006/relationships/hyperlink" Target="mailto:galdeltadunarii@gmail.com" TargetMode="External"/><Relationship Id="rId4" Type="http://schemas.openxmlformats.org/officeDocument/2006/relationships/hyperlink" Target="http://www.gal-deltadunari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A00AD-384C-4DC0-84A9-4B925D1EA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47</Pages>
  <Words>22633</Words>
  <Characters>129011</Characters>
  <Application>Microsoft Office Word</Application>
  <DocSecurity>0</DocSecurity>
  <Lines>1075</Lines>
  <Paragraphs>302</Paragraphs>
  <ScaleCrop>false</ScaleCrop>
  <HeadingPairs>
    <vt:vector size="2" baseType="variant">
      <vt:variant>
        <vt:lpstr>Title</vt:lpstr>
      </vt:variant>
      <vt:variant>
        <vt:i4>1</vt:i4>
      </vt:variant>
    </vt:vector>
  </HeadingPairs>
  <TitlesOfParts>
    <vt:vector size="1" baseType="lpstr">
      <vt:lpstr>PROCEDURĂ DE SELECŢIE</vt:lpstr>
    </vt:vector>
  </TitlesOfParts>
  <Company/>
  <LinksUpToDate>false</LinksUpToDate>
  <CharactersWithSpaces>151342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PROCEDURĂ DE SELECŢIE</dc:title>
  <dc:creator>Daniela</dc:creator>
  <cp:lastModifiedBy>Administrator</cp:lastModifiedBy>
  <cp:revision>4</cp:revision>
  <dcterms:created xsi:type="dcterms:W3CDTF">2023-09-01T12:46:00Z</dcterms:created>
  <dcterms:modified xsi:type="dcterms:W3CDTF">2023-09-04T09:26:00Z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2020-11-09T00:00:00Z</vt:filetime>
  </property>
  <property fmtid="{D5CDD505-2E9C-101B-9397-08002B2CF9AE}" pid="3" name="Creator">
    <vt:lpwstr>Microsoft® Office Word 2007</vt:lpwstr>
  </property>
  <property fmtid="{D5CDD505-2E9C-101B-9397-08002B2CF9AE}" pid="4" name="LastSaved">
    <vt:filetime>2023-02-09T00:00:00Z</vt:filetime>
  </property>
  <property fmtid="{D5CDD505-2E9C-101B-9397-08002B2CF9AE}" pid="5" name="Producer">
    <vt:lpwstr>Microsoft® Office Word 2007</vt:lpwstr>
  </property>
</Properties>
</file>