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A3894" w:rsidRPr="003A3894" w:rsidRDefault="003A3894" w:rsidP="003A3894">
      <w:pPr>
        <w:spacing w:after="0" w:line="240" w:lineRule="auto"/>
        <w:jc w:val="both"/>
        <w:rPr>
          <w:rFonts w:ascii="Trebuchet MS" w:eastAsia="MS Mincho" w:hAnsi="Trebuchet MS" w:cs="Calibri"/>
          <w:noProof/>
          <w:lang w:val="ro-RO"/>
        </w:rPr>
      </w:pPr>
    </w:p>
    <w:p w:rsidR="003A3894" w:rsidRPr="00253423" w:rsidRDefault="003A3894" w:rsidP="00253423">
      <w:pPr>
        <w:shd w:val="clear" w:color="auto" w:fill="92D050"/>
        <w:spacing w:after="0" w:line="240" w:lineRule="auto"/>
        <w:jc w:val="center"/>
        <w:rPr>
          <w:rFonts w:ascii="Trebuchet MS" w:eastAsia="MS Mincho" w:hAnsi="Trebuchet MS" w:cs="Calibri"/>
          <w:noProof/>
          <w:lang w:val="ro-RO"/>
        </w:rPr>
      </w:pPr>
      <w:r w:rsidRPr="00253423">
        <w:rPr>
          <w:rFonts w:ascii="Trebuchet MS" w:eastAsia="MS Mincho" w:hAnsi="Trebuchet MS" w:cs="Calibri"/>
          <w:b/>
          <w:noProof/>
          <w:lang w:val="ro-RO"/>
        </w:rPr>
        <w:t xml:space="preserve">Formularul </w:t>
      </w:r>
      <w:r w:rsidR="00253423">
        <w:rPr>
          <w:rFonts w:ascii="Trebuchet MS" w:eastAsia="MS Mincho" w:hAnsi="Trebuchet MS" w:cs="Calibri"/>
          <w:b/>
          <w:noProof/>
          <w:lang w:val="ro-RO"/>
        </w:rPr>
        <w:t>DCP-</w:t>
      </w:r>
      <w:r w:rsidR="00FB0FAD">
        <w:rPr>
          <w:rFonts w:ascii="Trebuchet MS" w:eastAsia="MS Mincho" w:hAnsi="Trebuchet MS" w:cs="Calibri"/>
          <w:b/>
          <w:noProof/>
          <w:lang w:val="ro-RO"/>
        </w:rPr>
        <w:t>2(</w:t>
      </w:r>
      <w:r w:rsidR="00253423">
        <w:rPr>
          <w:rFonts w:ascii="Trebuchet MS" w:eastAsia="MS Mincho" w:hAnsi="Trebuchet MS" w:cs="Calibri"/>
          <w:b/>
          <w:noProof/>
          <w:lang w:val="ro-RO"/>
        </w:rPr>
        <w:t>forfetar</w:t>
      </w:r>
      <w:r w:rsidR="00FB0FAD">
        <w:rPr>
          <w:rFonts w:ascii="Trebuchet MS" w:eastAsia="MS Mincho" w:hAnsi="Trebuchet MS" w:cs="Calibri"/>
          <w:b/>
          <w:noProof/>
          <w:lang w:val="ro-RO"/>
        </w:rPr>
        <w:t>)</w:t>
      </w:r>
    </w:p>
    <w:p w:rsidR="003A3894" w:rsidRPr="00253423" w:rsidRDefault="003A3894" w:rsidP="00253423">
      <w:pPr>
        <w:shd w:val="clear" w:color="auto" w:fill="92D050"/>
        <w:spacing w:after="0" w:line="240" w:lineRule="auto"/>
        <w:jc w:val="center"/>
        <w:rPr>
          <w:rFonts w:ascii="Trebuchet MS" w:eastAsia="MS Mincho" w:hAnsi="Trebuchet MS" w:cs="Calibri"/>
          <w:b/>
          <w:noProof/>
          <w:lang w:val="ro-RO"/>
        </w:rPr>
      </w:pPr>
    </w:p>
    <w:p w:rsidR="003A3894" w:rsidRPr="003A3894" w:rsidRDefault="003A3894" w:rsidP="00253423">
      <w:pPr>
        <w:shd w:val="clear" w:color="auto" w:fill="92D050"/>
        <w:spacing w:after="0" w:line="240" w:lineRule="auto"/>
        <w:jc w:val="center"/>
        <w:rPr>
          <w:rFonts w:ascii="Trebuchet MS" w:eastAsia="MS Mincho" w:hAnsi="Trebuchet MS" w:cs="Calibri"/>
          <w:b/>
          <w:noProof/>
          <w:lang w:val="ro-RO"/>
        </w:rPr>
      </w:pPr>
      <w:r w:rsidRPr="00253423">
        <w:rPr>
          <w:rFonts w:ascii="Trebuchet MS" w:eastAsia="MS Mincho" w:hAnsi="Trebuchet MS" w:cs="Calibri"/>
          <w:b/>
          <w:noProof/>
          <w:lang w:val="ro-RO"/>
        </w:rPr>
        <w:t>FISA DE VERIFICARE ADMINISTRATIVA A DCP</w:t>
      </w:r>
    </w:p>
    <w:p w:rsidR="003A3894" w:rsidRPr="003A3894" w:rsidRDefault="003A3894" w:rsidP="003A3894">
      <w:pPr>
        <w:spacing w:after="0" w:line="240" w:lineRule="auto"/>
        <w:jc w:val="center"/>
        <w:rPr>
          <w:rFonts w:ascii="Trebuchet MS" w:eastAsia="MS Mincho" w:hAnsi="Trebuchet MS" w:cs="Calibri"/>
          <w:b/>
          <w:noProof/>
          <w:lang w:val="ro-RO"/>
        </w:rPr>
      </w:pPr>
    </w:p>
    <w:p w:rsidR="003A3894" w:rsidRPr="003A3894" w:rsidRDefault="003A3894" w:rsidP="003A3894">
      <w:pPr>
        <w:spacing w:after="0" w:line="240" w:lineRule="auto"/>
        <w:jc w:val="both"/>
        <w:rPr>
          <w:rFonts w:ascii="Trebuchet MS" w:eastAsia="MS Mincho" w:hAnsi="Trebuchet MS" w:cs="Calibri"/>
          <w:noProof/>
          <w:lang w:val="ro-RO"/>
        </w:rPr>
      </w:pPr>
      <w:r w:rsidRPr="003A3894">
        <w:rPr>
          <w:rFonts w:ascii="Trebuchet MS" w:eastAsia="MS Mincho" w:hAnsi="Trebuchet MS" w:cs="Calibri"/>
          <w:noProof/>
          <w:lang w:val="ro-RO"/>
        </w:rPr>
        <w:t>Beneficiar………………….…..</w:t>
      </w:r>
    </w:p>
    <w:p w:rsidR="003A3894" w:rsidRPr="003A3894" w:rsidRDefault="003A3894" w:rsidP="003A3894">
      <w:pPr>
        <w:spacing w:after="0" w:line="240" w:lineRule="auto"/>
        <w:jc w:val="both"/>
        <w:rPr>
          <w:rFonts w:ascii="Trebuchet MS" w:eastAsia="MS Mincho" w:hAnsi="Trebuchet MS" w:cs="Calibri"/>
          <w:noProof/>
          <w:lang w:val="ro-RO"/>
        </w:rPr>
      </w:pPr>
      <w:r w:rsidRPr="003A3894">
        <w:rPr>
          <w:rFonts w:ascii="Trebuchet MS" w:eastAsia="MS Mincho" w:hAnsi="Trebuchet MS" w:cs="Calibri"/>
          <w:noProof/>
          <w:lang w:val="ro-RO"/>
        </w:rPr>
        <w:t>Titlul proiectului………………</w:t>
      </w:r>
    </w:p>
    <w:p w:rsidR="003A3894" w:rsidRPr="003A3894" w:rsidRDefault="003A3894" w:rsidP="003A3894">
      <w:pPr>
        <w:spacing w:after="0" w:line="240" w:lineRule="auto"/>
        <w:jc w:val="both"/>
        <w:rPr>
          <w:rFonts w:ascii="Trebuchet MS" w:eastAsia="MS Mincho" w:hAnsi="Trebuchet MS" w:cs="Calibri"/>
          <w:noProof/>
          <w:lang w:val="ro-RO"/>
        </w:rPr>
      </w:pPr>
      <w:r w:rsidRPr="003A3894">
        <w:rPr>
          <w:rFonts w:ascii="Trebuchet MS" w:eastAsia="MS Mincho" w:hAnsi="Trebuchet MS" w:cs="Calibri"/>
          <w:noProof/>
          <w:lang w:val="ro-RO"/>
        </w:rPr>
        <w:t>Cod cerere de plata……………</w:t>
      </w:r>
    </w:p>
    <w:p w:rsidR="003A3894" w:rsidRPr="003A3894" w:rsidRDefault="003A3894" w:rsidP="003A3894">
      <w:pPr>
        <w:spacing w:after="0" w:line="240" w:lineRule="auto"/>
        <w:rPr>
          <w:rFonts w:ascii="Trebuchet MS" w:eastAsia="MS Mincho" w:hAnsi="Trebuchet MS" w:cs="Calibri"/>
          <w:noProof/>
          <w:lang w:val="ro-RO"/>
        </w:rPr>
      </w:pPr>
    </w:p>
    <w:p w:rsidR="003A3894" w:rsidRPr="003A3894" w:rsidRDefault="003A3894" w:rsidP="00253423">
      <w:pPr>
        <w:keepNext/>
        <w:shd w:val="clear" w:color="auto" w:fill="FFC000"/>
        <w:tabs>
          <w:tab w:val="num" w:pos="720"/>
        </w:tabs>
        <w:spacing w:after="0" w:line="240" w:lineRule="auto"/>
        <w:jc w:val="both"/>
        <w:outlineLvl w:val="1"/>
        <w:rPr>
          <w:rFonts w:ascii="Trebuchet MS" w:eastAsia="MS Mincho" w:hAnsi="Trebuchet MS" w:cs="Calibri"/>
          <w:b/>
          <w:bCs/>
          <w:lang w:eastAsia="fr-FR"/>
        </w:rPr>
      </w:pPr>
      <w:r w:rsidRPr="003A3894">
        <w:rPr>
          <w:rFonts w:ascii="Trebuchet MS" w:eastAsia="MS Mincho" w:hAnsi="Trebuchet MS" w:cs="Calibri"/>
          <w:b/>
          <w:bCs/>
          <w:lang w:eastAsia="fr-FR"/>
        </w:rPr>
        <w:t>Sectiunea A: Verificarea conformitatii documentelor atasate la Dosarul Cererii de Plata</w:t>
      </w:r>
    </w:p>
    <w:p w:rsidR="003A3894" w:rsidRPr="003A3894" w:rsidRDefault="003A3894" w:rsidP="003A3894">
      <w:pPr>
        <w:spacing w:after="0" w:line="240" w:lineRule="auto"/>
        <w:rPr>
          <w:rFonts w:ascii="Trebuchet MS" w:eastAsia="MS Mincho" w:hAnsi="Trebuchet MS" w:cs="Calibri"/>
          <w:noProof/>
          <w:lang w:val="ro-RO" w:eastAsia="fr-FR"/>
        </w:rPr>
      </w:pPr>
    </w:p>
    <w:tbl>
      <w:tblPr>
        <w:tblpPr w:leftFromText="180" w:rightFromText="180" w:vertAnchor="text" w:tblpY="1"/>
        <w:tblOverlap w:val="never"/>
        <w:tblW w:w="497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20"/>
        <w:gridCol w:w="5386"/>
        <w:gridCol w:w="847"/>
        <w:gridCol w:w="748"/>
        <w:gridCol w:w="954"/>
      </w:tblGrid>
      <w:tr w:rsidR="003A3894" w:rsidRPr="003A3894" w:rsidTr="00C87377">
        <w:trPr>
          <w:trHeight w:val="397"/>
        </w:trPr>
        <w:tc>
          <w:tcPr>
            <w:tcW w:w="468" w:type="pct"/>
            <w:tcBorders>
              <w:top w:val="single" w:sz="4" w:space="0" w:color="auto"/>
              <w:left w:val="single" w:sz="4" w:space="0" w:color="auto"/>
              <w:bottom w:val="single" w:sz="4" w:space="0" w:color="auto"/>
              <w:right w:val="single" w:sz="4" w:space="0" w:color="auto"/>
            </w:tcBorders>
            <w:shd w:val="clear" w:color="auto" w:fill="BFBFBF"/>
            <w:vAlign w:val="center"/>
          </w:tcPr>
          <w:p w:rsidR="003A3894" w:rsidRPr="003A3894" w:rsidRDefault="003A3894" w:rsidP="003A3894">
            <w:pPr>
              <w:spacing w:after="0" w:line="240" w:lineRule="auto"/>
              <w:rPr>
                <w:rFonts w:ascii="Trebuchet MS" w:eastAsia="MS Mincho" w:hAnsi="Trebuchet MS" w:cs="Calibri"/>
                <w:b/>
                <w:lang w:val="ro-RO"/>
              </w:rPr>
            </w:pPr>
            <w:r w:rsidRPr="003A3894">
              <w:rPr>
                <w:rFonts w:ascii="Trebuchet MS" w:eastAsia="MS Mincho" w:hAnsi="Trebuchet MS" w:cs="Calibri"/>
                <w:b/>
                <w:lang w:val="ro-RO"/>
              </w:rPr>
              <w:t>Nr.</w:t>
            </w:r>
          </w:p>
          <w:p w:rsidR="003A3894" w:rsidRPr="003A3894" w:rsidRDefault="003A3894" w:rsidP="003A3894">
            <w:pPr>
              <w:spacing w:after="0" w:line="240" w:lineRule="auto"/>
              <w:rPr>
                <w:rFonts w:ascii="Trebuchet MS" w:eastAsia="MS Mincho" w:hAnsi="Trebuchet MS" w:cs="Calibri"/>
                <w:b/>
                <w:lang w:val="ro-RO"/>
              </w:rPr>
            </w:pPr>
            <w:r w:rsidRPr="003A3894">
              <w:rPr>
                <w:rFonts w:ascii="Trebuchet MS" w:eastAsia="MS Mincho" w:hAnsi="Trebuchet MS" w:cs="Calibri"/>
                <w:b/>
                <w:lang w:val="ro-RO"/>
              </w:rPr>
              <w:t>Crt.</w:t>
            </w:r>
          </w:p>
        </w:tc>
        <w:tc>
          <w:tcPr>
            <w:tcW w:w="3076" w:type="pct"/>
            <w:tcBorders>
              <w:top w:val="single" w:sz="4" w:space="0" w:color="auto"/>
              <w:left w:val="single" w:sz="4" w:space="0" w:color="auto"/>
              <w:bottom w:val="single" w:sz="4" w:space="0" w:color="auto"/>
              <w:right w:val="single" w:sz="4" w:space="0" w:color="auto"/>
            </w:tcBorders>
            <w:shd w:val="clear" w:color="auto" w:fill="BFBFBF"/>
            <w:vAlign w:val="center"/>
          </w:tcPr>
          <w:p w:rsidR="003A3894" w:rsidRPr="003A3894" w:rsidRDefault="003A3894" w:rsidP="003A3894">
            <w:pPr>
              <w:spacing w:after="0" w:line="240" w:lineRule="auto"/>
              <w:rPr>
                <w:rFonts w:ascii="Trebuchet MS" w:eastAsia="MS Mincho" w:hAnsi="Trebuchet MS" w:cs="Calibri"/>
                <w:b/>
                <w:lang w:val="ro-RO"/>
              </w:rPr>
            </w:pPr>
            <w:r w:rsidRPr="003A3894">
              <w:rPr>
                <w:rFonts w:ascii="Trebuchet MS" w:eastAsia="MS Mincho" w:hAnsi="Trebuchet MS" w:cs="Calibri"/>
                <w:b/>
                <w:lang w:val="ro-RO"/>
              </w:rPr>
              <w:t>Obiectul verificării</w:t>
            </w:r>
          </w:p>
        </w:tc>
        <w:tc>
          <w:tcPr>
            <w:tcW w:w="484" w:type="pct"/>
            <w:tcBorders>
              <w:top w:val="single" w:sz="4" w:space="0" w:color="auto"/>
              <w:left w:val="single" w:sz="4" w:space="0" w:color="auto"/>
              <w:bottom w:val="single" w:sz="4" w:space="0" w:color="auto"/>
              <w:right w:val="single" w:sz="4" w:space="0" w:color="auto"/>
            </w:tcBorders>
            <w:shd w:val="clear" w:color="auto" w:fill="BFBFBF"/>
            <w:vAlign w:val="center"/>
          </w:tcPr>
          <w:p w:rsidR="003A3894" w:rsidRPr="003A3894" w:rsidRDefault="003A3894" w:rsidP="003A3894">
            <w:pPr>
              <w:spacing w:after="0" w:line="240" w:lineRule="auto"/>
              <w:rPr>
                <w:rFonts w:ascii="Trebuchet MS" w:eastAsia="MS Mincho" w:hAnsi="Trebuchet MS" w:cs="Calibri"/>
                <w:b/>
                <w:lang w:val="ro-RO"/>
              </w:rPr>
            </w:pPr>
            <w:r w:rsidRPr="003A3894">
              <w:rPr>
                <w:rFonts w:ascii="Trebuchet MS" w:eastAsia="MS Mincho" w:hAnsi="Trebuchet MS" w:cs="Calibri"/>
                <w:b/>
                <w:lang w:val="ro-RO"/>
              </w:rPr>
              <w:t>Da</w:t>
            </w:r>
          </w:p>
        </w:tc>
        <w:tc>
          <w:tcPr>
            <w:tcW w:w="427" w:type="pct"/>
            <w:tcBorders>
              <w:top w:val="single" w:sz="4" w:space="0" w:color="auto"/>
              <w:left w:val="single" w:sz="4" w:space="0" w:color="auto"/>
              <w:bottom w:val="single" w:sz="4" w:space="0" w:color="auto"/>
              <w:right w:val="single" w:sz="4" w:space="0" w:color="auto"/>
            </w:tcBorders>
            <w:shd w:val="clear" w:color="auto" w:fill="BFBFBF"/>
            <w:vAlign w:val="center"/>
          </w:tcPr>
          <w:p w:rsidR="003A3894" w:rsidRPr="003A3894" w:rsidRDefault="003A3894" w:rsidP="003A3894">
            <w:pPr>
              <w:spacing w:after="0" w:line="240" w:lineRule="auto"/>
              <w:rPr>
                <w:rFonts w:ascii="Trebuchet MS" w:eastAsia="MS Mincho" w:hAnsi="Trebuchet MS" w:cs="Calibri"/>
                <w:b/>
                <w:lang w:val="ro-RO" w:eastAsia="fr-FR"/>
              </w:rPr>
            </w:pPr>
            <w:r w:rsidRPr="003A3894">
              <w:rPr>
                <w:rFonts w:ascii="Trebuchet MS" w:eastAsia="MS Mincho" w:hAnsi="Trebuchet MS" w:cs="Calibri"/>
                <w:b/>
                <w:lang w:val="ro-RO" w:eastAsia="fr-FR"/>
              </w:rPr>
              <w:t>Nu</w:t>
            </w:r>
          </w:p>
        </w:tc>
        <w:tc>
          <w:tcPr>
            <w:tcW w:w="545" w:type="pct"/>
            <w:tcBorders>
              <w:top w:val="single" w:sz="4" w:space="0" w:color="auto"/>
              <w:left w:val="single" w:sz="4" w:space="0" w:color="auto"/>
              <w:bottom w:val="single" w:sz="4" w:space="0" w:color="auto"/>
              <w:right w:val="single" w:sz="4" w:space="0" w:color="auto"/>
            </w:tcBorders>
            <w:shd w:val="clear" w:color="auto" w:fill="BFBFBF"/>
            <w:vAlign w:val="center"/>
          </w:tcPr>
          <w:p w:rsidR="003A3894" w:rsidRPr="003A3894" w:rsidRDefault="003A3894" w:rsidP="003A3894">
            <w:pPr>
              <w:spacing w:after="0" w:line="240" w:lineRule="auto"/>
              <w:rPr>
                <w:rFonts w:ascii="Trebuchet MS" w:eastAsia="MS Mincho" w:hAnsi="Trebuchet MS" w:cs="Calibri"/>
                <w:b/>
                <w:lang w:val="ro-RO" w:eastAsia="fr-FR"/>
              </w:rPr>
            </w:pPr>
            <w:r w:rsidRPr="003A3894">
              <w:rPr>
                <w:rFonts w:ascii="Trebuchet MS" w:eastAsia="MS Mincho" w:hAnsi="Trebuchet MS" w:cs="Calibri"/>
                <w:b/>
                <w:lang w:val="ro-RO" w:eastAsia="fr-FR"/>
              </w:rPr>
              <w:t>Nu este cazul</w:t>
            </w:r>
          </w:p>
        </w:tc>
      </w:tr>
      <w:tr w:rsidR="003A3894" w:rsidRPr="003A3894" w:rsidTr="00C87377">
        <w:trPr>
          <w:trHeight w:val="277"/>
        </w:trPr>
        <w:tc>
          <w:tcPr>
            <w:tcW w:w="468" w:type="pct"/>
            <w:tcBorders>
              <w:top w:val="single" w:sz="4" w:space="0" w:color="auto"/>
              <w:left w:val="single" w:sz="4" w:space="0" w:color="auto"/>
              <w:right w:val="single" w:sz="4" w:space="0" w:color="auto"/>
            </w:tcBorders>
            <w:vAlign w:val="center"/>
          </w:tcPr>
          <w:p w:rsidR="003A3894" w:rsidRPr="003A3894" w:rsidRDefault="00253423" w:rsidP="00253423">
            <w:pPr>
              <w:keepNext/>
              <w:spacing w:after="0" w:line="240" w:lineRule="auto"/>
              <w:ind w:left="360"/>
              <w:outlineLvl w:val="2"/>
              <w:rPr>
                <w:rFonts w:ascii="Trebuchet MS" w:eastAsia="MS Mincho" w:hAnsi="Trebuchet MS" w:cs="Calibri"/>
                <w:lang w:val="ro-RO"/>
              </w:rPr>
            </w:pPr>
            <w:r>
              <w:rPr>
                <w:rFonts w:ascii="Trebuchet MS" w:eastAsia="MS Mincho" w:hAnsi="Trebuchet MS" w:cs="Calibri"/>
                <w:lang w:val="ro-RO"/>
              </w:rPr>
              <w:t>1.</w:t>
            </w:r>
          </w:p>
        </w:tc>
        <w:tc>
          <w:tcPr>
            <w:tcW w:w="3076" w:type="pct"/>
            <w:tcBorders>
              <w:top w:val="single" w:sz="4" w:space="0" w:color="auto"/>
              <w:left w:val="single" w:sz="4" w:space="0" w:color="auto"/>
              <w:right w:val="single" w:sz="4" w:space="0" w:color="auto"/>
            </w:tcBorders>
            <w:vAlign w:val="center"/>
          </w:tcPr>
          <w:p w:rsidR="003A3894" w:rsidRPr="003A3894" w:rsidRDefault="003A3894" w:rsidP="003A3894">
            <w:pPr>
              <w:spacing w:after="0" w:line="240" w:lineRule="auto"/>
              <w:rPr>
                <w:rFonts w:ascii="Trebuchet MS" w:eastAsia="MS Mincho" w:hAnsi="Trebuchet MS" w:cs="Calibri"/>
                <w:noProof/>
                <w:lang w:val="ro-RO"/>
              </w:rPr>
            </w:pPr>
            <w:r w:rsidRPr="003A3894">
              <w:rPr>
                <w:rFonts w:ascii="Trebuchet MS" w:eastAsia="MS Mincho" w:hAnsi="Trebuchet MS" w:cs="Calibri"/>
                <w:noProof/>
                <w:lang w:val="ro-RO"/>
              </w:rPr>
              <w:t>..............................................................</w:t>
            </w:r>
          </w:p>
        </w:tc>
        <w:tc>
          <w:tcPr>
            <w:tcW w:w="484" w:type="pct"/>
            <w:tcBorders>
              <w:top w:val="single" w:sz="4" w:space="0" w:color="auto"/>
              <w:left w:val="single" w:sz="4" w:space="0" w:color="auto"/>
              <w:bottom w:val="single" w:sz="4" w:space="0" w:color="auto"/>
              <w:right w:val="single" w:sz="4" w:space="0" w:color="auto"/>
            </w:tcBorders>
            <w:vAlign w:val="center"/>
          </w:tcPr>
          <w:p w:rsidR="003A3894" w:rsidRPr="003A3894" w:rsidRDefault="003A3894" w:rsidP="003A3894">
            <w:pPr>
              <w:keepNext/>
              <w:widowControl w:val="0"/>
              <w:tabs>
                <w:tab w:val="num" w:pos="360"/>
                <w:tab w:val="right" w:pos="8789"/>
              </w:tabs>
              <w:suppressAutoHyphens/>
              <w:spacing w:after="0" w:line="240" w:lineRule="auto"/>
              <w:ind w:left="360" w:hanging="360"/>
              <w:outlineLvl w:val="2"/>
              <w:rPr>
                <w:rFonts w:ascii="Trebuchet MS" w:eastAsia="MS Mincho" w:hAnsi="Trebuchet MS" w:cs="Calibri"/>
                <w:b/>
                <w:spacing w:val="-2"/>
                <w:lang w:val="ro-RO"/>
              </w:rPr>
            </w:pPr>
          </w:p>
        </w:tc>
        <w:tc>
          <w:tcPr>
            <w:tcW w:w="427" w:type="pct"/>
            <w:tcBorders>
              <w:top w:val="single" w:sz="4" w:space="0" w:color="auto"/>
              <w:left w:val="single" w:sz="4" w:space="0" w:color="auto"/>
              <w:bottom w:val="single" w:sz="4" w:space="0" w:color="auto"/>
              <w:right w:val="single" w:sz="4" w:space="0" w:color="auto"/>
            </w:tcBorders>
            <w:vAlign w:val="center"/>
          </w:tcPr>
          <w:p w:rsidR="003A3894" w:rsidRPr="003A3894" w:rsidRDefault="003A3894" w:rsidP="003A3894">
            <w:pPr>
              <w:keepNext/>
              <w:spacing w:after="0" w:line="240" w:lineRule="auto"/>
              <w:outlineLvl w:val="2"/>
              <w:rPr>
                <w:rFonts w:ascii="Trebuchet MS" w:eastAsia="MS Mincho" w:hAnsi="Trebuchet MS" w:cs="Calibri"/>
                <w:lang w:val="ro-RO" w:eastAsia="fr-FR"/>
              </w:rPr>
            </w:pPr>
          </w:p>
        </w:tc>
        <w:tc>
          <w:tcPr>
            <w:tcW w:w="545" w:type="pct"/>
            <w:tcBorders>
              <w:top w:val="single" w:sz="4" w:space="0" w:color="auto"/>
              <w:left w:val="single" w:sz="4" w:space="0" w:color="auto"/>
              <w:bottom w:val="single" w:sz="4" w:space="0" w:color="auto"/>
              <w:right w:val="single" w:sz="4" w:space="0" w:color="auto"/>
            </w:tcBorders>
            <w:vAlign w:val="center"/>
          </w:tcPr>
          <w:p w:rsidR="003A3894" w:rsidRPr="003A3894" w:rsidRDefault="003A3894" w:rsidP="003A3894">
            <w:pPr>
              <w:keepNext/>
              <w:spacing w:after="0" w:line="240" w:lineRule="auto"/>
              <w:outlineLvl w:val="2"/>
              <w:rPr>
                <w:rFonts w:ascii="Trebuchet MS" w:eastAsia="MS Mincho" w:hAnsi="Trebuchet MS" w:cs="Calibri"/>
                <w:lang w:val="ro-RO" w:eastAsia="fr-FR"/>
              </w:rPr>
            </w:pPr>
          </w:p>
        </w:tc>
      </w:tr>
      <w:tr w:rsidR="003A3894" w:rsidRPr="003A3894" w:rsidTr="00C87377">
        <w:trPr>
          <w:trHeight w:val="230"/>
        </w:trPr>
        <w:tc>
          <w:tcPr>
            <w:tcW w:w="468" w:type="pct"/>
            <w:tcBorders>
              <w:top w:val="single" w:sz="4" w:space="0" w:color="auto"/>
              <w:left w:val="single" w:sz="4" w:space="0" w:color="auto"/>
              <w:right w:val="single" w:sz="4" w:space="0" w:color="auto"/>
            </w:tcBorders>
            <w:vAlign w:val="center"/>
          </w:tcPr>
          <w:p w:rsidR="003A3894" w:rsidRPr="003A3894" w:rsidRDefault="00253423" w:rsidP="00253423">
            <w:pPr>
              <w:keepNext/>
              <w:spacing w:after="0" w:line="240" w:lineRule="auto"/>
              <w:ind w:left="360"/>
              <w:outlineLvl w:val="2"/>
              <w:rPr>
                <w:rFonts w:ascii="Trebuchet MS" w:eastAsia="MS Mincho" w:hAnsi="Trebuchet MS" w:cs="Calibri"/>
                <w:lang w:val="ro-RO"/>
              </w:rPr>
            </w:pPr>
            <w:r>
              <w:rPr>
                <w:rFonts w:ascii="Trebuchet MS" w:eastAsia="MS Mincho" w:hAnsi="Trebuchet MS" w:cs="Calibri"/>
                <w:lang w:val="ro-RO"/>
              </w:rPr>
              <w:t>2.</w:t>
            </w:r>
          </w:p>
        </w:tc>
        <w:tc>
          <w:tcPr>
            <w:tcW w:w="3076" w:type="pct"/>
            <w:tcBorders>
              <w:top w:val="single" w:sz="4" w:space="0" w:color="auto"/>
              <w:left w:val="single" w:sz="4" w:space="0" w:color="auto"/>
              <w:right w:val="single" w:sz="4" w:space="0" w:color="auto"/>
            </w:tcBorders>
            <w:vAlign w:val="center"/>
          </w:tcPr>
          <w:p w:rsidR="003A3894" w:rsidRPr="003A3894" w:rsidRDefault="003A3894" w:rsidP="003A3894">
            <w:pPr>
              <w:spacing w:after="0" w:line="240" w:lineRule="auto"/>
              <w:rPr>
                <w:rFonts w:ascii="Trebuchet MS" w:eastAsia="MS Mincho" w:hAnsi="Trebuchet MS" w:cs="Calibri"/>
                <w:noProof/>
                <w:lang w:val="ro-RO"/>
              </w:rPr>
            </w:pPr>
            <w:r w:rsidRPr="003A3894">
              <w:rPr>
                <w:rFonts w:ascii="Trebuchet MS" w:eastAsia="MS Mincho" w:hAnsi="Trebuchet MS" w:cs="Calibri"/>
                <w:noProof/>
                <w:lang w:val="ro-RO"/>
              </w:rPr>
              <w:t>..............................................................</w:t>
            </w:r>
          </w:p>
        </w:tc>
        <w:tc>
          <w:tcPr>
            <w:tcW w:w="484" w:type="pct"/>
            <w:tcBorders>
              <w:top w:val="single" w:sz="4" w:space="0" w:color="auto"/>
              <w:left w:val="single" w:sz="4" w:space="0" w:color="auto"/>
              <w:bottom w:val="single" w:sz="4" w:space="0" w:color="auto"/>
              <w:right w:val="single" w:sz="4" w:space="0" w:color="auto"/>
            </w:tcBorders>
            <w:vAlign w:val="center"/>
          </w:tcPr>
          <w:p w:rsidR="003A3894" w:rsidRPr="003A3894" w:rsidRDefault="003A3894" w:rsidP="003A3894">
            <w:pPr>
              <w:keepNext/>
              <w:widowControl w:val="0"/>
              <w:tabs>
                <w:tab w:val="num" w:pos="360"/>
                <w:tab w:val="right" w:pos="8789"/>
              </w:tabs>
              <w:suppressAutoHyphens/>
              <w:spacing w:after="0" w:line="240" w:lineRule="auto"/>
              <w:ind w:left="360" w:hanging="360"/>
              <w:outlineLvl w:val="2"/>
              <w:rPr>
                <w:rFonts w:ascii="Trebuchet MS" w:eastAsia="MS Mincho" w:hAnsi="Trebuchet MS" w:cs="Calibri"/>
                <w:b/>
                <w:spacing w:val="-2"/>
                <w:lang w:val="it-IT"/>
              </w:rPr>
            </w:pPr>
          </w:p>
        </w:tc>
        <w:tc>
          <w:tcPr>
            <w:tcW w:w="427" w:type="pct"/>
            <w:tcBorders>
              <w:top w:val="single" w:sz="4" w:space="0" w:color="auto"/>
              <w:left w:val="single" w:sz="4" w:space="0" w:color="auto"/>
              <w:bottom w:val="single" w:sz="4" w:space="0" w:color="auto"/>
              <w:right w:val="single" w:sz="4" w:space="0" w:color="auto"/>
            </w:tcBorders>
            <w:vAlign w:val="center"/>
          </w:tcPr>
          <w:p w:rsidR="003A3894" w:rsidRPr="003A3894" w:rsidRDefault="003A3894" w:rsidP="003A3894">
            <w:pPr>
              <w:keepNext/>
              <w:spacing w:after="0" w:line="240" w:lineRule="auto"/>
              <w:outlineLvl w:val="2"/>
              <w:rPr>
                <w:rFonts w:ascii="Trebuchet MS" w:eastAsia="MS Mincho" w:hAnsi="Trebuchet MS" w:cs="Calibri"/>
                <w:lang w:val="ro-RO" w:eastAsia="fr-FR"/>
              </w:rPr>
            </w:pPr>
          </w:p>
        </w:tc>
        <w:tc>
          <w:tcPr>
            <w:tcW w:w="545" w:type="pct"/>
            <w:tcBorders>
              <w:top w:val="single" w:sz="4" w:space="0" w:color="auto"/>
              <w:left w:val="single" w:sz="4" w:space="0" w:color="auto"/>
              <w:bottom w:val="single" w:sz="4" w:space="0" w:color="auto"/>
              <w:right w:val="single" w:sz="4" w:space="0" w:color="auto"/>
            </w:tcBorders>
            <w:vAlign w:val="center"/>
          </w:tcPr>
          <w:p w:rsidR="003A3894" w:rsidRPr="003A3894" w:rsidRDefault="003A3894" w:rsidP="003A3894">
            <w:pPr>
              <w:keepNext/>
              <w:spacing w:after="0" w:line="240" w:lineRule="auto"/>
              <w:outlineLvl w:val="2"/>
              <w:rPr>
                <w:rFonts w:ascii="Trebuchet MS" w:eastAsia="MS Mincho" w:hAnsi="Trebuchet MS" w:cs="Calibri"/>
                <w:lang w:val="ro-RO" w:eastAsia="fr-FR"/>
              </w:rPr>
            </w:pPr>
          </w:p>
        </w:tc>
      </w:tr>
      <w:tr w:rsidR="003A3894" w:rsidRPr="003A3894" w:rsidTr="00C87377">
        <w:trPr>
          <w:trHeight w:val="277"/>
        </w:trPr>
        <w:tc>
          <w:tcPr>
            <w:tcW w:w="468" w:type="pct"/>
            <w:tcBorders>
              <w:top w:val="single" w:sz="4" w:space="0" w:color="auto"/>
              <w:left w:val="single" w:sz="4" w:space="0" w:color="auto"/>
              <w:bottom w:val="single" w:sz="4" w:space="0" w:color="auto"/>
              <w:right w:val="single" w:sz="4" w:space="0" w:color="auto"/>
            </w:tcBorders>
            <w:vAlign w:val="center"/>
          </w:tcPr>
          <w:p w:rsidR="003A3894" w:rsidRPr="003A3894" w:rsidRDefault="003A3894" w:rsidP="003A3894">
            <w:pPr>
              <w:keepNext/>
              <w:spacing w:after="0" w:line="240" w:lineRule="auto"/>
              <w:ind w:left="142"/>
              <w:outlineLvl w:val="2"/>
              <w:rPr>
                <w:rFonts w:ascii="Trebuchet MS" w:eastAsia="MS Mincho" w:hAnsi="Trebuchet MS" w:cs="Calibri"/>
                <w:lang w:val="ro-RO"/>
              </w:rPr>
            </w:pPr>
            <w:r w:rsidRPr="003A3894">
              <w:rPr>
                <w:rFonts w:ascii="Trebuchet MS" w:eastAsia="MS Mincho" w:hAnsi="Trebuchet MS" w:cs="Calibri"/>
                <w:lang w:val="ro-RO"/>
              </w:rPr>
              <w:t xml:space="preserve">   ....</w:t>
            </w:r>
          </w:p>
        </w:tc>
        <w:tc>
          <w:tcPr>
            <w:tcW w:w="3076" w:type="pct"/>
            <w:tcBorders>
              <w:top w:val="single" w:sz="4" w:space="0" w:color="auto"/>
              <w:left w:val="single" w:sz="4" w:space="0" w:color="auto"/>
              <w:bottom w:val="single" w:sz="4" w:space="0" w:color="auto"/>
              <w:right w:val="single" w:sz="4" w:space="0" w:color="auto"/>
            </w:tcBorders>
            <w:vAlign w:val="center"/>
          </w:tcPr>
          <w:p w:rsidR="003A3894" w:rsidRPr="003A3894" w:rsidRDefault="003A3894" w:rsidP="003A3894">
            <w:pPr>
              <w:spacing w:after="0" w:line="240" w:lineRule="auto"/>
              <w:rPr>
                <w:rFonts w:ascii="Trebuchet MS" w:eastAsia="MS Mincho" w:hAnsi="Trebuchet MS" w:cs="Calibri"/>
                <w:b/>
                <w:lang w:val="ro-RO" w:eastAsia="fr-FR"/>
              </w:rPr>
            </w:pPr>
            <w:r w:rsidRPr="003A3894">
              <w:rPr>
                <w:rFonts w:ascii="Trebuchet MS" w:eastAsia="MS Mincho" w:hAnsi="Trebuchet MS" w:cs="Calibri"/>
                <w:lang w:val="ro-RO" w:eastAsia="fr-FR"/>
              </w:rPr>
              <w:t>..............................................................</w:t>
            </w:r>
          </w:p>
        </w:tc>
        <w:tc>
          <w:tcPr>
            <w:tcW w:w="484" w:type="pct"/>
            <w:tcBorders>
              <w:top w:val="single" w:sz="4" w:space="0" w:color="auto"/>
              <w:left w:val="single" w:sz="4" w:space="0" w:color="auto"/>
              <w:bottom w:val="single" w:sz="4" w:space="0" w:color="auto"/>
              <w:right w:val="single" w:sz="4" w:space="0" w:color="auto"/>
            </w:tcBorders>
            <w:vAlign w:val="center"/>
          </w:tcPr>
          <w:p w:rsidR="003A3894" w:rsidRPr="003A3894" w:rsidRDefault="003A3894" w:rsidP="003A3894">
            <w:pPr>
              <w:keepNext/>
              <w:spacing w:after="0" w:line="240" w:lineRule="auto"/>
              <w:outlineLvl w:val="2"/>
              <w:rPr>
                <w:rFonts w:ascii="Trebuchet MS" w:eastAsia="MS Mincho" w:hAnsi="Trebuchet MS" w:cs="Calibri"/>
                <w:lang w:val="ro-RO"/>
              </w:rPr>
            </w:pPr>
          </w:p>
        </w:tc>
        <w:tc>
          <w:tcPr>
            <w:tcW w:w="427" w:type="pct"/>
            <w:tcBorders>
              <w:top w:val="single" w:sz="4" w:space="0" w:color="auto"/>
              <w:left w:val="single" w:sz="4" w:space="0" w:color="auto"/>
              <w:bottom w:val="single" w:sz="4" w:space="0" w:color="auto"/>
              <w:right w:val="single" w:sz="4" w:space="0" w:color="auto"/>
            </w:tcBorders>
            <w:vAlign w:val="center"/>
          </w:tcPr>
          <w:p w:rsidR="003A3894" w:rsidRPr="003A3894" w:rsidRDefault="003A3894" w:rsidP="003A3894">
            <w:pPr>
              <w:keepNext/>
              <w:spacing w:after="0" w:line="240" w:lineRule="auto"/>
              <w:outlineLvl w:val="2"/>
              <w:rPr>
                <w:rFonts w:ascii="Trebuchet MS" w:eastAsia="MS Mincho" w:hAnsi="Trebuchet MS" w:cs="Calibri"/>
                <w:lang w:val="ro-RO" w:eastAsia="fr-FR"/>
              </w:rPr>
            </w:pPr>
          </w:p>
        </w:tc>
        <w:tc>
          <w:tcPr>
            <w:tcW w:w="545" w:type="pct"/>
            <w:tcBorders>
              <w:top w:val="single" w:sz="4" w:space="0" w:color="auto"/>
              <w:left w:val="single" w:sz="4" w:space="0" w:color="auto"/>
              <w:bottom w:val="single" w:sz="4" w:space="0" w:color="auto"/>
              <w:right w:val="single" w:sz="4" w:space="0" w:color="auto"/>
            </w:tcBorders>
            <w:vAlign w:val="center"/>
          </w:tcPr>
          <w:p w:rsidR="003A3894" w:rsidRPr="003A3894" w:rsidRDefault="003A3894" w:rsidP="003A3894">
            <w:pPr>
              <w:keepNext/>
              <w:spacing w:after="0" w:line="240" w:lineRule="auto"/>
              <w:outlineLvl w:val="2"/>
              <w:rPr>
                <w:rFonts w:ascii="Trebuchet MS" w:eastAsia="MS Mincho" w:hAnsi="Trebuchet MS" w:cs="Calibri"/>
                <w:lang w:val="ro-RO" w:eastAsia="fr-FR"/>
              </w:rPr>
            </w:pPr>
          </w:p>
        </w:tc>
      </w:tr>
    </w:tbl>
    <w:p w:rsidR="003A3894" w:rsidRPr="003A3894" w:rsidRDefault="003A3894" w:rsidP="003A3894">
      <w:pPr>
        <w:spacing w:after="0" w:line="240" w:lineRule="auto"/>
        <w:rPr>
          <w:rFonts w:ascii="Trebuchet MS" w:eastAsia="MS Mincho" w:hAnsi="Trebuchet MS" w:cs="Calibri"/>
          <w:noProof/>
          <w:lang w:val="ro-RO"/>
        </w:rPr>
      </w:pPr>
    </w:p>
    <w:p w:rsidR="003A3894" w:rsidRPr="003A3894" w:rsidRDefault="003A3894" w:rsidP="003A3894">
      <w:pPr>
        <w:keepNext/>
        <w:pBdr>
          <w:top w:val="single" w:sz="4" w:space="1" w:color="auto"/>
          <w:bottom w:val="single" w:sz="4" w:space="1" w:color="auto"/>
        </w:pBdr>
        <w:spacing w:before="120" w:after="120" w:line="240" w:lineRule="auto"/>
        <w:jc w:val="both"/>
        <w:outlineLvl w:val="0"/>
        <w:rPr>
          <w:rFonts w:ascii="Trebuchet MS" w:eastAsia="MS Mincho" w:hAnsi="Trebuchet MS" w:cs="Calibri"/>
          <w:b/>
          <w:color w:val="000000"/>
          <w:lang w:val="ro-RO" w:eastAsia="fr-FR"/>
        </w:rPr>
        <w:sectPr w:rsidR="003A3894" w:rsidRPr="003A3894" w:rsidSect="00C87377">
          <w:footerReference w:type="default" r:id="rId8"/>
          <w:type w:val="continuous"/>
          <w:pgSz w:w="11907" w:h="16840" w:code="9"/>
          <w:pgMar w:top="794" w:right="1559" w:bottom="1134" w:left="1758" w:header="720" w:footer="720" w:gutter="0"/>
          <w:cols w:space="720"/>
          <w:docGrid w:linePitch="360"/>
        </w:sectPr>
      </w:pPr>
    </w:p>
    <w:p w:rsidR="003A3894" w:rsidRPr="003A3894" w:rsidRDefault="003A3894" w:rsidP="003A3894">
      <w:pPr>
        <w:keepNext/>
        <w:pBdr>
          <w:top w:val="single" w:sz="4" w:space="1" w:color="auto"/>
          <w:bottom w:val="single" w:sz="4" w:space="1" w:color="auto"/>
        </w:pBdr>
        <w:spacing w:after="0" w:line="240" w:lineRule="auto"/>
        <w:jc w:val="both"/>
        <w:outlineLvl w:val="0"/>
        <w:rPr>
          <w:rFonts w:ascii="Trebuchet MS" w:eastAsia="MS Mincho" w:hAnsi="Trebuchet MS" w:cs="Calibri"/>
          <w:b/>
          <w:lang w:val="ro-RO" w:eastAsia="fr-FR"/>
        </w:rPr>
      </w:pPr>
      <w:r w:rsidRPr="003A3894">
        <w:rPr>
          <w:rFonts w:ascii="Trebuchet MS" w:eastAsia="MS Mincho" w:hAnsi="Trebuchet MS" w:cs="Calibri"/>
          <w:b/>
          <w:lang w:val="ro-RO" w:eastAsia="fr-FR"/>
        </w:rPr>
        <w:lastRenderedPageBreak/>
        <w:t>Expert 1</w:t>
      </w:r>
    </w:p>
    <w:p w:rsidR="003A3894" w:rsidRPr="003A3894" w:rsidRDefault="003A3894" w:rsidP="003A3894">
      <w:pPr>
        <w:tabs>
          <w:tab w:val="left" w:pos="720"/>
          <w:tab w:val="left" w:pos="1440"/>
          <w:tab w:val="left" w:pos="2865"/>
        </w:tabs>
        <w:spacing w:after="0" w:line="240" w:lineRule="auto"/>
        <w:jc w:val="both"/>
        <w:rPr>
          <w:rFonts w:ascii="Trebuchet MS" w:eastAsia="MS Mincho" w:hAnsi="Trebuchet MS" w:cs="Calibri"/>
          <w:noProof/>
          <w:lang w:val="ro-RO"/>
        </w:rPr>
      </w:pPr>
      <w:r w:rsidRPr="003A3894">
        <w:rPr>
          <w:rFonts w:ascii="Trebuchet MS" w:eastAsia="MS Mincho" w:hAnsi="Trebuchet MS" w:cs="Calibri"/>
          <w:b/>
          <w:noProof/>
          <w:lang w:val="ro-RO"/>
        </w:rPr>
        <w:t>Cererea de plata este</w:t>
      </w:r>
      <w:r w:rsidRPr="003A3894">
        <w:rPr>
          <w:rFonts w:ascii="Trebuchet MS" w:eastAsia="MS Mincho" w:hAnsi="Trebuchet MS" w:cs="Calibri"/>
          <w:noProof/>
          <w:lang w:val="ro-RO"/>
        </w:rPr>
        <w:t>:</w:t>
      </w:r>
      <w:r w:rsidRPr="003A3894">
        <w:rPr>
          <w:rFonts w:ascii="Trebuchet MS" w:eastAsia="MS Mincho" w:hAnsi="Trebuchet MS" w:cs="Calibri"/>
          <w:noProof/>
          <w:lang w:val="ro-RO"/>
        </w:rPr>
        <w:tab/>
      </w:r>
      <w:r w:rsidRPr="003A3894">
        <w:rPr>
          <w:rFonts w:ascii="Trebuchet MS" w:eastAsia="MS Mincho" w:hAnsi="Trebuchet MS" w:cs="Calibri"/>
          <w:noProof/>
          <w:lang w:val="ro-RO"/>
        </w:rPr>
        <w:tab/>
      </w:r>
      <w:r w:rsidRPr="003A3894">
        <w:rPr>
          <w:rFonts w:ascii="Trebuchet MS" w:eastAsia="MS Mincho" w:hAnsi="Trebuchet MS" w:cs="Calibri"/>
          <w:noProof/>
          <w:lang w:val="ro-RO"/>
        </w:rPr>
        <w:tab/>
        <w:t xml:space="preserve">                 </w:t>
      </w:r>
    </w:p>
    <w:p w:rsidR="003A3894" w:rsidRPr="003A3894" w:rsidRDefault="003A3894" w:rsidP="003A3894">
      <w:pPr>
        <w:tabs>
          <w:tab w:val="left" w:pos="720"/>
          <w:tab w:val="left" w:pos="1440"/>
          <w:tab w:val="left" w:pos="2865"/>
        </w:tabs>
        <w:spacing w:after="0" w:line="240" w:lineRule="auto"/>
        <w:jc w:val="both"/>
        <w:rPr>
          <w:rFonts w:ascii="Trebuchet MS" w:eastAsia="MS Mincho" w:hAnsi="Trebuchet MS" w:cs="Calibri"/>
          <w:noProof/>
          <w:lang w:val="ro-RO"/>
        </w:rPr>
      </w:pPr>
      <w:r w:rsidRPr="003A3894">
        <w:rPr>
          <w:rFonts w:ascii="Segoe UI Symbol" w:eastAsia="MS Gothic" w:hAnsi="Segoe UI Symbol" w:cs="Segoe UI Symbol"/>
          <w:lang w:val="ro-RO"/>
        </w:rPr>
        <w:t>☐</w:t>
      </w:r>
      <w:r w:rsidRPr="003A3894">
        <w:rPr>
          <w:rFonts w:ascii="Trebuchet MS" w:eastAsia="MS Mincho" w:hAnsi="Trebuchet MS" w:cs="Calibri"/>
          <w:noProof/>
          <w:lang w:val="ro-RO"/>
        </w:rPr>
        <w:t xml:space="preserve"> CONFORMA</w:t>
      </w:r>
      <w:r w:rsidRPr="003A3894">
        <w:rPr>
          <w:rFonts w:ascii="Trebuchet MS" w:eastAsia="MS Mincho" w:hAnsi="Trebuchet MS" w:cs="Calibri"/>
          <w:noProof/>
          <w:lang w:val="ro-RO"/>
        </w:rPr>
        <w:tab/>
      </w:r>
    </w:p>
    <w:p w:rsidR="003A3894" w:rsidRPr="003A3894" w:rsidRDefault="003A3894" w:rsidP="003A3894">
      <w:pPr>
        <w:tabs>
          <w:tab w:val="left" w:pos="720"/>
          <w:tab w:val="left" w:pos="1440"/>
          <w:tab w:val="left" w:pos="2865"/>
        </w:tabs>
        <w:spacing w:after="0" w:line="240" w:lineRule="auto"/>
        <w:jc w:val="both"/>
        <w:rPr>
          <w:rFonts w:ascii="Trebuchet MS" w:eastAsia="MS Mincho" w:hAnsi="Trebuchet MS" w:cs="Calibri"/>
          <w:noProof/>
          <w:lang w:val="ro-RO"/>
        </w:rPr>
      </w:pPr>
      <w:r w:rsidRPr="003A3894">
        <w:rPr>
          <w:rFonts w:ascii="Segoe UI Symbol" w:eastAsia="MS Gothic" w:hAnsi="Segoe UI Symbol" w:cs="Segoe UI Symbol"/>
          <w:lang w:val="ro-RO"/>
        </w:rPr>
        <w:t>☐</w:t>
      </w:r>
      <w:r w:rsidRPr="003A3894">
        <w:rPr>
          <w:rFonts w:ascii="Trebuchet MS" w:eastAsia="MS Mincho" w:hAnsi="Trebuchet MS" w:cs="Calibri"/>
          <w:noProof/>
          <w:lang w:val="ro-RO"/>
        </w:rPr>
        <w:t xml:space="preserve"> NECONFORMA</w:t>
      </w:r>
    </w:p>
    <w:p w:rsidR="003A3894" w:rsidRPr="003A3894" w:rsidRDefault="003A3894" w:rsidP="003A3894">
      <w:pPr>
        <w:keepNext/>
        <w:pBdr>
          <w:top w:val="single" w:sz="4" w:space="1" w:color="auto"/>
          <w:bottom w:val="single" w:sz="4" w:space="1" w:color="auto"/>
        </w:pBdr>
        <w:spacing w:after="0" w:line="240" w:lineRule="auto"/>
        <w:jc w:val="both"/>
        <w:outlineLvl w:val="0"/>
        <w:rPr>
          <w:rFonts w:ascii="Trebuchet MS" w:eastAsia="MS Mincho" w:hAnsi="Trebuchet MS" w:cs="Calibri"/>
          <w:b/>
          <w:lang w:val="ro-RO" w:eastAsia="fr-FR"/>
        </w:rPr>
      </w:pPr>
      <w:r w:rsidRPr="003A3894">
        <w:rPr>
          <w:rFonts w:ascii="Trebuchet MS" w:eastAsia="MS Mincho" w:hAnsi="Trebuchet MS" w:cs="Calibri"/>
          <w:b/>
          <w:lang w:val="ro-RO" w:eastAsia="fr-FR"/>
        </w:rPr>
        <w:t>Expert 2</w:t>
      </w:r>
    </w:p>
    <w:p w:rsidR="003A3894" w:rsidRPr="003A3894" w:rsidRDefault="003A3894" w:rsidP="003A3894">
      <w:pPr>
        <w:tabs>
          <w:tab w:val="left" w:pos="720"/>
          <w:tab w:val="left" w:pos="1440"/>
          <w:tab w:val="left" w:pos="2865"/>
        </w:tabs>
        <w:spacing w:after="0" w:line="240" w:lineRule="auto"/>
        <w:jc w:val="both"/>
        <w:rPr>
          <w:rFonts w:ascii="Trebuchet MS" w:eastAsia="MS Mincho" w:hAnsi="Trebuchet MS" w:cs="Calibri"/>
          <w:b/>
          <w:noProof/>
          <w:lang w:val="ro-RO"/>
        </w:rPr>
      </w:pPr>
      <w:r w:rsidRPr="003A3894">
        <w:rPr>
          <w:rFonts w:ascii="Trebuchet MS" w:eastAsia="MS Mincho" w:hAnsi="Trebuchet MS" w:cs="Calibri"/>
          <w:b/>
          <w:noProof/>
          <w:lang w:val="ro-RO"/>
        </w:rPr>
        <w:t>Cererea de plata este:</w:t>
      </w:r>
      <w:r w:rsidRPr="003A3894">
        <w:rPr>
          <w:rFonts w:ascii="Trebuchet MS" w:eastAsia="MS Mincho" w:hAnsi="Trebuchet MS" w:cs="Calibri"/>
          <w:b/>
          <w:noProof/>
          <w:lang w:val="ro-RO"/>
        </w:rPr>
        <w:tab/>
      </w:r>
      <w:r w:rsidRPr="003A3894">
        <w:rPr>
          <w:rFonts w:ascii="Trebuchet MS" w:eastAsia="MS Mincho" w:hAnsi="Trebuchet MS" w:cs="Calibri"/>
          <w:b/>
          <w:noProof/>
          <w:lang w:val="ro-RO"/>
        </w:rPr>
        <w:tab/>
      </w:r>
      <w:r w:rsidRPr="003A3894">
        <w:rPr>
          <w:rFonts w:ascii="Trebuchet MS" w:eastAsia="MS Mincho" w:hAnsi="Trebuchet MS" w:cs="Calibri"/>
          <w:b/>
          <w:noProof/>
          <w:lang w:val="ro-RO"/>
        </w:rPr>
        <w:tab/>
        <w:t xml:space="preserve">                 </w:t>
      </w:r>
    </w:p>
    <w:p w:rsidR="003A3894" w:rsidRPr="003A3894" w:rsidRDefault="003A3894" w:rsidP="003A3894">
      <w:pPr>
        <w:tabs>
          <w:tab w:val="left" w:pos="720"/>
          <w:tab w:val="left" w:pos="1440"/>
          <w:tab w:val="left" w:pos="2865"/>
        </w:tabs>
        <w:spacing w:after="0" w:line="240" w:lineRule="auto"/>
        <w:jc w:val="both"/>
        <w:rPr>
          <w:rFonts w:ascii="Trebuchet MS" w:eastAsia="MS Mincho" w:hAnsi="Trebuchet MS" w:cs="Calibri"/>
          <w:noProof/>
          <w:lang w:val="ro-RO"/>
        </w:rPr>
      </w:pPr>
      <w:r w:rsidRPr="003A3894">
        <w:rPr>
          <w:rFonts w:ascii="Segoe UI Symbol" w:eastAsia="MS Gothic" w:hAnsi="Segoe UI Symbol" w:cs="Segoe UI Symbol"/>
          <w:lang w:val="ro-RO"/>
        </w:rPr>
        <w:t>☐</w:t>
      </w:r>
      <w:r w:rsidRPr="003A3894">
        <w:rPr>
          <w:rFonts w:ascii="Trebuchet MS" w:eastAsia="MS Mincho" w:hAnsi="Trebuchet MS" w:cs="Calibri"/>
          <w:noProof/>
          <w:lang w:val="ro-RO"/>
        </w:rPr>
        <w:t xml:space="preserve"> CONFORMA</w:t>
      </w:r>
      <w:r w:rsidRPr="003A3894">
        <w:rPr>
          <w:rFonts w:ascii="Trebuchet MS" w:eastAsia="MS Mincho" w:hAnsi="Trebuchet MS" w:cs="Calibri"/>
          <w:noProof/>
          <w:lang w:val="ro-RO"/>
        </w:rPr>
        <w:tab/>
      </w:r>
    </w:p>
    <w:p w:rsidR="003A3894" w:rsidRPr="003A3894" w:rsidRDefault="003A3894" w:rsidP="003A3894">
      <w:pPr>
        <w:tabs>
          <w:tab w:val="left" w:pos="720"/>
          <w:tab w:val="left" w:pos="1440"/>
          <w:tab w:val="left" w:pos="2865"/>
        </w:tabs>
        <w:spacing w:after="0" w:line="276" w:lineRule="auto"/>
        <w:jc w:val="both"/>
        <w:rPr>
          <w:rFonts w:ascii="Trebuchet MS" w:eastAsia="MS Mincho" w:hAnsi="Trebuchet MS" w:cs="Calibri"/>
          <w:noProof/>
          <w:lang w:val="ro-RO"/>
        </w:rPr>
      </w:pPr>
      <w:r w:rsidRPr="003A3894">
        <w:rPr>
          <w:rFonts w:ascii="Segoe UI Symbol" w:eastAsia="MS Gothic" w:hAnsi="Segoe UI Symbol" w:cs="Segoe UI Symbol"/>
          <w:lang w:val="ro-RO"/>
        </w:rPr>
        <w:t>☐</w:t>
      </w:r>
      <w:r w:rsidRPr="003A3894">
        <w:rPr>
          <w:rFonts w:ascii="Trebuchet MS" w:eastAsia="MS Mincho" w:hAnsi="Trebuchet MS" w:cs="Calibri"/>
          <w:noProof/>
          <w:lang w:val="ro-RO"/>
        </w:rPr>
        <w:t xml:space="preserve"> NECONFORMA</w:t>
      </w:r>
    </w:p>
    <w:p w:rsidR="003A3894" w:rsidRPr="003A3894" w:rsidRDefault="003A3894" w:rsidP="003A3894">
      <w:pPr>
        <w:tabs>
          <w:tab w:val="left" w:pos="720"/>
          <w:tab w:val="left" w:pos="1440"/>
          <w:tab w:val="left" w:pos="2865"/>
        </w:tabs>
        <w:spacing w:after="0" w:line="240" w:lineRule="auto"/>
        <w:jc w:val="both"/>
        <w:rPr>
          <w:rFonts w:ascii="Trebuchet MS" w:eastAsia="MS Mincho" w:hAnsi="Trebuchet MS" w:cs="Calibri"/>
          <w:noProof/>
          <w:lang w:val="ro-RO"/>
        </w:rPr>
        <w:sectPr w:rsidR="003A3894" w:rsidRPr="003A3894" w:rsidSect="00C87377">
          <w:type w:val="continuous"/>
          <w:pgSz w:w="11907" w:h="16840" w:code="9"/>
          <w:pgMar w:top="794" w:right="1559" w:bottom="1134" w:left="1758" w:header="720" w:footer="720" w:gutter="0"/>
          <w:cols w:num="2" w:space="720"/>
          <w:docGrid w:linePitch="360"/>
        </w:sectPr>
      </w:pPr>
    </w:p>
    <w:p w:rsidR="003A3894" w:rsidRPr="003A3894" w:rsidRDefault="003A3894" w:rsidP="003A3894">
      <w:pPr>
        <w:tabs>
          <w:tab w:val="left" w:pos="720"/>
          <w:tab w:val="left" w:pos="1440"/>
          <w:tab w:val="left" w:pos="2865"/>
        </w:tabs>
        <w:spacing w:after="0" w:line="240" w:lineRule="auto"/>
        <w:jc w:val="both"/>
        <w:rPr>
          <w:rFonts w:ascii="Trebuchet MS" w:eastAsia="MS Mincho" w:hAnsi="Trebuchet MS" w:cs="Calibri"/>
          <w:noProof/>
          <w:lang w:val="ro-RO"/>
        </w:rPr>
      </w:pPr>
    </w:p>
    <w:p w:rsidR="003A3894" w:rsidRPr="003A3894" w:rsidRDefault="003A3894" w:rsidP="003A3894">
      <w:pPr>
        <w:tabs>
          <w:tab w:val="left" w:pos="720"/>
          <w:tab w:val="left" w:pos="1440"/>
          <w:tab w:val="left" w:pos="2865"/>
        </w:tabs>
        <w:spacing w:after="0" w:line="240" w:lineRule="auto"/>
        <w:jc w:val="both"/>
        <w:rPr>
          <w:rFonts w:ascii="Trebuchet MS" w:eastAsia="MS Mincho" w:hAnsi="Trebuchet MS" w:cs="Calibri"/>
          <w:noProof/>
          <w:lang w:val="ro-RO"/>
        </w:rPr>
      </w:pPr>
      <w:r w:rsidRPr="003A3894">
        <w:rPr>
          <w:rFonts w:ascii="Trebuchet MS" w:eastAsia="MS Mincho" w:hAnsi="Trebuchet MS" w:cs="Calibri"/>
          <w:noProof/>
          <w:lang w:val="ro-RO"/>
        </w:rPr>
        <w:t>Observatii.............................................................................................</w:t>
      </w:r>
    </w:p>
    <w:p w:rsidR="003A3894" w:rsidRPr="003A3894" w:rsidRDefault="003A3894" w:rsidP="003A3894">
      <w:pPr>
        <w:tabs>
          <w:tab w:val="left" w:pos="720"/>
          <w:tab w:val="left" w:pos="1440"/>
          <w:tab w:val="left" w:pos="2865"/>
        </w:tabs>
        <w:spacing w:after="0" w:line="240" w:lineRule="auto"/>
        <w:jc w:val="both"/>
        <w:rPr>
          <w:rFonts w:ascii="Trebuchet MS" w:eastAsia="MS Mincho" w:hAnsi="Trebuchet MS" w:cs="Calibri"/>
          <w:noProof/>
          <w:lang w:val="ro-RO"/>
        </w:rPr>
      </w:pPr>
      <w:r w:rsidRPr="003A3894">
        <w:rPr>
          <w:rFonts w:ascii="Trebuchet MS" w:eastAsia="MS Mincho" w:hAnsi="Trebuchet MS" w:cs="Calibri"/>
          <w:noProof/>
          <w:lang w:val="ro-RO"/>
        </w:rPr>
        <w:t>..........................................................................................................</w:t>
      </w:r>
    </w:p>
    <w:p w:rsidR="003A3894" w:rsidRPr="003A3894" w:rsidRDefault="003A3894" w:rsidP="003A3894">
      <w:pPr>
        <w:tabs>
          <w:tab w:val="left" w:pos="720"/>
          <w:tab w:val="left" w:pos="1440"/>
          <w:tab w:val="left" w:pos="2865"/>
        </w:tabs>
        <w:spacing w:after="0" w:line="240" w:lineRule="auto"/>
        <w:jc w:val="both"/>
        <w:rPr>
          <w:rFonts w:ascii="Trebuchet MS" w:eastAsia="MS Mincho" w:hAnsi="Trebuchet MS" w:cs="Calibri"/>
          <w:noProof/>
          <w:lang w:val="ro-RO"/>
        </w:rPr>
      </w:pPr>
      <w:r w:rsidRPr="003A3894">
        <w:rPr>
          <w:rFonts w:ascii="Trebuchet MS" w:eastAsia="MS Mincho" w:hAnsi="Trebuchet MS" w:cs="Calibri"/>
          <w:noProof/>
          <w:lang w:val="ro-RO"/>
        </w:rPr>
        <w:t>..........................................................................................................</w:t>
      </w:r>
    </w:p>
    <w:p w:rsidR="003A3894" w:rsidRPr="003A3894" w:rsidRDefault="003A3894" w:rsidP="003A3894">
      <w:pPr>
        <w:tabs>
          <w:tab w:val="left" w:pos="720"/>
          <w:tab w:val="left" w:pos="1440"/>
          <w:tab w:val="left" w:pos="2865"/>
        </w:tabs>
        <w:spacing w:after="0" w:line="240" w:lineRule="auto"/>
        <w:jc w:val="both"/>
        <w:rPr>
          <w:rFonts w:ascii="Trebuchet MS" w:eastAsia="MS Mincho" w:hAnsi="Trebuchet MS" w:cs="Calibri"/>
          <w:noProof/>
          <w:lang w:val="ro-RO"/>
        </w:rPr>
      </w:pPr>
      <w:r w:rsidRPr="003A3894">
        <w:rPr>
          <w:rFonts w:ascii="Trebuchet MS" w:eastAsia="MS Mincho" w:hAnsi="Trebuchet MS" w:cs="Calibri"/>
          <w:noProof/>
          <w:lang w:val="ro-RO"/>
        </w:rPr>
        <w:t>..........................................................................................................</w:t>
      </w:r>
    </w:p>
    <w:p w:rsidR="003A3894" w:rsidRPr="003A3894" w:rsidRDefault="00253423" w:rsidP="003A3894">
      <w:pPr>
        <w:keepNext/>
        <w:pBdr>
          <w:top w:val="single" w:sz="4" w:space="1" w:color="auto"/>
          <w:bottom w:val="single" w:sz="4" w:space="1" w:color="auto"/>
        </w:pBdr>
        <w:spacing w:before="120" w:after="120" w:line="240" w:lineRule="auto"/>
        <w:jc w:val="both"/>
        <w:outlineLvl w:val="0"/>
        <w:rPr>
          <w:rFonts w:ascii="Trebuchet MS" w:eastAsia="MS Mincho" w:hAnsi="Trebuchet MS" w:cs="Calibri"/>
          <w:b/>
          <w:lang w:val="ro-RO" w:eastAsia="fr-FR"/>
        </w:rPr>
      </w:pPr>
      <w:r>
        <w:rPr>
          <w:rFonts w:ascii="Trebuchet MS" w:eastAsia="MS Mincho" w:hAnsi="Trebuchet MS" w:cs="Calibri"/>
          <w:b/>
          <w:lang w:val="ro-RO" w:eastAsia="fr-FR"/>
        </w:rPr>
        <w:t>Manager GALDD</w:t>
      </w:r>
    </w:p>
    <w:p w:rsidR="003A3894" w:rsidRPr="003A3894" w:rsidRDefault="003A3894" w:rsidP="003A3894">
      <w:pPr>
        <w:tabs>
          <w:tab w:val="left" w:pos="720"/>
          <w:tab w:val="left" w:pos="1440"/>
          <w:tab w:val="left" w:pos="2865"/>
        </w:tabs>
        <w:spacing w:after="0" w:line="240" w:lineRule="auto"/>
        <w:jc w:val="both"/>
        <w:rPr>
          <w:rFonts w:ascii="Trebuchet MS" w:eastAsia="MS Mincho" w:hAnsi="Trebuchet MS" w:cs="Calibri"/>
          <w:noProof/>
          <w:lang w:val="ro-RO"/>
        </w:rPr>
      </w:pPr>
      <w:r w:rsidRPr="003A3894">
        <w:rPr>
          <w:rFonts w:ascii="Trebuchet MS" w:eastAsia="MS Mincho" w:hAnsi="Trebuchet MS" w:cs="Calibri"/>
          <w:b/>
          <w:noProof/>
          <w:lang w:val="ro-RO"/>
        </w:rPr>
        <w:t>Cererea de plata este</w:t>
      </w:r>
      <w:r w:rsidRPr="003A3894">
        <w:rPr>
          <w:rFonts w:ascii="Trebuchet MS" w:eastAsia="MS Mincho" w:hAnsi="Trebuchet MS" w:cs="Calibri"/>
          <w:noProof/>
          <w:lang w:val="ro-RO"/>
        </w:rPr>
        <w:t>:</w:t>
      </w:r>
      <w:r w:rsidRPr="003A3894">
        <w:rPr>
          <w:rFonts w:ascii="Trebuchet MS" w:eastAsia="MS Mincho" w:hAnsi="Trebuchet MS" w:cs="Calibri"/>
          <w:noProof/>
          <w:lang w:val="ro-RO"/>
        </w:rPr>
        <w:tab/>
      </w:r>
      <w:r w:rsidRPr="003A3894">
        <w:rPr>
          <w:rFonts w:ascii="Segoe UI Symbol" w:eastAsia="MS Gothic" w:hAnsi="Segoe UI Symbol" w:cs="Segoe UI Symbol"/>
          <w:lang w:val="ro-RO"/>
        </w:rPr>
        <w:t>☐</w:t>
      </w:r>
      <w:r w:rsidRPr="003A3894">
        <w:rPr>
          <w:rFonts w:ascii="Trebuchet MS" w:eastAsia="MS Mincho" w:hAnsi="Trebuchet MS" w:cs="Calibri"/>
          <w:noProof/>
          <w:lang w:val="ro-RO"/>
        </w:rPr>
        <w:t xml:space="preserve"> CONFORMA</w:t>
      </w:r>
    </w:p>
    <w:p w:rsidR="003A3894" w:rsidRPr="003A3894" w:rsidRDefault="003A3894" w:rsidP="003A3894">
      <w:pPr>
        <w:tabs>
          <w:tab w:val="left" w:pos="720"/>
          <w:tab w:val="left" w:pos="1440"/>
          <w:tab w:val="left" w:pos="2865"/>
        </w:tabs>
        <w:spacing w:after="0" w:line="240" w:lineRule="auto"/>
        <w:jc w:val="both"/>
        <w:rPr>
          <w:rFonts w:ascii="Trebuchet MS" w:eastAsia="MS Mincho" w:hAnsi="Trebuchet MS" w:cs="Calibri"/>
          <w:noProof/>
          <w:lang w:val="ro-RO"/>
        </w:rPr>
      </w:pPr>
      <w:r w:rsidRPr="003A3894">
        <w:rPr>
          <w:rFonts w:ascii="Trebuchet MS" w:eastAsia="MS Mincho" w:hAnsi="Trebuchet MS" w:cs="Calibri"/>
          <w:noProof/>
          <w:lang w:val="ro-RO"/>
        </w:rPr>
        <w:tab/>
      </w:r>
      <w:r w:rsidRPr="003A3894">
        <w:rPr>
          <w:rFonts w:ascii="Trebuchet MS" w:eastAsia="MS Mincho" w:hAnsi="Trebuchet MS" w:cs="Calibri"/>
          <w:noProof/>
          <w:lang w:val="ro-RO"/>
        </w:rPr>
        <w:tab/>
      </w:r>
      <w:r w:rsidRPr="003A3894">
        <w:rPr>
          <w:rFonts w:ascii="Trebuchet MS" w:eastAsia="MS Mincho" w:hAnsi="Trebuchet MS" w:cs="Calibri"/>
          <w:noProof/>
          <w:lang w:val="ro-RO"/>
        </w:rPr>
        <w:tab/>
      </w:r>
      <w:r w:rsidRPr="003A3894">
        <w:rPr>
          <w:rFonts w:ascii="Segoe UI Symbol" w:eastAsia="MS Gothic" w:hAnsi="Segoe UI Symbol" w:cs="Segoe UI Symbol"/>
          <w:lang w:val="ro-RO"/>
        </w:rPr>
        <w:t>☐</w:t>
      </w:r>
      <w:r w:rsidRPr="003A3894">
        <w:rPr>
          <w:rFonts w:ascii="Trebuchet MS" w:eastAsia="MS Mincho" w:hAnsi="Trebuchet MS" w:cs="Calibri"/>
          <w:noProof/>
          <w:lang w:val="ro-RO"/>
        </w:rPr>
        <w:t xml:space="preserve"> NECONFORMA</w:t>
      </w:r>
    </w:p>
    <w:p w:rsidR="003A3894" w:rsidRPr="003A3894" w:rsidRDefault="003A3894" w:rsidP="003A3894">
      <w:pPr>
        <w:tabs>
          <w:tab w:val="left" w:pos="720"/>
          <w:tab w:val="left" w:pos="1440"/>
          <w:tab w:val="left" w:pos="2865"/>
        </w:tabs>
        <w:spacing w:after="0" w:line="240" w:lineRule="auto"/>
        <w:ind w:left="729"/>
        <w:jc w:val="both"/>
        <w:rPr>
          <w:rFonts w:ascii="Trebuchet MS" w:eastAsia="MS Mincho" w:hAnsi="Trebuchet MS" w:cs="Calibri"/>
          <w:noProof/>
          <w:lang w:val="ro-RO"/>
        </w:rPr>
      </w:pPr>
      <w:r w:rsidRPr="003A3894">
        <w:rPr>
          <w:rFonts w:ascii="Trebuchet MS" w:eastAsia="MS Mincho" w:hAnsi="Trebuchet MS" w:cs="Calibri"/>
          <w:noProof/>
          <w:lang w:val="ro-RO"/>
        </w:rPr>
        <w:tab/>
      </w:r>
      <w:r w:rsidRPr="003A3894">
        <w:rPr>
          <w:rFonts w:ascii="Trebuchet MS" w:eastAsia="MS Mincho" w:hAnsi="Trebuchet MS" w:cs="Calibri"/>
          <w:noProof/>
          <w:lang w:val="ro-RO"/>
        </w:rPr>
        <w:tab/>
      </w:r>
    </w:p>
    <w:p w:rsidR="003A3894" w:rsidRPr="003A3894" w:rsidRDefault="003A3894" w:rsidP="003A3894">
      <w:pPr>
        <w:tabs>
          <w:tab w:val="left" w:pos="720"/>
          <w:tab w:val="left" w:pos="1440"/>
          <w:tab w:val="left" w:pos="2865"/>
        </w:tabs>
        <w:spacing w:after="0" w:line="240" w:lineRule="auto"/>
        <w:jc w:val="both"/>
        <w:rPr>
          <w:rFonts w:ascii="Trebuchet MS" w:eastAsia="MS Mincho" w:hAnsi="Trebuchet MS" w:cs="Calibri"/>
          <w:noProof/>
          <w:lang w:val="ro-RO"/>
        </w:rPr>
      </w:pPr>
      <w:r w:rsidRPr="003A3894">
        <w:rPr>
          <w:rFonts w:ascii="Trebuchet MS" w:eastAsia="MS Mincho" w:hAnsi="Trebuchet MS" w:cs="Calibri"/>
          <w:noProof/>
          <w:lang w:val="ro-RO"/>
        </w:rPr>
        <w:t>Observatii.............................................................................................</w:t>
      </w:r>
    </w:p>
    <w:p w:rsidR="003A3894" w:rsidRPr="003A3894" w:rsidRDefault="003A3894" w:rsidP="00253423">
      <w:pPr>
        <w:tabs>
          <w:tab w:val="left" w:pos="720"/>
          <w:tab w:val="left" w:pos="1440"/>
          <w:tab w:val="left" w:pos="2865"/>
        </w:tabs>
        <w:spacing w:after="0" w:line="240" w:lineRule="auto"/>
        <w:jc w:val="both"/>
        <w:rPr>
          <w:rFonts w:ascii="Trebuchet MS" w:eastAsia="MS Mincho" w:hAnsi="Trebuchet MS" w:cs="Calibri"/>
          <w:noProof/>
          <w:lang w:val="ro-RO"/>
        </w:rPr>
      </w:pPr>
      <w:r w:rsidRPr="003A3894">
        <w:rPr>
          <w:rFonts w:ascii="Trebuchet MS" w:eastAsia="MS Mincho" w:hAnsi="Trebuchet MS" w:cs="Calibri"/>
          <w:noProof/>
          <w:lang w:val="ro-RO"/>
        </w:rPr>
        <w:t>..........................................................................................................</w:t>
      </w:r>
      <w:r w:rsidR="00253423" w:rsidRPr="003A3894">
        <w:rPr>
          <w:rFonts w:ascii="Trebuchet MS" w:eastAsia="MS Mincho" w:hAnsi="Trebuchet MS" w:cs="Calibri"/>
          <w:noProof/>
          <w:lang w:val="ro-RO"/>
        </w:rPr>
        <w:t xml:space="preserve"> </w:t>
      </w:r>
    </w:p>
    <w:p w:rsidR="00253423" w:rsidRDefault="00253423" w:rsidP="003A3894">
      <w:pPr>
        <w:spacing w:after="0" w:line="240" w:lineRule="auto"/>
        <w:jc w:val="both"/>
        <w:rPr>
          <w:rFonts w:ascii="Trebuchet MS" w:eastAsia="MS Mincho" w:hAnsi="Trebuchet MS" w:cs="Calibri"/>
          <w:b/>
          <w:noProof/>
          <w:lang w:val="ro-RO"/>
        </w:rPr>
      </w:pPr>
    </w:p>
    <w:p w:rsidR="003A3894" w:rsidRPr="003A3894" w:rsidRDefault="003A3894" w:rsidP="003A3894">
      <w:pPr>
        <w:spacing w:after="0" w:line="240" w:lineRule="auto"/>
        <w:jc w:val="both"/>
        <w:rPr>
          <w:rFonts w:ascii="Trebuchet MS" w:eastAsia="MS Mincho" w:hAnsi="Trebuchet MS" w:cs="Calibri"/>
          <w:noProof/>
          <w:lang w:val="ro-RO"/>
        </w:rPr>
      </w:pPr>
      <w:r w:rsidRPr="003A3894">
        <w:rPr>
          <w:rFonts w:ascii="Trebuchet MS" w:eastAsia="MS Mincho" w:hAnsi="Trebuchet MS" w:cs="Calibri"/>
          <w:b/>
          <w:noProof/>
          <w:lang w:val="ro-RO"/>
        </w:rPr>
        <w:t>Intocmit de</w:t>
      </w:r>
      <w:r w:rsidRPr="003A3894">
        <w:rPr>
          <w:rFonts w:ascii="Trebuchet MS" w:eastAsia="MS Mincho" w:hAnsi="Trebuchet MS" w:cs="Calibri"/>
          <w:noProof/>
          <w:lang w:val="ro-RO"/>
        </w:rPr>
        <w:t xml:space="preserve"> expert 1 ......................</w:t>
      </w:r>
    </w:p>
    <w:p w:rsidR="003A3894" w:rsidRPr="003A3894" w:rsidRDefault="003A3894" w:rsidP="003A3894">
      <w:pPr>
        <w:spacing w:after="0" w:line="240" w:lineRule="auto"/>
        <w:jc w:val="both"/>
        <w:rPr>
          <w:rFonts w:ascii="Trebuchet MS" w:eastAsia="MS Mincho" w:hAnsi="Trebuchet MS" w:cs="Calibri"/>
          <w:noProof/>
          <w:lang w:val="ro-RO"/>
        </w:rPr>
      </w:pPr>
      <w:r w:rsidRPr="003A3894">
        <w:rPr>
          <w:rFonts w:ascii="Trebuchet MS" w:eastAsia="MS Mincho" w:hAnsi="Trebuchet MS" w:cs="Calibri"/>
          <w:noProof/>
          <w:lang w:val="ro-RO"/>
        </w:rPr>
        <w:t>(nume si prenume) …… .................</w:t>
      </w:r>
    </w:p>
    <w:p w:rsidR="003A3894" w:rsidRPr="003A3894" w:rsidRDefault="003A3894" w:rsidP="003A3894">
      <w:pPr>
        <w:spacing w:after="0" w:line="240" w:lineRule="auto"/>
        <w:jc w:val="both"/>
        <w:rPr>
          <w:rFonts w:ascii="Trebuchet MS" w:eastAsia="MS Mincho" w:hAnsi="Trebuchet MS" w:cs="Calibri"/>
          <w:noProof/>
          <w:lang w:val="ro-RO"/>
        </w:rPr>
      </w:pPr>
      <w:r w:rsidRPr="003A3894">
        <w:rPr>
          <w:rFonts w:ascii="Trebuchet MS" w:eastAsia="MS Mincho" w:hAnsi="Trebuchet MS" w:cs="Calibri"/>
          <w:noProof/>
          <w:lang w:val="ro-RO"/>
        </w:rPr>
        <w:t>Semnatura si stampila expertului ……………………Data ……../……/ 20...</w:t>
      </w:r>
    </w:p>
    <w:p w:rsidR="003A3894" w:rsidRPr="003A3894" w:rsidRDefault="003A3894" w:rsidP="003A3894">
      <w:pPr>
        <w:spacing w:after="0" w:line="240" w:lineRule="auto"/>
        <w:jc w:val="both"/>
        <w:rPr>
          <w:rFonts w:ascii="Trebuchet MS" w:eastAsia="MS Mincho" w:hAnsi="Trebuchet MS" w:cs="Calibri"/>
          <w:noProof/>
          <w:lang w:val="ro-RO"/>
        </w:rPr>
      </w:pPr>
    </w:p>
    <w:p w:rsidR="003A3894" w:rsidRPr="003A3894" w:rsidRDefault="003A3894" w:rsidP="003A3894">
      <w:pPr>
        <w:spacing w:after="0" w:line="240" w:lineRule="auto"/>
        <w:jc w:val="both"/>
        <w:rPr>
          <w:rFonts w:ascii="Trebuchet MS" w:eastAsia="MS Mincho" w:hAnsi="Trebuchet MS" w:cs="Calibri"/>
          <w:noProof/>
          <w:lang w:val="ro-RO"/>
        </w:rPr>
      </w:pPr>
      <w:r w:rsidRPr="003A3894">
        <w:rPr>
          <w:rFonts w:ascii="Trebuchet MS" w:eastAsia="MS Mincho" w:hAnsi="Trebuchet MS" w:cs="Calibri"/>
          <w:b/>
          <w:noProof/>
          <w:lang w:val="ro-RO"/>
        </w:rPr>
        <w:t>Verificat de</w:t>
      </w:r>
      <w:r w:rsidRPr="003A3894">
        <w:rPr>
          <w:rFonts w:ascii="Trebuchet MS" w:eastAsia="MS Mincho" w:hAnsi="Trebuchet MS" w:cs="Calibri"/>
          <w:noProof/>
          <w:lang w:val="ro-RO"/>
        </w:rPr>
        <w:t xml:space="preserve"> expert 2......................</w:t>
      </w:r>
    </w:p>
    <w:p w:rsidR="003A3894" w:rsidRPr="003A3894" w:rsidRDefault="003A3894" w:rsidP="003A3894">
      <w:pPr>
        <w:spacing w:after="0" w:line="240" w:lineRule="auto"/>
        <w:jc w:val="both"/>
        <w:rPr>
          <w:rFonts w:ascii="Trebuchet MS" w:eastAsia="MS Mincho" w:hAnsi="Trebuchet MS" w:cs="Calibri"/>
          <w:noProof/>
          <w:lang w:val="ro-RO"/>
        </w:rPr>
      </w:pPr>
      <w:r w:rsidRPr="003A3894">
        <w:rPr>
          <w:rFonts w:ascii="Trebuchet MS" w:eastAsia="MS Mincho" w:hAnsi="Trebuchet MS" w:cs="Calibri"/>
          <w:noProof/>
          <w:lang w:val="ro-RO"/>
        </w:rPr>
        <w:t>(nume si prenume) …………………</w:t>
      </w:r>
    </w:p>
    <w:p w:rsidR="003A3894" w:rsidRPr="003A3894" w:rsidRDefault="003A3894" w:rsidP="003A3894">
      <w:pPr>
        <w:spacing w:after="0" w:line="240" w:lineRule="auto"/>
        <w:jc w:val="both"/>
        <w:rPr>
          <w:rFonts w:ascii="Trebuchet MS" w:eastAsia="MS Mincho" w:hAnsi="Trebuchet MS" w:cs="Calibri"/>
          <w:noProof/>
          <w:lang w:val="ro-RO"/>
        </w:rPr>
      </w:pPr>
      <w:r w:rsidRPr="003A3894">
        <w:rPr>
          <w:rFonts w:ascii="Trebuchet MS" w:eastAsia="MS Mincho" w:hAnsi="Trebuchet MS" w:cs="Calibri"/>
          <w:noProof/>
          <w:lang w:val="ro-RO"/>
        </w:rPr>
        <w:t>Semnatura si stampila expertului ……………………Data ……../……/ 20...</w:t>
      </w:r>
    </w:p>
    <w:p w:rsidR="00253423" w:rsidRDefault="00253423" w:rsidP="003A3894">
      <w:pPr>
        <w:spacing w:after="0" w:line="240" w:lineRule="auto"/>
        <w:jc w:val="both"/>
        <w:rPr>
          <w:rFonts w:ascii="Trebuchet MS" w:eastAsia="MS Mincho" w:hAnsi="Trebuchet MS" w:cs="Calibri"/>
          <w:b/>
          <w:noProof/>
          <w:lang w:val="ro-RO"/>
        </w:rPr>
      </w:pPr>
    </w:p>
    <w:p w:rsidR="003A3894" w:rsidRPr="003A3894" w:rsidRDefault="003A3894" w:rsidP="003A3894">
      <w:pPr>
        <w:spacing w:beforeAutospacing="1" w:after="0" w:afterAutospacing="1" w:line="240" w:lineRule="auto"/>
        <w:jc w:val="both"/>
        <w:rPr>
          <w:rFonts w:ascii="Trebuchet MS" w:eastAsia="MS Mincho" w:hAnsi="Trebuchet MS" w:cs="Calibri"/>
          <w:b/>
          <w:lang w:val="ro-RO" w:eastAsia="fr-FR"/>
        </w:rPr>
      </w:pPr>
      <w:r w:rsidRPr="003A3894">
        <w:rPr>
          <w:rFonts w:ascii="Trebuchet MS" w:eastAsia="MS Mincho" w:hAnsi="Trebuchet MS" w:cs="Calibri"/>
          <w:b/>
          <w:lang w:val="ro-RO" w:eastAsia="fr-FR"/>
        </w:rPr>
        <w:t>Am luat la cunostinta:</w:t>
      </w:r>
    </w:p>
    <w:p w:rsidR="003A3894" w:rsidRPr="003A3894" w:rsidRDefault="003A3894" w:rsidP="003A3894">
      <w:pPr>
        <w:spacing w:after="0" w:line="240" w:lineRule="auto"/>
        <w:jc w:val="both"/>
        <w:rPr>
          <w:rFonts w:ascii="Trebuchet MS" w:eastAsia="MS Mincho" w:hAnsi="Trebuchet MS" w:cs="Calibri"/>
          <w:b/>
          <w:noProof/>
          <w:lang w:val="ro-RO"/>
        </w:rPr>
      </w:pPr>
      <w:r w:rsidRPr="003A3894">
        <w:rPr>
          <w:rFonts w:ascii="Trebuchet MS" w:eastAsia="MS Mincho" w:hAnsi="Trebuchet MS" w:cs="Calibri"/>
          <w:b/>
          <w:noProof/>
          <w:lang w:val="ro-RO"/>
        </w:rPr>
        <w:t>Beneficiar (reprezentant legal)</w:t>
      </w:r>
    </w:p>
    <w:p w:rsidR="003A3894" w:rsidRPr="003A3894" w:rsidRDefault="003A3894" w:rsidP="003A3894">
      <w:pPr>
        <w:spacing w:after="0" w:line="240" w:lineRule="auto"/>
        <w:jc w:val="both"/>
        <w:rPr>
          <w:rFonts w:ascii="Trebuchet MS" w:eastAsia="MS Mincho" w:hAnsi="Trebuchet MS" w:cs="Calibri"/>
          <w:noProof/>
          <w:lang w:val="ro-RO"/>
        </w:rPr>
      </w:pPr>
      <w:r w:rsidRPr="003A3894">
        <w:rPr>
          <w:rFonts w:ascii="Trebuchet MS" w:eastAsia="MS Mincho" w:hAnsi="Trebuchet MS" w:cs="Calibri"/>
          <w:noProof/>
          <w:lang w:val="ro-RO"/>
        </w:rPr>
        <w:t>Nume si prenume …………….</w:t>
      </w:r>
    </w:p>
    <w:p w:rsidR="003A3894" w:rsidRPr="003A3894" w:rsidRDefault="003A3894" w:rsidP="003A3894">
      <w:pPr>
        <w:spacing w:after="0" w:line="240" w:lineRule="auto"/>
        <w:jc w:val="both"/>
        <w:rPr>
          <w:rFonts w:ascii="Trebuchet MS" w:eastAsia="MS Mincho" w:hAnsi="Trebuchet MS" w:cs="Calibri"/>
          <w:noProof/>
          <w:lang w:val="ro-RO"/>
        </w:rPr>
      </w:pPr>
      <w:r w:rsidRPr="003A3894">
        <w:rPr>
          <w:rFonts w:ascii="Trebuchet MS" w:eastAsia="MS Mincho" w:hAnsi="Trebuchet MS" w:cs="Calibri"/>
          <w:noProof/>
          <w:lang w:val="ro-RO"/>
        </w:rPr>
        <w:t>Semnatura si ştampila (pentru Persoane juridice)…………….</w:t>
      </w:r>
      <w:r w:rsidRPr="003A3894">
        <w:rPr>
          <w:rFonts w:ascii="Trebuchet MS" w:eastAsia="MS Mincho" w:hAnsi="Trebuchet MS" w:cs="Calibri"/>
          <w:noProof/>
          <w:lang w:val="ro-RO"/>
        </w:rPr>
        <w:tab/>
      </w:r>
    </w:p>
    <w:p w:rsidR="003A3894" w:rsidRPr="003A3894" w:rsidRDefault="003A3894" w:rsidP="003A3894">
      <w:pPr>
        <w:spacing w:after="0" w:line="240" w:lineRule="auto"/>
        <w:jc w:val="both"/>
        <w:rPr>
          <w:rFonts w:ascii="Trebuchet MS" w:eastAsia="MS Mincho" w:hAnsi="Trebuchet MS" w:cs="Calibri"/>
          <w:noProof/>
          <w:lang w:val="ro-RO"/>
        </w:rPr>
      </w:pPr>
      <w:r w:rsidRPr="003A3894">
        <w:rPr>
          <w:rFonts w:ascii="Trebuchet MS" w:eastAsia="MS Mincho" w:hAnsi="Trebuchet MS" w:cs="Calibri"/>
          <w:noProof/>
          <w:lang w:val="ro-RO"/>
        </w:rPr>
        <w:t>Semnatura autorizata (pentru Persoane fizice) …………….</w:t>
      </w:r>
    </w:p>
    <w:p w:rsidR="003A3894" w:rsidRPr="003A3894" w:rsidRDefault="003A3894" w:rsidP="003A3894">
      <w:pPr>
        <w:spacing w:after="0" w:line="240" w:lineRule="auto"/>
        <w:jc w:val="both"/>
        <w:rPr>
          <w:rFonts w:ascii="Trebuchet MS" w:eastAsia="MS Mincho" w:hAnsi="Trebuchet MS" w:cs="Calibri"/>
          <w:noProof/>
          <w:lang w:val="ro-RO"/>
        </w:rPr>
      </w:pPr>
      <w:r w:rsidRPr="003A3894">
        <w:rPr>
          <w:rFonts w:ascii="Trebuchet MS" w:eastAsia="MS Mincho" w:hAnsi="Trebuchet MS" w:cs="Calibri"/>
          <w:noProof/>
          <w:lang w:val="ro-RO"/>
        </w:rPr>
        <w:t>Data ………………..</w:t>
      </w:r>
    </w:p>
    <w:p w:rsidR="003A3894" w:rsidRPr="003A3894" w:rsidRDefault="003A3894" w:rsidP="003A3894">
      <w:pPr>
        <w:spacing w:after="0" w:line="240" w:lineRule="auto"/>
        <w:jc w:val="both"/>
        <w:rPr>
          <w:rFonts w:ascii="Trebuchet MS" w:eastAsia="MS Mincho" w:hAnsi="Trebuchet MS" w:cs="Calibri"/>
          <w:b/>
          <w:noProof/>
          <w:lang w:val="ro-RO"/>
        </w:rPr>
      </w:pPr>
    </w:p>
    <w:p w:rsidR="00C510A3" w:rsidRDefault="00C510A3">
      <w:pPr>
        <w:rPr>
          <w:rFonts w:ascii="Trebuchet MS" w:eastAsia="MS Mincho" w:hAnsi="Trebuchet MS" w:cs="Calibri"/>
          <w:b/>
          <w:noProof/>
          <w:lang w:val="ro-RO"/>
        </w:rPr>
      </w:pPr>
      <w:r>
        <w:rPr>
          <w:rFonts w:ascii="Trebuchet MS" w:eastAsia="MS Mincho" w:hAnsi="Trebuchet MS" w:cs="Calibri"/>
          <w:b/>
          <w:noProof/>
          <w:lang w:val="ro-RO"/>
        </w:rPr>
        <w:br w:type="page"/>
      </w:r>
    </w:p>
    <w:p w:rsidR="003A3894" w:rsidRPr="003A3894" w:rsidRDefault="003A3894" w:rsidP="003A3894">
      <w:pPr>
        <w:spacing w:after="0" w:line="240" w:lineRule="auto"/>
        <w:jc w:val="both"/>
        <w:rPr>
          <w:rFonts w:ascii="Trebuchet MS" w:eastAsia="MS Mincho" w:hAnsi="Trebuchet MS" w:cs="Calibri"/>
          <w:b/>
          <w:noProof/>
          <w:lang w:val="ro-RO"/>
        </w:rPr>
      </w:pPr>
    </w:p>
    <w:p w:rsidR="003A3894" w:rsidRPr="003A3894" w:rsidRDefault="003A3894" w:rsidP="00253423">
      <w:pPr>
        <w:shd w:val="clear" w:color="auto" w:fill="FFC000"/>
        <w:spacing w:after="0" w:line="240" w:lineRule="auto"/>
        <w:jc w:val="both"/>
        <w:rPr>
          <w:rFonts w:ascii="Trebuchet MS" w:eastAsia="MS Mincho" w:hAnsi="Trebuchet MS" w:cs="Calibri"/>
          <w:b/>
          <w:noProof/>
          <w:lang w:val="ro-RO"/>
        </w:rPr>
      </w:pPr>
      <w:r w:rsidRPr="003A3894">
        <w:rPr>
          <w:rFonts w:ascii="Trebuchet MS" w:eastAsia="MS Mincho" w:hAnsi="Trebuchet MS" w:cs="Calibri"/>
          <w:b/>
          <w:noProof/>
          <w:lang w:val="ro-RO"/>
        </w:rPr>
        <w:t>Sectiunea B1. Verificarea din punct de vedere documentar a DCP</w:t>
      </w:r>
    </w:p>
    <w:p w:rsidR="003A3894" w:rsidRPr="003A3894" w:rsidRDefault="003A3894" w:rsidP="003A3894">
      <w:pPr>
        <w:spacing w:after="0" w:line="240" w:lineRule="auto"/>
        <w:jc w:val="both"/>
        <w:rPr>
          <w:rFonts w:ascii="Trebuchet MS" w:eastAsia="MS Mincho" w:hAnsi="Trebuchet MS" w:cs="Calibri"/>
          <w:b/>
          <w:noProof/>
          <w:lang w:val="ro-RO"/>
        </w:rPr>
      </w:pPr>
    </w:p>
    <w:tbl>
      <w:tblPr>
        <w:tblpPr w:leftFromText="180" w:rightFromText="180" w:vertAnchor="text" w:tblpY="1"/>
        <w:tblOverlap w:val="never"/>
        <w:tblW w:w="497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90"/>
        <w:gridCol w:w="5857"/>
        <w:gridCol w:w="922"/>
        <w:gridCol w:w="813"/>
        <w:gridCol w:w="1038"/>
      </w:tblGrid>
      <w:tr w:rsidR="003A3894" w:rsidRPr="003A3894" w:rsidTr="00C87377">
        <w:trPr>
          <w:trHeight w:val="982"/>
        </w:trPr>
        <w:tc>
          <w:tcPr>
            <w:tcW w:w="468" w:type="pct"/>
            <w:tcBorders>
              <w:top w:val="single" w:sz="4" w:space="0" w:color="auto"/>
              <w:left w:val="single" w:sz="4" w:space="0" w:color="auto"/>
              <w:bottom w:val="single" w:sz="4" w:space="0" w:color="auto"/>
              <w:right w:val="single" w:sz="4" w:space="0" w:color="auto"/>
            </w:tcBorders>
            <w:shd w:val="clear" w:color="auto" w:fill="BFBFBF"/>
          </w:tcPr>
          <w:p w:rsidR="003A3894" w:rsidRPr="003A3894" w:rsidRDefault="003A3894" w:rsidP="003A3894">
            <w:pPr>
              <w:spacing w:after="0" w:line="240" w:lineRule="auto"/>
              <w:jc w:val="both"/>
              <w:rPr>
                <w:rFonts w:ascii="Trebuchet MS" w:eastAsia="MS Mincho" w:hAnsi="Trebuchet MS" w:cs="Calibri"/>
                <w:b/>
                <w:lang w:val="ro-RO"/>
              </w:rPr>
            </w:pPr>
            <w:r w:rsidRPr="003A3894">
              <w:rPr>
                <w:rFonts w:ascii="Trebuchet MS" w:eastAsia="MS Mincho" w:hAnsi="Trebuchet MS" w:cs="Calibri"/>
                <w:b/>
                <w:lang w:val="ro-RO"/>
              </w:rPr>
              <w:t>Nr.</w:t>
            </w:r>
          </w:p>
          <w:p w:rsidR="003A3894" w:rsidRPr="003A3894" w:rsidRDefault="003A3894" w:rsidP="003A3894">
            <w:pPr>
              <w:spacing w:after="0" w:line="240" w:lineRule="auto"/>
              <w:jc w:val="both"/>
              <w:rPr>
                <w:rFonts w:ascii="Trebuchet MS" w:eastAsia="MS Mincho" w:hAnsi="Trebuchet MS" w:cs="Calibri"/>
                <w:b/>
                <w:lang w:val="ro-RO"/>
              </w:rPr>
            </w:pPr>
            <w:r w:rsidRPr="003A3894">
              <w:rPr>
                <w:rFonts w:ascii="Trebuchet MS" w:eastAsia="MS Mincho" w:hAnsi="Trebuchet MS" w:cs="Calibri"/>
                <w:b/>
                <w:lang w:val="ro-RO"/>
              </w:rPr>
              <w:t>Crt.</w:t>
            </w:r>
          </w:p>
        </w:tc>
        <w:tc>
          <w:tcPr>
            <w:tcW w:w="3076" w:type="pct"/>
            <w:tcBorders>
              <w:top w:val="single" w:sz="4" w:space="0" w:color="auto"/>
              <w:left w:val="single" w:sz="4" w:space="0" w:color="auto"/>
              <w:bottom w:val="single" w:sz="4" w:space="0" w:color="auto"/>
              <w:right w:val="single" w:sz="4" w:space="0" w:color="auto"/>
            </w:tcBorders>
            <w:shd w:val="clear" w:color="auto" w:fill="BFBFBF"/>
            <w:vAlign w:val="center"/>
          </w:tcPr>
          <w:p w:rsidR="003A3894" w:rsidRPr="003A3894" w:rsidRDefault="003A3894" w:rsidP="003A3894">
            <w:pPr>
              <w:spacing w:after="0" w:line="240" w:lineRule="auto"/>
              <w:jc w:val="both"/>
              <w:rPr>
                <w:rFonts w:ascii="Trebuchet MS" w:eastAsia="MS Mincho" w:hAnsi="Trebuchet MS" w:cs="Calibri"/>
                <w:b/>
                <w:lang w:val="ro-RO"/>
              </w:rPr>
            </w:pPr>
            <w:r w:rsidRPr="003A3894">
              <w:rPr>
                <w:rFonts w:ascii="Trebuchet MS" w:eastAsia="MS Mincho" w:hAnsi="Trebuchet MS" w:cs="Calibri"/>
                <w:b/>
                <w:lang w:val="ro-RO"/>
              </w:rPr>
              <w:t>Obiectul verificării</w:t>
            </w:r>
          </w:p>
        </w:tc>
        <w:tc>
          <w:tcPr>
            <w:tcW w:w="484" w:type="pct"/>
            <w:tcBorders>
              <w:top w:val="single" w:sz="4" w:space="0" w:color="auto"/>
              <w:left w:val="single" w:sz="4" w:space="0" w:color="auto"/>
              <w:bottom w:val="single" w:sz="4" w:space="0" w:color="auto"/>
              <w:right w:val="single" w:sz="4" w:space="0" w:color="auto"/>
            </w:tcBorders>
            <w:shd w:val="clear" w:color="auto" w:fill="BFBFBF"/>
            <w:vAlign w:val="center"/>
          </w:tcPr>
          <w:p w:rsidR="003A3894" w:rsidRPr="003A3894" w:rsidRDefault="003A3894" w:rsidP="003A3894">
            <w:pPr>
              <w:spacing w:after="0" w:line="240" w:lineRule="auto"/>
              <w:jc w:val="both"/>
              <w:rPr>
                <w:rFonts w:ascii="Trebuchet MS" w:eastAsia="MS Mincho" w:hAnsi="Trebuchet MS" w:cs="Calibri"/>
                <w:b/>
                <w:lang w:val="ro-RO"/>
              </w:rPr>
            </w:pPr>
            <w:r w:rsidRPr="003A3894">
              <w:rPr>
                <w:rFonts w:ascii="Trebuchet MS" w:eastAsia="MS Mincho" w:hAnsi="Trebuchet MS" w:cs="Calibri"/>
                <w:b/>
                <w:lang w:val="ro-RO"/>
              </w:rPr>
              <w:t>Da</w:t>
            </w:r>
          </w:p>
        </w:tc>
        <w:tc>
          <w:tcPr>
            <w:tcW w:w="427" w:type="pct"/>
            <w:tcBorders>
              <w:top w:val="single" w:sz="4" w:space="0" w:color="auto"/>
              <w:left w:val="single" w:sz="4" w:space="0" w:color="auto"/>
              <w:bottom w:val="single" w:sz="4" w:space="0" w:color="auto"/>
              <w:right w:val="single" w:sz="4" w:space="0" w:color="auto"/>
            </w:tcBorders>
            <w:shd w:val="clear" w:color="auto" w:fill="BFBFBF"/>
            <w:vAlign w:val="center"/>
          </w:tcPr>
          <w:p w:rsidR="003A3894" w:rsidRPr="003A3894" w:rsidRDefault="003A3894" w:rsidP="003A3894">
            <w:pPr>
              <w:spacing w:after="0" w:line="240" w:lineRule="auto"/>
              <w:jc w:val="both"/>
              <w:rPr>
                <w:rFonts w:ascii="Trebuchet MS" w:eastAsia="MS Mincho" w:hAnsi="Trebuchet MS" w:cs="Calibri"/>
                <w:b/>
                <w:lang w:val="ro-RO" w:eastAsia="fr-FR"/>
              </w:rPr>
            </w:pPr>
            <w:r w:rsidRPr="003A3894">
              <w:rPr>
                <w:rFonts w:ascii="Trebuchet MS" w:eastAsia="MS Mincho" w:hAnsi="Trebuchet MS" w:cs="Calibri"/>
                <w:b/>
                <w:lang w:val="ro-RO" w:eastAsia="fr-FR"/>
              </w:rPr>
              <w:t>Nu</w:t>
            </w:r>
          </w:p>
        </w:tc>
        <w:tc>
          <w:tcPr>
            <w:tcW w:w="545" w:type="pct"/>
            <w:tcBorders>
              <w:top w:val="single" w:sz="4" w:space="0" w:color="auto"/>
              <w:left w:val="single" w:sz="4" w:space="0" w:color="auto"/>
              <w:bottom w:val="single" w:sz="4" w:space="0" w:color="auto"/>
              <w:right w:val="single" w:sz="4" w:space="0" w:color="auto"/>
            </w:tcBorders>
            <w:shd w:val="clear" w:color="auto" w:fill="BFBFBF"/>
            <w:vAlign w:val="center"/>
          </w:tcPr>
          <w:p w:rsidR="003A3894" w:rsidRPr="003A3894" w:rsidRDefault="003A3894" w:rsidP="003A3894">
            <w:pPr>
              <w:spacing w:after="0" w:line="240" w:lineRule="auto"/>
              <w:jc w:val="both"/>
              <w:rPr>
                <w:rFonts w:ascii="Trebuchet MS" w:eastAsia="MS Mincho" w:hAnsi="Trebuchet MS" w:cs="Calibri"/>
                <w:b/>
                <w:lang w:val="ro-RO" w:eastAsia="fr-FR"/>
              </w:rPr>
            </w:pPr>
            <w:r w:rsidRPr="003A3894">
              <w:rPr>
                <w:rFonts w:ascii="Trebuchet MS" w:eastAsia="MS Mincho" w:hAnsi="Trebuchet MS" w:cs="Calibri"/>
                <w:b/>
                <w:lang w:val="ro-RO" w:eastAsia="fr-FR"/>
              </w:rPr>
              <w:t>Nu este cazul</w:t>
            </w:r>
          </w:p>
        </w:tc>
      </w:tr>
      <w:tr w:rsidR="003A3894" w:rsidRPr="003A3894" w:rsidTr="00C87377">
        <w:trPr>
          <w:trHeight w:val="277"/>
        </w:trPr>
        <w:tc>
          <w:tcPr>
            <w:tcW w:w="468" w:type="pct"/>
            <w:tcBorders>
              <w:top w:val="single" w:sz="4" w:space="0" w:color="auto"/>
              <w:left w:val="single" w:sz="4" w:space="0" w:color="auto"/>
              <w:right w:val="single" w:sz="4" w:space="0" w:color="auto"/>
            </w:tcBorders>
          </w:tcPr>
          <w:p w:rsidR="003A3894" w:rsidRPr="003A3894" w:rsidRDefault="003A3894" w:rsidP="00D94E8F">
            <w:pPr>
              <w:keepNext/>
              <w:numPr>
                <w:ilvl w:val="0"/>
                <w:numId w:val="6"/>
              </w:numPr>
              <w:spacing w:after="0" w:line="240" w:lineRule="auto"/>
              <w:jc w:val="both"/>
              <w:outlineLvl w:val="2"/>
              <w:rPr>
                <w:rFonts w:ascii="Trebuchet MS" w:eastAsia="MS Mincho" w:hAnsi="Trebuchet MS" w:cs="Calibri"/>
                <w:lang w:val="ro-RO"/>
              </w:rPr>
            </w:pPr>
          </w:p>
        </w:tc>
        <w:tc>
          <w:tcPr>
            <w:tcW w:w="3076" w:type="pct"/>
            <w:tcBorders>
              <w:top w:val="single" w:sz="4" w:space="0" w:color="auto"/>
              <w:left w:val="single" w:sz="4" w:space="0" w:color="auto"/>
              <w:right w:val="single" w:sz="4" w:space="0" w:color="auto"/>
            </w:tcBorders>
          </w:tcPr>
          <w:p w:rsidR="003A3894" w:rsidRPr="003A3894" w:rsidRDefault="003A3894" w:rsidP="003A3894">
            <w:pPr>
              <w:spacing w:after="0" w:line="240" w:lineRule="auto"/>
              <w:jc w:val="both"/>
              <w:rPr>
                <w:rFonts w:ascii="Trebuchet MS" w:eastAsia="MS Mincho" w:hAnsi="Trebuchet MS" w:cs="Calibri"/>
                <w:noProof/>
                <w:lang w:val="ro-RO"/>
              </w:rPr>
            </w:pPr>
            <w:r w:rsidRPr="003A3894">
              <w:rPr>
                <w:rFonts w:ascii="Trebuchet MS" w:eastAsia="MS Mincho" w:hAnsi="Trebuchet MS" w:cs="Calibri"/>
                <w:noProof/>
                <w:lang w:val="ro-RO"/>
              </w:rPr>
              <w:t>..............................................................</w:t>
            </w:r>
          </w:p>
        </w:tc>
        <w:tc>
          <w:tcPr>
            <w:tcW w:w="484" w:type="pct"/>
            <w:tcBorders>
              <w:top w:val="single" w:sz="4" w:space="0" w:color="auto"/>
              <w:left w:val="single" w:sz="4" w:space="0" w:color="auto"/>
              <w:bottom w:val="single" w:sz="4" w:space="0" w:color="auto"/>
              <w:right w:val="single" w:sz="4" w:space="0" w:color="auto"/>
            </w:tcBorders>
          </w:tcPr>
          <w:p w:rsidR="003A3894" w:rsidRPr="003A3894" w:rsidRDefault="003A3894" w:rsidP="003A3894">
            <w:pPr>
              <w:keepNext/>
              <w:widowControl w:val="0"/>
              <w:tabs>
                <w:tab w:val="num" w:pos="360"/>
                <w:tab w:val="right" w:pos="8789"/>
              </w:tabs>
              <w:suppressAutoHyphens/>
              <w:spacing w:after="0" w:line="240" w:lineRule="auto"/>
              <w:ind w:left="360" w:hanging="360"/>
              <w:jc w:val="both"/>
              <w:outlineLvl w:val="2"/>
              <w:rPr>
                <w:rFonts w:ascii="Trebuchet MS" w:eastAsia="MS Mincho" w:hAnsi="Trebuchet MS" w:cs="Calibri"/>
                <w:b/>
                <w:spacing w:val="-2"/>
                <w:lang w:val="ro-RO"/>
              </w:rPr>
            </w:pPr>
          </w:p>
        </w:tc>
        <w:tc>
          <w:tcPr>
            <w:tcW w:w="427" w:type="pct"/>
            <w:tcBorders>
              <w:top w:val="single" w:sz="4" w:space="0" w:color="auto"/>
              <w:left w:val="single" w:sz="4" w:space="0" w:color="auto"/>
              <w:bottom w:val="single" w:sz="4" w:space="0" w:color="auto"/>
              <w:right w:val="single" w:sz="4" w:space="0" w:color="auto"/>
            </w:tcBorders>
          </w:tcPr>
          <w:p w:rsidR="003A3894" w:rsidRPr="003A3894" w:rsidRDefault="003A3894" w:rsidP="003A3894">
            <w:pPr>
              <w:keepNext/>
              <w:spacing w:after="0" w:line="240" w:lineRule="auto"/>
              <w:jc w:val="both"/>
              <w:outlineLvl w:val="2"/>
              <w:rPr>
                <w:rFonts w:ascii="Trebuchet MS" w:eastAsia="MS Mincho" w:hAnsi="Trebuchet MS" w:cs="Calibri"/>
                <w:lang w:val="ro-RO" w:eastAsia="fr-FR"/>
              </w:rPr>
            </w:pPr>
          </w:p>
        </w:tc>
        <w:tc>
          <w:tcPr>
            <w:tcW w:w="545" w:type="pct"/>
            <w:tcBorders>
              <w:top w:val="single" w:sz="4" w:space="0" w:color="auto"/>
              <w:left w:val="single" w:sz="4" w:space="0" w:color="auto"/>
              <w:bottom w:val="single" w:sz="4" w:space="0" w:color="auto"/>
              <w:right w:val="single" w:sz="4" w:space="0" w:color="auto"/>
            </w:tcBorders>
          </w:tcPr>
          <w:p w:rsidR="003A3894" w:rsidRPr="003A3894" w:rsidRDefault="003A3894" w:rsidP="003A3894">
            <w:pPr>
              <w:keepNext/>
              <w:spacing w:after="0" w:line="240" w:lineRule="auto"/>
              <w:jc w:val="both"/>
              <w:outlineLvl w:val="2"/>
              <w:rPr>
                <w:rFonts w:ascii="Trebuchet MS" w:eastAsia="MS Mincho" w:hAnsi="Trebuchet MS" w:cs="Calibri"/>
                <w:lang w:val="ro-RO" w:eastAsia="fr-FR"/>
              </w:rPr>
            </w:pPr>
          </w:p>
        </w:tc>
      </w:tr>
      <w:tr w:rsidR="003A3894" w:rsidRPr="003A3894" w:rsidTr="00C87377">
        <w:trPr>
          <w:trHeight w:val="230"/>
        </w:trPr>
        <w:tc>
          <w:tcPr>
            <w:tcW w:w="468" w:type="pct"/>
            <w:tcBorders>
              <w:top w:val="single" w:sz="4" w:space="0" w:color="auto"/>
              <w:left w:val="single" w:sz="4" w:space="0" w:color="auto"/>
              <w:right w:val="single" w:sz="4" w:space="0" w:color="auto"/>
            </w:tcBorders>
          </w:tcPr>
          <w:p w:rsidR="003A3894" w:rsidRPr="003A3894" w:rsidRDefault="003A3894" w:rsidP="00D94E8F">
            <w:pPr>
              <w:keepNext/>
              <w:numPr>
                <w:ilvl w:val="0"/>
                <w:numId w:val="6"/>
              </w:numPr>
              <w:spacing w:after="0" w:line="240" w:lineRule="auto"/>
              <w:jc w:val="both"/>
              <w:outlineLvl w:val="2"/>
              <w:rPr>
                <w:rFonts w:ascii="Trebuchet MS" w:eastAsia="MS Mincho" w:hAnsi="Trebuchet MS" w:cs="Calibri"/>
                <w:lang w:val="ro-RO"/>
              </w:rPr>
            </w:pPr>
          </w:p>
        </w:tc>
        <w:tc>
          <w:tcPr>
            <w:tcW w:w="3076" w:type="pct"/>
            <w:tcBorders>
              <w:top w:val="single" w:sz="4" w:space="0" w:color="auto"/>
              <w:left w:val="single" w:sz="4" w:space="0" w:color="auto"/>
              <w:right w:val="single" w:sz="4" w:space="0" w:color="auto"/>
            </w:tcBorders>
          </w:tcPr>
          <w:p w:rsidR="003A3894" w:rsidRPr="003A3894" w:rsidRDefault="003A3894" w:rsidP="003A3894">
            <w:pPr>
              <w:spacing w:after="0" w:line="240" w:lineRule="auto"/>
              <w:jc w:val="both"/>
              <w:rPr>
                <w:rFonts w:ascii="Trebuchet MS" w:eastAsia="MS Mincho" w:hAnsi="Trebuchet MS" w:cs="Calibri"/>
                <w:noProof/>
                <w:lang w:val="ro-RO"/>
              </w:rPr>
            </w:pPr>
            <w:r w:rsidRPr="003A3894">
              <w:rPr>
                <w:rFonts w:ascii="Trebuchet MS" w:eastAsia="MS Mincho" w:hAnsi="Trebuchet MS" w:cs="Calibri"/>
                <w:noProof/>
                <w:lang w:val="ro-RO"/>
              </w:rPr>
              <w:t>..............................................................</w:t>
            </w:r>
          </w:p>
        </w:tc>
        <w:tc>
          <w:tcPr>
            <w:tcW w:w="484" w:type="pct"/>
            <w:tcBorders>
              <w:top w:val="single" w:sz="4" w:space="0" w:color="auto"/>
              <w:left w:val="single" w:sz="4" w:space="0" w:color="auto"/>
              <w:bottom w:val="single" w:sz="4" w:space="0" w:color="auto"/>
              <w:right w:val="single" w:sz="4" w:space="0" w:color="auto"/>
            </w:tcBorders>
          </w:tcPr>
          <w:p w:rsidR="003A3894" w:rsidRPr="003A3894" w:rsidRDefault="003A3894" w:rsidP="003A3894">
            <w:pPr>
              <w:keepNext/>
              <w:widowControl w:val="0"/>
              <w:tabs>
                <w:tab w:val="num" w:pos="360"/>
                <w:tab w:val="right" w:pos="8789"/>
              </w:tabs>
              <w:suppressAutoHyphens/>
              <w:spacing w:after="0" w:line="240" w:lineRule="auto"/>
              <w:ind w:left="360" w:hanging="360"/>
              <w:jc w:val="both"/>
              <w:outlineLvl w:val="2"/>
              <w:rPr>
                <w:rFonts w:ascii="Trebuchet MS" w:eastAsia="MS Mincho" w:hAnsi="Trebuchet MS" w:cs="Calibri"/>
                <w:b/>
                <w:spacing w:val="-2"/>
                <w:lang w:val="it-IT"/>
              </w:rPr>
            </w:pPr>
          </w:p>
        </w:tc>
        <w:tc>
          <w:tcPr>
            <w:tcW w:w="427" w:type="pct"/>
            <w:tcBorders>
              <w:top w:val="single" w:sz="4" w:space="0" w:color="auto"/>
              <w:left w:val="single" w:sz="4" w:space="0" w:color="auto"/>
              <w:bottom w:val="single" w:sz="4" w:space="0" w:color="auto"/>
              <w:right w:val="single" w:sz="4" w:space="0" w:color="auto"/>
            </w:tcBorders>
          </w:tcPr>
          <w:p w:rsidR="003A3894" w:rsidRPr="003A3894" w:rsidRDefault="003A3894" w:rsidP="003A3894">
            <w:pPr>
              <w:keepNext/>
              <w:spacing w:after="0" w:line="240" w:lineRule="auto"/>
              <w:jc w:val="both"/>
              <w:outlineLvl w:val="2"/>
              <w:rPr>
                <w:rFonts w:ascii="Trebuchet MS" w:eastAsia="MS Mincho" w:hAnsi="Trebuchet MS" w:cs="Calibri"/>
                <w:lang w:val="ro-RO" w:eastAsia="fr-FR"/>
              </w:rPr>
            </w:pPr>
          </w:p>
        </w:tc>
        <w:tc>
          <w:tcPr>
            <w:tcW w:w="545" w:type="pct"/>
            <w:tcBorders>
              <w:top w:val="single" w:sz="4" w:space="0" w:color="auto"/>
              <w:left w:val="single" w:sz="4" w:space="0" w:color="auto"/>
              <w:bottom w:val="single" w:sz="4" w:space="0" w:color="auto"/>
              <w:right w:val="single" w:sz="4" w:space="0" w:color="auto"/>
            </w:tcBorders>
          </w:tcPr>
          <w:p w:rsidR="003A3894" w:rsidRPr="003A3894" w:rsidRDefault="003A3894" w:rsidP="003A3894">
            <w:pPr>
              <w:keepNext/>
              <w:spacing w:after="0" w:line="240" w:lineRule="auto"/>
              <w:jc w:val="both"/>
              <w:outlineLvl w:val="2"/>
              <w:rPr>
                <w:rFonts w:ascii="Trebuchet MS" w:eastAsia="MS Mincho" w:hAnsi="Trebuchet MS" w:cs="Calibri"/>
                <w:lang w:val="ro-RO" w:eastAsia="fr-FR"/>
              </w:rPr>
            </w:pPr>
          </w:p>
        </w:tc>
      </w:tr>
      <w:tr w:rsidR="003A3894" w:rsidRPr="003A3894" w:rsidTr="00C87377">
        <w:trPr>
          <w:trHeight w:val="277"/>
        </w:trPr>
        <w:tc>
          <w:tcPr>
            <w:tcW w:w="468" w:type="pct"/>
            <w:tcBorders>
              <w:top w:val="single" w:sz="4" w:space="0" w:color="auto"/>
              <w:left w:val="single" w:sz="4" w:space="0" w:color="auto"/>
              <w:bottom w:val="single" w:sz="4" w:space="0" w:color="auto"/>
              <w:right w:val="single" w:sz="4" w:space="0" w:color="auto"/>
            </w:tcBorders>
          </w:tcPr>
          <w:p w:rsidR="003A3894" w:rsidRPr="003A3894" w:rsidRDefault="003A3894" w:rsidP="003A3894">
            <w:pPr>
              <w:keepNext/>
              <w:spacing w:after="0" w:line="240" w:lineRule="auto"/>
              <w:ind w:left="142"/>
              <w:jc w:val="both"/>
              <w:outlineLvl w:val="2"/>
              <w:rPr>
                <w:rFonts w:ascii="Trebuchet MS" w:eastAsia="MS Mincho" w:hAnsi="Trebuchet MS" w:cs="Calibri"/>
                <w:lang w:val="ro-RO"/>
              </w:rPr>
            </w:pPr>
            <w:r w:rsidRPr="003A3894">
              <w:rPr>
                <w:rFonts w:ascii="Trebuchet MS" w:eastAsia="MS Mincho" w:hAnsi="Trebuchet MS" w:cs="Calibri"/>
                <w:lang w:val="ro-RO"/>
              </w:rPr>
              <w:t xml:space="preserve">   ....</w:t>
            </w:r>
          </w:p>
        </w:tc>
        <w:tc>
          <w:tcPr>
            <w:tcW w:w="3076" w:type="pct"/>
            <w:tcBorders>
              <w:top w:val="single" w:sz="4" w:space="0" w:color="auto"/>
              <w:left w:val="single" w:sz="4" w:space="0" w:color="auto"/>
              <w:bottom w:val="single" w:sz="4" w:space="0" w:color="auto"/>
              <w:right w:val="single" w:sz="4" w:space="0" w:color="auto"/>
            </w:tcBorders>
          </w:tcPr>
          <w:p w:rsidR="003A3894" w:rsidRPr="003A3894" w:rsidRDefault="003A3894" w:rsidP="003A3894">
            <w:pPr>
              <w:spacing w:after="0" w:line="240" w:lineRule="auto"/>
              <w:jc w:val="both"/>
              <w:rPr>
                <w:rFonts w:ascii="Trebuchet MS" w:eastAsia="MS Mincho" w:hAnsi="Trebuchet MS" w:cs="Calibri"/>
                <w:b/>
                <w:lang w:val="ro-RO" w:eastAsia="fr-FR"/>
              </w:rPr>
            </w:pPr>
            <w:r w:rsidRPr="003A3894">
              <w:rPr>
                <w:rFonts w:ascii="Trebuchet MS" w:eastAsia="MS Mincho" w:hAnsi="Trebuchet MS" w:cs="Calibri"/>
                <w:lang w:val="ro-RO" w:eastAsia="fr-FR"/>
              </w:rPr>
              <w:t>..............................................................</w:t>
            </w:r>
          </w:p>
        </w:tc>
        <w:tc>
          <w:tcPr>
            <w:tcW w:w="484" w:type="pct"/>
            <w:tcBorders>
              <w:top w:val="single" w:sz="4" w:space="0" w:color="auto"/>
              <w:left w:val="single" w:sz="4" w:space="0" w:color="auto"/>
              <w:bottom w:val="single" w:sz="4" w:space="0" w:color="auto"/>
              <w:right w:val="single" w:sz="4" w:space="0" w:color="auto"/>
            </w:tcBorders>
          </w:tcPr>
          <w:p w:rsidR="003A3894" w:rsidRPr="003A3894" w:rsidRDefault="003A3894" w:rsidP="003A3894">
            <w:pPr>
              <w:keepNext/>
              <w:spacing w:after="0" w:line="240" w:lineRule="auto"/>
              <w:jc w:val="both"/>
              <w:outlineLvl w:val="2"/>
              <w:rPr>
                <w:rFonts w:ascii="Trebuchet MS" w:eastAsia="MS Mincho" w:hAnsi="Trebuchet MS" w:cs="Calibri"/>
                <w:lang w:val="ro-RO"/>
              </w:rPr>
            </w:pPr>
          </w:p>
        </w:tc>
        <w:tc>
          <w:tcPr>
            <w:tcW w:w="427" w:type="pct"/>
            <w:tcBorders>
              <w:top w:val="single" w:sz="4" w:space="0" w:color="auto"/>
              <w:left w:val="single" w:sz="4" w:space="0" w:color="auto"/>
              <w:bottom w:val="single" w:sz="4" w:space="0" w:color="auto"/>
              <w:right w:val="single" w:sz="4" w:space="0" w:color="auto"/>
            </w:tcBorders>
          </w:tcPr>
          <w:p w:rsidR="003A3894" w:rsidRPr="003A3894" w:rsidRDefault="003A3894" w:rsidP="003A3894">
            <w:pPr>
              <w:keepNext/>
              <w:spacing w:after="0" w:line="240" w:lineRule="auto"/>
              <w:jc w:val="both"/>
              <w:outlineLvl w:val="2"/>
              <w:rPr>
                <w:rFonts w:ascii="Trebuchet MS" w:eastAsia="MS Mincho" w:hAnsi="Trebuchet MS" w:cs="Calibri"/>
                <w:lang w:val="ro-RO" w:eastAsia="fr-FR"/>
              </w:rPr>
            </w:pPr>
          </w:p>
        </w:tc>
        <w:tc>
          <w:tcPr>
            <w:tcW w:w="545" w:type="pct"/>
            <w:tcBorders>
              <w:top w:val="single" w:sz="4" w:space="0" w:color="auto"/>
              <w:left w:val="single" w:sz="4" w:space="0" w:color="auto"/>
              <w:bottom w:val="single" w:sz="4" w:space="0" w:color="auto"/>
              <w:right w:val="single" w:sz="4" w:space="0" w:color="auto"/>
            </w:tcBorders>
          </w:tcPr>
          <w:p w:rsidR="003A3894" w:rsidRPr="003A3894" w:rsidRDefault="003A3894" w:rsidP="003A3894">
            <w:pPr>
              <w:keepNext/>
              <w:spacing w:after="0" w:line="240" w:lineRule="auto"/>
              <w:jc w:val="both"/>
              <w:outlineLvl w:val="2"/>
              <w:rPr>
                <w:rFonts w:ascii="Trebuchet MS" w:eastAsia="MS Mincho" w:hAnsi="Trebuchet MS" w:cs="Calibri"/>
                <w:lang w:val="ro-RO" w:eastAsia="fr-FR"/>
              </w:rPr>
            </w:pPr>
          </w:p>
        </w:tc>
      </w:tr>
    </w:tbl>
    <w:p w:rsidR="003A3894" w:rsidRPr="003A3894" w:rsidRDefault="003A3894" w:rsidP="003A3894">
      <w:pPr>
        <w:tabs>
          <w:tab w:val="left" w:pos="720"/>
          <w:tab w:val="left" w:pos="1440"/>
          <w:tab w:val="left" w:pos="2865"/>
        </w:tabs>
        <w:spacing w:after="0" w:line="240" w:lineRule="auto"/>
        <w:jc w:val="both"/>
        <w:rPr>
          <w:rFonts w:ascii="Trebuchet MS" w:eastAsia="MS Mincho" w:hAnsi="Trebuchet MS" w:cs="Calibri"/>
          <w:noProof/>
          <w:lang w:val="ro-RO"/>
        </w:rPr>
      </w:pPr>
    </w:p>
    <w:p w:rsidR="003A3894" w:rsidRPr="003A3894" w:rsidRDefault="003A3894" w:rsidP="003A3894">
      <w:pPr>
        <w:tabs>
          <w:tab w:val="left" w:pos="720"/>
          <w:tab w:val="left" w:pos="1440"/>
          <w:tab w:val="left" w:pos="2865"/>
        </w:tabs>
        <w:spacing w:after="0" w:line="240" w:lineRule="auto"/>
        <w:jc w:val="both"/>
        <w:rPr>
          <w:rFonts w:ascii="Trebuchet MS" w:eastAsia="MS Mincho" w:hAnsi="Trebuchet MS" w:cs="Calibri"/>
          <w:noProof/>
          <w:lang w:val="ro-RO"/>
        </w:rPr>
      </w:pPr>
      <w:r w:rsidRPr="003A3894">
        <w:rPr>
          <w:rFonts w:ascii="Trebuchet MS" w:eastAsia="MS Mincho" w:hAnsi="Trebuchet MS" w:cs="Calibri"/>
          <w:noProof/>
          <w:lang w:val="ro-RO"/>
        </w:rPr>
        <w:t>Observatii.............................................................................................</w:t>
      </w:r>
    </w:p>
    <w:p w:rsidR="003A3894" w:rsidRPr="003A3894" w:rsidRDefault="003A3894" w:rsidP="003A3894">
      <w:pPr>
        <w:tabs>
          <w:tab w:val="left" w:pos="720"/>
          <w:tab w:val="left" w:pos="1440"/>
          <w:tab w:val="left" w:pos="2865"/>
        </w:tabs>
        <w:spacing w:after="0" w:line="240" w:lineRule="auto"/>
        <w:jc w:val="both"/>
        <w:rPr>
          <w:rFonts w:ascii="Trebuchet MS" w:eastAsia="MS Mincho" w:hAnsi="Trebuchet MS" w:cs="Calibri"/>
          <w:noProof/>
          <w:lang w:val="ro-RO"/>
        </w:rPr>
      </w:pPr>
      <w:r w:rsidRPr="003A3894">
        <w:rPr>
          <w:rFonts w:ascii="Trebuchet MS" w:eastAsia="MS Mincho" w:hAnsi="Trebuchet MS" w:cs="Calibri"/>
          <w:noProof/>
          <w:lang w:val="ro-RO"/>
        </w:rPr>
        <w:t>..........................................................................................................</w:t>
      </w:r>
    </w:p>
    <w:p w:rsidR="003A3894" w:rsidRPr="003A3894" w:rsidRDefault="003A3894" w:rsidP="003A3894">
      <w:pPr>
        <w:spacing w:after="0" w:line="240" w:lineRule="auto"/>
        <w:jc w:val="both"/>
        <w:rPr>
          <w:rFonts w:ascii="Trebuchet MS" w:eastAsia="MS Mincho" w:hAnsi="Trebuchet MS" w:cs="Calibri"/>
          <w:b/>
          <w:noProof/>
          <w:lang w:val="ro-RO"/>
        </w:rPr>
      </w:pPr>
    </w:p>
    <w:p w:rsidR="003A3894" w:rsidRPr="003A3894" w:rsidRDefault="003A3894" w:rsidP="00253423">
      <w:pPr>
        <w:keepNext/>
        <w:shd w:val="clear" w:color="auto" w:fill="FFC000"/>
        <w:tabs>
          <w:tab w:val="num" w:pos="0"/>
          <w:tab w:val="num" w:pos="720"/>
        </w:tabs>
        <w:spacing w:after="0" w:line="240" w:lineRule="auto"/>
        <w:jc w:val="both"/>
        <w:outlineLvl w:val="1"/>
        <w:rPr>
          <w:rFonts w:ascii="Trebuchet MS" w:eastAsia="MS Mincho" w:hAnsi="Trebuchet MS" w:cs="Calibri"/>
          <w:b/>
          <w:bCs/>
          <w:i/>
          <w:lang w:val="ro-RO" w:eastAsia="fr-FR"/>
        </w:rPr>
      </w:pPr>
      <w:r w:rsidRPr="003A3894">
        <w:rPr>
          <w:rFonts w:ascii="Trebuchet MS" w:eastAsia="MS Mincho" w:hAnsi="Trebuchet MS" w:cs="Calibri"/>
          <w:b/>
          <w:bCs/>
          <w:lang w:eastAsia="fr-FR"/>
        </w:rPr>
        <w:t>Sec</w:t>
      </w:r>
      <w:r w:rsidRPr="003A3894">
        <w:rPr>
          <w:rFonts w:ascii="Trebuchet MS" w:eastAsia="MS Mincho" w:hAnsi="Trebuchet MS" w:cs="Calibri"/>
          <w:b/>
          <w:bCs/>
          <w:lang w:val="ro-RO" w:eastAsia="fr-FR"/>
        </w:rPr>
        <w:t>ț</w:t>
      </w:r>
      <w:r w:rsidRPr="003A3894">
        <w:rPr>
          <w:rFonts w:ascii="Trebuchet MS" w:eastAsia="MS Mincho" w:hAnsi="Trebuchet MS" w:cs="Calibri"/>
          <w:b/>
          <w:bCs/>
          <w:lang w:eastAsia="fr-FR"/>
        </w:rPr>
        <w:t xml:space="preserve">iunea </w:t>
      </w:r>
      <w:r w:rsidRPr="003A3894">
        <w:rPr>
          <w:rFonts w:ascii="Trebuchet MS" w:eastAsia="MS Mincho" w:hAnsi="Trebuchet MS" w:cs="Calibri"/>
          <w:b/>
          <w:bCs/>
          <w:lang w:val="ro-RO" w:eastAsia="fr-FR"/>
        </w:rPr>
        <w:t>B2</w:t>
      </w:r>
      <w:r w:rsidRPr="003A3894">
        <w:rPr>
          <w:rFonts w:ascii="Trebuchet MS" w:eastAsia="MS Mincho" w:hAnsi="Trebuchet MS" w:cs="Calibri"/>
          <w:b/>
          <w:bCs/>
          <w:lang w:eastAsia="fr-FR"/>
        </w:rPr>
        <w:t xml:space="preserve">: Verificarea </w:t>
      </w:r>
      <w:r w:rsidRPr="003A3894">
        <w:rPr>
          <w:rFonts w:ascii="Trebuchet MS" w:eastAsia="MS Mincho" w:hAnsi="Trebuchet MS" w:cs="Calibri"/>
          <w:b/>
          <w:bCs/>
          <w:lang w:val="ro-RO" w:eastAsia="fr-FR"/>
        </w:rPr>
        <w:t xml:space="preserve">la locul investiției a DCP - </w:t>
      </w:r>
      <w:r w:rsidRPr="003A3894">
        <w:rPr>
          <w:rFonts w:ascii="Trebuchet MS" w:eastAsia="MS Mincho" w:hAnsi="Trebuchet MS" w:cs="Calibri"/>
          <w:b/>
          <w:bCs/>
          <w:i/>
          <w:lang w:val="ro-RO" w:eastAsia="fr-FR"/>
        </w:rPr>
        <w:t>dacă este cazul*</w:t>
      </w:r>
    </w:p>
    <w:p w:rsidR="003A3894" w:rsidRPr="003A3894" w:rsidRDefault="003A3894" w:rsidP="003A3894">
      <w:pPr>
        <w:spacing w:after="0" w:line="240" w:lineRule="auto"/>
        <w:rPr>
          <w:rFonts w:ascii="Trebuchet MS" w:eastAsia="MS Mincho" w:hAnsi="Trebuchet MS" w:cs="Times New Roman"/>
          <w:noProof/>
          <w:lang w:val="ro-RO" w:eastAsia="fr-FR"/>
        </w:rPr>
      </w:pPr>
    </w:p>
    <w:tbl>
      <w:tblPr>
        <w:tblpPr w:leftFromText="180" w:rightFromText="180" w:vertAnchor="text" w:tblpY="1"/>
        <w:tblOverlap w:val="never"/>
        <w:tblW w:w="498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4"/>
        <w:gridCol w:w="5859"/>
        <w:gridCol w:w="963"/>
        <w:gridCol w:w="770"/>
        <w:gridCol w:w="1059"/>
      </w:tblGrid>
      <w:tr w:rsidR="003A3894" w:rsidRPr="003A3894" w:rsidTr="00C87377">
        <w:trPr>
          <w:cantSplit/>
        </w:trPr>
        <w:tc>
          <w:tcPr>
            <w:tcW w:w="473" w:type="pct"/>
            <w:tcBorders>
              <w:top w:val="single" w:sz="4" w:space="0" w:color="auto"/>
              <w:left w:val="single" w:sz="4" w:space="0" w:color="auto"/>
              <w:bottom w:val="single" w:sz="4" w:space="0" w:color="auto"/>
              <w:right w:val="single" w:sz="4" w:space="0" w:color="auto"/>
            </w:tcBorders>
            <w:shd w:val="clear" w:color="auto" w:fill="BFBFBF"/>
          </w:tcPr>
          <w:p w:rsidR="003A3894" w:rsidRPr="003A3894" w:rsidRDefault="003A3894" w:rsidP="003A3894">
            <w:pPr>
              <w:spacing w:after="0" w:line="240" w:lineRule="auto"/>
              <w:jc w:val="both"/>
              <w:rPr>
                <w:rFonts w:ascii="Trebuchet MS" w:eastAsia="MS Mincho" w:hAnsi="Trebuchet MS" w:cs="Calibri"/>
                <w:b/>
                <w:noProof/>
                <w:lang w:val="ro-RO"/>
              </w:rPr>
            </w:pPr>
            <w:r w:rsidRPr="003A3894">
              <w:rPr>
                <w:rFonts w:ascii="Trebuchet MS" w:eastAsia="MS Mincho" w:hAnsi="Trebuchet MS" w:cs="Calibri"/>
                <w:b/>
                <w:noProof/>
                <w:lang w:val="ro-RO"/>
              </w:rPr>
              <w:t>Nr.</w:t>
            </w:r>
          </w:p>
          <w:p w:rsidR="003A3894" w:rsidRPr="003A3894" w:rsidRDefault="003A3894" w:rsidP="003A3894">
            <w:pPr>
              <w:keepNext/>
              <w:spacing w:after="0" w:line="240" w:lineRule="auto"/>
              <w:jc w:val="both"/>
              <w:outlineLvl w:val="2"/>
              <w:rPr>
                <w:rFonts w:ascii="Trebuchet MS" w:eastAsia="MS Mincho" w:hAnsi="Trebuchet MS" w:cs="Calibri"/>
                <w:b/>
                <w:noProof/>
                <w:lang w:val="ro-RO"/>
              </w:rPr>
            </w:pPr>
            <w:r w:rsidRPr="003A3894">
              <w:rPr>
                <w:rFonts w:ascii="Trebuchet MS" w:eastAsia="MS Mincho" w:hAnsi="Trebuchet MS" w:cs="Calibri"/>
                <w:b/>
                <w:noProof/>
                <w:lang w:val="ro-RO"/>
              </w:rPr>
              <w:t>Crt.</w:t>
            </w:r>
          </w:p>
        </w:tc>
        <w:tc>
          <w:tcPr>
            <w:tcW w:w="3066" w:type="pct"/>
            <w:tcBorders>
              <w:top w:val="single" w:sz="4" w:space="0" w:color="auto"/>
              <w:left w:val="single" w:sz="4" w:space="0" w:color="auto"/>
              <w:bottom w:val="single" w:sz="4" w:space="0" w:color="auto"/>
              <w:right w:val="single" w:sz="4" w:space="0" w:color="auto"/>
            </w:tcBorders>
            <w:shd w:val="clear" w:color="auto" w:fill="BFBFBF"/>
          </w:tcPr>
          <w:p w:rsidR="003A3894" w:rsidRPr="003A3894" w:rsidRDefault="003A3894" w:rsidP="003A3894">
            <w:pPr>
              <w:keepNext/>
              <w:spacing w:after="0" w:line="240" w:lineRule="auto"/>
              <w:jc w:val="both"/>
              <w:outlineLvl w:val="2"/>
              <w:rPr>
                <w:rFonts w:ascii="Trebuchet MS" w:eastAsia="MS Mincho" w:hAnsi="Trebuchet MS" w:cs="Calibri"/>
                <w:b/>
                <w:noProof/>
                <w:lang w:val="ro-RO"/>
              </w:rPr>
            </w:pPr>
            <w:r w:rsidRPr="003A3894">
              <w:rPr>
                <w:rFonts w:ascii="Trebuchet MS" w:eastAsia="MS Mincho" w:hAnsi="Trebuchet MS" w:cs="Calibri"/>
                <w:b/>
                <w:noProof/>
                <w:lang w:val="ro-RO"/>
              </w:rPr>
              <w:t>Obiectul verificării</w:t>
            </w:r>
          </w:p>
        </w:tc>
        <w:tc>
          <w:tcPr>
            <w:tcW w:w="504" w:type="pct"/>
            <w:tcBorders>
              <w:top w:val="single" w:sz="4" w:space="0" w:color="auto"/>
              <w:left w:val="single" w:sz="4" w:space="0" w:color="auto"/>
              <w:bottom w:val="single" w:sz="4" w:space="0" w:color="auto"/>
              <w:right w:val="single" w:sz="4" w:space="0" w:color="auto"/>
            </w:tcBorders>
            <w:shd w:val="clear" w:color="auto" w:fill="BFBFBF"/>
          </w:tcPr>
          <w:p w:rsidR="003A3894" w:rsidRPr="003A3894" w:rsidRDefault="003A3894" w:rsidP="003A3894">
            <w:pPr>
              <w:spacing w:after="0" w:line="240" w:lineRule="auto"/>
              <w:jc w:val="both"/>
              <w:rPr>
                <w:rFonts w:ascii="Trebuchet MS" w:eastAsia="MS Mincho" w:hAnsi="Trebuchet MS" w:cs="Calibri"/>
                <w:b/>
                <w:noProof/>
                <w:lang w:val="ro-RO"/>
              </w:rPr>
            </w:pPr>
            <w:r w:rsidRPr="003A3894">
              <w:rPr>
                <w:rFonts w:ascii="Trebuchet MS" w:eastAsia="MS Mincho" w:hAnsi="Trebuchet MS" w:cs="Calibri"/>
                <w:b/>
                <w:noProof/>
                <w:lang w:val="ro-RO"/>
              </w:rPr>
              <w:t>Da</w:t>
            </w:r>
          </w:p>
        </w:tc>
        <w:tc>
          <w:tcPr>
            <w:tcW w:w="403" w:type="pct"/>
            <w:tcBorders>
              <w:top w:val="single" w:sz="4" w:space="0" w:color="auto"/>
              <w:left w:val="single" w:sz="4" w:space="0" w:color="auto"/>
              <w:bottom w:val="single" w:sz="4" w:space="0" w:color="auto"/>
              <w:right w:val="single" w:sz="4" w:space="0" w:color="auto"/>
            </w:tcBorders>
            <w:shd w:val="clear" w:color="auto" w:fill="BFBFBF"/>
          </w:tcPr>
          <w:p w:rsidR="003A3894" w:rsidRPr="003A3894" w:rsidRDefault="003A3894" w:rsidP="003A3894">
            <w:pPr>
              <w:spacing w:after="0" w:line="240" w:lineRule="auto"/>
              <w:jc w:val="both"/>
              <w:rPr>
                <w:rFonts w:ascii="Trebuchet MS" w:eastAsia="MS Mincho" w:hAnsi="Trebuchet MS" w:cs="Calibri"/>
                <w:b/>
                <w:noProof/>
                <w:lang w:val="ro-RO"/>
              </w:rPr>
            </w:pPr>
            <w:r w:rsidRPr="003A3894">
              <w:rPr>
                <w:rFonts w:ascii="Trebuchet MS" w:eastAsia="MS Mincho" w:hAnsi="Trebuchet MS" w:cs="Calibri"/>
                <w:b/>
                <w:noProof/>
                <w:lang w:val="ro-RO"/>
              </w:rPr>
              <w:t>Nu</w:t>
            </w:r>
          </w:p>
        </w:tc>
        <w:tc>
          <w:tcPr>
            <w:tcW w:w="554" w:type="pct"/>
            <w:tcBorders>
              <w:top w:val="single" w:sz="4" w:space="0" w:color="auto"/>
              <w:left w:val="single" w:sz="4" w:space="0" w:color="auto"/>
              <w:bottom w:val="single" w:sz="4" w:space="0" w:color="auto"/>
              <w:right w:val="single" w:sz="4" w:space="0" w:color="auto"/>
            </w:tcBorders>
            <w:shd w:val="clear" w:color="auto" w:fill="BFBFBF"/>
          </w:tcPr>
          <w:p w:rsidR="003A3894" w:rsidRPr="003A3894" w:rsidRDefault="003A3894" w:rsidP="003A3894">
            <w:pPr>
              <w:spacing w:after="0" w:line="240" w:lineRule="auto"/>
              <w:jc w:val="both"/>
              <w:rPr>
                <w:rFonts w:ascii="Trebuchet MS" w:eastAsia="MS Mincho" w:hAnsi="Trebuchet MS" w:cs="Calibri"/>
                <w:b/>
                <w:noProof/>
                <w:lang w:val="ro-RO"/>
              </w:rPr>
            </w:pPr>
            <w:r w:rsidRPr="003A3894">
              <w:rPr>
                <w:rFonts w:ascii="Trebuchet MS" w:eastAsia="MS Mincho" w:hAnsi="Trebuchet MS" w:cs="Calibri"/>
                <w:b/>
                <w:noProof/>
                <w:lang w:val="ro-RO"/>
              </w:rPr>
              <w:t>Nu este cazul</w:t>
            </w:r>
          </w:p>
        </w:tc>
      </w:tr>
      <w:tr w:rsidR="003A3894" w:rsidRPr="003A3894" w:rsidTr="00C87377">
        <w:trPr>
          <w:cantSplit/>
        </w:trPr>
        <w:tc>
          <w:tcPr>
            <w:tcW w:w="473" w:type="pct"/>
            <w:tcBorders>
              <w:top w:val="single" w:sz="4" w:space="0" w:color="auto"/>
              <w:left w:val="single" w:sz="4" w:space="0" w:color="auto"/>
              <w:bottom w:val="single" w:sz="4" w:space="0" w:color="auto"/>
              <w:right w:val="single" w:sz="4" w:space="0" w:color="auto"/>
            </w:tcBorders>
          </w:tcPr>
          <w:p w:rsidR="003A3894" w:rsidRPr="003A3894" w:rsidRDefault="003A3894" w:rsidP="003A3894">
            <w:pPr>
              <w:keepNext/>
              <w:spacing w:beforeAutospacing="1" w:after="0" w:afterAutospacing="1" w:line="240" w:lineRule="auto"/>
              <w:jc w:val="center"/>
              <w:outlineLvl w:val="2"/>
              <w:rPr>
                <w:rFonts w:ascii="Trebuchet MS" w:eastAsia="MS Mincho" w:hAnsi="Trebuchet MS" w:cs="Calibri"/>
                <w:lang w:val="ro-RO"/>
              </w:rPr>
            </w:pPr>
            <w:r w:rsidRPr="003A3894">
              <w:rPr>
                <w:rFonts w:ascii="Trebuchet MS" w:eastAsia="MS Mincho" w:hAnsi="Trebuchet MS" w:cs="Calibri"/>
                <w:lang w:val="ro-RO"/>
              </w:rPr>
              <w:t>1.</w:t>
            </w:r>
          </w:p>
        </w:tc>
        <w:tc>
          <w:tcPr>
            <w:tcW w:w="3066" w:type="pct"/>
            <w:tcBorders>
              <w:top w:val="single" w:sz="4" w:space="0" w:color="auto"/>
              <w:left w:val="single" w:sz="4" w:space="0" w:color="auto"/>
              <w:bottom w:val="single" w:sz="4" w:space="0" w:color="auto"/>
              <w:right w:val="single" w:sz="4" w:space="0" w:color="auto"/>
            </w:tcBorders>
          </w:tcPr>
          <w:p w:rsidR="003A3894" w:rsidRPr="003A3894" w:rsidRDefault="003A3894" w:rsidP="003A3894">
            <w:pPr>
              <w:spacing w:after="0" w:line="240" w:lineRule="auto"/>
              <w:jc w:val="both"/>
              <w:rPr>
                <w:rFonts w:ascii="Trebuchet MS" w:eastAsia="MS Mincho" w:hAnsi="Trebuchet MS" w:cs="Calibri"/>
                <w:noProof/>
                <w:lang w:val="ro-RO"/>
              </w:rPr>
            </w:pPr>
            <w:r w:rsidRPr="003A3894">
              <w:rPr>
                <w:rFonts w:ascii="Trebuchet MS" w:eastAsia="MS Mincho" w:hAnsi="Trebuchet MS" w:cs="Calibri"/>
                <w:noProof/>
                <w:lang w:val="ro-RO"/>
              </w:rPr>
              <w:t>..................................................................</w:t>
            </w:r>
          </w:p>
        </w:tc>
        <w:tc>
          <w:tcPr>
            <w:tcW w:w="504" w:type="pct"/>
            <w:tcBorders>
              <w:top w:val="single" w:sz="4" w:space="0" w:color="auto"/>
              <w:left w:val="single" w:sz="4" w:space="0" w:color="auto"/>
              <w:bottom w:val="single" w:sz="4" w:space="0" w:color="auto"/>
              <w:right w:val="single" w:sz="4" w:space="0" w:color="auto"/>
            </w:tcBorders>
            <w:shd w:val="clear" w:color="auto" w:fill="CCCCCC"/>
          </w:tcPr>
          <w:p w:rsidR="003A3894" w:rsidRPr="003A3894" w:rsidRDefault="003A3894" w:rsidP="003A3894">
            <w:pPr>
              <w:keepNext/>
              <w:spacing w:after="0" w:line="240" w:lineRule="auto"/>
              <w:jc w:val="both"/>
              <w:outlineLvl w:val="2"/>
              <w:rPr>
                <w:rFonts w:ascii="Trebuchet MS" w:eastAsia="MS Mincho" w:hAnsi="Trebuchet MS" w:cs="Calibri"/>
                <w:noProof/>
                <w:lang w:val="ro-RO"/>
              </w:rPr>
            </w:pPr>
          </w:p>
        </w:tc>
        <w:tc>
          <w:tcPr>
            <w:tcW w:w="403" w:type="pct"/>
            <w:tcBorders>
              <w:top w:val="single" w:sz="4" w:space="0" w:color="auto"/>
              <w:left w:val="single" w:sz="4" w:space="0" w:color="auto"/>
              <w:bottom w:val="single" w:sz="4" w:space="0" w:color="auto"/>
              <w:right w:val="single" w:sz="4" w:space="0" w:color="auto"/>
            </w:tcBorders>
            <w:shd w:val="clear" w:color="auto" w:fill="CCCCCC"/>
          </w:tcPr>
          <w:p w:rsidR="003A3894" w:rsidRPr="003A3894" w:rsidRDefault="003A3894" w:rsidP="003A3894">
            <w:pPr>
              <w:keepNext/>
              <w:spacing w:after="0" w:line="240" w:lineRule="auto"/>
              <w:jc w:val="both"/>
              <w:outlineLvl w:val="2"/>
              <w:rPr>
                <w:rFonts w:ascii="Trebuchet MS" w:eastAsia="MS Mincho" w:hAnsi="Trebuchet MS" w:cs="Calibri"/>
                <w:noProof/>
                <w:lang w:val="ro-RO"/>
              </w:rPr>
            </w:pPr>
          </w:p>
        </w:tc>
        <w:tc>
          <w:tcPr>
            <w:tcW w:w="554" w:type="pct"/>
            <w:tcBorders>
              <w:top w:val="single" w:sz="4" w:space="0" w:color="auto"/>
              <w:left w:val="single" w:sz="4" w:space="0" w:color="auto"/>
              <w:bottom w:val="single" w:sz="4" w:space="0" w:color="auto"/>
              <w:right w:val="single" w:sz="4" w:space="0" w:color="auto"/>
            </w:tcBorders>
            <w:shd w:val="clear" w:color="auto" w:fill="CCCCCC"/>
          </w:tcPr>
          <w:p w:rsidR="003A3894" w:rsidRPr="003A3894" w:rsidRDefault="003A3894" w:rsidP="003A3894">
            <w:pPr>
              <w:keepNext/>
              <w:spacing w:after="0" w:line="240" w:lineRule="auto"/>
              <w:jc w:val="both"/>
              <w:outlineLvl w:val="2"/>
              <w:rPr>
                <w:rFonts w:ascii="Trebuchet MS" w:eastAsia="MS Mincho" w:hAnsi="Trebuchet MS" w:cs="Calibri"/>
                <w:noProof/>
                <w:lang w:val="ro-RO"/>
              </w:rPr>
            </w:pPr>
          </w:p>
        </w:tc>
      </w:tr>
      <w:tr w:rsidR="003A3894" w:rsidRPr="003A3894" w:rsidTr="00C87377">
        <w:trPr>
          <w:cantSplit/>
        </w:trPr>
        <w:tc>
          <w:tcPr>
            <w:tcW w:w="473" w:type="pct"/>
            <w:tcBorders>
              <w:top w:val="single" w:sz="4" w:space="0" w:color="auto"/>
              <w:left w:val="single" w:sz="4" w:space="0" w:color="auto"/>
              <w:bottom w:val="single" w:sz="4" w:space="0" w:color="auto"/>
              <w:right w:val="single" w:sz="4" w:space="0" w:color="auto"/>
            </w:tcBorders>
          </w:tcPr>
          <w:p w:rsidR="003A3894" w:rsidRPr="003A3894" w:rsidRDefault="003A3894" w:rsidP="003A3894">
            <w:pPr>
              <w:keepNext/>
              <w:spacing w:beforeAutospacing="1" w:after="0" w:afterAutospacing="1" w:line="240" w:lineRule="auto"/>
              <w:jc w:val="center"/>
              <w:outlineLvl w:val="2"/>
              <w:rPr>
                <w:rFonts w:ascii="Trebuchet MS" w:eastAsia="MS Mincho" w:hAnsi="Trebuchet MS" w:cs="Calibri"/>
                <w:lang w:val="ro-RO"/>
              </w:rPr>
            </w:pPr>
            <w:r w:rsidRPr="003A3894">
              <w:rPr>
                <w:rFonts w:ascii="Trebuchet MS" w:eastAsia="MS Mincho" w:hAnsi="Trebuchet MS" w:cs="Calibri"/>
                <w:lang w:val="ro-RO"/>
              </w:rPr>
              <w:t>2.</w:t>
            </w:r>
          </w:p>
        </w:tc>
        <w:tc>
          <w:tcPr>
            <w:tcW w:w="3066" w:type="pct"/>
            <w:tcBorders>
              <w:top w:val="single" w:sz="4" w:space="0" w:color="auto"/>
              <w:left w:val="single" w:sz="4" w:space="0" w:color="auto"/>
              <w:bottom w:val="single" w:sz="4" w:space="0" w:color="auto"/>
              <w:right w:val="single" w:sz="4" w:space="0" w:color="auto"/>
            </w:tcBorders>
          </w:tcPr>
          <w:p w:rsidR="003A3894" w:rsidRPr="003A3894" w:rsidRDefault="003A3894" w:rsidP="003A3894">
            <w:pPr>
              <w:spacing w:after="0" w:line="240" w:lineRule="auto"/>
              <w:jc w:val="both"/>
              <w:rPr>
                <w:rFonts w:ascii="Trebuchet MS" w:eastAsia="MS Mincho" w:hAnsi="Trebuchet MS" w:cs="Calibri"/>
                <w:noProof/>
                <w:lang w:val="ro-RO"/>
              </w:rPr>
            </w:pPr>
            <w:r w:rsidRPr="003A3894">
              <w:rPr>
                <w:rFonts w:ascii="Trebuchet MS" w:eastAsia="MS Mincho" w:hAnsi="Trebuchet MS" w:cs="Calibri"/>
                <w:noProof/>
                <w:lang w:val="ro-RO"/>
              </w:rPr>
              <w:t>..................................................................</w:t>
            </w:r>
          </w:p>
        </w:tc>
        <w:tc>
          <w:tcPr>
            <w:tcW w:w="504" w:type="pct"/>
            <w:tcBorders>
              <w:top w:val="single" w:sz="4" w:space="0" w:color="auto"/>
              <w:left w:val="single" w:sz="4" w:space="0" w:color="auto"/>
              <w:bottom w:val="single" w:sz="4" w:space="0" w:color="auto"/>
              <w:right w:val="single" w:sz="4" w:space="0" w:color="auto"/>
            </w:tcBorders>
            <w:shd w:val="clear" w:color="auto" w:fill="auto"/>
          </w:tcPr>
          <w:p w:rsidR="003A3894" w:rsidRPr="003A3894" w:rsidRDefault="003A3894" w:rsidP="003A3894">
            <w:pPr>
              <w:keepNext/>
              <w:spacing w:after="0" w:line="240" w:lineRule="auto"/>
              <w:jc w:val="both"/>
              <w:outlineLvl w:val="2"/>
              <w:rPr>
                <w:rFonts w:ascii="Trebuchet MS" w:eastAsia="MS Mincho" w:hAnsi="Trebuchet MS" w:cs="Calibri"/>
                <w:noProof/>
                <w:lang w:val="ro-RO"/>
              </w:rPr>
            </w:pPr>
          </w:p>
        </w:tc>
        <w:tc>
          <w:tcPr>
            <w:tcW w:w="403" w:type="pct"/>
            <w:tcBorders>
              <w:top w:val="single" w:sz="4" w:space="0" w:color="auto"/>
              <w:left w:val="single" w:sz="4" w:space="0" w:color="auto"/>
              <w:bottom w:val="single" w:sz="4" w:space="0" w:color="auto"/>
              <w:right w:val="single" w:sz="4" w:space="0" w:color="auto"/>
            </w:tcBorders>
            <w:shd w:val="clear" w:color="auto" w:fill="auto"/>
          </w:tcPr>
          <w:p w:rsidR="003A3894" w:rsidRPr="003A3894" w:rsidRDefault="003A3894" w:rsidP="003A3894">
            <w:pPr>
              <w:keepNext/>
              <w:spacing w:after="0" w:line="240" w:lineRule="auto"/>
              <w:jc w:val="both"/>
              <w:outlineLvl w:val="2"/>
              <w:rPr>
                <w:rFonts w:ascii="Trebuchet MS" w:eastAsia="MS Mincho" w:hAnsi="Trebuchet MS" w:cs="Calibri"/>
                <w:noProof/>
                <w:lang w:val="ro-RO"/>
              </w:rPr>
            </w:pPr>
          </w:p>
        </w:tc>
        <w:tc>
          <w:tcPr>
            <w:tcW w:w="554" w:type="pct"/>
            <w:tcBorders>
              <w:top w:val="single" w:sz="4" w:space="0" w:color="auto"/>
              <w:left w:val="single" w:sz="4" w:space="0" w:color="auto"/>
              <w:bottom w:val="single" w:sz="4" w:space="0" w:color="auto"/>
              <w:right w:val="single" w:sz="4" w:space="0" w:color="auto"/>
            </w:tcBorders>
            <w:shd w:val="clear" w:color="auto" w:fill="CCCCCC"/>
          </w:tcPr>
          <w:p w:rsidR="003A3894" w:rsidRPr="003A3894" w:rsidRDefault="003A3894" w:rsidP="003A3894">
            <w:pPr>
              <w:keepNext/>
              <w:spacing w:after="0" w:line="240" w:lineRule="auto"/>
              <w:jc w:val="both"/>
              <w:outlineLvl w:val="2"/>
              <w:rPr>
                <w:rFonts w:ascii="Trebuchet MS" w:eastAsia="MS Mincho" w:hAnsi="Trebuchet MS" w:cs="Calibri"/>
                <w:noProof/>
                <w:lang w:val="ro-RO"/>
              </w:rPr>
            </w:pPr>
          </w:p>
        </w:tc>
      </w:tr>
      <w:tr w:rsidR="003A3894" w:rsidRPr="003A3894" w:rsidTr="00C87377">
        <w:trPr>
          <w:cantSplit/>
        </w:trPr>
        <w:tc>
          <w:tcPr>
            <w:tcW w:w="473" w:type="pct"/>
            <w:tcBorders>
              <w:top w:val="single" w:sz="4" w:space="0" w:color="auto"/>
              <w:left w:val="single" w:sz="4" w:space="0" w:color="auto"/>
              <w:bottom w:val="single" w:sz="4" w:space="0" w:color="auto"/>
              <w:right w:val="single" w:sz="4" w:space="0" w:color="auto"/>
            </w:tcBorders>
          </w:tcPr>
          <w:p w:rsidR="003A3894" w:rsidRPr="003A3894" w:rsidRDefault="003A3894" w:rsidP="003A3894">
            <w:pPr>
              <w:keepNext/>
              <w:spacing w:beforeAutospacing="1" w:after="0" w:afterAutospacing="1" w:line="240" w:lineRule="auto"/>
              <w:ind w:left="142"/>
              <w:jc w:val="both"/>
              <w:outlineLvl w:val="2"/>
              <w:rPr>
                <w:rFonts w:ascii="Trebuchet MS" w:eastAsia="MS Mincho" w:hAnsi="Trebuchet MS" w:cs="Calibri"/>
                <w:lang w:val="ro-RO"/>
              </w:rPr>
            </w:pPr>
            <w:r w:rsidRPr="003A3894">
              <w:rPr>
                <w:rFonts w:ascii="Trebuchet MS" w:eastAsia="MS Mincho" w:hAnsi="Trebuchet MS" w:cs="Calibri"/>
                <w:lang w:val="ro-RO"/>
              </w:rPr>
              <w:t xml:space="preserve">   ....</w:t>
            </w:r>
          </w:p>
        </w:tc>
        <w:tc>
          <w:tcPr>
            <w:tcW w:w="3066" w:type="pct"/>
            <w:tcBorders>
              <w:top w:val="single" w:sz="4" w:space="0" w:color="auto"/>
              <w:left w:val="single" w:sz="4" w:space="0" w:color="auto"/>
              <w:bottom w:val="single" w:sz="4" w:space="0" w:color="auto"/>
              <w:right w:val="single" w:sz="4" w:space="0" w:color="auto"/>
            </w:tcBorders>
          </w:tcPr>
          <w:p w:rsidR="003A3894" w:rsidRPr="003A3894" w:rsidRDefault="003A3894" w:rsidP="003A3894">
            <w:pPr>
              <w:spacing w:beforeAutospacing="1" w:after="0" w:afterAutospacing="1" w:line="240" w:lineRule="auto"/>
              <w:jc w:val="both"/>
              <w:rPr>
                <w:rFonts w:ascii="Trebuchet MS" w:eastAsia="MS Mincho" w:hAnsi="Trebuchet MS" w:cs="Calibri"/>
                <w:b/>
                <w:lang w:val="ro-RO" w:eastAsia="fr-FR"/>
              </w:rPr>
            </w:pPr>
            <w:r w:rsidRPr="003A3894">
              <w:rPr>
                <w:rFonts w:ascii="Trebuchet MS" w:eastAsia="MS Mincho" w:hAnsi="Trebuchet MS" w:cs="Calibri"/>
                <w:lang w:val="ro-RO" w:eastAsia="fr-FR"/>
              </w:rPr>
              <w:t>..................................................................</w:t>
            </w:r>
          </w:p>
        </w:tc>
        <w:tc>
          <w:tcPr>
            <w:tcW w:w="504" w:type="pct"/>
            <w:tcBorders>
              <w:top w:val="single" w:sz="4" w:space="0" w:color="auto"/>
              <w:left w:val="single" w:sz="4" w:space="0" w:color="auto"/>
              <w:bottom w:val="single" w:sz="4" w:space="0" w:color="auto"/>
              <w:right w:val="single" w:sz="4" w:space="0" w:color="auto"/>
            </w:tcBorders>
            <w:shd w:val="clear" w:color="auto" w:fill="auto"/>
          </w:tcPr>
          <w:p w:rsidR="003A3894" w:rsidRPr="003A3894" w:rsidRDefault="003A3894" w:rsidP="003A3894">
            <w:pPr>
              <w:keepNext/>
              <w:spacing w:after="0" w:line="240" w:lineRule="auto"/>
              <w:jc w:val="both"/>
              <w:outlineLvl w:val="2"/>
              <w:rPr>
                <w:rFonts w:ascii="Trebuchet MS" w:eastAsia="MS Mincho" w:hAnsi="Trebuchet MS" w:cs="Calibri"/>
                <w:noProof/>
                <w:lang w:val="ro-RO"/>
              </w:rPr>
            </w:pPr>
          </w:p>
        </w:tc>
        <w:tc>
          <w:tcPr>
            <w:tcW w:w="403" w:type="pct"/>
            <w:tcBorders>
              <w:top w:val="single" w:sz="4" w:space="0" w:color="auto"/>
              <w:left w:val="single" w:sz="4" w:space="0" w:color="auto"/>
              <w:bottom w:val="single" w:sz="4" w:space="0" w:color="auto"/>
              <w:right w:val="single" w:sz="4" w:space="0" w:color="auto"/>
            </w:tcBorders>
            <w:shd w:val="clear" w:color="auto" w:fill="auto"/>
          </w:tcPr>
          <w:p w:rsidR="003A3894" w:rsidRPr="003A3894" w:rsidRDefault="003A3894" w:rsidP="003A3894">
            <w:pPr>
              <w:keepNext/>
              <w:spacing w:after="0" w:line="240" w:lineRule="auto"/>
              <w:jc w:val="both"/>
              <w:outlineLvl w:val="2"/>
              <w:rPr>
                <w:rFonts w:ascii="Trebuchet MS" w:eastAsia="MS Mincho" w:hAnsi="Trebuchet MS" w:cs="Calibri"/>
                <w:noProof/>
                <w:lang w:val="ro-RO"/>
              </w:rPr>
            </w:pPr>
          </w:p>
        </w:tc>
        <w:tc>
          <w:tcPr>
            <w:tcW w:w="554" w:type="pct"/>
            <w:tcBorders>
              <w:top w:val="single" w:sz="4" w:space="0" w:color="auto"/>
              <w:left w:val="single" w:sz="4" w:space="0" w:color="auto"/>
              <w:bottom w:val="single" w:sz="4" w:space="0" w:color="auto"/>
              <w:right w:val="single" w:sz="4" w:space="0" w:color="auto"/>
            </w:tcBorders>
            <w:shd w:val="clear" w:color="auto" w:fill="CCCCCC"/>
          </w:tcPr>
          <w:p w:rsidR="003A3894" w:rsidRPr="003A3894" w:rsidRDefault="003A3894" w:rsidP="003A3894">
            <w:pPr>
              <w:keepNext/>
              <w:spacing w:after="0" w:line="240" w:lineRule="auto"/>
              <w:jc w:val="both"/>
              <w:outlineLvl w:val="2"/>
              <w:rPr>
                <w:rFonts w:ascii="Trebuchet MS" w:eastAsia="MS Mincho" w:hAnsi="Trebuchet MS" w:cs="Calibri"/>
                <w:noProof/>
                <w:lang w:val="ro-RO"/>
              </w:rPr>
            </w:pPr>
          </w:p>
        </w:tc>
      </w:tr>
    </w:tbl>
    <w:p w:rsidR="003A3894" w:rsidRPr="003A3894" w:rsidRDefault="003A3894" w:rsidP="003A3894">
      <w:pPr>
        <w:tabs>
          <w:tab w:val="left" w:pos="720"/>
          <w:tab w:val="left" w:pos="1440"/>
          <w:tab w:val="left" w:pos="2865"/>
        </w:tabs>
        <w:spacing w:after="0" w:line="240" w:lineRule="auto"/>
        <w:jc w:val="both"/>
        <w:rPr>
          <w:rFonts w:ascii="Trebuchet MS" w:eastAsia="MS Mincho" w:hAnsi="Trebuchet MS" w:cs="Calibri"/>
          <w:noProof/>
          <w:lang w:val="ro-RO"/>
        </w:rPr>
      </w:pPr>
      <w:r w:rsidRPr="003A3894">
        <w:rPr>
          <w:rFonts w:ascii="Trebuchet MS" w:eastAsia="MS Mincho" w:hAnsi="Trebuchet MS" w:cs="Calibri"/>
          <w:noProof/>
          <w:lang w:val="ro-RO"/>
        </w:rPr>
        <w:t>*Sectiunea se va completa doar pentru tranșele de plată care fac obiectul controlului la locul investiției.</w:t>
      </w:r>
    </w:p>
    <w:p w:rsidR="003A3894" w:rsidRPr="003A3894" w:rsidRDefault="003A3894" w:rsidP="003A3894">
      <w:pPr>
        <w:tabs>
          <w:tab w:val="left" w:pos="720"/>
          <w:tab w:val="left" w:pos="1440"/>
          <w:tab w:val="left" w:pos="2865"/>
        </w:tabs>
        <w:spacing w:after="0" w:line="240" w:lineRule="auto"/>
        <w:jc w:val="both"/>
        <w:rPr>
          <w:rFonts w:ascii="Trebuchet MS" w:eastAsia="MS Mincho" w:hAnsi="Trebuchet MS" w:cs="Calibri"/>
          <w:noProof/>
          <w:lang w:val="ro-RO"/>
        </w:rPr>
      </w:pPr>
      <w:r w:rsidRPr="003A3894">
        <w:rPr>
          <w:rFonts w:ascii="Trebuchet MS" w:eastAsia="MS Mincho" w:hAnsi="Trebuchet MS" w:cs="Calibri"/>
          <w:noProof/>
          <w:lang w:val="ro-RO"/>
        </w:rPr>
        <w:t>**Orice neconformitate constatata in urma verificarii conform Sectiunii B3 se va consemna in Raportul de control pe teren (dacă este cazul)  la punctul III.</w:t>
      </w:r>
      <w:r w:rsidRPr="003A3894">
        <w:rPr>
          <w:rFonts w:ascii="Trebuchet MS" w:eastAsia="MS Mincho" w:hAnsi="Trebuchet MS" w:cs="Calibri"/>
          <w:noProof/>
          <w:lang w:val="ro-RO"/>
        </w:rPr>
        <w:tab/>
      </w:r>
      <w:r w:rsidRPr="003A3894">
        <w:rPr>
          <w:rFonts w:ascii="Trebuchet MS" w:eastAsia="MS Mincho" w:hAnsi="Trebuchet MS" w:cs="Calibri"/>
          <w:i/>
          <w:noProof/>
          <w:lang w:val="ro-RO"/>
        </w:rPr>
        <w:t>Alte constatari</w:t>
      </w:r>
    </w:p>
    <w:p w:rsidR="003A3894" w:rsidRPr="003A3894" w:rsidRDefault="003A3894" w:rsidP="003A3894">
      <w:pPr>
        <w:tabs>
          <w:tab w:val="left" w:pos="720"/>
          <w:tab w:val="left" w:pos="1440"/>
          <w:tab w:val="left" w:pos="2865"/>
        </w:tabs>
        <w:spacing w:after="0" w:line="240" w:lineRule="auto"/>
        <w:jc w:val="both"/>
        <w:rPr>
          <w:rFonts w:ascii="Trebuchet MS" w:eastAsia="MS Mincho" w:hAnsi="Trebuchet MS" w:cs="Calibri"/>
          <w:noProof/>
          <w:lang w:val="ro-RO"/>
        </w:rPr>
      </w:pPr>
    </w:p>
    <w:p w:rsidR="003A3894" w:rsidRPr="003A3894" w:rsidRDefault="003A3894" w:rsidP="003A3894">
      <w:pPr>
        <w:tabs>
          <w:tab w:val="left" w:pos="720"/>
          <w:tab w:val="left" w:pos="1440"/>
          <w:tab w:val="left" w:pos="2865"/>
        </w:tabs>
        <w:spacing w:after="0" w:line="240" w:lineRule="auto"/>
        <w:jc w:val="both"/>
        <w:rPr>
          <w:rFonts w:ascii="Trebuchet MS" w:eastAsia="MS Mincho" w:hAnsi="Trebuchet MS" w:cs="Calibri"/>
          <w:noProof/>
          <w:lang w:val="ro-RO"/>
        </w:rPr>
      </w:pPr>
      <w:r w:rsidRPr="003A3894">
        <w:rPr>
          <w:rFonts w:ascii="Trebuchet MS" w:eastAsia="MS Mincho" w:hAnsi="Trebuchet MS" w:cs="Calibri"/>
          <w:noProof/>
          <w:lang w:val="ro-RO"/>
        </w:rPr>
        <w:t>Observatii.............................................................................................</w:t>
      </w:r>
    </w:p>
    <w:p w:rsidR="003A3894" w:rsidRPr="003A3894" w:rsidRDefault="003A3894" w:rsidP="003A3894">
      <w:pPr>
        <w:tabs>
          <w:tab w:val="left" w:pos="720"/>
          <w:tab w:val="left" w:pos="1440"/>
          <w:tab w:val="left" w:pos="2865"/>
        </w:tabs>
        <w:spacing w:after="0" w:line="240" w:lineRule="auto"/>
        <w:jc w:val="both"/>
        <w:rPr>
          <w:rFonts w:ascii="Trebuchet MS" w:eastAsia="MS Mincho" w:hAnsi="Trebuchet MS" w:cs="Calibri"/>
          <w:noProof/>
          <w:lang w:val="ro-RO"/>
        </w:rPr>
      </w:pPr>
      <w:r w:rsidRPr="003A3894">
        <w:rPr>
          <w:rFonts w:ascii="Trebuchet MS" w:eastAsia="MS Mincho" w:hAnsi="Trebuchet MS" w:cs="Calibri"/>
          <w:noProof/>
          <w:lang w:val="ro-RO"/>
        </w:rPr>
        <w:t>..........................................................................................................</w:t>
      </w:r>
    </w:p>
    <w:p w:rsidR="00253423" w:rsidRDefault="00253423" w:rsidP="003A3894">
      <w:pPr>
        <w:spacing w:after="0" w:line="240" w:lineRule="auto"/>
        <w:jc w:val="both"/>
        <w:rPr>
          <w:rFonts w:ascii="Trebuchet MS" w:eastAsia="MS Mincho" w:hAnsi="Trebuchet MS" w:cs="Calibri"/>
          <w:b/>
          <w:noProof/>
          <w:lang w:val="ro-RO"/>
        </w:rPr>
      </w:pPr>
    </w:p>
    <w:p w:rsidR="003A3894" w:rsidRPr="003A3894" w:rsidRDefault="003A3894" w:rsidP="00253423">
      <w:pPr>
        <w:shd w:val="clear" w:color="auto" w:fill="FFC000"/>
        <w:spacing w:after="0" w:line="240" w:lineRule="auto"/>
        <w:jc w:val="both"/>
        <w:rPr>
          <w:rFonts w:ascii="Trebuchet MS" w:eastAsia="MS Mincho" w:hAnsi="Trebuchet MS" w:cs="Calibri"/>
          <w:b/>
          <w:noProof/>
          <w:lang w:val="ro-RO"/>
        </w:rPr>
      </w:pPr>
      <w:r w:rsidRPr="003A3894">
        <w:rPr>
          <w:rFonts w:ascii="Trebuchet MS" w:eastAsia="MS Mincho" w:hAnsi="Trebuchet MS" w:cs="Calibri"/>
          <w:b/>
          <w:noProof/>
          <w:lang w:val="ro-RO"/>
        </w:rPr>
        <w:t>Sectiunea C. Sume eligibile constatate</w:t>
      </w:r>
    </w:p>
    <w:p w:rsidR="003A3894" w:rsidRPr="003A3894" w:rsidRDefault="003A3894" w:rsidP="003A3894">
      <w:pPr>
        <w:spacing w:after="0" w:line="240" w:lineRule="auto"/>
        <w:jc w:val="both"/>
        <w:rPr>
          <w:rFonts w:ascii="Trebuchet MS" w:eastAsia="MS Mincho" w:hAnsi="Trebuchet MS" w:cs="Calibri"/>
          <w:b/>
          <w:noProof/>
          <w:lang w:val="ro-RO"/>
        </w:rPr>
      </w:pPr>
    </w:p>
    <w:p w:rsidR="003A3894" w:rsidRPr="003A3894" w:rsidRDefault="003A3894" w:rsidP="003A3894">
      <w:pPr>
        <w:spacing w:after="0" w:line="240" w:lineRule="auto"/>
        <w:jc w:val="both"/>
        <w:rPr>
          <w:rFonts w:ascii="Trebuchet MS" w:eastAsia="MS Mincho" w:hAnsi="Trebuchet MS" w:cs="Calibri"/>
          <w:noProof/>
          <w:lang w:val="ro-RO"/>
        </w:rPr>
      </w:pPr>
      <w:r w:rsidRPr="003A3894">
        <w:rPr>
          <w:rFonts w:ascii="Trebuchet MS" w:eastAsia="MS Mincho" w:hAnsi="Trebuchet MS" w:cs="Calibri"/>
          <w:noProof/>
          <w:lang w:val="ro-RO"/>
        </w:rPr>
        <w:t>Rezultatul verificării:</w:t>
      </w:r>
    </w:p>
    <w:p w:rsidR="003A3894" w:rsidRPr="003A3894" w:rsidRDefault="003A3894" w:rsidP="003A3894">
      <w:pPr>
        <w:spacing w:before="240" w:after="0" w:line="240" w:lineRule="auto"/>
        <w:jc w:val="both"/>
        <w:rPr>
          <w:rFonts w:ascii="Trebuchet MS" w:eastAsia="MS Mincho" w:hAnsi="Trebuchet MS" w:cs="Calibri"/>
          <w:noProof/>
          <w:lang w:val="ro-RO"/>
        </w:rPr>
      </w:pPr>
      <w:r w:rsidRPr="003A3894">
        <w:rPr>
          <w:rFonts w:ascii="Trebuchet MS" w:eastAsia="MS Mincho" w:hAnsi="Trebuchet MS" w:cs="Calibri"/>
          <w:noProof/>
          <w:lang w:val="ro-RO"/>
        </w:rPr>
        <w:t xml:space="preserve">1. Valoarea sumelor eligibile admise ............................ </w:t>
      </w:r>
    </w:p>
    <w:p w:rsidR="003A3894" w:rsidRPr="003A3894" w:rsidRDefault="003A3894" w:rsidP="003A3894">
      <w:pPr>
        <w:spacing w:before="240" w:after="0" w:line="240" w:lineRule="auto"/>
        <w:jc w:val="both"/>
        <w:rPr>
          <w:rFonts w:ascii="Trebuchet MS" w:eastAsia="MS Mincho" w:hAnsi="Trebuchet MS" w:cs="Calibri"/>
          <w:noProof/>
          <w:lang w:val="ro-RO"/>
        </w:rPr>
      </w:pPr>
      <w:r w:rsidRPr="003A3894">
        <w:rPr>
          <w:rFonts w:ascii="Trebuchet MS" w:eastAsia="MS Mincho" w:hAnsi="Trebuchet MS" w:cs="Calibri"/>
          <w:noProof/>
          <w:lang w:val="ro-RO"/>
        </w:rPr>
        <w:t xml:space="preserve">2. Valoarea sumelor respinse ......................................., din care: </w:t>
      </w:r>
    </w:p>
    <w:p w:rsidR="003A3894" w:rsidRPr="003A3894" w:rsidRDefault="003A3894" w:rsidP="00D94E8F">
      <w:pPr>
        <w:numPr>
          <w:ilvl w:val="0"/>
          <w:numId w:val="5"/>
        </w:numPr>
        <w:spacing w:after="0" w:line="240" w:lineRule="auto"/>
        <w:jc w:val="both"/>
        <w:rPr>
          <w:rFonts w:ascii="Trebuchet MS" w:eastAsia="MS Mincho" w:hAnsi="Trebuchet MS" w:cs="Calibri"/>
          <w:noProof/>
          <w:lang w:val="ro-RO"/>
        </w:rPr>
      </w:pPr>
      <w:r w:rsidRPr="003A3894">
        <w:rPr>
          <w:rFonts w:ascii="Trebuchet MS" w:eastAsia="MS Mincho" w:hAnsi="Trebuchet MS" w:cs="Calibri"/>
          <w:noProof/>
          <w:lang w:val="ro-RO"/>
        </w:rPr>
        <w:t>În urma vizitei la locul investiției......................................., reprezentand:</w:t>
      </w:r>
      <w:r w:rsidR="00253423">
        <w:rPr>
          <w:rFonts w:ascii="Trebuchet MS" w:eastAsia="MS Mincho" w:hAnsi="Trebuchet MS" w:cs="Calibri"/>
          <w:noProof/>
          <w:lang w:val="ro-RO"/>
        </w:rPr>
        <w:t xml:space="preserve"> .............................</w:t>
      </w:r>
    </w:p>
    <w:p w:rsidR="003A3894" w:rsidRPr="003A3894" w:rsidRDefault="003A3894" w:rsidP="00D94E8F">
      <w:pPr>
        <w:numPr>
          <w:ilvl w:val="0"/>
          <w:numId w:val="5"/>
        </w:numPr>
        <w:spacing w:after="0" w:line="240" w:lineRule="auto"/>
        <w:jc w:val="both"/>
        <w:rPr>
          <w:rFonts w:ascii="Trebuchet MS" w:eastAsia="MS Mincho" w:hAnsi="Trebuchet MS" w:cs="Calibri"/>
          <w:noProof/>
          <w:lang w:val="ro-RO"/>
        </w:rPr>
      </w:pPr>
      <w:r w:rsidRPr="003A3894">
        <w:rPr>
          <w:rFonts w:ascii="Trebuchet MS" w:eastAsia="MS Mincho" w:hAnsi="Trebuchet MS" w:cs="Calibri"/>
          <w:noProof/>
          <w:lang w:val="ro-RO"/>
        </w:rPr>
        <w:t>În urma verificării din punct de vedere documentar ......................................., reprezentand:</w:t>
      </w:r>
      <w:r w:rsidR="00253423">
        <w:rPr>
          <w:rFonts w:ascii="Trebuchet MS" w:eastAsia="MS Mincho" w:hAnsi="Trebuchet MS" w:cs="Calibri"/>
          <w:noProof/>
          <w:lang w:val="ro-RO"/>
        </w:rPr>
        <w:t xml:space="preserve"> ..........................</w:t>
      </w:r>
    </w:p>
    <w:p w:rsidR="00253423" w:rsidRDefault="00253423" w:rsidP="003A3894">
      <w:pPr>
        <w:spacing w:after="0" w:line="240" w:lineRule="auto"/>
        <w:jc w:val="both"/>
        <w:rPr>
          <w:rFonts w:ascii="Trebuchet MS" w:eastAsia="MS Mincho" w:hAnsi="Trebuchet MS" w:cs="Calibri"/>
          <w:noProof/>
          <w:lang w:val="ro-RO"/>
        </w:rPr>
      </w:pPr>
    </w:p>
    <w:p w:rsidR="003A3894" w:rsidRPr="003A3894" w:rsidRDefault="003A3894" w:rsidP="003A3894">
      <w:pPr>
        <w:spacing w:after="0" w:line="240" w:lineRule="auto"/>
        <w:jc w:val="both"/>
        <w:rPr>
          <w:rFonts w:ascii="Trebuchet MS" w:eastAsia="MS Mincho" w:hAnsi="Trebuchet MS" w:cs="Calibri"/>
          <w:noProof/>
          <w:lang w:val="ro-RO"/>
        </w:rPr>
      </w:pPr>
      <w:r w:rsidRPr="003A3894">
        <w:rPr>
          <w:rFonts w:ascii="Trebuchet MS" w:eastAsia="MS Mincho" w:hAnsi="Trebuchet MS" w:cs="Calibri"/>
          <w:noProof/>
          <w:lang w:val="ro-RO"/>
        </w:rPr>
        <w:t>Observații</w:t>
      </w:r>
    </w:p>
    <w:p w:rsidR="003A3894" w:rsidRPr="003A3894" w:rsidRDefault="003A3894" w:rsidP="003A3894">
      <w:pPr>
        <w:spacing w:after="0" w:line="240" w:lineRule="auto"/>
        <w:jc w:val="both"/>
        <w:rPr>
          <w:rFonts w:ascii="Trebuchet MS" w:eastAsia="MS Mincho" w:hAnsi="Trebuchet MS" w:cs="Calibri"/>
          <w:noProof/>
          <w:lang w:val="ro-RO"/>
        </w:rPr>
      </w:pPr>
      <w:r w:rsidRPr="003A3894">
        <w:rPr>
          <w:rFonts w:ascii="Trebuchet MS" w:eastAsia="MS Mincho" w:hAnsi="Trebuchet MS" w:cs="Calibri"/>
          <w:noProof/>
          <w:lang w:val="ro-RO"/>
        </w:rPr>
        <w:t>…………………………………………………………………………………………</w:t>
      </w:r>
      <w:r w:rsidR="00253423">
        <w:rPr>
          <w:rFonts w:ascii="Trebuchet MS" w:eastAsia="MS Mincho" w:hAnsi="Trebuchet MS" w:cs="Calibri"/>
          <w:noProof/>
          <w:lang w:val="ro-RO"/>
        </w:rPr>
        <w:t>.....................................</w:t>
      </w:r>
    </w:p>
    <w:p w:rsidR="003A3894" w:rsidRPr="003A3894" w:rsidRDefault="003A3894" w:rsidP="003A3894">
      <w:pPr>
        <w:spacing w:after="0" w:line="240" w:lineRule="auto"/>
        <w:jc w:val="both"/>
        <w:rPr>
          <w:rFonts w:ascii="Trebuchet MS" w:eastAsia="MS Mincho" w:hAnsi="Trebuchet MS" w:cs="Calibri"/>
          <w:noProof/>
          <w:lang w:val="ro-RO"/>
        </w:rPr>
      </w:pPr>
      <w:r w:rsidRPr="003A3894">
        <w:rPr>
          <w:rFonts w:ascii="Trebuchet MS" w:eastAsia="MS Mincho" w:hAnsi="Trebuchet MS" w:cs="Calibri"/>
          <w:noProof/>
          <w:lang w:val="ro-RO"/>
        </w:rPr>
        <w:t>………………………………………………………………………………………</w:t>
      </w:r>
      <w:r w:rsidR="00253423">
        <w:rPr>
          <w:rFonts w:ascii="Trebuchet MS" w:eastAsia="MS Mincho" w:hAnsi="Trebuchet MS" w:cs="Calibri"/>
          <w:noProof/>
          <w:lang w:val="ro-RO"/>
        </w:rPr>
        <w:t>........................................</w:t>
      </w:r>
    </w:p>
    <w:p w:rsidR="003A3894" w:rsidRPr="003A3894" w:rsidRDefault="003A3894" w:rsidP="003A3894">
      <w:pPr>
        <w:spacing w:after="0" w:line="240" w:lineRule="auto"/>
        <w:jc w:val="both"/>
        <w:rPr>
          <w:rFonts w:ascii="Trebuchet MS" w:eastAsia="Times New Roman" w:hAnsi="Trebuchet MS" w:cs="Calibri"/>
          <w:b/>
          <w:noProof/>
          <w:lang w:val="ro-RO"/>
        </w:rPr>
      </w:pPr>
    </w:p>
    <w:tbl>
      <w:tblPr>
        <w:tblW w:w="499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02"/>
        <w:gridCol w:w="2465"/>
        <w:gridCol w:w="1949"/>
        <w:gridCol w:w="1947"/>
      </w:tblGrid>
      <w:tr w:rsidR="003A3894" w:rsidRPr="003A3894" w:rsidTr="00C87377">
        <w:trPr>
          <w:cantSplit/>
          <w:trHeight w:val="337"/>
        </w:trPr>
        <w:tc>
          <w:tcPr>
            <w:tcW w:w="1674" w:type="pct"/>
            <w:vMerge w:val="restart"/>
            <w:shd w:val="clear" w:color="auto" w:fill="BFBFBF"/>
          </w:tcPr>
          <w:p w:rsidR="003A3894" w:rsidRPr="003A3894" w:rsidRDefault="003A3894" w:rsidP="003A3894">
            <w:pPr>
              <w:tabs>
                <w:tab w:val="left" w:pos="3420"/>
              </w:tabs>
              <w:spacing w:after="0" w:line="240" w:lineRule="auto"/>
              <w:jc w:val="both"/>
              <w:rPr>
                <w:rFonts w:ascii="Trebuchet MS" w:eastAsia="Times New Roman" w:hAnsi="Trebuchet MS" w:cs="Calibri"/>
                <w:b/>
                <w:noProof/>
                <w:lang w:val="ro-RO" w:eastAsia="fr-FR"/>
              </w:rPr>
            </w:pPr>
          </w:p>
        </w:tc>
        <w:tc>
          <w:tcPr>
            <w:tcW w:w="1289" w:type="pct"/>
            <w:vMerge w:val="restart"/>
            <w:shd w:val="clear" w:color="auto" w:fill="BFBFBF"/>
            <w:vAlign w:val="center"/>
          </w:tcPr>
          <w:p w:rsidR="003A3894" w:rsidRPr="003A3894" w:rsidRDefault="003A3894" w:rsidP="003A3894">
            <w:pPr>
              <w:tabs>
                <w:tab w:val="left" w:pos="3420"/>
              </w:tabs>
              <w:spacing w:after="0" w:line="240" w:lineRule="auto"/>
              <w:jc w:val="center"/>
              <w:rPr>
                <w:rFonts w:ascii="Trebuchet MS" w:eastAsia="Times New Roman" w:hAnsi="Trebuchet MS" w:cs="Calibri"/>
                <w:b/>
                <w:noProof/>
                <w:lang w:val="ro-RO" w:eastAsia="fr-FR"/>
              </w:rPr>
            </w:pPr>
            <w:r w:rsidRPr="003A3894">
              <w:rPr>
                <w:rFonts w:ascii="Trebuchet MS" w:eastAsia="Times New Roman" w:hAnsi="Trebuchet MS" w:cs="Calibri"/>
                <w:b/>
                <w:noProof/>
                <w:lang w:val="ro-RO" w:eastAsia="fr-FR"/>
              </w:rPr>
              <w:t>Nume si prenume</w:t>
            </w:r>
          </w:p>
        </w:tc>
        <w:tc>
          <w:tcPr>
            <w:tcW w:w="1019" w:type="pct"/>
            <w:vMerge w:val="restart"/>
            <w:shd w:val="clear" w:color="auto" w:fill="BFBFBF"/>
            <w:vAlign w:val="center"/>
          </w:tcPr>
          <w:p w:rsidR="003A3894" w:rsidRPr="003A3894" w:rsidRDefault="003A3894" w:rsidP="003A3894">
            <w:pPr>
              <w:tabs>
                <w:tab w:val="left" w:pos="3420"/>
              </w:tabs>
              <w:spacing w:after="0" w:line="240" w:lineRule="auto"/>
              <w:jc w:val="center"/>
              <w:rPr>
                <w:rFonts w:ascii="Trebuchet MS" w:eastAsia="Times New Roman" w:hAnsi="Trebuchet MS" w:cs="Calibri"/>
                <w:b/>
                <w:noProof/>
                <w:lang w:val="ro-RO" w:eastAsia="fr-FR"/>
              </w:rPr>
            </w:pPr>
            <w:r w:rsidRPr="003A3894">
              <w:rPr>
                <w:rFonts w:ascii="Trebuchet MS" w:eastAsia="Times New Roman" w:hAnsi="Trebuchet MS" w:cs="Calibri"/>
                <w:b/>
                <w:noProof/>
                <w:lang w:val="ro-RO" w:eastAsia="fr-FR"/>
              </w:rPr>
              <w:t>Semnatura</w:t>
            </w:r>
          </w:p>
        </w:tc>
        <w:tc>
          <w:tcPr>
            <w:tcW w:w="1018" w:type="pct"/>
            <w:vMerge w:val="restart"/>
            <w:shd w:val="clear" w:color="auto" w:fill="BFBFBF"/>
            <w:vAlign w:val="center"/>
          </w:tcPr>
          <w:p w:rsidR="003A3894" w:rsidRPr="003A3894" w:rsidRDefault="003A3894" w:rsidP="003A3894">
            <w:pPr>
              <w:tabs>
                <w:tab w:val="left" w:pos="3420"/>
              </w:tabs>
              <w:spacing w:after="0" w:line="240" w:lineRule="auto"/>
              <w:jc w:val="center"/>
              <w:rPr>
                <w:rFonts w:ascii="Trebuchet MS" w:eastAsia="Times New Roman" w:hAnsi="Trebuchet MS" w:cs="Calibri"/>
                <w:b/>
                <w:noProof/>
                <w:lang w:val="ro-RO" w:eastAsia="fr-FR"/>
              </w:rPr>
            </w:pPr>
            <w:r w:rsidRPr="003A3894">
              <w:rPr>
                <w:rFonts w:ascii="Trebuchet MS" w:eastAsia="Times New Roman" w:hAnsi="Trebuchet MS" w:cs="Calibri"/>
                <w:b/>
                <w:noProof/>
                <w:lang w:val="ro-RO" w:eastAsia="fr-FR"/>
              </w:rPr>
              <w:t>Data</w:t>
            </w:r>
          </w:p>
        </w:tc>
      </w:tr>
      <w:tr w:rsidR="003A3894" w:rsidRPr="003A3894" w:rsidTr="00C87377">
        <w:trPr>
          <w:cantSplit/>
          <w:trHeight w:val="337"/>
        </w:trPr>
        <w:tc>
          <w:tcPr>
            <w:tcW w:w="1674" w:type="pct"/>
            <w:vMerge/>
            <w:shd w:val="clear" w:color="auto" w:fill="BFBFBF"/>
          </w:tcPr>
          <w:p w:rsidR="003A3894" w:rsidRPr="003A3894" w:rsidRDefault="003A3894" w:rsidP="003A3894">
            <w:pPr>
              <w:keepNext/>
              <w:tabs>
                <w:tab w:val="left" w:pos="3420"/>
              </w:tabs>
              <w:spacing w:after="0" w:line="240" w:lineRule="auto"/>
              <w:jc w:val="both"/>
              <w:outlineLvl w:val="2"/>
              <w:rPr>
                <w:rFonts w:ascii="Trebuchet MS" w:eastAsia="Times New Roman" w:hAnsi="Trebuchet MS" w:cs="Calibri"/>
                <w:b/>
                <w:noProof/>
                <w:lang w:val="ro-RO" w:eastAsia="fr-FR"/>
              </w:rPr>
            </w:pPr>
          </w:p>
        </w:tc>
        <w:tc>
          <w:tcPr>
            <w:tcW w:w="1289" w:type="pct"/>
            <w:vMerge/>
            <w:shd w:val="clear" w:color="auto" w:fill="BFBFBF"/>
          </w:tcPr>
          <w:p w:rsidR="003A3894" w:rsidRPr="003A3894" w:rsidRDefault="003A3894" w:rsidP="003A3894">
            <w:pPr>
              <w:keepNext/>
              <w:tabs>
                <w:tab w:val="left" w:pos="3420"/>
              </w:tabs>
              <w:spacing w:after="0" w:line="240" w:lineRule="auto"/>
              <w:jc w:val="both"/>
              <w:outlineLvl w:val="2"/>
              <w:rPr>
                <w:rFonts w:ascii="Trebuchet MS" w:eastAsia="Times New Roman" w:hAnsi="Trebuchet MS" w:cs="Calibri"/>
                <w:b/>
                <w:noProof/>
                <w:lang w:val="ro-RO" w:eastAsia="fr-FR"/>
              </w:rPr>
            </w:pPr>
          </w:p>
        </w:tc>
        <w:tc>
          <w:tcPr>
            <w:tcW w:w="1019" w:type="pct"/>
            <w:vMerge/>
            <w:shd w:val="clear" w:color="auto" w:fill="BFBFBF"/>
          </w:tcPr>
          <w:p w:rsidR="003A3894" w:rsidRPr="003A3894" w:rsidRDefault="003A3894" w:rsidP="003A3894">
            <w:pPr>
              <w:keepNext/>
              <w:tabs>
                <w:tab w:val="left" w:pos="3420"/>
              </w:tabs>
              <w:spacing w:after="0" w:line="240" w:lineRule="auto"/>
              <w:jc w:val="both"/>
              <w:outlineLvl w:val="2"/>
              <w:rPr>
                <w:rFonts w:ascii="Trebuchet MS" w:eastAsia="Times New Roman" w:hAnsi="Trebuchet MS" w:cs="Calibri"/>
                <w:b/>
                <w:noProof/>
                <w:lang w:val="ro-RO" w:eastAsia="fr-FR"/>
              </w:rPr>
            </w:pPr>
          </w:p>
        </w:tc>
        <w:tc>
          <w:tcPr>
            <w:tcW w:w="1018" w:type="pct"/>
            <w:vMerge/>
            <w:shd w:val="clear" w:color="auto" w:fill="BFBFBF"/>
          </w:tcPr>
          <w:p w:rsidR="003A3894" w:rsidRPr="003A3894" w:rsidRDefault="003A3894" w:rsidP="003A3894">
            <w:pPr>
              <w:keepNext/>
              <w:tabs>
                <w:tab w:val="left" w:pos="3420"/>
              </w:tabs>
              <w:spacing w:after="0" w:line="240" w:lineRule="auto"/>
              <w:jc w:val="both"/>
              <w:outlineLvl w:val="2"/>
              <w:rPr>
                <w:rFonts w:ascii="Trebuchet MS" w:eastAsia="Times New Roman" w:hAnsi="Trebuchet MS" w:cs="Calibri"/>
                <w:b/>
                <w:noProof/>
                <w:lang w:val="ro-RO" w:eastAsia="fr-FR"/>
              </w:rPr>
            </w:pPr>
          </w:p>
        </w:tc>
      </w:tr>
      <w:tr w:rsidR="003A3894" w:rsidRPr="003A3894" w:rsidTr="00C87377">
        <w:tc>
          <w:tcPr>
            <w:tcW w:w="1674" w:type="pct"/>
          </w:tcPr>
          <w:p w:rsidR="003A3894" w:rsidRPr="003A3894" w:rsidRDefault="003A3894" w:rsidP="003A3894">
            <w:pPr>
              <w:tabs>
                <w:tab w:val="left" w:pos="3420"/>
              </w:tabs>
              <w:spacing w:after="0" w:line="240" w:lineRule="auto"/>
              <w:jc w:val="both"/>
              <w:rPr>
                <w:rFonts w:ascii="Trebuchet MS" w:eastAsia="Times New Roman" w:hAnsi="Trebuchet MS" w:cs="Calibri"/>
                <w:b/>
                <w:noProof/>
                <w:lang w:val="ro-RO" w:eastAsia="fr-FR"/>
              </w:rPr>
            </w:pPr>
            <w:r w:rsidRPr="003A3894">
              <w:rPr>
                <w:rFonts w:ascii="Trebuchet MS" w:eastAsia="Times New Roman" w:hAnsi="Trebuchet MS" w:cs="Calibri"/>
                <w:b/>
                <w:noProof/>
                <w:lang w:val="ro-RO" w:eastAsia="fr-FR"/>
              </w:rPr>
              <w:t>Intocmit</w:t>
            </w:r>
          </w:p>
          <w:p w:rsidR="003A3894" w:rsidRPr="003A3894" w:rsidRDefault="003A3894" w:rsidP="003A3894">
            <w:pPr>
              <w:tabs>
                <w:tab w:val="left" w:pos="3420"/>
              </w:tabs>
              <w:spacing w:after="0" w:line="240" w:lineRule="auto"/>
              <w:jc w:val="both"/>
              <w:rPr>
                <w:rFonts w:ascii="Trebuchet MS" w:eastAsia="Times New Roman" w:hAnsi="Trebuchet MS" w:cs="Calibri"/>
                <w:noProof/>
                <w:lang w:val="ro-RO" w:eastAsia="fr-FR"/>
              </w:rPr>
            </w:pPr>
            <w:r w:rsidRPr="003A3894">
              <w:rPr>
                <w:rFonts w:ascii="Trebuchet MS" w:eastAsia="Times New Roman" w:hAnsi="Trebuchet MS" w:cs="Calibri"/>
                <w:noProof/>
                <w:lang w:val="ro-RO" w:eastAsia="fr-FR"/>
              </w:rPr>
              <w:t xml:space="preserve">Expert 1 </w:t>
            </w:r>
          </w:p>
        </w:tc>
        <w:tc>
          <w:tcPr>
            <w:tcW w:w="1289" w:type="pct"/>
          </w:tcPr>
          <w:p w:rsidR="003A3894" w:rsidRPr="003A3894" w:rsidRDefault="003A3894" w:rsidP="003A3894">
            <w:pPr>
              <w:keepNext/>
              <w:tabs>
                <w:tab w:val="left" w:pos="3420"/>
              </w:tabs>
              <w:spacing w:after="0" w:line="240" w:lineRule="auto"/>
              <w:jc w:val="both"/>
              <w:outlineLvl w:val="2"/>
              <w:rPr>
                <w:rFonts w:ascii="Trebuchet MS" w:eastAsia="Times New Roman" w:hAnsi="Trebuchet MS" w:cs="Calibri"/>
                <w:b/>
                <w:noProof/>
                <w:lang w:val="ro-RO" w:eastAsia="fr-FR"/>
              </w:rPr>
            </w:pPr>
          </w:p>
        </w:tc>
        <w:tc>
          <w:tcPr>
            <w:tcW w:w="1019" w:type="pct"/>
          </w:tcPr>
          <w:p w:rsidR="003A3894" w:rsidRPr="003A3894" w:rsidRDefault="003A3894" w:rsidP="003A3894">
            <w:pPr>
              <w:keepNext/>
              <w:tabs>
                <w:tab w:val="left" w:pos="3420"/>
              </w:tabs>
              <w:spacing w:after="0" w:line="240" w:lineRule="auto"/>
              <w:jc w:val="both"/>
              <w:outlineLvl w:val="2"/>
              <w:rPr>
                <w:rFonts w:ascii="Trebuchet MS" w:eastAsia="Times New Roman" w:hAnsi="Trebuchet MS" w:cs="Calibri"/>
                <w:b/>
                <w:noProof/>
                <w:lang w:val="ro-RO" w:eastAsia="fr-FR"/>
              </w:rPr>
            </w:pPr>
          </w:p>
        </w:tc>
        <w:tc>
          <w:tcPr>
            <w:tcW w:w="1018" w:type="pct"/>
          </w:tcPr>
          <w:p w:rsidR="003A3894" w:rsidRPr="003A3894" w:rsidRDefault="003A3894" w:rsidP="003A3894">
            <w:pPr>
              <w:keepNext/>
              <w:tabs>
                <w:tab w:val="left" w:pos="3420"/>
              </w:tabs>
              <w:spacing w:after="0" w:line="240" w:lineRule="auto"/>
              <w:jc w:val="both"/>
              <w:outlineLvl w:val="2"/>
              <w:rPr>
                <w:rFonts w:ascii="Trebuchet MS" w:eastAsia="Times New Roman" w:hAnsi="Trebuchet MS" w:cs="Calibri"/>
                <w:b/>
                <w:noProof/>
                <w:lang w:val="ro-RO" w:eastAsia="fr-FR"/>
              </w:rPr>
            </w:pPr>
          </w:p>
        </w:tc>
      </w:tr>
      <w:tr w:rsidR="003A3894" w:rsidRPr="003A3894" w:rsidTr="00C87377">
        <w:tc>
          <w:tcPr>
            <w:tcW w:w="1674" w:type="pct"/>
          </w:tcPr>
          <w:p w:rsidR="003A3894" w:rsidRPr="003A3894" w:rsidRDefault="003A3894" w:rsidP="003A3894">
            <w:pPr>
              <w:tabs>
                <w:tab w:val="left" w:pos="3420"/>
              </w:tabs>
              <w:spacing w:after="0" w:line="240" w:lineRule="auto"/>
              <w:jc w:val="both"/>
              <w:rPr>
                <w:rFonts w:ascii="Trebuchet MS" w:eastAsia="Times New Roman" w:hAnsi="Trebuchet MS" w:cs="Calibri"/>
                <w:b/>
                <w:noProof/>
                <w:lang w:val="ro-RO" w:eastAsia="fr-FR"/>
              </w:rPr>
            </w:pPr>
            <w:r w:rsidRPr="003A3894">
              <w:rPr>
                <w:rFonts w:ascii="Trebuchet MS" w:eastAsia="Times New Roman" w:hAnsi="Trebuchet MS" w:cs="Calibri"/>
                <w:b/>
                <w:noProof/>
                <w:lang w:val="ro-RO" w:eastAsia="fr-FR"/>
              </w:rPr>
              <w:t xml:space="preserve">Verificat </w:t>
            </w:r>
          </w:p>
          <w:p w:rsidR="003A3894" w:rsidRPr="003A3894" w:rsidRDefault="003A3894" w:rsidP="003A3894">
            <w:pPr>
              <w:tabs>
                <w:tab w:val="left" w:pos="3420"/>
              </w:tabs>
              <w:spacing w:after="0" w:line="240" w:lineRule="auto"/>
              <w:jc w:val="both"/>
              <w:rPr>
                <w:rFonts w:ascii="Trebuchet MS" w:eastAsia="Times New Roman" w:hAnsi="Trebuchet MS" w:cs="Calibri"/>
                <w:noProof/>
                <w:lang w:val="ro-RO" w:eastAsia="fr-FR"/>
              </w:rPr>
            </w:pPr>
            <w:r w:rsidRPr="003A3894">
              <w:rPr>
                <w:rFonts w:ascii="Trebuchet MS" w:eastAsia="Times New Roman" w:hAnsi="Trebuchet MS" w:cs="Calibri"/>
                <w:noProof/>
                <w:lang w:val="ro-RO" w:eastAsia="fr-FR"/>
              </w:rPr>
              <w:t>Expert 2</w:t>
            </w:r>
          </w:p>
        </w:tc>
        <w:tc>
          <w:tcPr>
            <w:tcW w:w="1289" w:type="pct"/>
          </w:tcPr>
          <w:p w:rsidR="003A3894" w:rsidRPr="003A3894" w:rsidRDefault="003A3894" w:rsidP="003A3894">
            <w:pPr>
              <w:keepNext/>
              <w:tabs>
                <w:tab w:val="left" w:pos="3420"/>
              </w:tabs>
              <w:spacing w:after="0" w:line="240" w:lineRule="auto"/>
              <w:jc w:val="both"/>
              <w:outlineLvl w:val="2"/>
              <w:rPr>
                <w:rFonts w:ascii="Trebuchet MS" w:eastAsia="Times New Roman" w:hAnsi="Trebuchet MS" w:cs="Calibri"/>
                <w:b/>
                <w:noProof/>
                <w:lang w:val="ro-RO" w:eastAsia="fr-FR"/>
              </w:rPr>
            </w:pPr>
          </w:p>
        </w:tc>
        <w:tc>
          <w:tcPr>
            <w:tcW w:w="1019" w:type="pct"/>
          </w:tcPr>
          <w:p w:rsidR="003A3894" w:rsidRPr="003A3894" w:rsidRDefault="003A3894" w:rsidP="003A3894">
            <w:pPr>
              <w:keepNext/>
              <w:tabs>
                <w:tab w:val="left" w:pos="3420"/>
              </w:tabs>
              <w:spacing w:after="0" w:line="240" w:lineRule="auto"/>
              <w:jc w:val="both"/>
              <w:outlineLvl w:val="2"/>
              <w:rPr>
                <w:rFonts w:ascii="Trebuchet MS" w:eastAsia="Times New Roman" w:hAnsi="Trebuchet MS" w:cs="Calibri"/>
                <w:b/>
                <w:noProof/>
                <w:lang w:val="ro-RO" w:eastAsia="fr-FR"/>
              </w:rPr>
            </w:pPr>
          </w:p>
        </w:tc>
        <w:tc>
          <w:tcPr>
            <w:tcW w:w="1018" w:type="pct"/>
          </w:tcPr>
          <w:p w:rsidR="003A3894" w:rsidRPr="003A3894" w:rsidRDefault="003A3894" w:rsidP="003A3894">
            <w:pPr>
              <w:keepNext/>
              <w:tabs>
                <w:tab w:val="left" w:pos="3420"/>
              </w:tabs>
              <w:spacing w:after="0" w:line="240" w:lineRule="auto"/>
              <w:jc w:val="both"/>
              <w:outlineLvl w:val="2"/>
              <w:rPr>
                <w:rFonts w:ascii="Trebuchet MS" w:eastAsia="Times New Roman" w:hAnsi="Trebuchet MS" w:cs="Calibri"/>
                <w:b/>
                <w:noProof/>
                <w:lang w:val="ro-RO" w:eastAsia="fr-FR"/>
              </w:rPr>
            </w:pPr>
          </w:p>
        </w:tc>
      </w:tr>
      <w:tr w:rsidR="003A3894" w:rsidRPr="003A3894" w:rsidTr="00C87377">
        <w:tc>
          <w:tcPr>
            <w:tcW w:w="1674" w:type="pct"/>
          </w:tcPr>
          <w:p w:rsidR="003A3894" w:rsidRPr="003A3894" w:rsidRDefault="003A3894" w:rsidP="003A3894">
            <w:pPr>
              <w:tabs>
                <w:tab w:val="left" w:pos="3420"/>
              </w:tabs>
              <w:spacing w:after="0" w:line="240" w:lineRule="auto"/>
              <w:jc w:val="both"/>
              <w:rPr>
                <w:rFonts w:ascii="Trebuchet MS" w:eastAsia="Times New Roman" w:hAnsi="Trebuchet MS" w:cs="Calibri"/>
                <w:b/>
                <w:noProof/>
                <w:lang w:val="ro-RO" w:eastAsia="fr-FR"/>
              </w:rPr>
            </w:pPr>
            <w:r w:rsidRPr="003A3894">
              <w:rPr>
                <w:rFonts w:ascii="Trebuchet MS" w:eastAsia="Times New Roman" w:hAnsi="Trebuchet MS" w:cs="Calibri"/>
                <w:b/>
                <w:noProof/>
                <w:lang w:val="ro-RO" w:eastAsia="fr-FR"/>
              </w:rPr>
              <w:t xml:space="preserve">Avizat </w:t>
            </w:r>
          </w:p>
          <w:p w:rsidR="003A3894" w:rsidRPr="003A3894" w:rsidRDefault="00253423" w:rsidP="003A3894">
            <w:pPr>
              <w:tabs>
                <w:tab w:val="left" w:pos="3420"/>
              </w:tabs>
              <w:spacing w:after="0" w:line="240" w:lineRule="auto"/>
              <w:jc w:val="both"/>
              <w:rPr>
                <w:rFonts w:ascii="Trebuchet MS" w:eastAsia="Times New Roman" w:hAnsi="Trebuchet MS" w:cs="Calibri"/>
                <w:noProof/>
                <w:lang w:val="ro-RO" w:eastAsia="fr-FR"/>
              </w:rPr>
            </w:pPr>
            <w:r>
              <w:rPr>
                <w:rFonts w:ascii="Trebuchet MS" w:eastAsia="Times New Roman" w:hAnsi="Trebuchet MS" w:cs="Calibri"/>
                <w:noProof/>
                <w:lang w:val="ro-RO" w:eastAsia="fr-FR"/>
              </w:rPr>
              <w:lastRenderedPageBreak/>
              <w:t>Manager GALDD</w:t>
            </w:r>
          </w:p>
        </w:tc>
        <w:tc>
          <w:tcPr>
            <w:tcW w:w="1289" w:type="pct"/>
          </w:tcPr>
          <w:p w:rsidR="003A3894" w:rsidRPr="003A3894" w:rsidRDefault="003A3894" w:rsidP="003A3894">
            <w:pPr>
              <w:keepNext/>
              <w:tabs>
                <w:tab w:val="left" w:pos="3420"/>
              </w:tabs>
              <w:spacing w:after="0" w:line="240" w:lineRule="auto"/>
              <w:jc w:val="both"/>
              <w:outlineLvl w:val="2"/>
              <w:rPr>
                <w:rFonts w:ascii="Trebuchet MS" w:eastAsia="Times New Roman" w:hAnsi="Trebuchet MS" w:cs="Calibri"/>
                <w:b/>
                <w:noProof/>
                <w:lang w:val="ro-RO" w:eastAsia="fr-FR"/>
              </w:rPr>
            </w:pPr>
          </w:p>
        </w:tc>
        <w:tc>
          <w:tcPr>
            <w:tcW w:w="1019" w:type="pct"/>
          </w:tcPr>
          <w:p w:rsidR="003A3894" w:rsidRPr="003A3894" w:rsidRDefault="003A3894" w:rsidP="003A3894">
            <w:pPr>
              <w:keepNext/>
              <w:tabs>
                <w:tab w:val="left" w:pos="3420"/>
              </w:tabs>
              <w:spacing w:after="0" w:line="240" w:lineRule="auto"/>
              <w:jc w:val="both"/>
              <w:outlineLvl w:val="2"/>
              <w:rPr>
                <w:rFonts w:ascii="Trebuchet MS" w:eastAsia="Times New Roman" w:hAnsi="Trebuchet MS" w:cs="Calibri"/>
                <w:b/>
                <w:noProof/>
                <w:lang w:val="ro-RO" w:eastAsia="fr-FR"/>
              </w:rPr>
            </w:pPr>
          </w:p>
        </w:tc>
        <w:tc>
          <w:tcPr>
            <w:tcW w:w="1018" w:type="pct"/>
          </w:tcPr>
          <w:p w:rsidR="003A3894" w:rsidRPr="003A3894" w:rsidRDefault="003A3894" w:rsidP="003A3894">
            <w:pPr>
              <w:keepNext/>
              <w:tabs>
                <w:tab w:val="left" w:pos="3420"/>
              </w:tabs>
              <w:spacing w:after="0" w:line="240" w:lineRule="auto"/>
              <w:jc w:val="both"/>
              <w:outlineLvl w:val="2"/>
              <w:rPr>
                <w:rFonts w:ascii="Trebuchet MS" w:eastAsia="Times New Roman" w:hAnsi="Trebuchet MS" w:cs="Calibri"/>
                <w:b/>
                <w:noProof/>
                <w:lang w:val="ro-RO" w:eastAsia="fr-FR"/>
              </w:rPr>
            </w:pPr>
          </w:p>
        </w:tc>
      </w:tr>
    </w:tbl>
    <w:p w:rsidR="003A3894" w:rsidRPr="003A3894" w:rsidRDefault="003A3894" w:rsidP="003A3894">
      <w:pPr>
        <w:spacing w:after="0" w:line="240" w:lineRule="auto"/>
        <w:jc w:val="both"/>
        <w:rPr>
          <w:rFonts w:ascii="Trebuchet MS" w:eastAsia="Times New Roman" w:hAnsi="Trebuchet MS" w:cs="Calibri"/>
          <w:noProof/>
          <w:lang w:val="ro-RO"/>
        </w:rPr>
      </w:pPr>
    </w:p>
    <w:p w:rsidR="003A3894" w:rsidRPr="003A3894" w:rsidRDefault="003A3894" w:rsidP="003A3894">
      <w:pPr>
        <w:spacing w:after="0" w:line="240" w:lineRule="auto"/>
        <w:jc w:val="both"/>
        <w:rPr>
          <w:rFonts w:ascii="Trebuchet MS" w:eastAsia="Times New Roman" w:hAnsi="Trebuchet MS" w:cs="Calibri"/>
          <w:noProof/>
          <w:lang w:val="ro-RO"/>
        </w:rPr>
      </w:pPr>
    </w:p>
    <w:p w:rsidR="003A3894" w:rsidRPr="003A3894" w:rsidRDefault="003A3894" w:rsidP="003A3894">
      <w:pPr>
        <w:spacing w:after="0" w:line="240" w:lineRule="auto"/>
        <w:jc w:val="both"/>
        <w:rPr>
          <w:rFonts w:ascii="Trebuchet MS" w:eastAsia="Times New Roman" w:hAnsi="Trebuchet MS" w:cs="Calibri"/>
          <w:noProof/>
          <w:lang w:val="ro-RO"/>
        </w:rPr>
      </w:pPr>
      <w:r w:rsidRPr="003A3894">
        <w:rPr>
          <w:rFonts w:ascii="Trebuchet MS" w:eastAsia="Times New Roman" w:hAnsi="Trebuchet MS" w:cs="Calibri"/>
          <w:noProof/>
          <w:lang w:val="ro-RO"/>
        </w:rPr>
        <w:t>Certific respectarea tuturor termenelor procedurale aferente etapelor parcurse de expertii in verificarea prezentului dosar cerere de plata.</w:t>
      </w:r>
    </w:p>
    <w:p w:rsidR="003A3894" w:rsidRPr="003A3894" w:rsidRDefault="003A3894" w:rsidP="003A3894">
      <w:pPr>
        <w:spacing w:after="0" w:line="240" w:lineRule="auto"/>
        <w:jc w:val="both"/>
        <w:rPr>
          <w:rFonts w:ascii="Trebuchet MS" w:eastAsia="Times New Roman" w:hAnsi="Trebuchet MS" w:cs="Calibri"/>
          <w:noProof/>
          <w:lang w:val="ro-RO"/>
        </w:rPr>
      </w:pPr>
    </w:p>
    <w:p w:rsidR="00C510A3" w:rsidRDefault="00C510A3" w:rsidP="003A3894">
      <w:pPr>
        <w:spacing w:after="0" w:line="240" w:lineRule="auto"/>
        <w:jc w:val="both"/>
        <w:rPr>
          <w:rFonts w:ascii="Trebuchet MS" w:eastAsia="Times New Roman" w:hAnsi="Trebuchet MS" w:cs="Calibri"/>
          <w:b/>
          <w:noProof/>
          <w:lang w:val="ro-RO"/>
        </w:rPr>
      </w:pPr>
    </w:p>
    <w:p w:rsidR="003A3894" w:rsidRPr="003A3894" w:rsidRDefault="00253423" w:rsidP="003A3894">
      <w:pPr>
        <w:spacing w:after="0" w:line="240" w:lineRule="auto"/>
        <w:jc w:val="both"/>
        <w:rPr>
          <w:rFonts w:ascii="Trebuchet MS" w:eastAsia="Times New Roman" w:hAnsi="Trebuchet MS" w:cs="Calibri"/>
          <w:noProof/>
          <w:lang w:val="ro-RO"/>
        </w:rPr>
      </w:pPr>
      <w:r>
        <w:rPr>
          <w:rFonts w:ascii="Trebuchet MS" w:eastAsia="Times New Roman" w:hAnsi="Trebuchet MS" w:cs="Calibri"/>
          <w:b/>
          <w:noProof/>
          <w:lang w:val="ro-RO"/>
        </w:rPr>
        <w:t>Manager GALDD</w:t>
      </w:r>
      <w:r w:rsidR="003A3894" w:rsidRPr="003A3894">
        <w:rPr>
          <w:rFonts w:ascii="Trebuchet MS" w:eastAsia="Times New Roman" w:hAnsi="Trebuchet MS" w:cs="Calibri"/>
          <w:b/>
          <w:noProof/>
          <w:lang w:val="ro-RO"/>
        </w:rPr>
        <w:t xml:space="preserve"> </w:t>
      </w:r>
      <w:r w:rsidR="003A3894" w:rsidRPr="003A3894">
        <w:rPr>
          <w:rFonts w:ascii="Trebuchet MS" w:eastAsia="Times New Roman" w:hAnsi="Trebuchet MS" w:cs="Calibri"/>
          <w:noProof/>
          <w:lang w:val="ro-RO"/>
        </w:rPr>
        <w:t>(nume si prenume)..........................</w:t>
      </w:r>
    </w:p>
    <w:p w:rsidR="003A3894" w:rsidRPr="003A3894" w:rsidRDefault="003A3894" w:rsidP="003A3894">
      <w:pPr>
        <w:spacing w:after="0" w:line="240" w:lineRule="auto"/>
        <w:jc w:val="both"/>
        <w:rPr>
          <w:rFonts w:ascii="Trebuchet MS" w:eastAsia="Times New Roman" w:hAnsi="Trebuchet MS" w:cs="Calibri"/>
          <w:noProof/>
          <w:lang w:val="ro-RO"/>
        </w:rPr>
      </w:pPr>
      <w:r w:rsidRPr="003A3894">
        <w:rPr>
          <w:rFonts w:ascii="Trebuchet MS" w:eastAsia="Times New Roman" w:hAnsi="Trebuchet MS" w:cs="Calibri"/>
          <w:noProof/>
          <w:lang w:val="ro-RO"/>
        </w:rPr>
        <w:t>Semnatura …………………………</w:t>
      </w:r>
      <w:r w:rsidRPr="003A3894">
        <w:rPr>
          <w:rFonts w:ascii="Trebuchet MS" w:eastAsia="Times New Roman" w:hAnsi="Trebuchet MS" w:cs="Calibri"/>
          <w:noProof/>
          <w:lang w:val="ro-RO"/>
        </w:rPr>
        <w:tab/>
        <w:t>Data……../……./20...</w:t>
      </w:r>
    </w:p>
    <w:p w:rsidR="003A3894" w:rsidRPr="003A3894" w:rsidRDefault="003A3894" w:rsidP="003A3894">
      <w:pPr>
        <w:spacing w:after="0" w:line="240" w:lineRule="auto"/>
        <w:jc w:val="both"/>
        <w:rPr>
          <w:rFonts w:ascii="Trebuchet MS" w:eastAsia="MS Mincho" w:hAnsi="Trebuchet MS" w:cs="Calibri"/>
          <w:b/>
          <w:noProof/>
          <w:lang w:val="ro-RO"/>
        </w:rPr>
      </w:pPr>
    </w:p>
    <w:p w:rsidR="003A3894" w:rsidRPr="003A3894" w:rsidRDefault="003A3894" w:rsidP="003A3894">
      <w:pPr>
        <w:spacing w:after="0" w:line="240" w:lineRule="auto"/>
        <w:jc w:val="both"/>
        <w:rPr>
          <w:rFonts w:ascii="Trebuchet MS" w:eastAsia="MS Mincho" w:hAnsi="Trebuchet MS" w:cs="Calibri"/>
          <w:b/>
          <w:noProof/>
          <w:lang w:val="ro-RO"/>
        </w:rPr>
      </w:pPr>
    </w:p>
    <w:p w:rsidR="003A3894" w:rsidRPr="003A3894" w:rsidRDefault="003A3894" w:rsidP="003A3894">
      <w:pPr>
        <w:spacing w:after="0" w:line="240" w:lineRule="auto"/>
        <w:jc w:val="both"/>
        <w:rPr>
          <w:rFonts w:ascii="Trebuchet MS" w:eastAsia="MS Mincho" w:hAnsi="Trebuchet MS" w:cs="Calibri"/>
          <w:b/>
          <w:noProof/>
          <w:lang w:val="ro-RO"/>
        </w:rPr>
      </w:pPr>
    </w:p>
    <w:p w:rsidR="003A3894" w:rsidRPr="003A3894" w:rsidRDefault="003A3894" w:rsidP="003A3894">
      <w:pPr>
        <w:spacing w:after="0" w:line="240" w:lineRule="auto"/>
        <w:jc w:val="both"/>
        <w:rPr>
          <w:rFonts w:ascii="Trebuchet MS" w:eastAsia="MS Mincho" w:hAnsi="Trebuchet MS" w:cs="Calibri"/>
          <w:b/>
          <w:noProof/>
          <w:lang w:val="ro-RO"/>
        </w:rPr>
      </w:pPr>
    </w:p>
    <w:p w:rsidR="003A3894" w:rsidRPr="003A3894" w:rsidRDefault="003A3894" w:rsidP="003A3894">
      <w:pPr>
        <w:spacing w:after="0" w:line="240" w:lineRule="auto"/>
        <w:jc w:val="both"/>
        <w:rPr>
          <w:rFonts w:ascii="Trebuchet MS" w:eastAsia="MS Mincho" w:hAnsi="Trebuchet MS" w:cs="Calibri"/>
          <w:b/>
          <w:i/>
          <w:noProof/>
          <w:lang w:val="ro-RO" w:eastAsia="fr-FR"/>
        </w:rPr>
      </w:pPr>
      <w:r w:rsidRPr="003A3894">
        <w:rPr>
          <w:rFonts w:ascii="Trebuchet MS" w:eastAsia="MS Mincho" w:hAnsi="Trebuchet MS" w:cs="Calibri"/>
          <w:b/>
          <w:i/>
          <w:noProof/>
          <w:lang w:val="ro-RO" w:eastAsia="fr-FR"/>
        </w:rPr>
        <w:t>- Formularul se va actualiza conform specificului fiecărei măsuri/ submăsuri de sprijin forfetar în manualele de formulare specifice</w:t>
      </w:r>
    </w:p>
    <w:p w:rsidR="003A3894" w:rsidRPr="003A3894" w:rsidRDefault="003A3894" w:rsidP="003A3894">
      <w:pPr>
        <w:spacing w:after="0" w:line="240" w:lineRule="auto"/>
        <w:jc w:val="both"/>
        <w:rPr>
          <w:rFonts w:ascii="Trebuchet MS" w:eastAsia="MS Mincho" w:hAnsi="Trebuchet MS" w:cs="Calibri"/>
          <w:b/>
          <w:noProof/>
          <w:lang w:val="ro-RO"/>
        </w:rPr>
      </w:pPr>
      <w:r w:rsidRPr="003A3894">
        <w:rPr>
          <w:rFonts w:ascii="Trebuchet MS" w:eastAsia="MS Mincho" w:hAnsi="Trebuchet MS" w:cs="Calibri"/>
          <w:b/>
          <w:noProof/>
          <w:lang w:val="ro-RO"/>
        </w:rPr>
        <w:t xml:space="preserve">- </w:t>
      </w:r>
      <w:r w:rsidRPr="003A3894">
        <w:rPr>
          <w:rFonts w:ascii="Trebuchet MS" w:eastAsia="MS Mincho" w:hAnsi="Trebuchet MS" w:cs="Calibri"/>
          <w:b/>
          <w:i/>
          <w:noProof/>
          <w:lang w:val="ro-RO"/>
        </w:rPr>
        <w:t>Se va aplica metodologia specifică măsurii/ submăsurii respective</w:t>
      </w:r>
    </w:p>
    <w:p w:rsidR="003A3894" w:rsidRPr="003A3894" w:rsidRDefault="003A3894" w:rsidP="003A3894">
      <w:pPr>
        <w:spacing w:after="0" w:line="240" w:lineRule="auto"/>
        <w:jc w:val="both"/>
        <w:rPr>
          <w:rFonts w:ascii="Trebuchet MS" w:eastAsia="MS Mincho" w:hAnsi="Trebuchet MS" w:cs="Calibri"/>
          <w:noProof/>
          <w:lang w:val="ro-RO"/>
        </w:rPr>
      </w:pPr>
    </w:p>
    <w:p w:rsidR="003A3894" w:rsidRPr="003A3894" w:rsidRDefault="003A3894" w:rsidP="003A3894">
      <w:pPr>
        <w:spacing w:after="0" w:line="240" w:lineRule="auto"/>
        <w:jc w:val="both"/>
        <w:rPr>
          <w:rFonts w:ascii="Trebuchet MS" w:eastAsia="MS Mincho" w:hAnsi="Trebuchet MS" w:cs="Calibri"/>
          <w:noProof/>
          <w:lang w:val="ro-RO"/>
        </w:rPr>
      </w:pPr>
    </w:p>
    <w:p w:rsidR="003A3894" w:rsidRPr="003A3894" w:rsidRDefault="003A3894" w:rsidP="003A3894">
      <w:pPr>
        <w:spacing w:after="0" w:line="240" w:lineRule="auto"/>
        <w:jc w:val="both"/>
        <w:rPr>
          <w:rFonts w:ascii="Trebuchet MS" w:eastAsia="MS Mincho" w:hAnsi="Trebuchet MS" w:cs="Calibri"/>
          <w:noProof/>
          <w:lang w:val="ro-RO"/>
        </w:rPr>
      </w:pPr>
    </w:p>
    <w:p w:rsidR="003A3894" w:rsidRPr="003A3894" w:rsidRDefault="003A3894" w:rsidP="00253423">
      <w:pPr>
        <w:shd w:val="clear" w:color="auto" w:fill="92D050"/>
        <w:spacing w:after="0" w:line="240" w:lineRule="auto"/>
        <w:jc w:val="center"/>
        <w:rPr>
          <w:rFonts w:ascii="Trebuchet MS" w:eastAsia="MS Mincho" w:hAnsi="Trebuchet MS" w:cs="Calibri"/>
          <w:noProof/>
          <w:lang w:val="ro-RO"/>
        </w:rPr>
      </w:pPr>
      <w:r w:rsidRPr="003A3894">
        <w:rPr>
          <w:rFonts w:ascii="Trebuchet MS" w:eastAsia="MS Mincho" w:hAnsi="Trebuchet MS" w:cs="Calibri"/>
          <w:b/>
          <w:noProof/>
          <w:lang w:val="ro-RO"/>
        </w:rPr>
        <w:t xml:space="preserve">Formularul </w:t>
      </w:r>
      <w:r w:rsidR="00FB0FAD">
        <w:rPr>
          <w:rFonts w:ascii="Trebuchet MS" w:eastAsia="MS Mincho" w:hAnsi="Trebuchet MS" w:cs="Calibri"/>
          <w:b/>
          <w:noProof/>
          <w:lang w:val="ro-RO"/>
        </w:rPr>
        <w:t>DCP-3(</w:t>
      </w:r>
      <w:r w:rsidR="00253423">
        <w:rPr>
          <w:rFonts w:ascii="Trebuchet MS" w:eastAsia="MS Mincho" w:hAnsi="Trebuchet MS" w:cs="Calibri"/>
          <w:b/>
          <w:noProof/>
          <w:lang w:val="ro-RO"/>
        </w:rPr>
        <w:t>servicii</w:t>
      </w:r>
      <w:r w:rsidR="00FB0FAD">
        <w:rPr>
          <w:rFonts w:ascii="Trebuchet MS" w:eastAsia="MS Mincho" w:hAnsi="Trebuchet MS" w:cs="Calibri"/>
          <w:b/>
          <w:noProof/>
          <w:lang w:val="ro-RO"/>
        </w:rPr>
        <w:t>)</w:t>
      </w:r>
    </w:p>
    <w:p w:rsidR="003A3894" w:rsidRPr="003A3894" w:rsidRDefault="003A3894" w:rsidP="00253423">
      <w:pPr>
        <w:shd w:val="clear" w:color="auto" w:fill="92D050"/>
        <w:spacing w:after="0" w:line="240" w:lineRule="auto"/>
        <w:jc w:val="center"/>
        <w:rPr>
          <w:rFonts w:ascii="Trebuchet MS" w:eastAsia="MS Mincho" w:hAnsi="Trebuchet MS" w:cs="Calibri"/>
          <w:b/>
          <w:noProof/>
          <w:lang w:val="ro-RO"/>
        </w:rPr>
      </w:pPr>
    </w:p>
    <w:p w:rsidR="003A3894" w:rsidRPr="003A3894" w:rsidRDefault="003A3894" w:rsidP="00253423">
      <w:pPr>
        <w:shd w:val="clear" w:color="auto" w:fill="92D050"/>
        <w:spacing w:after="0" w:line="240" w:lineRule="auto"/>
        <w:jc w:val="center"/>
        <w:rPr>
          <w:rFonts w:ascii="Trebuchet MS" w:eastAsia="MS Mincho" w:hAnsi="Trebuchet MS" w:cs="Calibri"/>
          <w:b/>
          <w:noProof/>
          <w:lang w:val="ro-RO"/>
        </w:rPr>
      </w:pPr>
      <w:r w:rsidRPr="00253423">
        <w:rPr>
          <w:rFonts w:ascii="Trebuchet MS" w:eastAsia="MS Mincho" w:hAnsi="Trebuchet MS" w:cs="Calibri"/>
          <w:b/>
          <w:noProof/>
          <w:lang w:val="ro-RO"/>
        </w:rPr>
        <w:t>FISA DE VERIFICARE ADMINISTRATIVA A DCP</w:t>
      </w:r>
    </w:p>
    <w:p w:rsidR="003A3894" w:rsidRPr="003A3894" w:rsidRDefault="003A3894" w:rsidP="003A3894">
      <w:pPr>
        <w:spacing w:after="0" w:line="240" w:lineRule="auto"/>
        <w:jc w:val="both"/>
        <w:rPr>
          <w:rFonts w:ascii="Trebuchet MS" w:eastAsia="MS Mincho" w:hAnsi="Trebuchet MS" w:cs="Calibri"/>
          <w:noProof/>
          <w:lang w:val="ro-RO"/>
        </w:rPr>
      </w:pPr>
    </w:p>
    <w:p w:rsidR="003A3894" w:rsidRPr="003A3894" w:rsidRDefault="003A3894" w:rsidP="003A3894">
      <w:pPr>
        <w:spacing w:after="0" w:line="240" w:lineRule="auto"/>
        <w:jc w:val="both"/>
        <w:rPr>
          <w:rFonts w:ascii="Trebuchet MS" w:eastAsia="MS Mincho" w:hAnsi="Trebuchet MS" w:cs="Calibri"/>
          <w:noProof/>
          <w:lang w:val="ro-RO"/>
        </w:rPr>
      </w:pPr>
      <w:r w:rsidRPr="003A3894">
        <w:rPr>
          <w:rFonts w:ascii="Trebuchet MS" w:eastAsia="MS Mincho" w:hAnsi="Trebuchet MS" w:cs="Calibri"/>
          <w:noProof/>
          <w:lang w:val="ro-RO"/>
        </w:rPr>
        <w:t>Beneficiar………………….…..</w:t>
      </w:r>
    </w:p>
    <w:p w:rsidR="003A3894" w:rsidRPr="003A3894" w:rsidRDefault="003A3894" w:rsidP="003A3894">
      <w:pPr>
        <w:spacing w:after="0" w:line="240" w:lineRule="auto"/>
        <w:jc w:val="both"/>
        <w:rPr>
          <w:rFonts w:ascii="Trebuchet MS" w:eastAsia="MS Mincho" w:hAnsi="Trebuchet MS" w:cs="Calibri"/>
          <w:noProof/>
          <w:lang w:val="ro-RO"/>
        </w:rPr>
      </w:pPr>
      <w:r w:rsidRPr="003A3894">
        <w:rPr>
          <w:rFonts w:ascii="Trebuchet MS" w:eastAsia="MS Mincho" w:hAnsi="Trebuchet MS" w:cs="Calibri"/>
          <w:noProof/>
          <w:lang w:val="ro-RO"/>
        </w:rPr>
        <w:t>Titlul proiectului………………</w:t>
      </w:r>
    </w:p>
    <w:p w:rsidR="003A3894" w:rsidRPr="003A3894" w:rsidRDefault="003A3894" w:rsidP="003A3894">
      <w:pPr>
        <w:spacing w:after="0" w:line="240" w:lineRule="auto"/>
        <w:jc w:val="both"/>
        <w:rPr>
          <w:rFonts w:ascii="Trebuchet MS" w:eastAsia="MS Mincho" w:hAnsi="Trebuchet MS" w:cs="Calibri"/>
          <w:noProof/>
          <w:lang w:val="ro-RO"/>
        </w:rPr>
      </w:pPr>
      <w:r w:rsidRPr="003A3894">
        <w:rPr>
          <w:rFonts w:ascii="Trebuchet MS" w:eastAsia="MS Mincho" w:hAnsi="Trebuchet MS" w:cs="Calibri"/>
          <w:noProof/>
          <w:lang w:val="ro-RO"/>
        </w:rPr>
        <w:t>Cod cerere de plata……………</w:t>
      </w:r>
    </w:p>
    <w:p w:rsidR="003A3894" w:rsidRPr="003A3894" w:rsidRDefault="003A3894" w:rsidP="003A3894">
      <w:pPr>
        <w:spacing w:after="0" w:line="240" w:lineRule="auto"/>
        <w:rPr>
          <w:rFonts w:ascii="Trebuchet MS" w:eastAsia="MS Mincho" w:hAnsi="Trebuchet MS" w:cs="Calibri"/>
          <w:noProof/>
          <w:lang w:val="ro-RO"/>
        </w:rPr>
      </w:pPr>
    </w:p>
    <w:p w:rsidR="003A3894" w:rsidRPr="003A3894" w:rsidRDefault="003A3894" w:rsidP="00253423">
      <w:pPr>
        <w:keepNext/>
        <w:shd w:val="clear" w:color="auto" w:fill="FFC000"/>
        <w:tabs>
          <w:tab w:val="num" w:pos="720"/>
        </w:tabs>
        <w:spacing w:after="0" w:line="240" w:lineRule="auto"/>
        <w:jc w:val="both"/>
        <w:outlineLvl w:val="1"/>
        <w:rPr>
          <w:rFonts w:ascii="Trebuchet MS" w:eastAsia="MS Mincho" w:hAnsi="Trebuchet MS" w:cs="Calibri"/>
          <w:b/>
          <w:bCs/>
          <w:lang w:eastAsia="fr-FR"/>
        </w:rPr>
      </w:pPr>
      <w:r w:rsidRPr="003A3894">
        <w:rPr>
          <w:rFonts w:ascii="Trebuchet MS" w:eastAsia="MS Mincho" w:hAnsi="Trebuchet MS" w:cs="Calibri"/>
          <w:b/>
          <w:bCs/>
          <w:lang w:eastAsia="fr-FR"/>
        </w:rPr>
        <w:t>Sectiunea A: Verificarea conformitatii documentelor atasate la Dosarul Cererii de Plata</w:t>
      </w:r>
    </w:p>
    <w:p w:rsidR="003A3894" w:rsidRPr="003A3894" w:rsidRDefault="003A3894" w:rsidP="003A3894">
      <w:pPr>
        <w:spacing w:after="0" w:line="240" w:lineRule="auto"/>
        <w:rPr>
          <w:rFonts w:ascii="Trebuchet MS" w:eastAsia="MS Mincho" w:hAnsi="Trebuchet MS" w:cs="Calibri"/>
          <w:noProof/>
          <w:lang w:val="ro-RO" w:eastAsia="fr-FR"/>
        </w:rPr>
      </w:pPr>
    </w:p>
    <w:tbl>
      <w:tblPr>
        <w:tblpPr w:leftFromText="180" w:rightFromText="180" w:vertAnchor="text" w:tblpY="1"/>
        <w:tblOverlap w:val="never"/>
        <w:tblW w:w="497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90"/>
        <w:gridCol w:w="5857"/>
        <w:gridCol w:w="922"/>
        <w:gridCol w:w="813"/>
        <w:gridCol w:w="1038"/>
      </w:tblGrid>
      <w:tr w:rsidR="003A3894" w:rsidRPr="003A3894" w:rsidTr="00C87377">
        <w:trPr>
          <w:trHeight w:val="397"/>
        </w:trPr>
        <w:tc>
          <w:tcPr>
            <w:tcW w:w="468" w:type="pct"/>
            <w:tcBorders>
              <w:top w:val="single" w:sz="4" w:space="0" w:color="auto"/>
              <w:left w:val="single" w:sz="4" w:space="0" w:color="auto"/>
              <w:bottom w:val="single" w:sz="4" w:space="0" w:color="auto"/>
              <w:right w:val="single" w:sz="4" w:space="0" w:color="auto"/>
            </w:tcBorders>
            <w:shd w:val="clear" w:color="auto" w:fill="BFBFBF"/>
            <w:vAlign w:val="center"/>
          </w:tcPr>
          <w:p w:rsidR="003A3894" w:rsidRPr="003A3894" w:rsidRDefault="003A3894" w:rsidP="003A3894">
            <w:pPr>
              <w:spacing w:after="0" w:line="240" w:lineRule="auto"/>
              <w:rPr>
                <w:rFonts w:ascii="Trebuchet MS" w:eastAsia="MS Mincho" w:hAnsi="Trebuchet MS" w:cs="Calibri"/>
                <w:b/>
                <w:lang w:val="ro-RO"/>
              </w:rPr>
            </w:pPr>
            <w:r w:rsidRPr="003A3894">
              <w:rPr>
                <w:rFonts w:ascii="Trebuchet MS" w:eastAsia="MS Mincho" w:hAnsi="Trebuchet MS" w:cs="Calibri"/>
                <w:b/>
                <w:lang w:val="ro-RO"/>
              </w:rPr>
              <w:t>Nr.</w:t>
            </w:r>
          </w:p>
          <w:p w:rsidR="003A3894" w:rsidRPr="003A3894" w:rsidRDefault="003A3894" w:rsidP="003A3894">
            <w:pPr>
              <w:spacing w:after="0" w:line="240" w:lineRule="auto"/>
              <w:rPr>
                <w:rFonts w:ascii="Trebuchet MS" w:eastAsia="MS Mincho" w:hAnsi="Trebuchet MS" w:cs="Calibri"/>
                <w:b/>
                <w:lang w:val="ro-RO"/>
              </w:rPr>
            </w:pPr>
            <w:r w:rsidRPr="003A3894">
              <w:rPr>
                <w:rFonts w:ascii="Trebuchet MS" w:eastAsia="MS Mincho" w:hAnsi="Trebuchet MS" w:cs="Calibri"/>
                <w:b/>
                <w:lang w:val="ro-RO"/>
              </w:rPr>
              <w:t>Crt.</w:t>
            </w:r>
          </w:p>
        </w:tc>
        <w:tc>
          <w:tcPr>
            <w:tcW w:w="3076" w:type="pct"/>
            <w:tcBorders>
              <w:top w:val="single" w:sz="4" w:space="0" w:color="auto"/>
              <w:left w:val="single" w:sz="4" w:space="0" w:color="auto"/>
              <w:bottom w:val="single" w:sz="4" w:space="0" w:color="auto"/>
              <w:right w:val="single" w:sz="4" w:space="0" w:color="auto"/>
            </w:tcBorders>
            <w:shd w:val="clear" w:color="auto" w:fill="BFBFBF"/>
            <w:vAlign w:val="center"/>
          </w:tcPr>
          <w:p w:rsidR="003A3894" w:rsidRPr="003A3894" w:rsidRDefault="003A3894" w:rsidP="003A3894">
            <w:pPr>
              <w:spacing w:after="0" w:line="240" w:lineRule="auto"/>
              <w:rPr>
                <w:rFonts w:ascii="Trebuchet MS" w:eastAsia="MS Mincho" w:hAnsi="Trebuchet MS" w:cs="Calibri"/>
                <w:b/>
                <w:lang w:val="ro-RO"/>
              </w:rPr>
            </w:pPr>
            <w:r w:rsidRPr="003A3894">
              <w:rPr>
                <w:rFonts w:ascii="Trebuchet MS" w:eastAsia="MS Mincho" w:hAnsi="Trebuchet MS" w:cs="Calibri"/>
                <w:b/>
                <w:lang w:val="ro-RO"/>
              </w:rPr>
              <w:t>Obiectul verificării</w:t>
            </w:r>
          </w:p>
        </w:tc>
        <w:tc>
          <w:tcPr>
            <w:tcW w:w="484" w:type="pct"/>
            <w:tcBorders>
              <w:top w:val="single" w:sz="4" w:space="0" w:color="auto"/>
              <w:left w:val="single" w:sz="4" w:space="0" w:color="auto"/>
              <w:bottom w:val="single" w:sz="4" w:space="0" w:color="auto"/>
              <w:right w:val="single" w:sz="4" w:space="0" w:color="auto"/>
            </w:tcBorders>
            <w:shd w:val="clear" w:color="auto" w:fill="BFBFBF"/>
            <w:vAlign w:val="center"/>
          </w:tcPr>
          <w:p w:rsidR="003A3894" w:rsidRPr="003A3894" w:rsidRDefault="003A3894" w:rsidP="003A3894">
            <w:pPr>
              <w:spacing w:after="0" w:line="240" w:lineRule="auto"/>
              <w:rPr>
                <w:rFonts w:ascii="Trebuchet MS" w:eastAsia="MS Mincho" w:hAnsi="Trebuchet MS" w:cs="Calibri"/>
                <w:b/>
                <w:lang w:val="ro-RO"/>
              </w:rPr>
            </w:pPr>
            <w:r w:rsidRPr="003A3894">
              <w:rPr>
                <w:rFonts w:ascii="Trebuchet MS" w:eastAsia="MS Mincho" w:hAnsi="Trebuchet MS" w:cs="Calibri"/>
                <w:b/>
                <w:lang w:val="ro-RO"/>
              </w:rPr>
              <w:t>Da</w:t>
            </w:r>
          </w:p>
        </w:tc>
        <w:tc>
          <w:tcPr>
            <w:tcW w:w="427" w:type="pct"/>
            <w:tcBorders>
              <w:top w:val="single" w:sz="4" w:space="0" w:color="auto"/>
              <w:left w:val="single" w:sz="4" w:space="0" w:color="auto"/>
              <w:bottom w:val="single" w:sz="4" w:space="0" w:color="auto"/>
              <w:right w:val="single" w:sz="4" w:space="0" w:color="auto"/>
            </w:tcBorders>
            <w:shd w:val="clear" w:color="auto" w:fill="BFBFBF"/>
            <w:vAlign w:val="center"/>
          </w:tcPr>
          <w:p w:rsidR="003A3894" w:rsidRPr="003A3894" w:rsidRDefault="003A3894" w:rsidP="003A3894">
            <w:pPr>
              <w:spacing w:after="0" w:line="240" w:lineRule="auto"/>
              <w:rPr>
                <w:rFonts w:ascii="Trebuchet MS" w:eastAsia="MS Mincho" w:hAnsi="Trebuchet MS" w:cs="Calibri"/>
                <w:b/>
                <w:lang w:val="ro-RO" w:eastAsia="fr-FR"/>
              </w:rPr>
            </w:pPr>
            <w:r w:rsidRPr="003A3894">
              <w:rPr>
                <w:rFonts w:ascii="Trebuchet MS" w:eastAsia="MS Mincho" w:hAnsi="Trebuchet MS" w:cs="Calibri"/>
                <w:b/>
                <w:lang w:val="ro-RO" w:eastAsia="fr-FR"/>
              </w:rPr>
              <w:t>Nu</w:t>
            </w:r>
          </w:p>
        </w:tc>
        <w:tc>
          <w:tcPr>
            <w:tcW w:w="545" w:type="pct"/>
            <w:tcBorders>
              <w:top w:val="single" w:sz="4" w:space="0" w:color="auto"/>
              <w:left w:val="single" w:sz="4" w:space="0" w:color="auto"/>
              <w:bottom w:val="single" w:sz="4" w:space="0" w:color="auto"/>
              <w:right w:val="single" w:sz="4" w:space="0" w:color="auto"/>
            </w:tcBorders>
            <w:shd w:val="clear" w:color="auto" w:fill="BFBFBF"/>
            <w:vAlign w:val="center"/>
          </w:tcPr>
          <w:p w:rsidR="003A3894" w:rsidRPr="003A3894" w:rsidRDefault="003A3894" w:rsidP="003A3894">
            <w:pPr>
              <w:spacing w:after="0" w:line="240" w:lineRule="auto"/>
              <w:rPr>
                <w:rFonts w:ascii="Trebuchet MS" w:eastAsia="MS Mincho" w:hAnsi="Trebuchet MS" w:cs="Calibri"/>
                <w:b/>
                <w:lang w:val="ro-RO" w:eastAsia="fr-FR"/>
              </w:rPr>
            </w:pPr>
            <w:r w:rsidRPr="003A3894">
              <w:rPr>
                <w:rFonts w:ascii="Trebuchet MS" w:eastAsia="MS Mincho" w:hAnsi="Trebuchet MS" w:cs="Calibri"/>
                <w:b/>
                <w:lang w:val="ro-RO" w:eastAsia="fr-FR"/>
              </w:rPr>
              <w:t>Nu este cazul</w:t>
            </w:r>
          </w:p>
        </w:tc>
      </w:tr>
      <w:tr w:rsidR="003A3894" w:rsidRPr="003A3894" w:rsidTr="00C87377">
        <w:trPr>
          <w:trHeight w:val="277"/>
        </w:trPr>
        <w:tc>
          <w:tcPr>
            <w:tcW w:w="468" w:type="pct"/>
            <w:tcBorders>
              <w:top w:val="single" w:sz="4" w:space="0" w:color="auto"/>
              <w:left w:val="single" w:sz="4" w:space="0" w:color="auto"/>
              <w:right w:val="single" w:sz="4" w:space="0" w:color="auto"/>
            </w:tcBorders>
            <w:vAlign w:val="center"/>
          </w:tcPr>
          <w:p w:rsidR="003A3894" w:rsidRPr="003A3894" w:rsidRDefault="003A3894" w:rsidP="00D94E8F">
            <w:pPr>
              <w:keepNext/>
              <w:numPr>
                <w:ilvl w:val="0"/>
                <w:numId w:val="10"/>
              </w:numPr>
              <w:spacing w:after="0" w:line="240" w:lineRule="auto"/>
              <w:outlineLvl w:val="2"/>
              <w:rPr>
                <w:rFonts w:ascii="Trebuchet MS" w:eastAsia="MS Mincho" w:hAnsi="Trebuchet MS" w:cs="Calibri"/>
                <w:lang w:val="ro-RO"/>
              </w:rPr>
            </w:pPr>
          </w:p>
        </w:tc>
        <w:tc>
          <w:tcPr>
            <w:tcW w:w="3076" w:type="pct"/>
            <w:tcBorders>
              <w:top w:val="single" w:sz="4" w:space="0" w:color="auto"/>
              <w:left w:val="single" w:sz="4" w:space="0" w:color="auto"/>
              <w:right w:val="single" w:sz="4" w:space="0" w:color="auto"/>
            </w:tcBorders>
            <w:vAlign w:val="center"/>
          </w:tcPr>
          <w:p w:rsidR="003A3894" w:rsidRPr="003A3894" w:rsidRDefault="003A3894" w:rsidP="003A3894">
            <w:pPr>
              <w:spacing w:after="0" w:line="240" w:lineRule="auto"/>
              <w:rPr>
                <w:rFonts w:ascii="Trebuchet MS" w:eastAsia="MS Mincho" w:hAnsi="Trebuchet MS" w:cs="Calibri"/>
                <w:noProof/>
                <w:lang w:val="ro-RO"/>
              </w:rPr>
            </w:pPr>
            <w:r w:rsidRPr="003A3894">
              <w:rPr>
                <w:rFonts w:ascii="Trebuchet MS" w:eastAsia="MS Mincho" w:hAnsi="Trebuchet MS" w:cs="Calibri"/>
                <w:noProof/>
                <w:lang w:val="ro-RO"/>
              </w:rPr>
              <w:t>..............................................................</w:t>
            </w:r>
          </w:p>
        </w:tc>
        <w:tc>
          <w:tcPr>
            <w:tcW w:w="484" w:type="pct"/>
            <w:tcBorders>
              <w:top w:val="single" w:sz="4" w:space="0" w:color="auto"/>
              <w:left w:val="single" w:sz="4" w:space="0" w:color="auto"/>
              <w:bottom w:val="single" w:sz="4" w:space="0" w:color="auto"/>
              <w:right w:val="single" w:sz="4" w:space="0" w:color="auto"/>
            </w:tcBorders>
            <w:vAlign w:val="center"/>
          </w:tcPr>
          <w:p w:rsidR="003A3894" w:rsidRPr="003A3894" w:rsidRDefault="003A3894" w:rsidP="003A3894">
            <w:pPr>
              <w:keepNext/>
              <w:widowControl w:val="0"/>
              <w:tabs>
                <w:tab w:val="num" w:pos="360"/>
                <w:tab w:val="right" w:pos="8789"/>
              </w:tabs>
              <w:suppressAutoHyphens/>
              <w:spacing w:after="0" w:line="240" w:lineRule="auto"/>
              <w:ind w:left="360" w:hanging="360"/>
              <w:outlineLvl w:val="2"/>
              <w:rPr>
                <w:rFonts w:ascii="Trebuchet MS" w:eastAsia="MS Mincho" w:hAnsi="Trebuchet MS" w:cs="Calibri"/>
                <w:b/>
                <w:spacing w:val="-2"/>
                <w:lang w:val="ro-RO"/>
              </w:rPr>
            </w:pPr>
          </w:p>
        </w:tc>
        <w:tc>
          <w:tcPr>
            <w:tcW w:w="427" w:type="pct"/>
            <w:tcBorders>
              <w:top w:val="single" w:sz="4" w:space="0" w:color="auto"/>
              <w:left w:val="single" w:sz="4" w:space="0" w:color="auto"/>
              <w:bottom w:val="single" w:sz="4" w:space="0" w:color="auto"/>
              <w:right w:val="single" w:sz="4" w:space="0" w:color="auto"/>
            </w:tcBorders>
            <w:vAlign w:val="center"/>
          </w:tcPr>
          <w:p w:rsidR="003A3894" w:rsidRPr="003A3894" w:rsidRDefault="003A3894" w:rsidP="003A3894">
            <w:pPr>
              <w:keepNext/>
              <w:spacing w:after="0" w:line="240" w:lineRule="auto"/>
              <w:outlineLvl w:val="2"/>
              <w:rPr>
                <w:rFonts w:ascii="Trebuchet MS" w:eastAsia="MS Mincho" w:hAnsi="Trebuchet MS" w:cs="Calibri"/>
                <w:lang w:val="ro-RO" w:eastAsia="fr-FR"/>
              </w:rPr>
            </w:pPr>
          </w:p>
        </w:tc>
        <w:tc>
          <w:tcPr>
            <w:tcW w:w="545" w:type="pct"/>
            <w:tcBorders>
              <w:top w:val="single" w:sz="4" w:space="0" w:color="auto"/>
              <w:left w:val="single" w:sz="4" w:space="0" w:color="auto"/>
              <w:bottom w:val="single" w:sz="4" w:space="0" w:color="auto"/>
              <w:right w:val="single" w:sz="4" w:space="0" w:color="auto"/>
            </w:tcBorders>
            <w:vAlign w:val="center"/>
          </w:tcPr>
          <w:p w:rsidR="003A3894" w:rsidRPr="003A3894" w:rsidRDefault="003A3894" w:rsidP="003A3894">
            <w:pPr>
              <w:keepNext/>
              <w:spacing w:after="0" w:line="240" w:lineRule="auto"/>
              <w:outlineLvl w:val="2"/>
              <w:rPr>
                <w:rFonts w:ascii="Trebuchet MS" w:eastAsia="MS Mincho" w:hAnsi="Trebuchet MS" w:cs="Calibri"/>
                <w:lang w:val="ro-RO" w:eastAsia="fr-FR"/>
              </w:rPr>
            </w:pPr>
          </w:p>
        </w:tc>
      </w:tr>
      <w:tr w:rsidR="003A3894" w:rsidRPr="003A3894" w:rsidTr="00C87377">
        <w:trPr>
          <w:trHeight w:val="230"/>
        </w:trPr>
        <w:tc>
          <w:tcPr>
            <w:tcW w:w="468" w:type="pct"/>
            <w:tcBorders>
              <w:top w:val="single" w:sz="4" w:space="0" w:color="auto"/>
              <w:left w:val="single" w:sz="4" w:space="0" w:color="auto"/>
              <w:right w:val="single" w:sz="4" w:space="0" w:color="auto"/>
            </w:tcBorders>
            <w:vAlign w:val="center"/>
          </w:tcPr>
          <w:p w:rsidR="003A3894" w:rsidRPr="003A3894" w:rsidRDefault="003A3894" w:rsidP="00D94E8F">
            <w:pPr>
              <w:keepNext/>
              <w:numPr>
                <w:ilvl w:val="0"/>
                <w:numId w:val="10"/>
              </w:numPr>
              <w:spacing w:after="0" w:line="240" w:lineRule="auto"/>
              <w:outlineLvl w:val="2"/>
              <w:rPr>
                <w:rFonts w:ascii="Trebuchet MS" w:eastAsia="MS Mincho" w:hAnsi="Trebuchet MS" w:cs="Calibri"/>
                <w:lang w:val="ro-RO"/>
              </w:rPr>
            </w:pPr>
          </w:p>
        </w:tc>
        <w:tc>
          <w:tcPr>
            <w:tcW w:w="3076" w:type="pct"/>
            <w:tcBorders>
              <w:top w:val="single" w:sz="4" w:space="0" w:color="auto"/>
              <w:left w:val="single" w:sz="4" w:space="0" w:color="auto"/>
              <w:right w:val="single" w:sz="4" w:space="0" w:color="auto"/>
            </w:tcBorders>
            <w:vAlign w:val="center"/>
          </w:tcPr>
          <w:p w:rsidR="003A3894" w:rsidRPr="003A3894" w:rsidRDefault="003A3894" w:rsidP="003A3894">
            <w:pPr>
              <w:spacing w:after="0" w:line="240" w:lineRule="auto"/>
              <w:rPr>
                <w:rFonts w:ascii="Trebuchet MS" w:eastAsia="MS Mincho" w:hAnsi="Trebuchet MS" w:cs="Calibri"/>
                <w:noProof/>
                <w:lang w:val="ro-RO"/>
              </w:rPr>
            </w:pPr>
            <w:r w:rsidRPr="003A3894">
              <w:rPr>
                <w:rFonts w:ascii="Trebuchet MS" w:eastAsia="MS Mincho" w:hAnsi="Trebuchet MS" w:cs="Calibri"/>
                <w:noProof/>
                <w:lang w:val="ro-RO"/>
              </w:rPr>
              <w:t>..............................................................</w:t>
            </w:r>
          </w:p>
        </w:tc>
        <w:tc>
          <w:tcPr>
            <w:tcW w:w="484" w:type="pct"/>
            <w:tcBorders>
              <w:top w:val="single" w:sz="4" w:space="0" w:color="auto"/>
              <w:left w:val="single" w:sz="4" w:space="0" w:color="auto"/>
              <w:bottom w:val="single" w:sz="4" w:space="0" w:color="auto"/>
              <w:right w:val="single" w:sz="4" w:space="0" w:color="auto"/>
            </w:tcBorders>
            <w:vAlign w:val="center"/>
          </w:tcPr>
          <w:p w:rsidR="003A3894" w:rsidRPr="003A3894" w:rsidRDefault="003A3894" w:rsidP="003A3894">
            <w:pPr>
              <w:keepNext/>
              <w:widowControl w:val="0"/>
              <w:tabs>
                <w:tab w:val="num" w:pos="360"/>
                <w:tab w:val="right" w:pos="8789"/>
              </w:tabs>
              <w:suppressAutoHyphens/>
              <w:spacing w:after="0" w:line="240" w:lineRule="auto"/>
              <w:ind w:left="360" w:hanging="360"/>
              <w:outlineLvl w:val="2"/>
              <w:rPr>
                <w:rFonts w:ascii="Trebuchet MS" w:eastAsia="MS Mincho" w:hAnsi="Trebuchet MS" w:cs="Calibri"/>
                <w:b/>
                <w:spacing w:val="-2"/>
                <w:lang w:val="it-IT"/>
              </w:rPr>
            </w:pPr>
          </w:p>
        </w:tc>
        <w:tc>
          <w:tcPr>
            <w:tcW w:w="427" w:type="pct"/>
            <w:tcBorders>
              <w:top w:val="single" w:sz="4" w:space="0" w:color="auto"/>
              <w:left w:val="single" w:sz="4" w:space="0" w:color="auto"/>
              <w:bottom w:val="single" w:sz="4" w:space="0" w:color="auto"/>
              <w:right w:val="single" w:sz="4" w:space="0" w:color="auto"/>
            </w:tcBorders>
            <w:vAlign w:val="center"/>
          </w:tcPr>
          <w:p w:rsidR="003A3894" w:rsidRPr="003A3894" w:rsidRDefault="003A3894" w:rsidP="003A3894">
            <w:pPr>
              <w:keepNext/>
              <w:spacing w:after="0" w:line="240" w:lineRule="auto"/>
              <w:outlineLvl w:val="2"/>
              <w:rPr>
                <w:rFonts w:ascii="Trebuchet MS" w:eastAsia="MS Mincho" w:hAnsi="Trebuchet MS" w:cs="Calibri"/>
                <w:lang w:val="ro-RO" w:eastAsia="fr-FR"/>
              </w:rPr>
            </w:pPr>
          </w:p>
        </w:tc>
        <w:tc>
          <w:tcPr>
            <w:tcW w:w="545" w:type="pct"/>
            <w:tcBorders>
              <w:top w:val="single" w:sz="4" w:space="0" w:color="auto"/>
              <w:left w:val="single" w:sz="4" w:space="0" w:color="auto"/>
              <w:bottom w:val="single" w:sz="4" w:space="0" w:color="auto"/>
              <w:right w:val="single" w:sz="4" w:space="0" w:color="auto"/>
            </w:tcBorders>
            <w:vAlign w:val="center"/>
          </w:tcPr>
          <w:p w:rsidR="003A3894" w:rsidRPr="003A3894" w:rsidRDefault="003A3894" w:rsidP="003A3894">
            <w:pPr>
              <w:keepNext/>
              <w:spacing w:after="0" w:line="240" w:lineRule="auto"/>
              <w:outlineLvl w:val="2"/>
              <w:rPr>
                <w:rFonts w:ascii="Trebuchet MS" w:eastAsia="MS Mincho" w:hAnsi="Trebuchet MS" w:cs="Calibri"/>
                <w:lang w:val="ro-RO" w:eastAsia="fr-FR"/>
              </w:rPr>
            </w:pPr>
          </w:p>
        </w:tc>
      </w:tr>
      <w:tr w:rsidR="003A3894" w:rsidRPr="003A3894" w:rsidTr="00C87377">
        <w:trPr>
          <w:trHeight w:val="277"/>
        </w:trPr>
        <w:tc>
          <w:tcPr>
            <w:tcW w:w="468" w:type="pct"/>
            <w:tcBorders>
              <w:top w:val="single" w:sz="4" w:space="0" w:color="auto"/>
              <w:left w:val="single" w:sz="4" w:space="0" w:color="auto"/>
              <w:bottom w:val="single" w:sz="4" w:space="0" w:color="auto"/>
              <w:right w:val="single" w:sz="4" w:space="0" w:color="auto"/>
            </w:tcBorders>
            <w:vAlign w:val="center"/>
          </w:tcPr>
          <w:p w:rsidR="003A3894" w:rsidRPr="003A3894" w:rsidRDefault="003A3894" w:rsidP="003A3894">
            <w:pPr>
              <w:keepNext/>
              <w:spacing w:after="0" w:line="240" w:lineRule="auto"/>
              <w:ind w:left="142"/>
              <w:outlineLvl w:val="2"/>
              <w:rPr>
                <w:rFonts w:ascii="Trebuchet MS" w:eastAsia="MS Mincho" w:hAnsi="Trebuchet MS" w:cs="Calibri"/>
                <w:lang w:val="ro-RO"/>
              </w:rPr>
            </w:pPr>
            <w:r w:rsidRPr="003A3894">
              <w:rPr>
                <w:rFonts w:ascii="Trebuchet MS" w:eastAsia="MS Mincho" w:hAnsi="Trebuchet MS" w:cs="Calibri"/>
                <w:lang w:val="ro-RO"/>
              </w:rPr>
              <w:t xml:space="preserve">   ....</w:t>
            </w:r>
          </w:p>
        </w:tc>
        <w:tc>
          <w:tcPr>
            <w:tcW w:w="3076" w:type="pct"/>
            <w:tcBorders>
              <w:top w:val="single" w:sz="4" w:space="0" w:color="auto"/>
              <w:left w:val="single" w:sz="4" w:space="0" w:color="auto"/>
              <w:bottom w:val="single" w:sz="4" w:space="0" w:color="auto"/>
              <w:right w:val="single" w:sz="4" w:space="0" w:color="auto"/>
            </w:tcBorders>
            <w:vAlign w:val="center"/>
          </w:tcPr>
          <w:p w:rsidR="003A3894" w:rsidRPr="003A3894" w:rsidRDefault="003A3894" w:rsidP="003A3894">
            <w:pPr>
              <w:spacing w:after="0" w:line="240" w:lineRule="auto"/>
              <w:rPr>
                <w:rFonts w:ascii="Trebuchet MS" w:eastAsia="MS Mincho" w:hAnsi="Trebuchet MS" w:cs="Calibri"/>
                <w:b/>
                <w:lang w:val="ro-RO" w:eastAsia="fr-FR"/>
              </w:rPr>
            </w:pPr>
            <w:r w:rsidRPr="003A3894">
              <w:rPr>
                <w:rFonts w:ascii="Trebuchet MS" w:eastAsia="MS Mincho" w:hAnsi="Trebuchet MS" w:cs="Calibri"/>
                <w:lang w:val="ro-RO" w:eastAsia="fr-FR"/>
              </w:rPr>
              <w:t>..............................................................</w:t>
            </w:r>
          </w:p>
        </w:tc>
        <w:tc>
          <w:tcPr>
            <w:tcW w:w="484" w:type="pct"/>
            <w:tcBorders>
              <w:top w:val="single" w:sz="4" w:space="0" w:color="auto"/>
              <w:left w:val="single" w:sz="4" w:space="0" w:color="auto"/>
              <w:bottom w:val="single" w:sz="4" w:space="0" w:color="auto"/>
              <w:right w:val="single" w:sz="4" w:space="0" w:color="auto"/>
            </w:tcBorders>
            <w:vAlign w:val="center"/>
          </w:tcPr>
          <w:p w:rsidR="003A3894" w:rsidRPr="003A3894" w:rsidRDefault="003A3894" w:rsidP="003A3894">
            <w:pPr>
              <w:keepNext/>
              <w:spacing w:after="0" w:line="240" w:lineRule="auto"/>
              <w:outlineLvl w:val="2"/>
              <w:rPr>
                <w:rFonts w:ascii="Trebuchet MS" w:eastAsia="MS Mincho" w:hAnsi="Trebuchet MS" w:cs="Calibri"/>
                <w:lang w:val="ro-RO"/>
              </w:rPr>
            </w:pPr>
          </w:p>
        </w:tc>
        <w:tc>
          <w:tcPr>
            <w:tcW w:w="427" w:type="pct"/>
            <w:tcBorders>
              <w:top w:val="single" w:sz="4" w:space="0" w:color="auto"/>
              <w:left w:val="single" w:sz="4" w:space="0" w:color="auto"/>
              <w:bottom w:val="single" w:sz="4" w:space="0" w:color="auto"/>
              <w:right w:val="single" w:sz="4" w:space="0" w:color="auto"/>
            </w:tcBorders>
            <w:vAlign w:val="center"/>
          </w:tcPr>
          <w:p w:rsidR="003A3894" w:rsidRPr="003A3894" w:rsidRDefault="003A3894" w:rsidP="003A3894">
            <w:pPr>
              <w:keepNext/>
              <w:spacing w:after="0" w:line="240" w:lineRule="auto"/>
              <w:outlineLvl w:val="2"/>
              <w:rPr>
                <w:rFonts w:ascii="Trebuchet MS" w:eastAsia="MS Mincho" w:hAnsi="Trebuchet MS" w:cs="Calibri"/>
                <w:lang w:val="ro-RO" w:eastAsia="fr-FR"/>
              </w:rPr>
            </w:pPr>
          </w:p>
        </w:tc>
        <w:tc>
          <w:tcPr>
            <w:tcW w:w="545" w:type="pct"/>
            <w:tcBorders>
              <w:top w:val="single" w:sz="4" w:space="0" w:color="auto"/>
              <w:left w:val="single" w:sz="4" w:space="0" w:color="auto"/>
              <w:bottom w:val="single" w:sz="4" w:space="0" w:color="auto"/>
              <w:right w:val="single" w:sz="4" w:space="0" w:color="auto"/>
            </w:tcBorders>
            <w:vAlign w:val="center"/>
          </w:tcPr>
          <w:p w:rsidR="003A3894" w:rsidRPr="003A3894" w:rsidRDefault="003A3894" w:rsidP="003A3894">
            <w:pPr>
              <w:keepNext/>
              <w:spacing w:after="0" w:line="240" w:lineRule="auto"/>
              <w:outlineLvl w:val="2"/>
              <w:rPr>
                <w:rFonts w:ascii="Trebuchet MS" w:eastAsia="MS Mincho" w:hAnsi="Trebuchet MS" w:cs="Calibri"/>
                <w:lang w:val="ro-RO" w:eastAsia="fr-FR"/>
              </w:rPr>
            </w:pPr>
          </w:p>
        </w:tc>
      </w:tr>
    </w:tbl>
    <w:p w:rsidR="003A3894" w:rsidRPr="003A3894" w:rsidRDefault="003A3894" w:rsidP="003A3894">
      <w:pPr>
        <w:spacing w:after="0" w:line="240" w:lineRule="auto"/>
        <w:rPr>
          <w:rFonts w:ascii="Trebuchet MS" w:eastAsia="MS Mincho" w:hAnsi="Trebuchet MS" w:cs="Calibri"/>
          <w:noProof/>
          <w:lang w:val="ro-RO"/>
        </w:rPr>
      </w:pPr>
    </w:p>
    <w:p w:rsidR="00C510A3" w:rsidRDefault="00C510A3" w:rsidP="003A3894">
      <w:pPr>
        <w:keepNext/>
        <w:pBdr>
          <w:top w:val="single" w:sz="4" w:space="1" w:color="auto"/>
          <w:bottom w:val="single" w:sz="4" w:space="1" w:color="auto"/>
        </w:pBdr>
        <w:spacing w:before="120" w:after="120" w:line="240" w:lineRule="auto"/>
        <w:jc w:val="both"/>
        <w:outlineLvl w:val="0"/>
        <w:rPr>
          <w:rFonts w:ascii="Trebuchet MS" w:eastAsia="MS Mincho" w:hAnsi="Trebuchet MS" w:cs="Calibri"/>
          <w:b/>
          <w:color w:val="000000"/>
          <w:lang w:val="ro-RO" w:eastAsia="fr-FR"/>
        </w:rPr>
      </w:pPr>
    </w:p>
    <w:p w:rsidR="003A3894" w:rsidRPr="003A3894" w:rsidRDefault="003A3894" w:rsidP="003A3894">
      <w:pPr>
        <w:keepNext/>
        <w:pBdr>
          <w:top w:val="single" w:sz="4" w:space="1" w:color="auto"/>
          <w:bottom w:val="single" w:sz="4" w:space="1" w:color="auto"/>
        </w:pBdr>
        <w:spacing w:after="0" w:line="240" w:lineRule="auto"/>
        <w:jc w:val="both"/>
        <w:outlineLvl w:val="0"/>
        <w:rPr>
          <w:rFonts w:ascii="Trebuchet MS" w:eastAsia="MS Mincho" w:hAnsi="Trebuchet MS" w:cs="Calibri"/>
          <w:b/>
          <w:lang w:val="ro-RO" w:eastAsia="fr-FR"/>
        </w:rPr>
      </w:pPr>
      <w:r w:rsidRPr="003A3894">
        <w:rPr>
          <w:rFonts w:ascii="Trebuchet MS" w:eastAsia="MS Mincho" w:hAnsi="Trebuchet MS" w:cs="Calibri"/>
          <w:b/>
          <w:lang w:val="ro-RO" w:eastAsia="fr-FR"/>
        </w:rPr>
        <w:t>Expert 1</w:t>
      </w:r>
    </w:p>
    <w:p w:rsidR="003A3894" w:rsidRPr="003A3894" w:rsidRDefault="003A3894" w:rsidP="003A3894">
      <w:pPr>
        <w:tabs>
          <w:tab w:val="left" w:pos="720"/>
          <w:tab w:val="left" w:pos="1440"/>
          <w:tab w:val="left" w:pos="2865"/>
        </w:tabs>
        <w:spacing w:after="0" w:line="240" w:lineRule="auto"/>
        <w:jc w:val="both"/>
        <w:rPr>
          <w:rFonts w:ascii="Trebuchet MS" w:eastAsia="MS Mincho" w:hAnsi="Trebuchet MS" w:cs="Calibri"/>
          <w:noProof/>
          <w:lang w:val="ro-RO"/>
        </w:rPr>
      </w:pPr>
      <w:r w:rsidRPr="003A3894">
        <w:rPr>
          <w:rFonts w:ascii="Trebuchet MS" w:eastAsia="MS Mincho" w:hAnsi="Trebuchet MS" w:cs="Calibri"/>
          <w:b/>
          <w:noProof/>
          <w:lang w:val="ro-RO"/>
        </w:rPr>
        <w:t>Cererea de plata este</w:t>
      </w:r>
      <w:r w:rsidRPr="003A3894">
        <w:rPr>
          <w:rFonts w:ascii="Trebuchet MS" w:eastAsia="MS Mincho" w:hAnsi="Trebuchet MS" w:cs="Calibri"/>
          <w:noProof/>
          <w:lang w:val="ro-RO"/>
        </w:rPr>
        <w:t>:</w:t>
      </w:r>
      <w:r w:rsidRPr="003A3894">
        <w:rPr>
          <w:rFonts w:ascii="Trebuchet MS" w:eastAsia="MS Mincho" w:hAnsi="Trebuchet MS" w:cs="Calibri"/>
          <w:noProof/>
          <w:lang w:val="ro-RO"/>
        </w:rPr>
        <w:tab/>
      </w:r>
      <w:r w:rsidRPr="003A3894">
        <w:rPr>
          <w:rFonts w:ascii="Trebuchet MS" w:eastAsia="MS Mincho" w:hAnsi="Trebuchet MS" w:cs="Calibri"/>
          <w:noProof/>
          <w:lang w:val="ro-RO"/>
        </w:rPr>
        <w:tab/>
      </w:r>
      <w:r w:rsidRPr="003A3894">
        <w:rPr>
          <w:rFonts w:ascii="Trebuchet MS" w:eastAsia="MS Mincho" w:hAnsi="Trebuchet MS" w:cs="Calibri"/>
          <w:noProof/>
          <w:lang w:val="ro-RO"/>
        </w:rPr>
        <w:tab/>
        <w:t xml:space="preserve">                 </w:t>
      </w:r>
    </w:p>
    <w:p w:rsidR="003A3894" w:rsidRPr="003A3894" w:rsidRDefault="003A3894" w:rsidP="003A3894">
      <w:pPr>
        <w:tabs>
          <w:tab w:val="left" w:pos="720"/>
          <w:tab w:val="left" w:pos="1440"/>
          <w:tab w:val="left" w:pos="2865"/>
        </w:tabs>
        <w:spacing w:after="0" w:line="240" w:lineRule="auto"/>
        <w:jc w:val="both"/>
        <w:rPr>
          <w:rFonts w:ascii="Trebuchet MS" w:eastAsia="MS Mincho" w:hAnsi="Trebuchet MS" w:cs="Calibri"/>
          <w:noProof/>
          <w:lang w:val="ro-RO"/>
        </w:rPr>
      </w:pPr>
      <w:r w:rsidRPr="003A3894">
        <w:rPr>
          <w:rFonts w:ascii="Segoe UI Symbol" w:eastAsia="MS Gothic" w:hAnsi="Segoe UI Symbol" w:cs="Segoe UI Symbol"/>
          <w:lang w:val="ro-RO"/>
        </w:rPr>
        <w:t>☐</w:t>
      </w:r>
      <w:r w:rsidRPr="003A3894">
        <w:rPr>
          <w:rFonts w:ascii="Trebuchet MS" w:eastAsia="MS Mincho" w:hAnsi="Trebuchet MS" w:cs="Calibri"/>
          <w:noProof/>
          <w:lang w:val="ro-RO"/>
        </w:rPr>
        <w:t xml:space="preserve"> CONFORMA</w:t>
      </w:r>
      <w:r w:rsidRPr="003A3894">
        <w:rPr>
          <w:rFonts w:ascii="Trebuchet MS" w:eastAsia="MS Mincho" w:hAnsi="Trebuchet MS" w:cs="Calibri"/>
          <w:noProof/>
          <w:lang w:val="ro-RO"/>
        </w:rPr>
        <w:tab/>
      </w:r>
    </w:p>
    <w:p w:rsidR="003A3894" w:rsidRPr="003A3894" w:rsidRDefault="003A3894" w:rsidP="003A3894">
      <w:pPr>
        <w:tabs>
          <w:tab w:val="left" w:pos="720"/>
          <w:tab w:val="left" w:pos="1440"/>
          <w:tab w:val="left" w:pos="2865"/>
        </w:tabs>
        <w:spacing w:after="0" w:line="240" w:lineRule="auto"/>
        <w:jc w:val="both"/>
        <w:rPr>
          <w:rFonts w:ascii="Trebuchet MS" w:eastAsia="MS Mincho" w:hAnsi="Trebuchet MS" w:cs="Calibri"/>
          <w:noProof/>
          <w:lang w:val="ro-RO"/>
        </w:rPr>
      </w:pPr>
      <w:r w:rsidRPr="003A3894">
        <w:rPr>
          <w:rFonts w:ascii="Segoe UI Symbol" w:eastAsia="MS Gothic" w:hAnsi="Segoe UI Symbol" w:cs="Segoe UI Symbol"/>
          <w:lang w:val="ro-RO"/>
        </w:rPr>
        <w:t>☐</w:t>
      </w:r>
      <w:r w:rsidRPr="003A3894">
        <w:rPr>
          <w:rFonts w:ascii="Trebuchet MS" w:eastAsia="MS Mincho" w:hAnsi="Trebuchet MS" w:cs="Calibri"/>
          <w:noProof/>
          <w:lang w:val="ro-RO"/>
        </w:rPr>
        <w:t xml:space="preserve"> NECONFORMA</w:t>
      </w:r>
    </w:p>
    <w:p w:rsidR="003A3894" w:rsidRPr="003A3894" w:rsidRDefault="003A3894" w:rsidP="003A3894">
      <w:pPr>
        <w:keepNext/>
        <w:pBdr>
          <w:top w:val="single" w:sz="4" w:space="1" w:color="auto"/>
          <w:bottom w:val="single" w:sz="4" w:space="1" w:color="auto"/>
        </w:pBdr>
        <w:spacing w:after="0" w:line="240" w:lineRule="auto"/>
        <w:jc w:val="both"/>
        <w:outlineLvl w:val="0"/>
        <w:rPr>
          <w:rFonts w:ascii="Trebuchet MS" w:eastAsia="MS Mincho" w:hAnsi="Trebuchet MS" w:cs="Calibri"/>
          <w:b/>
          <w:lang w:val="ro-RO" w:eastAsia="fr-FR"/>
        </w:rPr>
      </w:pPr>
      <w:r w:rsidRPr="003A3894">
        <w:rPr>
          <w:rFonts w:ascii="Trebuchet MS" w:eastAsia="MS Mincho" w:hAnsi="Trebuchet MS" w:cs="Calibri"/>
          <w:b/>
          <w:lang w:val="ro-RO" w:eastAsia="fr-FR"/>
        </w:rPr>
        <w:t>Expert 2</w:t>
      </w:r>
    </w:p>
    <w:p w:rsidR="003A3894" w:rsidRPr="003A3894" w:rsidRDefault="003A3894" w:rsidP="003A3894">
      <w:pPr>
        <w:tabs>
          <w:tab w:val="left" w:pos="720"/>
          <w:tab w:val="left" w:pos="1440"/>
          <w:tab w:val="left" w:pos="2865"/>
        </w:tabs>
        <w:spacing w:after="0" w:line="240" w:lineRule="auto"/>
        <w:jc w:val="both"/>
        <w:rPr>
          <w:rFonts w:ascii="Trebuchet MS" w:eastAsia="MS Mincho" w:hAnsi="Trebuchet MS" w:cs="Calibri"/>
          <w:b/>
          <w:noProof/>
          <w:lang w:val="ro-RO"/>
        </w:rPr>
      </w:pPr>
      <w:r w:rsidRPr="003A3894">
        <w:rPr>
          <w:rFonts w:ascii="Trebuchet MS" w:eastAsia="MS Mincho" w:hAnsi="Trebuchet MS" w:cs="Calibri"/>
          <w:b/>
          <w:noProof/>
          <w:lang w:val="ro-RO"/>
        </w:rPr>
        <w:t>Cererea de plata este:</w:t>
      </w:r>
      <w:r w:rsidRPr="003A3894">
        <w:rPr>
          <w:rFonts w:ascii="Trebuchet MS" w:eastAsia="MS Mincho" w:hAnsi="Trebuchet MS" w:cs="Calibri"/>
          <w:b/>
          <w:noProof/>
          <w:lang w:val="ro-RO"/>
        </w:rPr>
        <w:tab/>
      </w:r>
      <w:r w:rsidRPr="003A3894">
        <w:rPr>
          <w:rFonts w:ascii="Trebuchet MS" w:eastAsia="MS Mincho" w:hAnsi="Trebuchet MS" w:cs="Calibri"/>
          <w:b/>
          <w:noProof/>
          <w:lang w:val="ro-RO"/>
        </w:rPr>
        <w:tab/>
      </w:r>
      <w:r w:rsidRPr="003A3894">
        <w:rPr>
          <w:rFonts w:ascii="Trebuchet MS" w:eastAsia="MS Mincho" w:hAnsi="Trebuchet MS" w:cs="Calibri"/>
          <w:b/>
          <w:noProof/>
          <w:lang w:val="ro-RO"/>
        </w:rPr>
        <w:tab/>
        <w:t xml:space="preserve">                 </w:t>
      </w:r>
    </w:p>
    <w:p w:rsidR="003A3894" w:rsidRPr="003A3894" w:rsidRDefault="003A3894" w:rsidP="003A3894">
      <w:pPr>
        <w:tabs>
          <w:tab w:val="left" w:pos="720"/>
          <w:tab w:val="left" w:pos="1440"/>
          <w:tab w:val="left" w:pos="2865"/>
        </w:tabs>
        <w:spacing w:after="0" w:line="240" w:lineRule="auto"/>
        <w:jc w:val="both"/>
        <w:rPr>
          <w:rFonts w:ascii="Trebuchet MS" w:eastAsia="MS Mincho" w:hAnsi="Trebuchet MS" w:cs="Calibri"/>
          <w:noProof/>
          <w:lang w:val="ro-RO"/>
        </w:rPr>
      </w:pPr>
      <w:r w:rsidRPr="003A3894">
        <w:rPr>
          <w:rFonts w:ascii="Segoe UI Symbol" w:eastAsia="MS Gothic" w:hAnsi="Segoe UI Symbol" w:cs="Segoe UI Symbol"/>
          <w:lang w:val="ro-RO"/>
        </w:rPr>
        <w:t>☐</w:t>
      </w:r>
      <w:r w:rsidRPr="003A3894">
        <w:rPr>
          <w:rFonts w:ascii="Trebuchet MS" w:eastAsia="MS Mincho" w:hAnsi="Trebuchet MS" w:cs="Calibri"/>
          <w:noProof/>
          <w:lang w:val="ro-RO"/>
        </w:rPr>
        <w:t xml:space="preserve"> CONFORMA</w:t>
      </w:r>
      <w:r w:rsidRPr="003A3894">
        <w:rPr>
          <w:rFonts w:ascii="Trebuchet MS" w:eastAsia="MS Mincho" w:hAnsi="Trebuchet MS" w:cs="Calibri"/>
          <w:noProof/>
          <w:lang w:val="ro-RO"/>
        </w:rPr>
        <w:tab/>
      </w:r>
    </w:p>
    <w:p w:rsidR="003A3894" w:rsidRPr="003A3894" w:rsidRDefault="003A3894" w:rsidP="003A3894">
      <w:pPr>
        <w:tabs>
          <w:tab w:val="left" w:pos="720"/>
          <w:tab w:val="left" w:pos="1440"/>
          <w:tab w:val="left" w:pos="2865"/>
        </w:tabs>
        <w:spacing w:after="0" w:line="276" w:lineRule="auto"/>
        <w:jc w:val="both"/>
        <w:rPr>
          <w:rFonts w:ascii="Trebuchet MS" w:eastAsia="MS Mincho" w:hAnsi="Trebuchet MS" w:cs="Calibri"/>
          <w:noProof/>
          <w:lang w:val="ro-RO"/>
        </w:rPr>
      </w:pPr>
      <w:r w:rsidRPr="003A3894">
        <w:rPr>
          <w:rFonts w:ascii="Segoe UI Symbol" w:eastAsia="MS Gothic" w:hAnsi="Segoe UI Symbol" w:cs="Segoe UI Symbol"/>
          <w:lang w:val="ro-RO"/>
        </w:rPr>
        <w:t>☐</w:t>
      </w:r>
      <w:r w:rsidRPr="003A3894">
        <w:rPr>
          <w:rFonts w:ascii="Trebuchet MS" w:eastAsia="MS Mincho" w:hAnsi="Trebuchet MS" w:cs="Calibri"/>
          <w:noProof/>
          <w:lang w:val="ro-RO"/>
        </w:rPr>
        <w:t xml:space="preserve"> NECONFORMA</w:t>
      </w:r>
    </w:p>
    <w:p w:rsidR="003A3894" w:rsidRDefault="003A3894" w:rsidP="003A3894">
      <w:pPr>
        <w:tabs>
          <w:tab w:val="left" w:pos="720"/>
          <w:tab w:val="left" w:pos="1440"/>
          <w:tab w:val="left" w:pos="2865"/>
        </w:tabs>
        <w:spacing w:after="0" w:line="240" w:lineRule="auto"/>
        <w:jc w:val="both"/>
        <w:rPr>
          <w:rFonts w:ascii="Trebuchet MS" w:eastAsia="MS Mincho" w:hAnsi="Trebuchet MS" w:cs="Calibri"/>
          <w:noProof/>
          <w:lang w:val="ro-RO"/>
        </w:rPr>
      </w:pPr>
    </w:p>
    <w:p w:rsidR="003A3894" w:rsidRPr="003A3894" w:rsidRDefault="003A3894" w:rsidP="003A3894">
      <w:pPr>
        <w:tabs>
          <w:tab w:val="left" w:pos="720"/>
          <w:tab w:val="left" w:pos="1440"/>
          <w:tab w:val="left" w:pos="2865"/>
        </w:tabs>
        <w:spacing w:after="0" w:line="240" w:lineRule="auto"/>
        <w:jc w:val="both"/>
        <w:rPr>
          <w:rFonts w:ascii="Trebuchet MS" w:eastAsia="MS Mincho" w:hAnsi="Trebuchet MS" w:cs="Calibri"/>
          <w:noProof/>
          <w:lang w:val="ro-RO"/>
        </w:rPr>
      </w:pPr>
      <w:r w:rsidRPr="003A3894">
        <w:rPr>
          <w:rFonts w:ascii="Trebuchet MS" w:eastAsia="MS Mincho" w:hAnsi="Trebuchet MS" w:cs="Calibri"/>
          <w:noProof/>
          <w:lang w:val="ro-RO"/>
        </w:rPr>
        <w:t>Observatii.............................................................................................</w:t>
      </w:r>
    </w:p>
    <w:p w:rsidR="003A3894" w:rsidRPr="003A3894" w:rsidRDefault="003A3894" w:rsidP="003A3894">
      <w:pPr>
        <w:tabs>
          <w:tab w:val="left" w:pos="720"/>
          <w:tab w:val="left" w:pos="1440"/>
          <w:tab w:val="left" w:pos="2865"/>
        </w:tabs>
        <w:spacing w:after="0" w:line="240" w:lineRule="auto"/>
        <w:jc w:val="both"/>
        <w:rPr>
          <w:rFonts w:ascii="Trebuchet MS" w:eastAsia="MS Mincho" w:hAnsi="Trebuchet MS" w:cs="Calibri"/>
          <w:noProof/>
          <w:lang w:val="ro-RO"/>
        </w:rPr>
      </w:pPr>
      <w:r w:rsidRPr="003A3894">
        <w:rPr>
          <w:rFonts w:ascii="Trebuchet MS" w:eastAsia="MS Mincho" w:hAnsi="Trebuchet MS" w:cs="Calibri"/>
          <w:noProof/>
          <w:lang w:val="ro-RO"/>
        </w:rPr>
        <w:t>..........................................................................................................</w:t>
      </w:r>
    </w:p>
    <w:p w:rsidR="003A3894" w:rsidRPr="003A3894" w:rsidRDefault="003A3894" w:rsidP="003A3894">
      <w:pPr>
        <w:tabs>
          <w:tab w:val="left" w:pos="720"/>
          <w:tab w:val="left" w:pos="1440"/>
          <w:tab w:val="left" w:pos="2865"/>
        </w:tabs>
        <w:spacing w:after="0" w:line="240" w:lineRule="auto"/>
        <w:jc w:val="both"/>
        <w:rPr>
          <w:rFonts w:ascii="Trebuchet MS" w:eastAsia="MS Mincho" w:hAnsi="Trebuchet MS" w:cs="Calibri"/>
          <w:noProof/>
          <w:lang w:val="ro-RO"/>
        </w:rPr>
      </w:pPr>
      <w:r w:rsidRPr="003A3894">
        <w:rPr>
          <w:rFonts w:ascii="Trebuchet MS" w:eastAsia="MS Mincho" w:hAnsi="Trebuchet MS" w:cs="Calibri"/>
          <w:noProof/>
          <w:lang w:val="ro-RO"/>
        </w:rPr>
        <w:t>..........................................................................................................</w:t>
      </w:r>
    </w:p>
    <w:p w:rsidR="003A3894" w:rsidRPr="003A3894" w:rsidRDefault="003A3894" w:rsidP="003A3894">
      <w:pPr>
        <w:tabs>
          <w:tab w:val="left" w:pos="720"/>
          <w:tab w:val="left" w:pos="1440"/>
          <w:tab w:val="left" w:pos="2865"/>
        </w:tabs>
        <w:spacing w:after="0" w:line="240" w:lineRule="auto"/>
        <w:jc w:val="both"/>
        <w:rPr>
          <w:rFonts w:ascii="Trebuchet MS" w:eastAsia="MS Mincho" w:hAnsi="Trebuchet MS" w:cs="Calibri"/>
          <w:noProof/>
          <w:lang w:val="ro-RO"/>
        </w:rPr>
      </w:pPr>
      <w:r w:rsidRPr="003A3894">
        <w:rPr>
          <w:rFonts w:ascii="Trebuchet MS" w:eastAsia="MS Mincho" w:hAnsi="Trebuchet MS" w:cs="Calibri"/>
          <w:noProof/>
          <w:lang w:val="ro-RO"/>
        </w:rPr>
        <w:t>..........................................................................................................</w:t>
      </w:r>
    </w:p>
    <w:p w:rsidR="00C510A3" w:rsidRDefault="00C510A3" w:rsidP="003A3894">
      <w:pPr>
        <w:spacing w:after="0" w:line="240" w:lineRule="auto"/>
        <w:jc w:val="both"/>
        <w:rPr>
          <w:rFonts w:ascii="Trebuchet MS" w:eastAsia="MS Mincho" w:hAnsi="Trebuchet MS" w:cs="Calibri"/>
          <w:b/>
          <w:noProof/>
          <w:lang w:val="ro-RO"/>
        </w:rPr>
      </w:pPr>
    </w:p>
    <w:p w:rsidR="003A3894" w:rsidRPr="003A3894" w:rsidRDefault="003A3894" w:rsidP="003A3894">
      <w:pPr>
        <w:spacing w:after="0" w:line="240" w:lineRule="auto"/>
        <w:jc w:val="both"/>
        <w:rPr>
          <w:rFonts w:ascii="Trebuchet MS" w:eastAsia="MS Mincho" w:hAnsi="Trebuchet MS" w:cs="Calibri"/>
          <w:noProof/>
          <w:lang w:val="ro-RO"/>
        </w:rPr>
      </w:pPr>
      <w:r w:rsidRPr="003A3894">
        <w:rPr>
          <w:rFonts w:ascii="Trebuchet MS" w:eastAsia="MS Mincho" w:hAnsi="Trebuchet MS" w:cs="Calibri"/>
          <w:b/>
          <w:noProof/>
          <w:lang w:val="ro-RO"/>
        </w:rPr>
        <w:lastRenderedPageBreak/>
        <w:t>Intocmit de</w:t>
      </w:r>
      <w:r w:rsidRPr="003A3894">
        <w:rPr>
          <w:rFonts w:ascii="Trebuchet MS" w:eastAsia="MS Mincho" w:hAnsi="Trebuchet MS" w:cs="Calibri"/>
          <w:noProof/>
          <w:lang w:val="ro-RO"/>
        </w:rPr>
        <w:t xml:space="preserve"> expert 1 ......................</w:t>
      </w:r>
    </w:p>
    <w:p w:rsidR="003A3894" w:rsidRPr="003A3894" w:rsidRDefault="003A3894" w:rsidP="003A3894">
      <w:pPr>
        <w:spacing w:after="0" w:line="240" w:lineRule="auto"/>
        <w:jc w:val="both"/>
        <w:rPr>
          <w:rFonts w:ascii="Trebuchet MS" w:eastAsia="MS Mincho" w:hAnsi="Trebuchet MS" w:cs="Calibri"/>
          <w:noProof/>
          <w:lang w:val="ro-RO"/>
        </w:rPr>
      </w:pPr>
      <w:r w:rsidRPr="003A3894">
        <w:rPr>
          <w:rFonts w:ascii="Trebuchet MS" w:eastAsia="MS Mincho" w:hAnsi="Trebuchet MS" w:cs="Calibri"/>
          <w:noProof/>
          <w:lang w:val="ro-RO"/>
        </w:rPr>
        <w:t>(nume si prenume) …… .................</w:t>
      </w:r>
    </w:p>
    <w:p w:rsidR="003A3894" w:rsidRPr="003A3894" w:rsidRDefault="003A3894" w:rsidP="003A3894">
      <w:pPr>
        <w:spacing w:after="0" w:line="240" w:lineRule="auto"/>
        <w:jc w:val="both"/>
        <w:rPr>
          <w:rFonts w:ascii="Trebuchet MS" w:eastAsia="MS Mincho" w:hAnsi="Trebuchet MS" w:cs="Calibri"/>
          <w:noProof/>
          <w:lang w:val="ro-RO"/>
        </w:rPr>
      </w:pPr>
      <w:r w:rsidRPr="003A3894">
        <w:rPr>
          <w:rFonts w:ascii="Trebuchet MS" w:eastAsia="MS Mincho" w:hAnsi="Trebuchet MS" w:cs="Calibri"/>
          <w:noProof/>
          <w:lang w:val="ro-RO"/>
        </w:rPr>
        <w:t>Semnatura si stampila expertului ……………………Data ……../……/ 20...</w:t>
      </w:r>
    </w:p>
    <w:p w:rsidR="003A3894" w:rsidRPr="003A3894" w:rsidRDefault="003A3894" w:rsidP="003A3894">
      <w:pPr>
        <w:spacing w:after="0" w:line="240" w:lineRule="auto"/>
        <w:jc w:val="both"/>
        <w:rPr>
          <w:rFonts w:ascii="Trebuchet MS" w:eastAsia="MS Mincho" w:hAnsi="Trebuchet MS" w:cs="Calibri"/>
          <w:noProof/>
          <w:lang w:val="ro-RO"/>
        </w:rPr>
      </w:pPr>
    </w:p>
    <w:p w:rsidR="003A3894" w:rsidRPr="003A3894" w:rsidRDefault="003A3894" w:rsidP="003A3894">
      <w:pPr>
        <w:spacing w:after="0" w:line="240" w:lineRule="auto"/>
        <w:jc w:val="both"/>
        <w:rPr>
          <w:rFonts w:ascii="Trebuchet MS" w:eastAsia="MS Mincho" w:hAnsi="Trebuchet MS" w:cs="Calibri"/>
          <w:noProof/>
          <w:lang w:val="ro-RO"/>
        </w:rPr>
      </w:pPr>
      <w:r w:rsidRPr="003A3894">
        <w:rPr>
          <w:rFonts w:ascii="Trebuchet MS" w:eastAsia="MS Mincho" w:hAnsi="Trebuchet MS" w:cs="Calibri"/>
          <w:b/>
          <w:noProof/>
          <w:lang w:val="ro-RO"/>
        </w:rPr>
        <w:t>Verificat de</w:t>
      </w:r>
      <w:r w:rsidRPr="003A3894">
        <w:rPr>
          <w:rFonts w:ascii="Trebuchet MS" w:eastAsia="MS Mincho" w:hAnsi="Trebuchet MS" w:cs="Calibri"/>
          <w:noProof/>
          <w:lang w:val="ro-RO"/>
        </w:rPr>
        <w:t xml:space="preserve"> expert 2......................</w:t>
      </w:r>
    </w:p>
    <w:p w:rsidR="003A3894" w:rsidRPr="003A3894" w:rsidRDefault="003A3894" w:rsidP="003A3894">
      <w:pPr>
        <w:spacing w:after="0" w:line="240" w:lineRule="auto"/>
        <w:jc w:val="both"/>
        <w:rPr>
          <w:rFonts w:ascii="Trebuchet MS" w:eastAsia="MS Mincho" w:hAnsi="Trebuchet MS" w:cs="Calibri"/>
          <w:noProof/>
          <w:lang w:val="ro-RO"/>
        </w:rPr>
      </w:pPr>
      <w:r w:rsidRPr="003A3894">
        <w:rPr>
          <w:rFonts w:ascii="Trebuchet MS" w:eastAsia="MS Mincho" w:hAnsi="Trebuchet MS" w:cs="Calibri"/>
          <w:noProof/>
          <w:lang w:val="ro-RO"/>
        </w:rPr>
        <w:t>(nume si prenume) …………………</w:t>
      </w:r>
    </w:p>
    <w:p w:rsidR="003A3894" w:rsidRPr="003A3894" w:rsidRDefault="003A3894" w:rsidP="003A3894">
      <w:pPr>
        <w:spacing w:after="0" w:line="240" w:lineRule="auto"/>
        <w:jc w:val="both"/>
        <w:rPr>
          <w:rFonts w:ascii="Trebuchet MS" w:eastAsia="MS Mincho" w:hAnsi="Trebuchet MS" w:cs="Calibri"/>
          <w:noProof/>
          <w:lang w:val="ro-RO"/>
        </w:rPr>
      </w:pPr>
      <w:r w:rsidRPr="003A3894">
        <w:rPr>
          <w:rFonts w:ascii="Trebuchet MS" w:eastAsia="MS Mincho" w:hAnsi="Trebuchet MS" w:cs="Calibri"/>
          <w:noProof/>
          <w:lang w:val="ro-RO"/>
        </w:rPr>
        <w:t>Semnatura si stampila expertului ……………………Data ……../……/ 20...</w:t>
      </w:r>
    </w:p>
    <w:p w:rsidR="003A3894" w:rsidRPr="003A3894" w:rsidRDefault="003A3894" w:rsidP="003A3894">
      <w:pPr>
        <w:spacing w:after="0" w:line="240" w:lineRule="auto"/>
        <w:jc w:val="both"/>
        <w:rPr>
          <w:rFonts w:ascii="Trebuchet MS" w:eastAsia="MS Mincho" w:hAnsi="Trebuchet MS" w:cs="Calibri"/>
          <w:b/>
          <w:noProof/>
          <w:lang w:val="ro-RO"/>
        </w:rPr>
      </w:pPr>
    </w:p>
    <w:p w:rsidR="003A3894" w:rsidRPr="003A3894" w:rsidRDefault="003A3894" w:rsidP="003A3894">
      <w:pPr>
        <w:spacing w:beforeAutospacing="1" w:after="0" w:afterAutospacing="1" w:line="240" w:lineRule="auto"/>
        <w:jc w:val="both"/>
        <w:rPr>
          <w:rFonts w:ascii="Trebuchet MS" w:eastAsia="MS Mincho" w:hAnsi="Trebuchet MS" w:cs="Calibri"/>
          <w:b/>
          <w:lang w:val="ro-RO" w:eastAsia="fr-FR"/>
        </w:rPr>
      </w:pPr>
      <w:r w:rsidRPr="003A3894">
        <w:rPr>
          <w:rFonts w:ascii="Trebuchet MS" w:eastAsia="MS Mincho" w:hAnsi="Trebuchet MS" w:cs="Calibri"/>
          <w:b/>
          <w:lang w:val="ro-RO" w:eastAsia="fr-FR"/>
        </w:rPr>
        <w:t>Am luat la cunostinta:</w:t>
      </w:r>
    </w:p>
    <w:p w:rsidR="003A3894" w:rsidRPr="003A3894" w:rsidRDefault="003A3894" w:rsidP="003A3894">
      <w:pPr>
        <w:spacing w:after="0" w:line="240" w:lineRule="auto"/>
        <w:jc w:val="both"/>
        <w:rPr>
          <w:rFonts w:ascii="Trebuchet MS" w:eastAsia="MS Mincho" w:hAnsi="Trebuchet MS" w:cs="Calibri"/>
          <w:b/>
          <w:noProof/>
          <w:lang w:val="ro-RO"/>
        </w:rPr>
      </w:pPr>
      <w:r w:rsidRPr="003A3894">
        <w:rPr>
          <w:rFonts w:ascii="Trebuchet MS" w:eastAsia="MS Mincho" w:hAnsi="Trebuchet MS" w:cs="Calibri"/>
          <w:b/>
          <w:noProof/>
          <w:lang w:val="ro-RO"/>
        </w:rPr>
        <w:t>Beneficiar (reprezentant legal)</w:t>
      </w:r>
    </w:p>
    <w:p w:rsidR="003A3894" w:rsidRPr="003A3894" w:rsidRDefault="003A3894" w:rsidP="003A3894">
      <w:pPr>
        <w:spacing w:after="0" w:line="240" w:lineRule="auto"/>
        <w:jc w:val="both"/>
        <w:rPr>
          <w:rFonts w:ascii="Trebuchet MS" w:eastAsia="MS Mincho" w:hAnsi="Trebuchet MS" w:cs="Calibri"/>
          <w:noProof/>
          <w:lang w:val="ro-RO"/>
        </w:rPr>
      </w:pPr>
      <w:r w:rsidRPr="003A3894">
        <w:rPr>
          <w:rFonts w:ascii="Trebuchet MS" w:eastAsia="MS Mincho" w:hAnsi="Trebuchet MS" w:cs="Calibri"/>
          <w:noProof/>
          <w:lang w:val="ro-RO"/>
        </w:rPr>
        <w:t>Nume si prenume …………….</w:t>
      </w:r>
    </w:p>
    <w:p w:rsidR="003A3894" w:rsidRPr="003A3894" w:rsidRDefault="003A3894" w:rsidP="003A3894">
      <w:pPr>
        <w:spacing w:after="0" w:line="240" w:lineRule="auto"/>
        <w:jc w:val="both"/>
        <w:rPr>
          <w:rFonts w:ascii="Trebuchet MS" w:eastAsia="MS Mincho" w:hAnsi="Trebuchet MS" w:cs="Calibri"/>
          <w:noProof/>
          <w:lang w:val="ro-RO"/>
        </w:rPr>
      </w:pPr>
      <w:r w:rsidRPr="003A3894">
        <w:rPr>
          <w:rFonts w:ascii="Trebuchet MS" w:eastAsia="MS Mincho" w:hAnsi="Trebuchet MS" w:cs="Calibri"/>
          <w:noProof/>
          <w:lang w:val="ro-RO"/>
        </w:rPr>
        <w:t>Semnatura si ştampila (pentru Persoane juridice)…………….</w:t>
      </w:r>
      <w:r w:rsidRPr="003A3894">
        <w:rPr>
          <w:rFonts w:ascii="Trebuchet MS" w:eastAsia="MS Mincho" w:hAnsi="Trebuchet MS" w:cs="Calibri"/>
          <w:noProof/>
          <w:lang w:val="ro-RO"/>
        </w:rPr>
        <w:tab/>
      </w:r>
    </w:p>
    <w:p w:rsidR="003A3894" w:rsidRPr="003A3894" w:rsidRDefault="003A3894" w:rsidP="003A3894">
      <w:pPr>
        <w:spacing w:after="0" w:line="240" w:lineRule="auto"/>
        <w:jc w:val="both"/>
        <w:rPr>
          <w:rFonts w:ascii="Trebuchet MS" w:eastAsia="MS Mincho" w:hAnsi="Trebuchet MS" w:cs="Calibri"/>
          <w:noProof/>
          <w:lang w:val="ro-RO"/>
        </w:rPr>
      </w:pPr>
      <w:r w:rsidRPr="003A3894">
        <w:rPr>
          <w:rFonts w:ascii="Trebuchet MS" w:eastAsia="MS Mincho" w:hAnsi="Trebuchet MS" w:cs="Calibri"/>
          <w:noProof/>
          <w:lang w:val="ro-RO"/>
        </w:rPr>
        <w:t>Semnatura autorizata (pentru Persoane fizice) …………….</w:t>
      </w:r>
    </w:p>
    <w:p w:rsidR="003A3894" w:rsidRPr="003A3894" w:rsidRDefault="003A3894" w:rsidP="003A3894">
      <w:pPr>
        <w:spacing w:after="0" w:line="240" w:lineRule="auto"/>
        <w:jc w:val="both"/>
        <w:rPr>
          <w:rFonts w:ascii="Trebuchet MS" w:eastAsia="MS Mincho" w:hAnsi="Trebuchet MS" w:cs="Calibri"/>
          <w:noProof/>
          <w:lang w:val="ro-RO"/>
        </w:rPr>
      </w:pPr>
      <w:r w:rsidRPr="003A3894">
        <w:rPr>
          <w:rFonts w:ascii="Trebuchet MS" w:eastAsia="MS Mincho" w:hAnsi="Trebuchet MS" w:cs="Calibri"/>
          <w:noProof/>
          <w:lang w:val="ro-RO"/>
        </w:rPr>
        <w:t>Data ………………..</w:t>
      </w:r>
    </w:p>
    <w:p w:rsidR="003A3894" w:rsidRDefault="003A3894" w:rsidP="003A3894">
      <w:pPr>
        <w:spacing w:after="0" w:line="240" w:lineRule="auto"/>
        <w:jc w:val="both"/>
        <w:rPr>
          <w:rFonts w:ascii="Trebuchet MS" w:eastAsia="MS Mincho" w:hAnsi="Trebuchet MS" w:cs="Calibri"/>
          <w:b/>
          <w:noProof/>
          <w:lang w:val="ro-RO"/>
        </w:rPr>
      </w:pPr>
    </w:p>
    <w:p w:rsidR="00253423" w:rsidRPr="003A3894" w:rsidRDefault="00253423" w:rsidP="003A3894">
      <w:pPr>
        <w:spacing w:after="0" w:line="240" w:lineRule="auto"/>
        <w:jc w:val="both"/>
        <w:rPr>
          <w:rFonts w:ascii="Trebuchet MS" w:eastAsia="MS Mincho" w:hAnsi="Trebuchet MS" w:cs="Calibri"/>
          <w:b/>
          <w:noProof/>
          <w:lang w:val="ro-RO"/>
        </w:rPr>
      </w:pPr>
    </w:p>
    <w:p w:rsidR="003A3894" w:rsidRPr="003A3894" w:rsidRDefault="003A3894" w:rsidP="00253423">
      <w:pPr>
        <w:shd w:val="clear" w:color="auto" w:fill="FFC000"/>
        <w:spacing w:after="0" w:line="240" w:lineRule="auto"/>
        <w:jc w:val="both"/>
        <w:rPr>
          <w:rFonts w:ascii="Trebuchet MS" w:eastAsia="MS Mincho" w:hAnsi="Trebuchet MS" w:cs="Calibri"/>
          <w:b/>
          <w:noProof/>
          <w:lang w:val="ro-RO"/>
        </w:rPr>
      </w:pPr>
      <w:r w:rsidRPr="003A3894">
        <w:rPr>
          <w:rFonts w:ascii="Trebuchet MS" w:eastAsia="MS Mincho" w:hAnsi="Trebuchet MS" w:cs="Calibri"/>
          <w:b/>
          <w:noProof/>
          <w:lang w:val="ro-RO"/>
        </w:rPr>
        <w:t>Sectiunea B. Verificarea din punct de vedere documentar a DCP</w:t>
      </w:r>
    </w:p>
    <w:p w:rsidR="003A3894" w:rsidRPr="003A3894" w:rsidRDefault="003A3894" w:rsidP="003A3894">
      <w:pPr>
        <w:spacing w:after="0" w:line="240" w:lineRule="auto"/>
        <w:jc w:val="both"/>
        <w:rPr>
          <w:rFonts w:ascii="Trebuchet MS" w:eastAsia="MS Mincho" w:hAnsi="Trebuchet MS" w:cs="Calibri"/>
          <w:b/>
          <w:noProof/>
          <w:lang w:val="ro-RO"/>
        </w:rPr>
      </w:pPr>
    </w:p>
    <w:tbl>
      <w:tblPr>
        <w:tblpPr w:leftFromText="180" w:rightFromText="180" w:vertAnchor="text" w:tblpY="1"/>
        <w:tblOverlap w:val="never"/>
        <w:tblW w:w="497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90"/>
        <w:gridCol w:w="5857"/>
        <w:gridCol w:w="922"/>
        <w:gridCol w:w="813"/>
        <w:gridCol w:w="1038"/>
      </w:tblGrid>
      <w:tr w:rsidR="003A3894" w:rsidRPr="003A3894" w:rsidTr="00C87377">
        <w:trPr>
          <w:trHeight w:val="982"/>
        </w:trPr>
        <w:tc>
          <w:tcPr>
            <w:tcW w:w="468" w:type="pct"/>
            <w:tcBorders>
              <w:top w:val="single" w:sz="4" w:space="0" w:color="auto"/>
              <w:left w:val="single" w:sz="4" w:space="0" w:color="auto"/>
              <w:bottom w:val="single" w:sz="4" w:space="0" w:color="auto"/>
              <w:right w:val="single" w:sz="4" w:space="0" w:color="auto"/>
            </w:tcBorders>
            <w:shd w:val="clear" w:color="auto" w:fill="BFBFBF"/>
          </w:tcPr>
          <w:p w:rsidR="003A3894" w:rsidRPr="003A3894" w:rsidRDefault="003A3894" w:rsidP="003A3894">
            <w:pPr>
              <w:spacing w:after="0" w:line="240" w:lineRule="auto"/>
              <w:jc w:val="both"/>
              <w:rPr>
                <w:rFonts w:ascii="Trebuchet MS" w:eastAsia="MS Mincho" w:hAnsi="Trebuchet MS" w:cs="Calibri"/>
                <w:b/>
                <w:lang w:val="ro-RO"/>
              </w:rPr>
            </w:pPr>
            <w:r w:rsidRPr="003A3894">
              <w:rPr>
                <w:rFonts w:ascii="Trebuchet MS" w:eastAsia="MS Mincho" w:hAnsi="Trebuchet MS" w:cs="Calibri"/>
                <w:b/>
                <w:lang w:val="ro-RO"/>
              </w:rPr>
              <w:t>Nr.</w:t>
            </w:r>
          </w:p>
          <w:p w:rsidR="003A3894" w:rsidRPr="003A3894" w:rsidRDefault="003A3894" w:rsidP="003A3894">
            <w:pPr>
              <w:spacing w:after="0" w:line="240" w:lineRule="auto"/>
              <w:jc w:val="both"/>
              <w:rPr>
                <w:rFonts w:ascii="Trebuchet MS" w:eastAsia="MS Mincho" w:hAnsi="Trebuchet MS" w:cs="Calibri"/>
                <w:b/>
                <w:lang w:val="ro-RO"/>
              </w:rPr>
            </w:pPr>
            <w:r w:rsidRPr="003A3894">
              <w:rPr>
                <w:rFonts w:ascii="Trebuchet MS" w:eastAsia="MS Mincho" w:hAnsi="Trebuchet MS" w:cs="Calibri"/>
                <w:b/>
                <w:lang w:val="ro-RO"/>
              </w:rPr>
              <w:t>Crt.</w:t>
            </w:r>
          </w:p>
        </w:tc>
        <w:tc>
          <w:tcPr>
            <w:tcW w:w="3076" w:type="pct"/>
            <w:tcBorders>
              <w:top w:val="single" w:sz="4" w:space="0" w:color="auto"/>
              <w:left w:val="single" w:sz="4" w:space="0" w:color="auto"/>
              <w:bottom w:val="single" w:sz="4" w:space="0" w:color="auto"/>
              <w:right w:val="single" w:sz="4" w:space="0" w:color="auto"/>
            </w:tcBorders>
            <w:shd w:val="clear" w:color="auto" w:fill="BFBFBF"/>
            <w:vAlign w:val="center"/>
          </w:tcPr>
          <w:p w:rsidR="003A3894" w:rsidRPr="003A3894" w:rsidRDefault="003A3894" w:rsidP="003A3894">
            <w:pPr>
              <w:spacing w:after="0" w:line="240" w:lineRule="auto"/>
              <w:jc w:val="both"/>
              <w:rPr>
                <w:rFonts w:ascii="Trebuchet MS" w:eastAsia="MS Mincho" w:hAnsi="Trebuchet MS" w:cs="Calibri"/>
                <w:b/>
                <w:lang w:val="ro-RO"/>
              </w:rPr>
            </w:pPr>
            <w:r w:rsidRPr="003A3894">
              <w:rPr>
                <w:rFonts w:ascii="Trebuchet MS" w:eastAsia="MS Mincho" w:hAnsi="Trebuchet MS" w:cs="Calibri"/>
                <w:b/>
                <w:lang w:val="ro-RO"/>
              </w:rPr>
              <w:t>Obiectul verificării</w:t>
            </w:r>
          </w:p>
        </w:tc>
        <w:tc>
          <w:tcPr>
            <w:tcW w:w="484" w:type="pct"/>
            <w:tcBorders>
              <w:top w:val="single" w:sz="4" w:space="0" w:color="auto"/>
              <w:left w:val="single" w:sz="4" w:space="0" w:color="auto"/>
              <w:bottom w:val="single" w:sz="4" w:space="0" w:color="auto"/>
              <w:right w:val="single" w:sz="4" w:space="0" w:color="auto"/>
            </w:tcBorders>
            <w:shd w:val="clear" w:color="auto" w:fill="BFBFBF"/>
            <w:vAlign w:val="center"/>
          </w:tcPr>
          <w:p w:rsidR="003A3894" w:rsidRPr="003A3894" w:rsidRDefault="003A3894" w:rsidP="003A3894">
            <w:pPr>
              <w:spacing w:after="0" w:line="240" w:lineRule="auto"/>
              <w:jc w:val="both"/>
              <w:rPr>
                <w:rFonts w:ascii="Trebuchet MS" w:eastAsia="MS Mincho" w:hAnsi="Trebuchet MS" w:cs="Calibri"/>
                <w:b/>
                <w:lang w:val="ro-RO"/>
              </w:rPr>
            </w:pPr>
            <w:r w:rsidRPr="003A3894">
              <w:rPr>
                <w:rFonts w:ascii="Trebuchet MS" w:eastAsia="MS Mincho" w:hAnsi="Trebuchet MS" w:cs="Calibri"/>
                <w:b/>
                <w:lang w:val="ro-RO"/>
              </w:rPr>
              <w:t>Da</w:t>
            </w:r>
          </w:p>
        </w:tc>
        <w:tc>
          <w:tcPr>
            <w:tcW w:w="427" w:type="pct"/>
            <w:tcBorders>
              <w:top w:val="single" w:sz="4" w:space="0" w:color="auto"/>
              <w:left w:val="single" w:sz="4" w:space="0" w:color="auto"/>
              <w:bottom w:val="single" w:sz="4" w:space="0" w:color="auto"/>
              <w:right w:val="single" w:sz="4" w:space="0" w:color="auto"/>
            </w:tcBorders>
            <w:shd w:val="clear" w:color="auto" w:fill="BFBFBF"/>
            <w:vAlign w:val="center"/>
          </w:tcPr>
          <w:p w:rsidR="003A3894" w:rsidRPr="003A3894" w:rsidRDefault="003A3894" w:rsidP="003A3894">
            <w:pPr>
              <w:spacing w:after="0" w:line="240" w:lineRule="auto"/>
              <w:jc w:val="both"/>
              <w:rPr>
                <w:rFonts w:ascii="Trebuchet MS" w:eastAsia="MS Mincho" w:hAnsi="Trebuchet MS" w:cs="Calibri"/>
                <w:b/>
                <w:lang w:val="ro-RO" w:eastAsia="fr-FR"/>
              </w:rPr>
            </w:pPr>
            <w:r w:rsidRPr="003A3894">
              <w:rPr>
                <w:rFonts w:ascii="Trebuchet MS" w:eastAsia="MS Mincho" w:hAnsi="Trebuchet MS" w:cs="Calibri"/>
                <w:b/>
                <w:lang w:val="ro-RO" w:eastAsia="fr-FR"/>
              </w:rPr>
              <w:t>Nu</w:t>
            </w:r>
          </w:p>
        </w:tc>
        <w:tc>
          <w:tcPr>
            <w:tcW w:w="545" w:type="pct"/>
            <w:tcBorders>
              <w:top w:val="single" w:sz="4" w:space="0" w:color="auto"/>
              <w:left w:val="single" w:sz="4" w:space="0" w:color="auto"/>
              <w:bottom w:val="single" w:sz="4" w:space="0" w:color="auto"/>
              <w:right w:val="single" w:sz="4" w:space="0" w:color="auto"/>
            </w:tcBorders>
            <w:shd w:val="clear" w:color="auto" w:fill="BFBFBF"/>
            <w:vAlign w:val="center"/>
          </w:tcPr>
          <w:p w:rsidR="003A3894" w:rsidRPr="003A3894" w:rsidRDefault="003A3894" w:rsidP="003A3894">
            <w:pPr>
              <w:spacing w:after="0" w:line="240" w:lineRule="auto"/>
              <w:jc w:val="both"/>
              <w:rPr>
                <w:rFonts w:ascii="Trebuchet MS" w:eastAsia="MS Mincho" w:hAnsi="Trebuchet MS" w:cs="Calibri"/>
                <w:b/>
                <w:lang w:val="ro-RO" w:eastAsia="fr-FR"/>
              </w:rPr>
            </w:pPr>
            <w:r w:rsidRPr="003A3894">
              <w:rPr>
                <w:rFonts w:ascii="Trebuchet MS" w:eastAsia="MS Mincho" w:hAnsi="Trebuchet MS" w:cs="Calibri"/>
                <w:b/>
                <w:lang w:val="ro-RO" w:eastAsia="fr-FR"/>
              </w:rPr>
              <w:t>Nu este cazul</w:t>
            </w:r>
          </w:p>
        </w:tc>
      </w:tr>
      <w:tr w:rsidR="003A3894" w:rsidRPr="003A3894" w:rsidTr="00C87377">
        <w:trPr>
          <w:trHeight w:val="277"/>
        </w:trPr>
        <w:tc>
          <w:tcPr>
            <w:tcW w:w="468" w:type="pct"/>
            <w:tcBorders>
              <w:top w:val="single" w:sz="4" w:space="0" w:color="auto"/>
              <w:left w:val="single" w:sz="4" w:space="0" w:color="auto"/>
              <w:right w:val="single" w:sz="4" w:space="0" w:color="auto"/>
            </w:tcBorders>
          </w:tcPr>
          <w:p w:rsidR="003A3894" w:rsidRPr="003A3894" w:rsidRDefault="003A3894" w:rsidP="00D94E8F">
            <w:pPr>
              <w:keepNext/>
              <w:numPr>
                <w:ilvl w:val="0"/>
                <w:numId w:val="7"/>
              </w:numPr>
              <w:spacing w:after="0" w:line="240" w:lineRule="auto"/>
              <w:jc w:val="both"/>
              <w:outlineLvl w:val="2"/>
              <w:rPr>
                <w:rFonts w:ascii="Trebuchet MS" w:eastAsia="MS Mincho" w:hAnsi="Trebuchet MS" w:cs="Calibri"/>
                <w:lang w:val="ro-RO"/>
              </w:rPr>
            </w:pPr>
          </w:p>
        </w:tc>
        <w:tc>
          <w:tcPr>
            <w:tcW w:w="3076" w:type="pct"/>
            <w:tcBorders>
              <w:top w:val="single" w:sz="4" w:space="0" w:color="auto"/>
              <w:left w:val="single" w:sz="4" w:space="0" w:color="auto"/>
              <w:right w:val="single" w:sz="4" w:space="0" w:color="auto"/>
            </w:tcBorders>
          </w:tcPr>
          <w:p w:rsidR="003A3894" w:rsidRPr="003A3894" w:rsidRDefault="003A3894" w:rsidP="003A3894">
            <w:pPr>
              <w:spacing w:after="0" w:line="240" w:lineRule="auto"/>
              <w:jc w:val="both"/>
              <w:rPr>
                <w:rFonts w:ascii="Trebuchet MS" w:eastAsia="MS Mincho" w:hAnsi="Trebuchet MS" w:cs="Calibri"/>
                <w:noProof/>
                <w:lang w:val="ro-RO"/>
              </w:rPr>
            </w:pPr>
            <w:r w:rsidRPr="003A3894">
              <w:rPr>
                <w:rFonts w:ascii="Trebuchet MS" w:eastAsia="MS Mincho" w:hAnsi="Trebuchet MS" w:cs="Calibri"/>
                <w:noProof/>
                <w:lang w:val="ro-RO"/>
              </w:rPr>
              <w:t>..............................................................</w:t>
            </w:r>
          </w:p>
        </w:tc>
        <w:tc>
          <w:tcPr>
            <w:tcW w:w="484" w:type="pct"/>
            <w:tcBorders>
              <w:top w:val="single" w:sz="4" w:space="0" w:color="auto"/>
              <w:left w:val="single" w:sz="4" w:space="0" w:color="auto"/>
              <w:bottom w:val="single" w:sz="4" w:space="0" w:color="auto"/>
              <w:right w:val="single" w:sz="4" w:space="0" w:color="auto"/>
            </w:tcBorders>
          </w:tcPr>
          <w:p w:rsidR="003A3894" w:rsidRPr="003A3894" w:rsidRDefault="003A3894" w:rsidP="003A3894">
            <w:pPr>
              <w:keepNext/>
              <w:widowControl w:val="0"/>
              <w:tabs>
                <w:tab w:val="num" w:pos="360"/>
                <w:tab w:val="right" w:pos="8789"/>
              </w:tabs>
              <w:suppressAutoHyphens/>
              <w:spacing w:after="0" w:line="240" w:lineRule="auto"/>
              <w:ind w:left="360" w:hanging="360"/>
              <w:jc w:val="both"/>
              <w:outlineLvl w:val="2"/>
              <w:rPr>
                <w:rFonts w:ascii="Trebuchet MS" w:eastAsia="MS Mincho" w:hAnsi="Trebuchet MS" w:cs="Calibri"/>
                <w:b/>
                <w:spacing w:val="-2"/>
                <w:lang w:val="ro-RO"/>
              </w:rPr>
            </w:pPr>
          </w:p>
        </w:tc>
        <w:tc>
          <w:tcPr>
            <w:tcW w:w="427" w:type="pct"/>
            <w:tcBorders>
              <w:top w:val="single" w:sz="4" w:space="0" w:color="auto"/>
              <w:left w:val="single" w:sz="4" w:space="0" w:color="auto"/>
              <w:bottom w:val="single" w:sz="4" w:space="0" w:color="auto"/>
              <w:right w:val="single" w:sz="4" w:space="0" w:color="auto"/>
            </w:tcBorders>
          </w:tcPr>
          <w:p w:rsidR="003A3894" w:rsidRPr="003A3894" w:rsidRDefault="003A3894" w:rsidP="003A3894">
            <w:pPr>
              <w:keepNext/>
              <w:spacing w:after="0" w:line="240" w:lineRule="auto"/>
              <w:jc w:val="both"/>
              <w:outlineLvl w:val="2"/>
              <w:rPr>
                <w:rFonts w:ascii="Trebuchet MS" w:eastAsia="MS Mincho" w:hAnsi="Trebuchet MS" w:cs="Calibri"/>
                <w:lang w:val="ro-RO" w:eastAsia="fr-FR"/>
              </w:rPr>
            </w:pPr>
          </w:p>
        </w:tc>
        <w:tc>
          <w:tcPr>
            <w:tcW w:w="545" w:type="pct"/>
            <w:tcBorders>
              <w:top w:val="single" w:sz="4" w:space="0" w:color="auto"/>
              <w:left w:val="single" w:sz="4" w:space="0" w:color="auto"/>
              <w:bottom w:val="single" w:sz="4" w:space="0" w:color="auto"/>
              <w:right w:val="single" w:sz="4" w:space="0" w:color="auto"/>
            </w:tcBorders>
          </w:tcPr>
          <w:p w:rsidR="003A3894" w:rsidRPr="003A3894" w:rsidRDefault="003A3894" w:rsidP="003A3894">
            <w:pPr>
              <w:keepNext/>
              <w:spacing w:after="0" w:line="240" w:lineRule="auto"/>
              <w:jc w:val="both"/>
              <w:outlineLvl w:val="2"/>
              <w:rPr>
                <w:rFonts w:ascii="Trebuchet MS" w:eastAsia="MS Mincho" w:hAnsi="Trebuchet MS" w:cs="Calibri"/>
                <w:lang w:val="ro-RO" w:eastAsia="fr-FR"/>
              </w:rPr>
            </w:pPr>
          </w:p>
        </w:tc>
      </w:tr>
      <w:tr w:rsidR="003A3894" w:rsidRPr="003A3894" w:rsidTr="00C87377">
        <w:trPr>
          <w:trHeight w:val="230"/>
        </w:trPr>
        <w:tc>
          <w:tcPr>
            <w:tcW w:w="468" w:type="pct"/>
            <w:tcBorders>
              <w:top w:val="single" w:sz="4" w:space="0" w:color="auto"/>
              <w:left w:val="single" w:sz="4" w:space="0" w:color="auto"/>
              <w:right w:val="single" w:sz="4" w:space="0" w:color="auto"/>
            </w:tcBorders>
          </w:tcPr>
          <w:p w:rsidR="003A3894" w:rsidRPr="003A3894" w:rsidRDefault="003A3894" w:rsidP="00D94E8F">
            <w:pPr>
              <w:keepNext/>
              <w:numPr>
                <w:ilvl w:val="0"/>
                <w:numId w:val="7"/>
              </w:numPr>
              <w:spacing w:after="0" w:line="240" w:lineRule="auto"/>
              <w:jc w:val="both"/>
              <w:outlineLvl w:val="2"/>
              <w:rPr>
                <w:rFonts w:ascii="Trebuchet MS" w:eastAsia="MS Mincho" w:hAnsi="Trebuchet MS" w:cs="Calibri"/>
                <w:lang w:val="ro-RO"/>
              </w:rPr>
            </w:pPr>
          </w:p>
        </w:tc>
        <w:tc>
          <w:tcPr>
            <w:tcW w:w="3076" w:type="pct"/>
            <w:tcBorders>
              <w:top w:val="single" w:sz="4" w:space="0" w:color="auto"/>
              <w:left w:val="single" w:sz="4" w:space="0" w:color="auto"/>
              <w:right w:val="single" w:sz="4" w:space="0" w:color="auto"/>
            </w:tcBorders>
          </w:tcPr>
          <w:p w:rsidR="003A3894" w:rsidRPr="003A3894" w:rsidRDefault="003A3894" w:rsidP="003A3894">
            <w:pPr>
              <w:spacing w:after="0" w:line="240" w:lineRule="auto"/>
              <w:jc w:val="both"/>
              <w:rPr>
                <w:rFonts w:ascii="Trebuchet MS" w:eastAsia="MS Mincho" w:hAnsi="Trebuchet MS" w:cs="Calibri"/>
                <w:noProof/>
                <w:lang w:val="ro-RO"/>
              </w:rPr>
            </w:pPr>
            <w:r w:rsidRPr="003A3894">
              <w:rPr>
                <w:rFonts w:ascii="Trebuchet MS" w:eastAsia="MS Mincho" w:hAnsi="Trebuchet MS" w:cs="Calibri"/>
                <w:noProof/>
                <w:lang w:val="ro-RO"/>
              </w:rPr>
              <w:t>..............................................................</w:t>
            </w:r>
          </w:p>
        </w:tc>
        <w:tc>
          <w:tcPr>
            <w:tcW w:w="484" w:type="pct"/>
            <w:tcBorders>
              <w:top w:val="single" w:sz="4" w:space="0" w:color="auto"/>
              <w:left w:val="single" w:sz="4" w:space="0" w:color="auto"/>
              <w:bottom w:val="single" w:sz="4" w:space="0" w:color="auto"/>
              <w:right w:val="single" w:sz="4" w:space="0" w:color="auto"/>
            </w:tcBorders>
          </w:tcPr>
          <w:p w:rsidR="003A3894" w:rsidRPr="003A3894" w:rsidRDefault="003A3894" w:rsidP="003A3894">
            <w:pPr>
              <w:keepNext/>
              <w:widowControl w:val="0"/>
              <w:tabs>
                <w:tab w:val="num" w:pos="360"/>
                <w:tab w:val="right" w:pos="8789"/>
              </w:tabs>
              <w:suppressAutoHyphens/>
              <w:spacing w:after="0" w:line="240" w:lineRule="auto"/>
              <w:ind w:left="360" w:hanging="360"/>
              <w:jc w:val="both"/>
              <w:outlineLvl w:val="2"/>
              <w:rPr>
                <w:rFonts w:ascii="Trebuchet MS" w:eastAsia="MS Mincho" w:hAnsi="Trebuchet MS" w:cs="Calibri"/>
                <w:b/>
                <w:spacing w:val="-2"/>
                <w:lang w:val="it-IT"/>
              </w:rPr>
            </w:pPr>
          </w:p>
        </w:tc>
        <w:tc>
          <w:tcPr>
            <w:tcW w:w="427" w:type="pct"/>
            <w:tcBorders>
              <w:top w:val="single" w:sz="4" w:space="0" w:color="auto"/>
              <w:left w:val="single" w:sz="4" w:space="0" w:color="auto"/>
              <w:bottom w:val="single" w:sz="4" w:space="0" w:color="auto"/>
              <w:right w:val="single" w:sz="4" w:space="0" w:color="auto"/>
            </w:tcBorders>
          </w:tcPr>
          <w:p w:rsidR="003A3894" w:rsidRPr="003A3894" w:rsidRDefault="003A3894" w:rsidP="003A3894">
            <w:pPr>
              <w:keepNext/>
              <w:spacing w:after="0" w:line="240" w:lineRule="auto"/>
              <w:jc w:val="both"/>
              <w:outlineLvl w:val="2"/>
              <w:rPr>
                <w:rFonts w:ascii="Trebuchet MS" w:eastAsia="MS Mincho" w:hAnsi="Trebuchet MS" w:cs="Calibri"/>
                <w:lang w:val="ro-RO" w:eastAsia="fr-FR"/>
              </w:rPr>
            </w:pPr>
          </w:p>
        </w:tc>
        <w:tc>
          <w:tcPr>
            <w:tcW w:w="545" w:type="pct"/>
            <w:tcBorders>
              <w:top w:val="single" w:sz="4" w:space="0" w:color="auto"/>
              <w:left w:val="single" w:sz="4" w:space="0" w:color="auto"/>
              <w:bottom w:val="single" w:sz="4" w:space="0" w:color="auto"/>
              <w:right w:val="single" w:sz="4" w:space="0" w:color="auto"/>
            </w:tcBorders>
          </w:tcPr>
          <w:p w:rsidR="003A3894" w:rsidRPr="003A3894" w:rsidRDefault="003A3894" w:rsidP="003A3894">
            <w:pPr>
              <w:keepNext/>
              <w:spacing w:after="0" w:line="240" w:lineRule="auto"/>
              <w:jc w:val="both"/>
              <w:outlineLvl w:val="2"/>
              <w:rPr>
                <w:rFonts w:ascii="Trebuchet MS" w:eastAsia="MS Mincho" w:hAnsi="Trebuchet MS" w:cs="Calibri"/>
                <w:lang w:val="ro-RO" w:eastAsia="fr-FR"/>
              </w:rPr>
            </w:pPr>
          </w:p>
        </w:tc>
      </w:tr>
      <w:tr w:rsidR="003A3894" w:rsidRPr="003A3894" w:rsidTr="00C87377">
        <w:trPr>
          <w:trHeight w:val="277"/>
        </w:trPr>
        <w:tc>
          <w:tcPr>
            <w:tcW w:w="468" w:type="pct"/>
            <w:tcBorders>
              <w:top w:val="single" w:sz="4" w:space="0" w:color="auto"/>
              <w:left w:val="single" w:sz="4" w:space="0" w:color="auto"/>
              <w:bottom w:val="single" w:sz="4" w:space="0" w:color="auto"/>
              <w:right w:val="single" w:sz="4" w:space="0" w:color="auto"/>
            </w:tcBorders>
          </w:tcPr>
          <w:p w:rsidR="003A3894" w:rsidRPr="003A3894" w:rsidRDefault="003A3894" w:rsidP="003A3894">
            <w:pPr>
              <w:keepNext/>
              <w:spacing w:after="0" w:line="240" w:lineRule="auto"/>
              <w:ind w:left="142"/>
              <w:jc w:val="both"/>
              <w:outlineLvl w:val="2"/>
              <w:rPr>
                <w:rFonts w:ascii="Trebuchet MS" w:eastAsia="MS Mincho" w:hAnsi="Trebuchet MS" w:cs="Calibri"/>
                <w:lang w:val="ro-RO"/>
              </w:rPr>
            </w:pPr>
            <w:r w:rsidRPr="003A3894">
              <w:rPr>
                <w:rFonts w:ascii="Trebuchet MS" w:eastAsia="MS Mincho" w:hAnsi="Trebuchet MS" w:cs="Calibri"/>
                <w:lang w:val="ro-RO"/>
              </w:rPr>
              <w:t xml:space="preserve">   ....</w:t>
            </w:r>
          </w:p>
        </w:tc>
        <w:tc>
          <w:tcPr>
            <w:tcW w:w="3076" w:type="pct"/>
            <w:tcBorders>
              <w:top w:val="single" w:sz="4" w:space="0" w:color="auto"/>
              <w:left w:val="single" w:sz="4" w:space="0" w:color="auto"/>
              <w:bottom w:val="single" w:sz="4" w:space="0" w:color="auto"/>
              <w:right w:val="single" w:sz="4" w:space="0" w:color="auto"/>
            </w:tcBorders>
          </w:tcPr>
          <w:p w:rsidR="003A3894" w:rsidRPr="003A3894" w:rsidRDefault="003A3894" w:rsidP="003A3894">
            <w:pPr>
              <w:spacing w:after="0" w:line="240" w:lineRule="auto"/>
              <w:jc w:val="both"/>
              <w:rPr>
                <w:rFonts w:ascii="Trebuchet MS" w:eastAsia="MS Mincho" w:hAnsi="Trebuchet MS" w:cs="Calibri"/>
                <w:b/>
                <w:lang w:val="ro-RO" w:eastAsia="fr-FR"/>
              </w:rPr>
            </w:pPr>
            <w:r w:rsidRPr="003A3894">
              <w:rPr>
                <w:rFonts w:ascii="Trebuchet MS" w:eastAsia="MS Mincho" w:hAnsi="Trebuchet MS" w:cs="Calibri"/>
                <w:lang w:val="ro-RO" w:eastAsia="fr-FR"/>
              </w:rPr>
              <w:t>..............................................................</w:t>
            </w:r>
          </w:p>
        </w:tc>
        <w:tc>
          <w:tcPr>
            <w:tcW w:w="484" w:type="pct"/>
            <w:tcBorders>
              <w:top w:val="single" w:sz="4" w:space="0" w:color="auto"/>
              <w:left w:val="single" w:sz="4" w:space="0" w:color="auto"/>
              <w:bottom w:val="single" w:sz="4" w:space="0" w:color="auto"/>
              <w:right w:val="single" w:sz="4" w:space="0" w:color="auto"/>
            </w:tcBorders>
          </w:tcPr>
          <w:p w:rsidR="003A3894" w:rsidRPr="003A3894" w:rsidRDefault="003A3894" w:rsidP="003A3894">
            <w:pPr>
              <w:keepNext/>
              <w:spacing w:after="0" w:line="240" w:lineRule="auto"/>
              <w:jc w:val="both"/>
              <w:outlineLvl w:val="2"/>
              <w:rPr>
                <w:rFonts w:ascii="Trebuchet MS" w:eastAsia="MS Mincho" w:hAnsi="Trebuchet MS" w:cs="Calibri"/>
                <w:lang w:val="ro-RO"/>
              </w:rPr>
            </w:pPr>
          </w:p>
        </w:tc>
        <w:tc>
          <w:tcPr>
            <w:tcW w:w="427" w:type="pct"/>
            <w:tcBorders>
              <w:top w:val="single" w:sz="4" w:space="0" w:color="auto"/>
              <w:left w:val="single" w:sz="4" w:space="0" w:color="auto"/>
              <w:bottom w:val="single" w:sz="4" w:space="0" w:color="auto"/>
              <w:right w:val="single" w:sz="4" w:space="0" w:color="auto"/>
            </w:tcBorders>
          </w:tcPr>
          <w:p w:rsidR="003A3894" w:rsidRPr="003A3894" w:rsidRDefault="003A3894" w:rsidP="003A3894">
            <w:pPr>
              <w:keepNext/>
              <w:spacing w:after="0" w:line="240" w:lineRule="auto"/>
              <w:jc w:val="both"/>
              <w:outlineLvl w:val="2"/>
              <w:rPr>
                <w:rFonts w:ascii="Trebuchet MS" w:eastAsia="MS Mincho" w:hAnsi="Trebuchet MS" w:cs="Calibri"/>
                <w:lang w:val="ro-RO" w:eastAsia="fr-FR"/>
              </w:rPr>
            </w:pPr>
          </w:p>
        </w:tc>
        <w:tc>
          <w:tcPr>
            <w:tcW w:w="545" w:type="pct"/>
            <w:tcBorders>
              <w:top w:val="single" w:sz="4" w:space="0" w:color="auto"/>
              <w:left w:val="single" w:sz="4" w:space="0" w:color="auto"/>
              <w:bottom w:val="single" w:sz="4" w:space="0" w:color="auto"/>
              <w:right w:val="single" w:sz="4" w:space="0" w:color="auto"/>
            </w:tcBorders>
          </w:tcPr>
          <w:p w:rsidR="003A3894" w:rsidRPr="003A3894" w:rsidRDefault="003A3894" w:rsidP="003A3894">
            <w:pPr>
              <w:keepNext/>
              <w:spacing w:after="0" w:line="240" w:lineRule="auto"/>
              <w:jc w:val="both"/>
              <w:outlineLvl w:val="2"/>
              <w:rPr>
                <w:rFonts w:ascii="Trebuchet MS" w:eastAsia="MS Mincho" w:hAnsi="Trebuchet MS" w:cs="Calibri"/>
                <w:lang w:val="ro-RO" w:eastAsia="fr-FR"/>
              </w:rPr>
            </w:pPr>
          </w:p>
        </w:tc>
      </w:tr>
      <w:tr w:rsidR="003A3894" w:rsidRPr="003A3894" w:rsidTr="00C87377">
        <w:trPr>
          <w:trHeight w:val="277"/>
        </w:trPr>
        <w:tc>
          <w:tcPr>
            <w:tcW w:w="3544" w:type="pct"/>
            <w:gridSpan w:val="2"/>
            <w:tcBorders>
              <w:top w:val="single" w:sz="4" w:space="0" w:color="auto"/>
              <w:left w:val="single" w:sz="4" w:space="0" w:color="auto"/>
              <w:bottom w:val="single" w:sz="4" w:space="0" w:color="auto"/>
              <w:right w:val="single" w:sz="4" w:space="0" w:color="auto"/>
            </w:tcBorders>
            <w:shd w:val="clear" w:color="auto" w:fill="BFBFBF"/>
            <w:vAlign w:val="center"/>
          </w:tcPr>
          <w:p w:rsidR="003A3894" w:rsidRPr="003A3894" w:rsidRDefault="003A3894" w:rsidP="003A3894">
            <w:pPr>
              <w:spacing w:after="0" w:line="240" w:lineRule="auto"/>
              <w:jc w:val="both"/>
              <w:rPr>
                <w:rFonts w:ascii="Trebuchet MS" w:eastAsia="Times New Roman" w:hAnsi="Trebuchet MS" w:cs="Calibri"/>
                <w:b/>
                <w:lang w:val="it-IT" w:eastAsia="fr-FR"/>
              </w:rPr>
            </w:pPr>
            <w:r w:rsidRPr="003A3894">
              <w:rPr>
                <w:rFonts w:ascii="Trebuchet MS" w:eastAsia="Times New Roman" w:hAnsi="Trebuchet MS" w:cs="Calibri"/>
                <w:b/>
                <w:lang w:val="it-IT" w:eastAsia="fr-FR"/>
              </w:rPr>
              <w:t xml:space="preserve">Verificarea facturilor* - </w:t>
            </w:r>
            <w:r w:rsidRPr="003A3894">
              <w:rPr>
                <w:rFonts w:ascii="Trebuchet MS" w:eastAsia="MS Mincho" w:hAnsi="Trebuchet MS" w:cs="Calibri"/>
                <w:b/>
                <w:i/>
                <w:noProof/>
                <w:lang w:val="ro-RO"/>
              </w:rPr>
              <w:t>(dacă este cazul)</w:t>
            </w:r>
          </w:p>
        </w:tc>
        <w:tc>
          <w:tcPr>
            <w:tcW w:w="484" w:type="pct"/>
            <w:tcBorders>
              <w:top w:val="single" w:sz="4" w:space="0" w:color="auto"/>
              <w:left w:val="single" w:sz="4" w:space="0" w:color="auto"/>
              <w:bottom w:val="single" w:sz="4" w:space="0" w:color="auto"/>
              <w:right w:val="single" w:sz="4" w:space="0" w:color="auto"/>
            </w:tcBorders>
            <w:shd w:val="clear" w:color="auto" w:fill="BFBFBF"/>
            <w:vAlign w:val="center"/>
          </w:tcPr>
          <w:p w:rsidR="003A3894" w:rsidRPr="003A3894" w:rsidRDefault="003A3894" w:rsidP="003A3894">
            <w:pPr>
              <w:spacing w:after="0" w:line="240" w:lineRule="auto"/>
              <w:jc w:val="both"/>
              <w:rPr>
                <w:rFonts w:ascii="Trebuchet MS" w:eastAsia="MS Mincho" w:hAnsi="Trebuchet MS" w:cs="Calibri"/>
                <w:b/>
                <w:lang w:val="ro-RO"/>
              </w:rPr>
            </w:pPr>
            <w:r w:rsidRPr="003A3894">
              <w:rPr>
                <w:rFonts w:ascii="Trebuchet MS" w:eastAsia="MS Mincho" w:hAnsi="Trebuchet MS" w:cs="Calibri"/>
                <w:b/>
                <w:lang w:val="ro-RO"/>
              </w:rPr>
              <w:t>Da</w:t>
            </w:r>
          </w:p>
        </w:tc>
        <w:tc>
          <w:tcPr>
            <w:tcW w:w="427" w:type="pct"/>
            <w:tcBorders>
              <w:top w:val="single" w:sz="4" w:space="0" w:color="auto"/>
              <w:left w:val="single" w:sz="4" w:space="0" w:color="auto"/>
              <w:bottom w:val="single" w:sz="4" w:space="0" w:color="auto"/>
              <w:right w:val="single" w:sz="4" w:space="0" w:color="auto"/>
            </w:tcBorders>
            <w:shd w:val="clear" w:color="auto" w:fill="BFBFBF"/>
            <w:vAlign w:val="center"/>
          </w:tcPr>
          <w:p w:rsidR="003A3894" w:rsidRPr="003A3894" w:rsidRDefault="003A3894" w:rsidP="003A3894">
            <w:pPr>
              <w:spacing w:after="0" w:line="240" w:lineRule="auto"/>
              <w:jc w:val="both"/>
              <w:rPr>
                <w:rFonts w:ascii="Trebuchet MS" w:eastAsia="MS Mincho" w:hAnsi="Trebuchet MS" w:cs="Calibri"/>
                <w:b/>
                <w:lang w:val="ro-RO" w:eastAsia="fr-FR"/>
              </w:rPr>
            </w:pPr>
            <w:r w:rsidRPr="003A3894">
              <w:rPr>
                <w:rFonts w:ascii="Trebuchet MS" w:eastAsia="MS Mincho" w:hAnsi="Trebuchet MS" w:cs="Calibri"/>
                <w:b/>
                <w:lang w:val="ro-RO" w:eastAsia="fr-FR"/>
              </w:rPr>
              <w:t>Nu</w:t>
            </w:r>
          </w:p>
        </w:tc>
        <w:tc>
          <w:tcPr>
            <w:tcW w:w="545" w:type="pct"/>
            <w:tcBorders>
              <w:top w:val="single" w:sz="4" w:space="0" w:color="auto"/>
              <w:left w:val="single" w:sz="4" w:space="0" w:color="auto"/>
              <w:bottom w:val="single" w:sz="4" w:space="0" w:color="auto"/>
              <w:right w:val="single" w:sz="4" w:space="0" w:color="auto"/>
            </w:tcBorders>
            <w:shd w:val="clear" w:color="auto" w:fill="BFBFBF"/>
            <w:vAlign w:val="center"/>
          </w:tcPr>
          <w:p w:rsidR="003A3894" w:rsidRPr="003A3894" w:rsidRDefault="003A3894" w:rsidP="003A3894">
            <w:pPr>
              <w:spacing w:after="0" w:line="240" w:lineRule="auto"/>
              <w:jc w:val="both"/>
              <w:rPr>
                <w:rFonts w:ascii="Trebuchet MS" w:eastAsia="MS Mincho" w:hAnsi="Trebuchet MS" w:cs="Calibri"/>
                <w:b/>
                <w:lang w:val="ro-RO" w:eastAsia="fr-FR"/>
              </w:rPr>
            </w:pPr>
            <w:r w:rsidRPr="003A3894">
              <w:rPr>
                <w:rFonts w:ascii="Trebuchet MS" w:eastAsia="MS Mincho" w:hAnsi="Trebuchet MS" w:cs="Calibri"/>
                <w:b/>
                <w:lang w:val="ro-RO" w:eastAsia="fr-FR"/>
              </w:rPr>
              <w:t>Nu este cazul</w:t>
            </w:r>
          </w:p>
        </w:tc>
      </w:tr>
      <w:tr w:rsidR="003A3894" w:rsidRPr="003A3894" w:rsidTr="00C87377">
        <w:trPr>
          <w:trHeight w:val="277"/>
        </w:trPr>
        <w:tc>
          <w:tcPr>
            <w:tcW w:w="468" w:type="pct"/>
            <w:tcBorders>
              <w:top w:val="single" w:sz="4" w:space="0" w:color="auto"/>
              <w:left w:val="single" w:sz="4" w:space="0" w:color="auto"/>
              <w:bottom w:val="single" w:sz="4" w:space="0" w:color="auto"/>
              <w:right w:val="single" w:sz="4" w:space="0" w:color="auto"/>
            </w:tcBorders>
          </w:tcPr>
          <w:p w:rsidR="003A3894" w:rsidRPr="003A3894" w:rsidRDefault="003A3894" w:rsidP="00D94E8F">
            <w:pPr>
              <w:keepNext/>
              <w:numPr>
                <w:ilvl w:val="0"/>
                <w:numId w:val="8"/>
              </w:numPr>
              <w:spacing w:after="0" w:line="240" w:lineRule="auto"/>
              <w:jc w:val="both"/>
              <w:outlineLvl w:val="2"/>
              <w:rPr>
                <w:rFonts w:ascii="Trebuchet MS" w:eastAsia="MS Mincho" w:hAnsi="Trebuchet MS" w:cs="Calibri"/>
                <w:lang w:val="ro-RO"/>
              </w:rPr>
            </w:pPr>
          </w:p>
        </w:tc>
        <w:tc>
          <w:tcPr>
            <w:tcW w:w="3076" w:type="pct"/>
            <w:tcBorders>
              <w:top w:val="single" w:sz="4" w:space="0" w:color="auto"/>
              <w:left w:val="single" w:sz="4" w:space="0" w:color="auto"/>
              <w:bottom w:val="single" w:sz="4" w:space="0" w:color="auto"/>
              <w:right w:val="single" w:sz="4" w:space="0" w:color="auto"/>
            </w:tcBorders>
          </w:tcPr>
          <w:p w:rsidR="003A3894" w:rsidRPr="003A3894" w:rsidRDefault="003A3894" w:rsidP="003A3894">
            <w:pPr>
              <w:spacing w:after="0" w:line="240" w:lineRule="auto"/>
              <w:jc w:val="both"/>
              <w:rPr>
                <w:rFonts w:ascii="Trebuchet MS" w:eastAsia="MS Mincho" w:hAnsi="Trebuchet MS" w:cs="Calibri"/>
                <w:noProof/>
                <w:lang w:val="ro-RO"/>
              </w:rPr>
            </w:pPr>
            <w:r w:rsidRPr="003A3894">
              <w:rPr>
                <w:rFonts w:ascii="Trebuchet MS" w:eastAsia="MS Mincho" w:hAnsi="Trebuchet MS" w:cs="Calibri"/>
                <w:noProof/>
                <w:lang w:val="ro-RO"/>
              </w:rPr>
              <w:t>..............................................................</w:t>
            </w:r>
          </w:p>
        </w:tc>
        <w:tc>
          <w:tcPr>
            <w:tcW w:w="484" w:type="pct"/>
            <w:tcBorders>
              <w:top w:val="single" w:sz="4" w:space="0" w:color="auto"/>
              <w:left w:val="single" w:sz="4" w:space="0" w:color="auto"/>
              <w:bottom w:val="single" w:sz="4" w:space="0" w:color="auto"/>
              <w:right w:val="single" w:sz="4" w:space="0" w:color="auto"/>
            </w:tcBorders>
          </w:tcPr>
          <w:p w:rsidR="003A3894" w:rsidRPr="003A3894" w:rsidRDefault="003A3894" w:rsidP="003A3894">
            <w:pPr>
              <w:keepNext/>
              <w:spacing w:after="0" w:line="240" w:lineRule="auto"/>
              <w:jc w:val="both"/>
              <w:outlineLvl w:val="2"/>
              <w:rPr>
                <w:rFonts w:ascii="Trebuchet MS" w:eastAsia="MS Mincho" w:hAnsi="Trebuchet MS" w:cs="Calibri"/>
                <w:lang w:val="ro-RO"/>
              </w:rPr>
            </w:pPr>
          </w:p>
        </w:tc>
        <w:tc>
          <w:tcPr>
            <w:tcW w:w="427" w:type="pct"/>
            <w:tcBorders>
              <w:top w:val="single" w:sz="4" w:space="0" w:color="auto"/>
              <w:left w:val="single" w:sz="4" w:space="0" w:color="auto"/>
              <w:bottom w:val="single" w:sz="4" w:space="0" w:color="auto"/>
              <w:right w:val="single" w:sz="4" w:space="0" w:color="auto"/>
            </w:tcBorders>
          </w:tcPr>
          <w:p w:rsidR="003A3894" w:rsidRPr="003A3894" w:rsidRDefault="003A3894" w:rsidP="003A3894">
            <w:pPr>
              <w:keepNext/>
              <w:spacing w:after="0" w:line="240" w:lineRule="auto"/>
              <w:jc w:val="both"/>
              <w:outlineLvl w:val="2"/>
              <w:rPr>
                <w:rFonts w:ascii="Trebuchet MS" w:eastAsia="MS Mincho" w:hAnsi="Trebuchet MS" w:cs="Calibri"/>
                <w:lang w:val="ro-RO" w:eastAsia="fr-FR"/>
              </w:rPr>
            </w:pPr>
          </w:p>
        </w:tc>
        <w:tc>
          <w:tcPr>
            <w:tcW w:w="545" w:type="pct"/>
            <w:tcBorders>
              <w:top w:val="single" w:sz="4" w:space="0" w:color="auto"/>
              <w:left w:val="single" w:sz="4" w:space="0" w:color="auto"/>
              <w:bottom w:val="single" w:sz="4" w:space="0" w:color="auto"/>
              <w:right w:val="single" w:sz="4" w:space="0" w:color="auto"/>
            </w:tcBorders>
          </w:tcPr>
          <w:p w:rsidR="003A3894" w:rsidRPr="003A3894" w:rsidRDefault="003A3894" w:rsidP="003A3894">
            <w:pPr>
              <w:keepNext/>
              <w:spacing w:after="0" w:line="240" w:lineRule="auto"/>
              <w:jc w:val="both"/>
              <w:outlineLvl w:val="2"/>
              <w:rPr>
                <w:rFonts w:ascii="Trebuchet MS" w:eastAsia="MS Mincho" w:hAnsi="Trebuchet MS" w:cs="Calibri"/>
                <w:lang w:val="ro-RO" w:eastAsia="fr-FR"/>
              </w:rPr>
            </w:pPr>
          </w:p>
        </w:tc>
      </w:tr>
      <w:tr w:rsidR="003A3894" w:rsidRPr="003A3894" w:rsidTr="00C87377">
        <w:trPr>
          <w:trHeight w:val="277"/>
        </w:trPr>
        <w:tc>
          <w:tcPr>
            <w:tcW w:w="468" w:type="pct"/>
            <w:tcBorders>
              <w:top w:val="single" w:sz="4" w:space="0" w:color="auto"/>
              <w:left w:val="single" w:sz="4" w:space="0" w:color="auto"/>
              <w:bottom w:val="single" w:sz="4" w:space="0" w:color="auto"/>
              <w:right w:val="single" w:sz="4" w:space="0" w:color="auto"/>
            </w:tcBorders>
          </w:tcPr>
          <w:p w:rsidR="003A3894" w:rsidRPr="003A3894" w:rsidRDefault="003A3894" w:rsidP="00D94E8F">
            <w:pPr>
              <w:keepNext/>
              <w:numPr>
                <w:ilvl w:val="0"/>
                <w:numId w:val="8"/>
              </w:numPr>
              <w:spacing w:after="0" w:line="240" w:lineRule="auto"/>
              <w:jc w:val="both"/>
              <w:outlineLvl w:val="2"/>
              <w:rPr>
                <w:rFonts w:ascii="Trebuchet MS" w:eastAsia="MS Mincho" w:hAnsi="Trebuchet MS" w:cs="Calibri"/>
                <w:lang w:val="ro-RO"/>
              </w:rPr>
            </w:pPr>
          </w:p>
        </w:tc>
        <w:tc>
          <w:tcPr>
            <w:tcW w:w="3076" w:type="pct"/>
            <w:tcBorders>
              <w:top w:val="single" w:sz="4" w:space="0" w:color="auto"/>
              <w:left w:val="single" w:sz="4" w:space="0" w:color="auto"/>
              <w:bottom w:val="single" w:sz="4" w:space="0" w:color="auto"/>
              <w:right w:val="single" w:sz="4" w:space="0" w:color="auto"/>
            </w:tcBorders>
          </w:tcPr>
          <w:p w:rsidR="003A3894" w:rsidRPr="003A3894" w:rsidRDefault="003A3894" w:rsidP="003A3894">
            <w:pPr>
              <w:spacing w:after="0" w:line="240" w:lineRule="auto"/>
              <w:jc w:val="both"/>
              <w:rPr>
                <w:rFonts w:ascii="Trebuchet MS" w:eastAsia="MS Mincho" w:hAnsi="Trebuchet MS" w:cs="Calibri"/>
                <w:noProof/>
                <w:lang w:val="ro-RO"/>
              </w:rPr>
            </w:pPr>
            <w:r w:rsidRPr="003A3894">
              <w:rPr>
                <w:rFonts w:ascii="Trebuchet MS" w:eastAsia="MS Mincho" w:hAnsi="Trebuchet MS" w:cs="Calibri"/>
                <w:noProof/>
                <w:lang w:val="ro-RO"/>
              </w:rPr>
              <w:t>..............................................................</w:t>
            </w:r>
          </w:p>
        </w:tc>
        <w:tc>
          <w:tcPr>
            <w:tcW w:w="484" w:type="pct"/>
            <w:tcBorders>
              <w:top w:val="single" w:sz="4" w:space="0" w:color="auto"/>
              <w:left w:val="single" w:sz="4" w:space="0" w:color="auto"/>
              <w:bottom w:val="single" w:sz="4" w:space="0" w:color="auto"/>
              <w:right w:val="single" w:sz="4" w:space="0" w:color="auto"/>
            </w:tcBorders>
          </w:tcPr>
          <w:p w:rsidR="003A3894" w:rsidRPr="003A3894" w:rsidRDefault="003A3894" w:rsidP="003A3894">
            <w:pPr>
              <w:keepNext/>
              <w:spacing w:after="0" w:line="240" w:lineRule="auto"/>
              <w:jc w:val="both"/>
              <w:outlineLvl w:val="2"/>
              <w:rPr>
                <w:rFonts w:ascii="Trebuchet MS" w:eastAsia="MS Mincho" w:hAnsi="Trebuchet MS" w:cs="Calibri"/>
                <w:lang w:val="ro-RO"/>
              </w:rPr>
            </w:pPr>
          </w:p>
        </w:tc>
        <w:tc>
          <w:tcPr>
            <w:tcW w:w="427" w:type="pct"/>
            <w:tcBorders>
              <w:top w:val="single" w:sz="4" w:space="0" w:color="auto"/>
              <w:left w:val="single" w:sz="4" w:space="0" w:color="auto"/>
              <w:bottom w:val="single" w:sz="4" w:space="0" w:color="auto"/>
              <w:right w:val="single" w:sz="4" w:space="0" w:color="auto"/>
            </w:tcBorders>
          </w:tcPr>
          <w:p w:rsidR="003A3894" w:rsidRPr="003A3894" w:rsidRDefault="003A3894" w:rsidP="003A3894">
            <w:pPr>
              <w:keepNext/>
              <w:spacing w:after="0" w:line="240" w:lineRule="auto"/>
              <w:jc w:val="both"/>
              <w:outlineLvl w:val="2"/>
              <w:rPr>
                <w:rFonts w:ascii="Trebuchet MS" w:eastAsia="MS Mincho" w:hAnsi="Trebuchet MS" w:cs="Calibri"/>
                <w:lang w:val="ro-RO" w:eastAsia="fr-FR"/>
              </w:rPr>
            </w:pPr>
          </w:p>
        </w:tc>
        <w:tc>
          <w:tcPr>
            <w:tcW w:w="545" w:type="pct"/>
            <w:tcBorders>
              <w:top w:val="single" w:sz="4" w:space="0" w:color="auto"/>
              <w:left w:val="single" w:sz="4" w:space="0" w:color="auto"/>
              <w:bottom w:val="single" w:sz="4" w:space="0" w:color="auto"/>
              <w:right w:val="single" w:sz="4" w:space="0" w:color="auto"/>
            </w:tcBorders>
          </w:tcPr>
          <w:p w:rsidR="003A3894" w:rsidRPr="003A3894" w:rsidRDefault="003A3894" w:rsidP="003A3894">
            <w:pPr>
              <w:keepNext/>
              <w:spacing w:after="0" w:line="240" w:lineRule="auto"/>
              <w:jc w:val="both"/>
              <w:outlineLvl w:val="2"/>
              <w:rPr>
                <w:rFonts w:ascii="Trebuchet MS" w:eastAsia="MS Mincho" w:hAnsi="Trebuchet MS" w:cs="Calibri"/>
                <w:lang w:val="ro-RO" w:eastAsia="fr-FR"/>
              </w:rPr>
            </w:pPr>
          </w:p>
        </w:tc>
      </w:tr>
      <w:tr w:rsidR="003A3894" w:rsidRPr="003A3894" w:rsidTr="00C87377">
        <w:trPr>
          <w:trHeight w:val="277"/>
        </w:trPr>
        <w:tc>
          <w:tcPr>
            <w:tcW w:w="468" w:type="pct"/>
            <w:tcBorders>
              <w:top w:val="single" w:sz="4" w:space="0" w:color="auto"/>
              <w:left w:val="single" w:sz="4" w:space="0" w:color="auto"/>
              <w:bottom w:val="single" w:sz="4" w:space="0" w:color="auto"/>
              <w:right w:val="single" w:sz="4" w:space="0" w:color="auto"/>
            </w:tcBorders>
          </w:tcPr>
          <w:p w:rsidR="003A3894" w:rsidRPr="003A3894" w:rsidRDefault="003A3894" w:rsidP="003A3894">
            <w:pPr>
              <w:keepNext/>
              <w:spacing w:after="0" w:line="240" w:lineRule="auto"/>
              <w:ind w:left="142"/>
              <w:jc w:val="both"/>
              <w:outlineLvl w:val="2"/>
              <w:rPr>
                <w:rFonts w:ascii="Trebuchet MS" w:eastAsia="MS Mincho" w:hAnsi="Trebuchet MS" w:cs="Calibri"/>
                <w:lang w:val="ro-RO"/>
              </w:rPr>
            </w:pPr>
            <w:r w:rsidRPr="003A3894">
              <w:rPr>
                <w:rFonts w:ascii="Trebuchet MS" w:eastAsia="MS Mincho" w:hAnsi="Trebuchet MS" w:cs="Calibri"/>
                <w:lang w:val="ro-RO"/>
              </w:rPr>
              <w:t xml:space="preserve">   ....</w:t>
            </w:r>
          </w:p>
        </w:tc>
        <w:tc>
          <w:tcPr>
            <w:tcW w:w="3076" w:type="pct"/>
            <w:tcBorders>
              <w:top w:val="single" w:sz="4" w:space="0" w:color="auto"/>
              <w:left w:val="single" w:sz="4" w:space="0" w:color="auto"/>
              <w:bottom w:val="single" w:sz="4" w:space="0" w:color="auto"/>
              <w:right w:val="single" w:sz="4" w:space="0" w:color="auto"/>
            </w:tcBorders>
          </w:tcPr>
          <w:p w:rsidR="003A3894" w:rsidRPr="003A3894" w:rsidRDefault="003A3894" w:rsidP="003A3894">
            <w:pPr>
              <w:spacing w:after="0" w:line="240" w:lineRule="auto"/>
              <w:jc w:val="both"/>
              <w:rPr>
                <w:rFonts w:ascii="Trebuchet MS" w:eastAsia="MS Mincho" w:hAnsi="Trebuchet MS" w:cs="Calibri"/>
                <w:b/>
                <w:lang w:val="ro-RO" w:eastAsia="fr-FR"/>
              </w:rPr>
            </w:pPr>
            <w:r w:rsidRPr="003A3894">
              <w:rPr>
                <w:rFonts w:ascii="Trebuchet MS" w:eastAsia="MS Mincho" w:hAnsi="Trebuchet MS" w:cs="Calibri"/>
                <w:lang w:val="ro-RO" w:eastAsia="fr-FR"/>
              </w:rPr>
              <w:t>..............................................................</w:t>
            </w:r>
          </w:p>
        </w:tc>
        <w:tc>
          <w:tcPr>
            <w:tcW w:w="484" w:type="pct"/>
            <w:tcBorders>
              <w:top w:val="single" w:sz="4" w:space="0" w:color="auto"/>
              <w:left w:val="single" w:sz="4" w:space="0" w:color="auto"/>
              <w:bottom w:val="single" w:sz="4" w:space="0" w:color="auto"/>
              <w:right w:val="single" w:sz="4" w:space="0" w:color="auto"/>
            </w:tcBorders>
          </w:tcPr>
          <w:p w:rsidR="003A3894" w:rsidRPr="003A3894" w:rsidRDefault="003A3894" w:rsidP="003A3894">
            <w:pPr>
              <w:keepNext/>
              <w:spacing w:after="0" w:line="240" w:lineRule="auto"/>
              <w:jc w:val="both"/>
              <w:outlineLvl w:val="2"/>
              <w:rPr>
                <w:rFonts w:ascii="Trebuchet MS" w:eastAsia="MS Mincho" w:hAnsi="Trebuchet MS" w:cs="Calibri"/>
                <w:lang w:val="ro-RO"/>
              </w:rPr>
            </w:pPr>
          </w:p>
        </w:tc>
        <w:tc>
          <w:tcPr>
            <w:tcW w:w="427" w:type="pct"/>
            <w:tcBorders>
              <w:top w:val="single" w:sz="4" w:space="0" w:color="auto"/>
              <w:left w:val="single" w:sz="4" w:space="0" w:color="auto"/>
              <w:bottom w:val="single" w:sz="4" w:space="0" w:color="auto"/>
              <w:right w:val="single" w:sz="4" w:space="0" w:color="auto"/>
            </w:tcBorders>
          </w:tcPr>
          <w:p w:rsidR="003A3894" w:rsidRPr="003A3894" w:rsidRDefault="003A3894" w:rsidP="003A3894">
            <w:pPr>
              <w:keepNext/>
              <w:spacing w:after="0" w:line="240" w:lineRule="auto"/>
              <w:jc w:val="both"/>
              <w:outlineLvl w:val="2"/>
              <w:rPr>
                <w:rFonts w:ascii="Trebuchet MS" w:eastAsia="MS Mincho" w:hAnsi="Trebuchet MS" w:cs="Calibri"/>
                <w:lang w:val="ro-RO" w:eastAsia="fr-FR"/>
              </w:rPr>
            </w:pPr>
          </w:p>
        </w:tc>
        <w:tc>
          <w:tcPr>
            <w:tcW w:w="545" w:type="pct"/>
            <w:tcBorders>
              <w:top w:val="single" w:sz="4" w:space="0" w:color="auto"/>
              <w:left w:val="single" w:sz="4" w:space="0" w:color="auto"/>
              <w:bottom w:val="single" w:sz="4" w:space="0" w:color="auto"/>
              <w:right w:val="single" w:sz="4" w:space="0" w:color="auto"/>
            </w:tcBorders>
          </w:tcPr>
          <w:p w:rsidR="003A3894" w:rsidRPr="003A3894" w:rsidRDefault="003A3894" w:rsidP="003A3894">
            <w:pPr>
              <w:keepNext/>
              <w:spacing w:after="0" w:line="240" w:lineRule="auto"/>
              <w:jc w:val="both"/>
              <w:outlineLvl w:val="2"/>
              <w:rPr>
                <w:rFonts w:ascii="Trebuchet MS" w:eastAsia="MS Mincho" w:hAnsi="Trebuchet MS" w:cs="Calibri"/>
                <w:lang w:val="ro-RO" w:eastAsia="fr-FR"/>
              </w:rPr>
            </w:pPr>
          </w:p>
        </w:tc>
      </w:tr>
      <w:tr w:rsidR="003A3894" w:rsidRPr="00C510A3" w:rsidTr="00C87377">
        <w:trPr>
          <w:trHeight w:val="277"/>
        </w:trPr>
        <w:tc>
          <w:tcPr>
            <w:tcW w:w="5000" w:type="pct"/>
            <w:gridSpan w:val="5"/>
            <w:tcBorders>
              <w:top w:val="single" w:sz="4" w:space="0" w:color="auto"/>
              <w:left w:val="single" w:sz="4" w:space="0" w:color="auto"/>
              <w:bottom w:val="single" w:sz="4" w:space="0" w:color="auto"/>
              <w:right w:val="single" w:sz="4" w:space="0" w:color="auto"/>
            </w:tcBorders>
            <w:vAlign w:val="center"/>
          </w:tcPr>
          <w:p w:rsidR="003A3894" w:rsidRPr="003A3894" w:rsidRDefault="003A3894" w:rsidP="003A3894">
            <w:pPr>
              <w:spacing w:after="0" w:line="240" w:lineRule="auto"/>
              <w:jc w:val="both"/>
              <w:rPr>
                <w:rFonts w:ascii="Trebuchet MS" w:eastAsia="Times New Roman" w:hAnsi="Trebuchet MS" w:cs="Calibri"/>
                <w:noProof/>
                <w:lang w:val="ro-RO"/>
              </w:rPr>
            </w:pPr>
            <w:r w:rsidRPr="003A3894">
              <w:rPr>
                <w:rFonts w:ascii="Trebuchet MS" w:eastAsia="Times New Roman" w:hAnsi="Trebuchet MS" w:cs="Calibri"/>
                <w:b/>
                <w:noProof/>
                <w:lang w:val="ro-RO"/>
              </w:rPr>
              <w:t xml:space="preserve">Observatii </w:t>
            </w:r>
            <w:r w:rsidRPr="003A3894">
              <w:rPr>
                <w:rFonts w:ascii="Trebuchet MS" w:eastAsia="Times New Roman" w:hAnsi="Trebuchet MS" w:cs="Calibri"/>
                <w:noProof/>
                <w:lang w:val="ro-RO"/>
              </w:rPr>
              <w:t>(daca este cazul)</w:t>
            </w:r>
          </w:p>
          <w:p w:rsidR="003A3894" w:rsidRPr="003A3894" w:rsidRDefault="003A3894" w:rsidP="003A3894">
            <w:pPr>
              <w:spacing w:after="0" w:line="240" w:lineRule="auto"/>
              <w:jc w:val="both"/>
              <w:rPr>
                <w:rFonts w:ascii="Trebuchet MS" w:eastAsia="Times New Roman" w:hAnsi="Trebuchet MS" w:cs="Calibri"/>
                <w:noProof/>
                <w:lang w:val="ro-RO"/>
              </w:rPr>
            </w:pPr>
            <w:r w:rsidRPr="003A3894">
              <w:rPr>
                <w:rFonts w:ascii="Trebuchet MS" w:eastAsia="Times New Roman" w:hAnsi="Trebuchet MS" w:cs="Calibri"/>
                <w:noProof/>
                <w:lang w:val="ro-RO"/>
              </w:rPr>
              <w:t>........................................................................................</w:t>
            </w:r>
          </w:p>
          <w:p w:rsidR="003A3894" w:rsidRPr="003A3894" w:rsidRDefault="003A3894" w:rsidP="003A3894">
            <w:pPr>
              <w:spacing w:after="0" w:line="240" w:lineRule="auto"/>
              <w:jc w:val="both"/>
              <w:rPr>
                <w:rFonts w:ascii="Trebuchet MS" w:eastAsia="Times New Roman" w:hAnsi="Trebuchet MS" w:cs="Calibri"/>
                <w:b/>
                <w:noProof/>
                <w:lang w:val="ro-RO"/>
              </w:rPr>
            </w:pPr>
            <w:r w:rsidRPr="003A3894">
              <w:rPr>
                <w:rFonts w:ascii="Trebuchet MS" w:eastAsia="Times New Roman" w:hAnsi="Trebuchet MS" w:cs="Calibri"/>
                <w:lang w:val="it-IT" w:eastAsia="fr-FR"/>
              </w:rPr>
              <w:t>*</w:t>
            </w:r>
            <w:r w:rsidRPr="003A3894">
              <w:rPr>
                <w:rFonts w:ascii="Trebuchet MS" w:eastAsia="Calibri" w:hAnsi="Trebuchet MS" w:cs="Calibri"/>
                <w:lang w:val="fr-FR"/>
              </w:rPr>
              <w:t xml:space="preserve"> </w:t>
            </w:r>
            <w:r w:rsidRPr="003A3894">
              <w:rPr>
                <w:rFonts w:ascii="Trebuchet MS" w:eastAsia="Times New Roman" w:hAnsi="Trebuchet MS" w:cs="Calibri"/>
                <w:lang w:val="it-IT" w:eastAsia="fr-FR"/>
              </w:rPr>
              <w:t>Se va intocmi un singur formular pentru toate facturile din Sectiunea C.</w:t>
            </w:r>
          </w:p>
        </w:tc>
      </w:tr>
      <w:tr w:rsidR="003A3894" w:rsidRPr="003A3894" w:rsidTr="00C87377">
        <w:trPr>
          <w:trHeight w:val="277"/>
        </w:trPr>
        <w:tc>
          <w:tcPr>
            <w:tcW w:w="3544" w:type="pct"/>
            <w:gridSpan w:val="2"/>
            <w:tcBorders>
              <w:top w:val="single" w:sz="4" w:space="0" w:color="auto"/>
              <w:left w:val="single" w:sz="4" w:space="0" w:color="auto"/>
              <w:bottom w:val="single" w:sz="4" w:space="0" w:color="auto"/>
              <w:right w:val="single" w:sz="4" w:space="0" w:color="auto"/>
            </w:tcBorders>
            <w:shd w:val="clear" w:color="auto" w:fill="BFBFBF"/>
            <w:vAlign w:val="center"/>
          </w:tcPr>
          <w:p w:rsidR="003A3894" w:rsidRPr="003A3894" w:rsidRDefault="003A3894" w:rsidP="003A3894">
            <w:pPr>
              <w:spacing w:after="0" w:line="240" w:lineRule="auto"/>
              <w:rPr>
                <w:rFonts w:ascii="Trebuchet MS" w:eastAsia="Times New Roman" w:hAnsi="Trebuchet MS" w:cs="Calibri"/>
                <w:b/>
                <w:lang w:val="it-IT" w:eastAsia="fr-FR"/>
              </w:rPr>
            </w:pPr>
            <w:r w:rsidRPr="003A3894">
              <w:rPr>
                <w:rFonts w:ascii="Trebuchet MS" w:eastAsia="Times New Roman" w:hAnsi="Trebuchet MS" w:cs="Calibri"/>
                <w:b/>
                <w:lang w:val="it-IT" w:eastAsia="fr-FR"/>
              </w:rPr>
              <w:t xml:space="preserve">Verificarea documentelor de plata*- </w:t>
            </w:r>
            <w:r w:rsidRPr="003A3894">
              <w:rPr>
                <w:rFonts w:ascii="Trebuchet MS" w:eastAsia="MS Mincho" w:hAnsi="Trebuchet MS" w:cs="Calibri"/>
                <w:b/>
                <w:i/>
                <w:noProof/>
                <w:lang w:val="ro-RO"/>
              </w:rPr>
              <w:t>(dacă este cazul)</w:t>
            </w:r>
          </w:p>
          <w:p w:rsidR="003A3894" w:rsidRPr="003A3894" w:rsidRDefault="003A3894" w:rsidP="003A3894">
            <w:pPr>
              <w:spacing w:after="0" w:line="240" w:lineRule="auto"/>
              <w:rPr>
                <w:rFonts w:ascii="Trebuchet MS" w:eastAsia="Times New Roman" w:hAnsi="Trebuchet MS" w:cs="Calibri"/>
                <w:lang w:val="it-IT" w:eastAsia="fr-FR"/>
              </w:rPr>
            </w:pPr>
            <w:r w:rsidRPr="003A3894">
              <w:rPr>
                <w:rFonts w:ascii="Trebuchet MS" w:eastAsia="Times New Roman" w:hAnsi="Trebuchet MS" w:cs="Calibri"/>
                <w:lang w:val="it-IT" w:eastAsia="fr-FR"/>
              </w:rPr>
              <w:t xml:space="preserve">nr .... din data .......... </w:t>
            </w:r>
          </w:p>
          <w:p w:rsidR="003A3894" w:rsidRPr="003A3894" w:rsidRDefault="003A3894" w:rsidP="003A3894">
            <w:pPr>
              <w:spacing w:after="0" w:line="240" w:lineRule="auto"/>
              <w:rPr>
                <w:rFonts w:ascii="Trebuchet MS" w:eastAsia="Times New Roman" w:hAnsi="Trebuchet MS" w:cs="Calibri"/>
                <w:lang w:val="it-IT" w:eastAsia="fr-FR"/>
              </w:rPr>
            </w:pPr>
            <w:r w:rsidRPr="003A3894">
              <w:rPr>
                <w:rFonts w:ascii="Trebuchet MS" w:eastAsia="Times New Roman" w:hAnsi="Trebuchet MS" w:cs="Calibri"/>
                <w:lang w:val="it-IT" w:eastAsia="fr-FR"/>
              </w:rPr>
              <w:t>nr .... din data ..........</w:t>
            </w:r>
          </w:p>
          <w:p w:rsidR="003A3894" w:rsidRPr="003A3894" w:rsidRDefault="003A3894" w:rsidP="003A3894">
            <w:pPr>
              <w:spacing w:after="0" w:line="240" w:lineRule="auto"/>
              <w:rPr>
                <w:rFonts w:ascii="Trebuchet MS" w:eastAsia="Times New Roman" w:hAnsi="Trebuchet MS" w:cs="Calibri"/>
                <w:lang w:val="it-IT" w:eastAsia="fr-FR"/>
              </w:rPr>
            </w:pPr>
            <w:r w:rsidRPr="003A3894">
              <w:rPr>
                <w:rFonts w:ascii="Trebuchet MS" w:eastAsia="Times New Roman" w:hAnsi="Trebuchet MS" w:cs="Calibri"/>
                <w:lang w:val="it-IT" w:eastAsia="fr-FR"/>
              </w:rPr>
              <w:t>(se vor enumera toate documentele de plata)</w:t>
            </w:r>
          </w:p>
        </w:tc>
        <w:tc>
          <w:tcPr>
            <w:tcW w:w="484" w:type="pct"/>
            <w:tcBorders>
              <w:top w:val="single" w:sz="4" w:space="0" w:color="auto"/>
              <w:left w:val="single" w:sz="4" w:space="0" w:color="auto"/>
              <w:bottom w:val="single" w:sz="4" w:space="0" w:color="auto"/>
              <w:right w:val="single" w:sz="4" w:space="0" w:color="auto"/>
            </w:tcBorders>
            <w:shd w:val="clear" w:color="auto" w:fill="BFBFBF"/>
            <w:vAlign w:val="center"/>
          </w:tcPr>
          <w:p w:rsidR="003A3894" w:rsidRPr="003A3894" w:rsidRDefault="003A3894" w:rsidP="003A3894">
            <w:pPr>
              <w:spacing w:after="0" w:line="240" w:lineRule="auto"/>
              <w:jc w:val="both"/>
              <w:rPr>
                <w:rFonts w:ascii="Trebuchet MS" w:eastAsia="MS Mincho" w:hAnsi="Trebuchet MS" w:cs="Calibri"/>
                <w:b/>
                <w:lang w:val="ro-RO"/>
              </w:rPr>
            </w:pPr>
            <w:r w:rsidRPr="003A3894">
              <w:rPr>
                <w:rFonts w:ascii="Trebuchet MS" w:eastAsia="MS Mincho" w:hAnsi="Trebuchet MS" w:cs="Calibri"/>
                <w:b/>
                <w:lang w:val="ro-RO"/>
              </w:rPr>
              <w:t>Da</w:t>
            </w:r>
          </w:p>
        </w:tc>
        <w:tc>
          <w:tcPr>
            <w:tcW w:w="427" w:type="pct"/>
            <w:tcBorders>
              <w:top w:val="single" w:sz="4" w:space="0" w:color="auto"/>
              <w:left w:val="single" w:sz="4" w:space="0" w:color="auto"/>
              <w:bottom w:val="single" w:sz="4" w:space="0" w:color="auto"/>
              <w:right w:val="single" w:sz="4" w:space="0" w:color="auto"/>
            </w:tcBorders>
            <w:shd w:val="clear" w:color="auto" w:fill="BFBFBF"/>
            <w:vAlign w:val="center"/>
          </w:tcPr>
          <w:p w:rsidR="003A3894" w:rsidRPr="003A3894" w:rsidRDefault="003A3894" w:rsidP="003A3894">
            <w:pPr>
              <w:spacing w:after="0" w:line="240" w:lineRule="auto"/>
              <w:jc w:val="both"/>
              <w:rPr>
                <w:rFonts w:ascii="Trebuchet MS" w:eastAsia="MS Mincho" w:hAnsi="Trebuchet MS" w:cs="Calibri"/>
                <w:b/>
                <w:lang w:val="ro-RO" w:eastAsia="fr-FR"/>
              </w:rPr>
            </w:pPr>
            <w:r w:rsidRPr="003A3894">
              <w:rPr>
                <w:rFonts w:ascii="Trebuchet MS" w:eastAsia="MS Mincho" w:hAnsi="Trebuchet MS" w:cs="Calibri"/>
                <w:b/>
                <w:lang w:val="ro-RO" w:eastAsia="fr-FR"/>
              </w:rPr>
              <w:t>Nu</w:t>
            </w:r>
          </w:p>
        </w:tc>
        <w:tc>
          <w:tcPr>
            <w:tcW w:w="545" w:type="pct"/>
            <w:tcBorders>
              <w:top w:val="single" w:sz="4" w:space="0" w:color="auto"/>
              <w:left w:val="single" w:sz="4" w:space="0" w:color="auto"/>
              <w:bottom w:val="single" w:sz="4" w:space="0" w:color="auto"/>
              <w:right w:val="single" w:sz="4" w:space="0" w:color="auto"/>
            </w:tcBorders>
            <w:shd w:val="clear" w:color="auto" w:fill="BFBFBF"/>
            <w:vAlign w:val="center"/>
          </w:tcPr>
          <w:p w:rsidR="003A3894" w:rsidRPr="003A3894" w:rsidRDefault="003A3894" w:rsidP="003A3894">
            <w:pPr>
              <w:spacing w:after="0" w:line="240" w:lineRule="auto"/>
              <w:jc w:val="both"/>
              <w:rPr>
                <w:rFonts w:ascii="Trebuchet MS" w:eastAsia="MS Mincho" w:hAnsi="Trebuchet MS" w:cs="Calibri"/>
                <w:b/>
                <w:lang w:val="ro-RO" w:eastAsia="fr-FR"/>
              </w:rPr>
            </w:pPr>
            <w:r w:rsidRPr="003A3894">
              <w:rPr>
                <w:rFonts w:ascii="Trebuchet MS" w:eastAsia="MS Mincho" w:hAnsi="Trebuchet MS" w:cs="Calibri"/>
                <w:b/>
                <w:lang w:val="ro-RO" w:eastAsia="fr-FR"/>
              </w:rPr>
              <w:t>Nu este cazul</w:t>
            </w:r>
          </w:p>
        </w:tc>
      </w:tr>
      <w:tr w:rsidR="003A3894" w:rsidRPr="003A3894" w:rsidTr="00C87377">
        <w:trPr>
          <w:trHeight w:val="277"/>
        </w:trPr>
        <w:tc>
          <w:tcPr>
            <w:tcW w:w="468" w:type="pct"/>
            <w:tcBorders>
              <w:top w:val="single" w:sz="4" w:space="0" w:color="auto"/>
              <w:left w:val="single" w:sz="4" w:space="0" w:color="auto"/>
              <w:bottom w:val="single" w:sz="4" w:space="0" w:color="auto"/>
              <w:right w:val="single" w:sz="4" w:space="0" w:color="auto"/>
            </w:tcBorders>
          </w:tcPr>
          <w:p w:rsidR="003A3894" w:rsidRPr="003A3894" w:rsidRDefault="003A3894" w:rsidP="00D94E8F">
            <w:pPr>
              <w:keepNext/>
              <w:numPr>
                <w:ilvl w:val="0"/>
                <w:numId w:val="9"/>
              </w:numPr>
              <w:spacing w:after="0" w:line="240" w:lineRule="auto"/>
              <w:jc w:val="both"/>
              <w:outlineLvl w:val="2"/>
              <w:rPr>
                <w:rFonts w:ascii="Trebuchet MS" w:eastAsia="MS Mincho" w:hAnsi="Trebuchet MS" w:cs="Calibri"/>
                <w:lang w:val="ro-RO"/>
              </w:rPr>
            </w:pPr>
          </w:p>
        </w:tc>
        <w:tc>
          <w:tcPr>
            <w:tcW w:w="3076" w:type="pct"/>
            <w:tcBorders>
              <w:top w:val="single" w:sz="4" w:space="0" w:color="auto"/>
              <w:left w:val="single" w:sz="4" w:space="0" w:color="auto"/>
              <w:bottom w:val="single" w:sz="4" w:space="0" w:color="auto"/>
              <w:right w:val="single" w:sz="4" w:space="0" w:color="auto"/>
            </w:tcBorders>
          </w:tcPr>
          <w:p w:rsidR="003A3894" w:rsidRPr="003A3894" w:rsidRDefault="003A3894" w:rsidP="003A3894">
            <w:pPr>
              <w:spacing w:after="0" w:line="240" w:lineRule="auto"/>
              <w:jc w:val="both"/>
              <w:rPr>
                <w:rFonts w:ascii="Trebuchet MS" w:eastAsia="MS Mincho" w:hAnsi="Trebuchet MS" w:cs="Calibri"/>
                <w:noProof/>
                <w:lang w:val="ro-RO"/>
              </w:rPr>
            </w:pPr>
            <w:r w:rsidRPr="003A3894">
              <w:rPr>
                <w:rFonts w:ascii="Trebuchet MS" w:eastAsia="MS Mincho" w:hAnsi="Trebuchet MS" w:cs="Calibri"/>
                <w:noProof/>
                <w:lang w:val="ro-RO"/>
              </w:rPr>
              <w:t>..............................................................</w:t>
            </w:r>
          </w:p>
        </w:tc>
        <w:tc>
          <w:tcPr>
            <w:tcW w:w="484" w:type="pct"/>
            <w:tcBorders>
              <w:top w:val="single" w:sz="4" w:space="0" w:color="auto"/>
              <w:left w:val="single" w:sz="4" w:space="0" w:color="auto"/>
              <w:bottom w:val="single" w:sz="4" w:space="0" w:color="auto"/>
              <w:right w:val="single" w:sz="4" w:space="0" w:color="auto"/>
            </w:tcBorders>
          </w:tcPr>
          <w:p w:rsidR="003A3894" w:rsidRPr="003A3894" w:rsidRDefault="003A3894" w:rsidP="003A3894">
            <w:pPr>
              <w:keepNext/>
              <w:spacing w:after="0" w:line="240" w:lineRule="auto"/>
              <w:jc w:val="both"/>
              <w:outlineLvl w:val="2"/>
              <w:rPr>
                <w:rFonts w:ascii="Trebuchet MS" w:eastAsia="MS Mincho" w:hAnsi="Trebuchet MS" w:cs="Calibri"/>
                <w:lang w:val="ro-RO"/>
              </w:rPr>
            </w:pPr>
          </w:p>
        </w:tc>
        <w:tc>
          <w:tcPr>
            <w:tcW w:w="427" w:type="pct"/>
            <w:tcBorders>
              <w:top w:val="single" w:sz="4" w:space="0" w:color="auto"/>
              <w:left w:val="single" w:sz="4" w:space="0" w:color="auto"/>
              <w:bottom w:val="single" w:sz="4" w:space="0" w:color="auto"/>
              <w:right w:val="single" w:sz="4" w:space="0" w:color="auto"/>
            </w:tcBorders>
          </w:tcPr>
          <w:p w:rsidR="003A3894" w:rsidRPr="003A3894" w:rsidRDefault="003A3894" w:rsidP="003A3894">
            <w:pPr>
              <w:keepNext/>
              <w:spacing w:after="0" w:line="240" w:lineRule="auto"/>
              <w:jc w:val="both"/>
              <w:outlineLvl w:val="2"/>
              <w:rPr>
                <w:rFonts w:ascii="Trebuchet MS" w:eastAsia="MS Mincho" w:hAnsi="Trebuchet MS" w:cs="Calibri"/>
                <w:lang w:val="ro-RO" w:eastAsia="fr-FR"/>
              </w:rPr>
            </w:pPr>
          </w:p>
        </w:tc>
        <w:tc>
          <w:tcPr>
            <w:tcW w:w="545" w:type="pct"/>
            <w:tcBorders>
              <w:top w:val="single" w:sz="4" w:space="0" w:color="auto"/>
              <w:left w:val="single" w:sz="4" w:space="0" w:color="auto"/>
              <w:bottom w:val="single" w:sz="4" w:space="0" w:color="auto"/>
              <w:right w:val="single" w:sz="4" w:space="0" w:color="auto"/>
            </w:tcBorders>
          </w:tcPr>
          <w:p w:rsidR="003A3894" w:rsidRPr="003A3894" w:rsidRDefault="003A3894" w:rsidP="003A3894">
            <w:pPr>
              <w:keepNext/>
              <w:spacing w:after="0" w:line="240" w:lineRule="auto"/>
              <w:jc w:val="both"/>
              <w:outlineLvl w:val="2"/>
              <w:rPr>
                <w:rFonts w:ascii="Trebuchet MS" w:eastAsia="MS Mincho" w:hAnsi="Trebuchet MS" w:cs="Calibri"/>
                <w:lang w:val="ro-RO" w:eastAsia="fr-FR"/>
              </w:rPr>
            </w:pPr>
          </w:p>
        </w:tc>
      </w:tr>
      <w:tr w:rsidR="003A3894" w:rsidRPr="003A3894" w:rsidTr="00C87377">
        <w:trPr>
          <w:trHeight w:val="277"/>
        </w:trPr>
        <w:tc>
          <w:tcPr>
            <w:tcW w:w="468" w:type="pct"/>
            <w:tcBorders>
              <w:top w:val="single" w:sz="4" w:space="0" w:color="auto"/>
              <w:left w:val="single" w:sz="4" w:space="0" w:color="auto"/>
              <w:bottom w:val="single" w:sz="4" w:space="0" w:color="auto"/>
              <w:right w:val="single" w:sz="4" w:space="0" w:color="auto"/>
            </w:tcBorders>
          </w:tcPr>
          <w:p w:rsidR="003A3894" w:rsidRPr="003A3894" w:rsidRDefault="003A3894" w:rsidP="00D94E8F">
            <w:pPr>
              <w:keepNext/>
              <w:numPr>
                <w:ilvl w:val="0"/>
                <w:numId w:val="9"/>
              </w:numPr>
              <w:spacing w:after="0" w:line="240" w:lineRule="auto"/>
              <w:jc w:val="both"/>
              <w:outlineLvl w:val="2"/>
              <w:rPr>
                <w:rFonts w:ascii="Trebuchet MS" w:eastAsia="MS Mincho" w:hAnsi="Trebuchet MS" w:cs="Calibri"/>
                <w:lang w:val="ro-RO"/>
              </w:rPr>
            </w:pPr>
          </w:p>
        </w:tc>
        <w:tc>
          <w:tcPr>
            <w:tcW w:w="3076" w:type="pct"/>
            <w:tcBorders>
              <w:top w:val="single" w:sz="4" w:space="0" w:color="auto"/>
              <w:left w:val="single" w:sz="4" w:space="0" w:color="auto"/>
              <w:bottom w:val="single" w:sz="4" w:space="0" w:color="auto"/>
              <w:right w:val="single" w:sz="4" w:space="0" w:color="auto"/>
            </w:tcBorders>
          </w:tcPr>
          <w:p w:rsidR="003A3894" w:rsidRPr="003A3894" w:rsidRDefault="003A3894" w:rsidP="003A3894">
            <w:pPr>
              <w:spacing w:after="0" w:line="240" w:lineRule="auto"/>
              <w:jc w:val="both"/>
              <w:rPr>
                <w:rFonts w:ascii="Trebuchet MS" w:eastAsia="MS Mincho" w:hAnsi="Trebuchet MS" w:cs="Calibri"/>
                <w:noProof/>
                <w:lang w:val="ro-RO"/>
              </w:rPr>
            </w:pPr>
            <w:r w:rsidRPr="003A3894">
              <w:rPr>
                <w:rFonts w:ascii="Trebuchet MS" w:eastAsia="MS Mincho" w:hAnsi="Trebuchet MS" w:cs="Calibri"/>
                <w:noProof/>
                <w:lang w:val="ro-RO"/>
              </w:rPr>
              <w:t>..............................................................</w:t>
            </w:r>
          </w:p>
        </w:tc>
        <w:tc>
          <w:tcPr>
            <w:tcW w:w="484" w:type="pct"/>
            <w:tcBorders>
              <w:top w:val="single" w:sz="4" w:space="0" w:color="auto"/>
              <w:left w:val="single" w:sz="4" w:space="0" w:color="auto"/>
              <w:bottom w:val="single" w:sz="4" w:space="0" w:color="auto"/>
              <w:right w:val="single" w:sz="4" w:space="0" w:color="auto"/>
            </w:tcBorders>
          </w:tcPr>
          <w:p w:rsidR="003A3894" w:rsidRPr="003A3894" w:rsidRDefault="003A3894" w:rsidP="003A3894">
            <w:pPr>
              <w:keepNext/>
              <w:spacing w:after="0" w:line="240" w:lineRule="auto"/>
              <w:jc w:val="both"/>
              <w:outlineLvl w:val="2"/>
              <w:rPr>
                <w:rFonts w:ascii="Trebuchet MS" w:eastAsia="MS Mincho" w:hAnsi="Trebuchet MS" w:cs="Calibri"/>
                <w:lang w:val="ro-RO"/>
              </w:rPr>
            </w:pPr>
          </w:p>
        </w:tc>
        <w:tc>
          <w:tcPr>
            <w:tcW w:w="427" w:type="pct"/>
            <w:tcBorders>
              <w:top w:val="single" w:sz="4" w:space="0" w:color="auto"/>
              <w:left w:val="single" w:sz="4" w:space="0" w:color="auto"/>
              <w:bottom w:val="single" w:sz="4" w:space="0" w:color="auto"/>
              <w:right w:val="single" w:sz="4" w:space="0" w:color="auto"/>
            </w:tcBorders>
          </w:tcPr>
          <w:p w:rsidR="003A3894" w:rsidRPr="003A3894" w:rsidRDefault="003A3894" w:rsidP="003A3894">
            <w:pPr>
              <w:keepNext/>
              <w:spacing w:after="0" w:line="240" w:lineRule="auto"/>
              <w:jc w:val="both"/>
              <w:outlineLvl w:val="2"/>
              <w:rPr>
                <w:rFonts w:ascii="Trebuchet MS" w:eastAsia="MS Mincho" w:hAnsi="Trebuchet MS" w:cs="Calibri"/>
                <w:lang w:val="ro-RO" w:eastAsia="fr-FR"/>
              </w:rPr>
            </w:pPr>
          </w:p>
        </w:tc>
        <w:tc>
          <w:tcPr>
            <w:tcW w:w="545" w:type="pct"/>
            <w:tcBorders>
              <w:top w:val="single" w:sz="4" w:space="0" w:color="auto"/>
              <w:left w:val="single" w:sz="4" w:space="0" w:color="auto"/>
              <w:bottom w:val="single" w:sz="4" w:space="0" w:color="auto"/>
              <w:right w:val="single" w:sz="4" w:space="0" w:color="auto"/>
            </w:tcBorders>
          </w:tcPr>
          <w:p w:rsidR="003A3894" w:rsidRPr="003A3894" w:rsidRDefault="003A3894" w:rsidP="003A3894">
            <w:pPr>
              <w:keepNext/>
              <w:spacing w:after="0" w:line="240" w:lineRule="auto"/>
              <w:jc w:val="both"/>
              <w:outlineLvl w:val="2"/>
              <w:rPr>
                <w:rFonts w:ascii="Trebuchet MS" w:eastAsia="MS Mincho" w:hAnsi="Trebuchet MS" w:cs="Calibri"/>
                <w:lang w:val="ro-RO" w:eastAsia="fr-FR"/>
              </w:rPr>
            </w:pPr>
          </w:p>
        </w:tc>
      </w:tr>
      <w:tr w:rsidR="003A3894" w:rsidRPr="003A3894" w:rsidTr="00C87377">
        <w:trPr>
          <w:trHeight w:val="277"/>
        </w:trPr>
        <w:tc>
          <w:tcPr>
            <w:tcW w:w="468" w:type="pct"/>
            <w:tcBorders>
              <w:top w:val="single" w:sz="4" w:space="0" w:color="auto"/>
              <w:left w:val="single" w:sz="4" w:space="0" w:color="auto"/>
              <w:bottom w:val="single" w:sz="4" w:space="0" w:color="auto"/>
              <w:right w:val="single" w:sz="4" w:space="0" w:color="auto"/>
            </w:tcBorders>
          </w:tcPr>
          <w:p w:rsidR="003A3894" w:rsidRPr="003A3894" w:rsidRDefault="003A3894" w:rsidP="003A3894">
            <w:pPr>
              <w:keepNext/>
              <w:spacing w:after="0" w:line="240" w:lineRule="auto"/>
              <w:ind w:left="142"/>
              <w:jc w:val="both"/>
              <w:outlineLvl w:val="2"/>
              <w:rPr>
                <w:rFonts w:ascii="Trebuchet MS" w:eastAsia="MS Mincho" w:hAnsi="Trebuchet MS" w:cs="Calibri"/>
                <w:lang w:val="ro-RO"/>
              </w:rPr>
            </w:pPr>
            <w:r w:rsidRPr="003A3894">
              <w:rPr>
                <w:rFonts w:ascii="Trebuchet MS" w:eastAsia="MS Mincho" w:hAnsi="Trebuchet MS" w:cs="Calibri"/>
                <w:lang w:val="ro-RO"/>
              </w:rPr>
              <w:t xml:space="preserve">   ....</w:t>
            </w:r>
          </w:p>
        </w:tc>
        <w:tc>
          <w:tcPr>
            <w:tcW w:w="3076" w:type="pct"/>
            <w:tcBorders>
              <w:top w:val="single" w:sz="4" w:space="0" w:color="auto"/>
              <w:left w:val="single" w:sz="4" w:space="0" w:color="auto"/>
              <w:bottom w:val="single" w:sz="4" w:space="0" w:color="auto"/>
              <w:right w:val="single" w:sz="4" w:space="0" w:color="auto"/>
            </w:tcBorders>
          </w:tcPr>
          <w:p w:rsidR="003A3894" w:rsidRPr="003A3894" w:rsidRDefault="003A3894" w:rsidP="003A3894">
            <w:pPr>
              <w:spacing w:after="0" w:line="240" w:lineRule="auto"/>
              <w:jc w:val="both"/>
              <w:rPr>
                <w:rFonts w:ascii="Trebuchet MS" w:eastAsia="MS Mincho" w:hAnsi="Trebuchet MS" w:cs="Calibri"/>
                <w:b/>
                <w:lang w:val="ro-RO" w:eastAsia="fr-FR"/>
              </w:rPr>
            </w:pPr>
            <w:r w:rsidRPr="003A3894">
              <w:rPr>
                <w:rFonts w:ascii="Trebuchet MS" w:eastAsia="MS Mincho" w:hAnsi="Trebuchet MS" w:cs="Calibri"/>
                <w:lang w:val="ro-RO" w:eastAsia="fr-FR"/>
              </w:rPr>
              <w:t>..............................................................</w:t>
            </w:r>
          </w:p>
        </w:tc>
        <w:tc>
          <w:tcPr>
            <w:tcW w:w="484" w:type="pct"/>
            <w:tcBorders>
              <w:top w:val="single" w:sz="4" w:space="0" w:color="auto"/>
              <w:left w:val="single" w:sz="4" w:space="0" w:color="auto"/>
              <w:bottom w:val="single" w:sz="4" w:space="0" w:color="auto"/>
              <w:right w:val="single" w:sz="4" w:space="0" w:color="auto"/>
            </w:tcBorders>
          </w:tcPr>
          <w:p w:rsidR="003A3894" w:rsidRPr="003A3894" w:rsidRDefault="003A3894" w:rsidP="003A3894">
            <w:pPr>
              <w:keepNext/>
              <w:spacing w:after="0" w:line="240" w:lineRule="auto"/>
              <w:jc w:val="both"/>
              <w:outlineLvl w:val="2"/>
              <w:rPr>
                <w:rFonts w:ascii="Trebuchet MS" w:eastAsia="MS Mincho" w:hAnsi="Trebuchet MS" w:cs="Calibri"/>
                <w:lang w:val="ro-RO"/>
              </w:rPr>
            </w:pPr>
          </w:p>
        </w:tc>
        <w:tc>
          <w:tcPr>
            <w:tcW w:w="427" w:type="pct"/>
            <w:tcBorders>
              <w:top w:val="single" w:sz="4" w:space="0" w:color="auto"/>
              <w:left w:val="single" w:sz="4" w:space="0" w:color="auto"/>
              <w:bottom w:val="single" w:sz="4" w:space="0" w:color="auto"/>
              <w:right w:val="single" w:sz="4" w:space="0" w:color="auto"/>
            </w:tcBorders>
          </w:tcPr>
          <w:p w:rsidR="003A3894" w:rsidRPr="003A3894" w:rsidRDefault="003A3894" w:rsidP="003A3894">
            <w:pPr>
              <w:keepNext/>
              <w:spacing w:after="0" w:line="240" w:lineRule="auto"/>
              <w:jc w:val="both"/>
              <w:outlineLvl w:val="2"/>
              <w:rPr>
                <w:rFonts w:ascii="Trebuchet MS" w:eastAsia="MS Mincho" w:hAnsi="Trebuchet MS" w:cs="Calibri"/>
                <w:lang w:val="ro-RO" w:eastAsia="fr-FR"/>
              </w:rPr>
            </w:pPr>
          </w:p>
        </w:tc>
        <w:tc>
          <w:tcPr>
            <w:tcW w:w="545" w:type="pct"/>
            <w:tcBorders>
              <w:top w:val="single" w:sz="4" w:space="0" w:color="auto"/>
              <w:left w:val="single" w:sz="4" w:space="0" w:color="auto"/>
              <w:bottom w:val="single" w:sz="4" w:space="0" w:color="auto"/>
              <w:right w:val="single" w:sz="4" w:space="0" w:color="auto"/>
            </w:tcBorders>
          </w:tcPr>
          <w:p w:rsidR="003A3894" w:rsidRPr="003A3894" w:rsidRDefault="003A3894" w:rsidP="003A3894">
            <w:pPr>
              <w:keepNext/>
              <w:spacing w:after="0" w:line="240" w:lineRule="auto"/>
              <w:jc w:val="both"/>
              <w:outlineLvl w:val="2"/>
              <w:rPr>
                <w:rFonts w:ascii="Trebuchet MS" w:eastAsia="MS Mincho" w:hAnsi="Trebuchet MS" w:cs="Calibri"/>
                <w:lang w:val="ro-RO" w:eastAsia="fr-FR"/>
              </w:rPr>
            </w:pPr>
          </w:p>
        </w:tc>
      </w:tr>
      <w:tr w:rsidR="003A3894" w:rsidRPr="00C510A3" w:rsidTr="00C87377">
        <w:trPr>
          <w:trHeight w:val="277"/>
        </w:trPr>
        <w:tc>
          <w:tcPr>
            <w:tcW w:w="5000" w:type="pct"/>
            <w:gridSpan w:val="5"/>
            <w:tcBorders>
              <w:top w:val="single" w:sz="4" w:space="0" w:color="auto"/>
              <w:left w:val="single" w:sz="4" w:space="0" w:color="auto"/>
              <w:bottom w:val="single" w:sz="4" w:space="0" w:color="auto"/>
              <w:right w:val="single" w:sz="4" w:space="0" w:color="auto"/>
            </w:tcBorders>
            <w:vAlign w:val="center"/>
          </w:tcPr>
          <w:p w:rsidR="003A3894" w:rsidRPr="003A3894" w:rsidRDefault="003A3894" w:rsidP="003A3894">
            <w:pPr>
              <w:spacing w:after="0" w:line="240" w:lineRule="auto"/>
              <w:jc w:val="both"/>
              <w:rPr>
                <w:rFonts w:ascii="Trebuchet MS" w:eastAsia="Times New Roman" w:hAnsi="Trebuchet MS" w:cs="Calibri"/>
                <w:noProof/>
                <w:lang w:val="ro-RO"/>
              </w:rPr>
            </w:pPr>
            <w:r w:rsidRPr="003A3894">
              <w:rPr>
                <w:rFonts w:ascii="Trebuchet MS" w:eastAsia="Times New Roman" w:hAnsi="Trebuchet MS" w:cs="Calibri"/>
                <w:b/>
                <w:noProof/>
                <w:lang w:val="ro-RO"/>
              </w:rPr>
              <w:t xml:space="preserve">Observatii </w:t>
            </w:r>
            <w:r w:rsidRPr="003A3894">
              <w:rPr>
                <w:rFonts w:ascii="Trebuchet MS" w:eastAsia="Times New Roman" w:hAnsi="Trebuchet MS" w:cs="Calibri"/>
                <w:noProof/>
                <w:lang w:val="ro-RO"/>
              </w:rPr>
              <w:t>(daca este cazul)</w:t>
            </w:r>
          </w:p>
          <w:p w:rsidR="003A3894" w:rsidRPr="003A3894" w:rsidRDefault="003A3894" w:rsidP="003A3894">
            <w:pPr>
              <w:spacing w:after="0" w:line="240" w:lineRule="auto"/>
              <w:jc w:val="both"/>
              <w:rPr>
                <w:rFonts w:ascii="Trebuchet MS" w:eastAsia="Times New Roman" w:hAnsi="Trebuchet MS" w:cs="Calibri"/>
                <w:noProof/>
                <w:lang w:val="ro-RO"/>
              </w:rPr>
            </w:pPr>
            <w:r w:rsidRPr="003A3894">
              <w:rPr>
                <w:rFonts w:ascii="Trebuchet MS" w:eastAsia="Times New Roman" w:hAnsi="Trebuchet MS" w:cs="Calibri"/>
                <w:noProof/>
                <w:lang w:val="ro-RO"/>
              </w:rPr>
              <w:t>........................................................................................</w:t>
            </w:r>
          </w:p>
          <w:p w:rsidR="003A3894" w:rsidRPr="003A3894" w:rsidRDefault="003A3894" w:rsidP="003A3894">
            <w:pPr>
              <w:spacing w:after="0" w:line="240" w:lineRule="auto"/>
              <w:jc w:val="both"/>
              <w:rPr>
                <w:rFonts w:ascii="Trebuchet MS" w:eastAsia="Times New Roman" w:hAnsi="Trebuchet MS" w:cs="Calibri"/>
                <w:lang w:val="it-IT" w:eastAsia="fr-FR"/>
              </w:rPr>
            </w:pPr>
            <w:r w:rsidRPr="003A3894">
              <w:rPr>
                <w:rFonts w:ascii="Trebuchet MS" w:eastAsia="Times New Roman" w:hAnsi="Trebuchet MS" w:cs="Calibri"/>
                <w:lang w:val="it-IT" w:eastAsia="fr-FR"/>
              </w:rPr>
              <w:t>*</w:t>
            </w:r>
            <w:r w:rsidRPr="003A3894">
              <w:rPr>
                <w:rFonts w:ascii="Trebuchet MS" w:eastAsia="Calibri" w:hAnsi="Trebuchet MS" w:cs="Calibri"/>
                <w:lang w:val="fr-FR"/>
              </w:rPr>
              <w:t xml:space="preserve"> </w:t>
            </w:r>
            <w:r w:rsidRPr="003A3894">
              <w:rPr>
                <w:rFonts w:ascii="Trebuchet MS" w:eastAsia="Times New Roman" w:hAnsi="Trebuchet MS" w:cs="Calibri"/>
                <w:lang w:val="it-IT" w:eastAsia="fr-FR"/>
              </w:rPr>
              <w:t xml:space="preserve"> Se va intocmi un singur formular pentru toate documentele de plată enumerate.</w:t>
            </w:r>
          </w:p>
          <w:p w:rsidR="003A3894" w:rsidRPr="003A3894" w:rsidRDefault="003A3894" w:rsidP="003A3894">
            <w:pPr>
              <w:spacing w:after="0" w:line="240" w:lineRule="auto"/>
              <w:jc w:val="both"/>
              <w:rPr>
                <w:rFonts w:ascii="Trebuchet MS" w:eastAsia="Times New Roman" w:hAnsi="Trebuchet MS" w:cs="Calibri"/>
                <w:b/>
                <w:noProof/>
                <w:lang w:val="ro-RO"/>
              </w:rPr>
            </w:pPr>
            <w:r w:rsidRPr="003A3894">
              <w:rPr>
                <w:rFonts w:ascii="Trebuchet MS" w:eastAsia="Times New Roman" w:hAnsi="Trebuchet MS" w:cs="Calibri"/>
                <w:lang w:val="it-IT" w:eastAsia="fr-FR"/>
              </w:rPr>
              <w:t>Aceasta sectiune nu se va completa pentru platile efectuate prin Trezorerie.</w:t>
            </w:r>
          </w:p>
        </w:tc>
      </w:tr>
      <w:tr w:rsidR="003A3894" w:rsidRPr="003A3894" w:rsidTr="00C87377">
        <w:trPr>
          <w:trHeight w:val="277"/>
        </w:trPr>
        <w:tc>
          <w:tcPr>
            <w:tcW w:w="3544" w:type="pct"/>
            <w:gridSpan w:val="2"/>
            <w:tcBorders>
              <w:top w:val="single" w:sz="4" w:space="0" w:color="auto"/>
              <w:left w:val="single" w:sz="4" w:space="0" w:color="auto"/>
              <w:bottom w:val="single" w:sz="4" w:space="0" w:color="auto"/>
              <w:right w:val="single" w:sz="4" w:space="0" w:color="auto"/>
            </w:tcBorders>
            <w:shd w:val="clear" w:color="auto" w:fill="BFBFBF"/>
            <w:vAlign w:val="center"/>
          </w:tcPr>
          <w:p w:rsidR="003A3894" w:rsidRPr="003A3894" w:rsidRDefault="003A3894" w:rsidP="003A3894">
            <w:pPr>
              <w:spacing w:after="0" w:line="240" w:lineRule="auto"/>
              <w:jc w:val="both"/>
              <w:rPr>
                <w:rFonts w:ascii="Trebuchet MS" w:eastAsia="Times New Roman" w:hAnsi="Trebuchet MS" w:cs="Calibri"/>
                <w:b/>
                <w:lang w:val="it-IT" w:eastAsia="fr-FR"/>
              </w:rPr>
            </w:pPr>
            <w:r w:rsidRPr="003A3894">
              <w:rPr>
                <w:rFonts w:ascii="Trebuchet MS" w:eastAsia="Times New Roman" w:hAnsi="Trebuchet MS" w:cs="Calibri"/>
                <w:b/>
                <w:lang w:val="it-IT" w:eastAsia="fr-FR"/>
              </w:rPr>
              <w:t xml:space="preserve">Verificarea extraselor de cont* - </w:t>
            </w:r>
            <w:r w:rsidRPr="003A3894">
              <w:rPr>
                <w:rFonts w:ascii="Trebuchet MS" w:eastAsia="MS Mincho" w:hAnsi="Trebuchet MS" w:cs="Calibri"/>
                <w:b/>
                <w:i/>
                <w:noProof/>
                <w:lang w:val="ro-RO"/>
              </w:rPr>
              <w:t>(dacă este cazul)</w:t>
            </w:r>
          </w:p>
          <w:p w:rsidR="003A3894" w:rsidRPr="003A3894" w:rsidRDefault="003A3894" w:rsidP="003A3894">
            <w:pPr>
              <w:spacing w:after="0" w:line="240" w:lineRule="auto"/>
              <w:jc w:val="both"/>
              <w:rPr>
                <w:rFonts w:ascii="Trebuchet MS" w:eastAsia="Times New Roman" w:hAnsi="Trebuchet MS" w:cs="Calibri"/>
                <w:lang w:val="it-IT" w:eastAsia="fr-FR"/>
              </w:rPr>
            </w:pPr>
            <w:r w:rsidRPr="003A3894">
              <w:rPr>
                <w:rFonts w:ascii="Trebuchet MS" w:eastAsia="Times New Roman" w:hAnsi="Trebuchet MS" w:cs="Calibri"/>
                <w:lang w:val="it-IT" w:eastAsia="fr-FR"/>
              </w:rPr>
              <w:t xml:space="preserve">nr .... din data .......... </w:t>
            </w:r>
          </w:p>
          <w:p w:rsidR="003A3894" w:rsidRPr="003A3894" w:rsidRDefault="003A3894" w:rsidP="003A3894">
            <w:pPr>
              <w:spacing w:after="0" w:line="240" w:lineRule="auto"/>
              <w:jc w:val="both"/>
              <w:rPr>
                <w:rFonts w:ascii="Trebuchet MS" w:eastAsia="Times New Roman" w:hAnsi="Trebuchet MS" w:cs="Calibri"/>
                <w:lang w:val="it-IT" w:eastAsia="fr-FR"/>
              </w:rPr>
            </w:pPr>
            <w:r w:rsidRPr="003A3894">
              <w:rPr>
                <w:rFonts w:ascii="Trebuchet MS" w:eastAsia="Times New Roman" w:hAnsi="Trebuchet MS" w:cs="Calibri"/>
                <w:lang w:val="it-IT" w:eastAsia="fr-FR"/>
              </w:rPr>
              <w:t xml:space="preserve">nr .... din data .......... </w:t>
            </w:r>
          </w:p>
          <w:p w:rsidR="003A3894" w:rsidRPr="003A3894" w:rsidRDefault="003A3894" w:rsidP="003A3894">
            <w:pPr>
              <w:spacing w:after="0" w:line="240" w:lineRule="auto"/>
              <w:jc w:val="both"/>
              <w:rPr>
                <w:rFonts w:ascii="Trebuchet MS" w:eastAsia="Times New Roman" w:hAnsi="Trebuchet MS" w:cs="Calibri"/>
                <w:lang w:val="it-IT" w:eastAsia="fr-FR"/>
              </w:rPr>
            </w:pPr>
            <w:r w:rsidRPr="003A3894">
              <w:rPr>
                <w:rFonts w:ascii="Trebuchet MS" w:eastAsia="Times New Roman" w:hAnsi="Trebuchet MS" w:cs="Calibri"/>
                <w:lang w:val="it-IT" w:eastAsia="fr-FR"/>
              </w:rPr>
              <w:t>(se vor enumera toate extrasele de cont)</w:t>
            </w:r>
          </w:p>
        </w:tc>
        <w:tc>
          <w:tcPr>
            <w:tcW w:w="484" w:type="pct"/>
            <w:tcBorders>
              <w:top w:val="single" w:sz="4" w:space="0" w:color="auto"/>
              <w:left w:val="single" w:sz="4" w:space="0" w:color="auto"/>
              <w:bottom w:val="single" w:sz="4" w:space="0" w:color="auto"/>
              <w:right w:val="single" w:sz="4" w:space="0" w:color="auto"/>
            </w:tcBorders>
            <w:shd w:val="clear" w:color="auto" w:fill="BFBFBF"/>
            <w:vAlign w:val="center"/>
          </w:tcPr>
          <w:p w:rsidR="003A3894" w:rsidRPr="003A3894" w:rsidRDefault="003A3894" w:rsidP="003A3894">
            <w:pPr>
              <w:spacing w:after="0" w:line="240" w:lineRule="auto"/>
              <w:jc w:val="both"/>
              <w:rPr>
                <w:rFonts w:ascii="Trebuchet MS" w:eastAsia="MS Mincho" w:hAnsi="Trebuchet MS" w:cs="Calibri"/>
                <w:b/>
                <w:lang w:val="ro-RO"/>
              </w:rPr>
            </w:pPr>
            <w:r w:rsidRPr="003A3894">
              <w:rPr>
                <w:rFonts w:ascii="Trebuchet MS" w:eastAsia="MS Mincho" w:hAnsi="Trebuchet MS" w:cs="Calibri"/>
                <w:b/>
                <w:lang w:val="ro-RO"/>
              </w:rPr>
              <w:t>Da</w:t>
            </w:r>
          </w:p>
        </w:tc>
        <w:tc>
          <w:tcPr>
            <w:tcW w:w="427" w:type="pct"/>
            <w:tcBorders>
              <w:top w:val="single" w:sz="4" w:space="0" w:color="auto"/>
              <w:left w:val="single" w:sz="4" w:space="0" w:color="auto"/>
              <w:bottom w:val="single" w:sz="4" w:space="0" w:color="auto"/>
              <w:right w:val="single" w:sz="4" w:space="0" w:color="auto"/>
            </w:tcBorders>
            <w:shd w:val="clear" w:color="auto" w:fill="BFBFBF"/>
            <w:vAlign w:val="center"/>
          </w:tcPr>
          <w:p w:rsidR="003A3894" w:rsidRPr="003A3894" w:rsidRDefault="003A3894" w:rsidP="003A3894">
            <w:pPr>
              <w:spacing w:after="0" w:line="240" w:lineRule="auto"/>
              <w:jc w:val="both"/>
              <w:rPr>
                <w:rFonts w:ascii="Trebuchet MS" w:eastAsia="MS Mincho" w:hAnsi="Trebuchet MS" w:cs="Calibri"/>
                <w:b/>
                <w:lang w:val="ro-RO" w:eastAsia="fr-FR"/>
              </w:rPr>
            </w:pPr>
            <w:r w:rsidRPr="003A3894">
              <w:rPr>
                <w:rFonts w:ascii="Trebuchet MS" w:eastAsia="MS Mincho" w:hAnsi="Trebuchet MS" w:cs="Calibri"/>
                <w:b/>
                <w:lang w:val="ro-RO" w:eastAsia="fr-FR"/>
              </w:rPr>
              <w:t>Nu</w:t>
            </w:r>
          </w:p>
        </w:tc>
        <w:tc>
          <w:tcPr>
            <w:tcW w:w="545" w:type="pct"/>
            <w:tcBorders>
              <w:top w:val="single" w:sz="4" w:space="0" w:color="auto"/>
              <w:left w:val="single" w:sz="4" w:space="0" w:color="auto"/>
              <w:bottom w:val="single" w:sz="4" w:space="0" w:color="auto"/>
              <w:right w:val="single" w:sz="4" w:space="0" w:color="auto"/>
            </w:tcBorders>
            <w:shd w:val="clear" w:color="auto" w:fill="BFBFBF"/>
            <w:vAlign w:val="center"/>
          </w:tcPr>
          <w:p w:rsidR="003A3894" w:rsidRPr="003A3894" w:rsidRDefault="003A3894" w:rsidP="003A3894">
            <w:pPr>
              <w:spacing w:after="0" w:line="240" w:lineRule="auto"/>
              <w:jc w:val="both"/>
              <w:rPr>
                <w:rFonts w:ascii="Trebuchet MS" w:eastAsia="MS Mincho" w:hAnsi="Trebuchet MS" w:cs="Calibri"/>
                <w:b/>
                <w:lang w:val="ro-RO" w:eastAsia="fr-FR"/>
              </w:rPr>
            </w:pPr>
            <w:r w:rsidRPr="003A3894">
              <w:rPr>
                <w:rFonts w:ascii="Trebuchet MS" w:eastAsia="MS Mincho" w:hAnsi="Trebuchet MS" w:cs="Calibri"/>
                <w:b/>
                <w:lang w:val="ro-RO" w:eastAsia="fr-FR"/>
              </w:rPr>
              <w:t>Nu este cazul</w:t>
            </w:r>
          </w:p>
        </w:tc>
      </w:tr>
      <w:tr w:rsidR="003A3894" w:rsidRPr="003A3894" w:rsidTr="00C87377">
        <w:trPr>
          <w:trHeight w:val="277"/>
        </w:trPr>
        <w:tc>
          <w:tcPr>
            <w:tcW w:w="468" w:type="pct"/>
            <w:tcBorders>
              <w:top w:val="single" w:sz="4" w:space="0" w:color="auto"/>
              <w:left w:val="single" w:sz="4" w:space="0" w:color="auto"/>
              <w:bottom w:val="single" w:sz="4" w:space="0" w:color="auto"/>
              <w:right w:val="single" w:sz="4" w:space="0" w:color="auto"/>
            </w:tcBorders>
          </w:tcPr>
          <w:p w:rsidR="003A3894" w:rsidRPr="003A3894" w:rsidRDefault="003A3894" w:rsidP="003A3894">
            <w:pPr>
              <w:keepNext/>
              <w:spacing w:after="0" w:line="240" w:lineRule="auto"/>
              <w:ind w:left="360"/>
              <w:jc w:val="both"/>
              <w:outlineLvl w:val="2"/>
              <w:rPr>
                <w:rFonts w:ascii="Trebuchet MS" w:eastAsia="MS Mincho" w:hAnsi="Trebuchet MS" w:cs="Calibri"/>
                <w:lang w:val="ro-RO"/>
              </w:rPr>
            </w:pPr>
            <w:r w:rsidRPr="003A3894">
              <w:rPr>
                <w:rFonts w:ascii="Trebuchet MS" w:eastAsia="MS Mincho" w:hAnsi="Trebuchet MS" w:cs="Calibri"/>
                <w:lang w:val="ro-RO"/>
              </w:rPr>
              <w:t>1.</w:t>
            </w:r>
          </w:p>
        </w:tc>
        <w:tc>
          <w:tcPr>
            <w:tcW w:w="3076" w:type="pct"/>
            <w:tcBorders>
              <w:top w:val="single" w:sz="4" w:space="0" w:color="auto"/>
              <w:left w:val="single" w:sz="4" w:space="0" w:color="auto"/>
              <w:bottom w:val="single" w:sz="4" w:space="0" w:color="auto"/>
              <w:right w:val="single" w:sz="4" w:space="0" w:color="auto"/>
            </w:tcBorders>
          </w:tcPr>
          <w:p w:rsidR="003A3894" w:rsidRPr="003A3894" w:rsidRDefault="003A3894" w:rsidP="003A3894">
            <w:pPr>
              <w:spacing w:after="0" w:line="240" w:lineRule="auto"/>
              <w:jc w:val="both"/>
              <w:rPr>
                <w:rFonts w:ascii="Trebuchet MS" w:eastAsia="MS Mincho" w:hAnsi="Trebuchet MS" w:cs="Calibri"/>
                <w:noProof/>
                <w:lang w:val="ro-RO"/>
              </w:rPr>
            </w:pPr>
            <w:r w:rsidRPr="003A3894">
              <w:rPr>
                <w:rFonts w:ascii="Trebuchet MS" w:eastAsia="MS Mincho" w:hAnsi="Trebuchet MS" w:cs="Calibri"/>
                <w:noProof/>
                <w:lang w:val="ro-RO"/>
              </w:rPr>
              <w:t>..............................................................</w:t>
            </w:r>
          </w:p>
        </w:tc>
        <w:tc>
          <w:tcPr>
            <w:tcW w:w="484" w:type="pct"/>
            <w:tcBorders>
              <w:top w:val="single" w:sz="4" w:space="0" w:color="auto"/>
              <w:left w:val="single" w:sz="4" w:space="0" w:color="auto"/>
              <w:bottom w:val="single" w:sz="4" w:space="0" w:color="auto"/>
              <w:right w:val="single" w:sz="4" w:space="0" w:color="auto"/>
            </w:tcBorders>
          </w:tcPr>
          <w:p w:rsidR="003A3894" w:rsidRPr="003A3894" w:rsidRDefault="003A3894" w:rsidP="003A3894">
            <w:pPr>
              <w:keepNext/>
              <w:spacing w:after="0" w:line="240" w:lineRule="auto"/>
              <w:jc w:val="both"/>
              <w:outlineLvl w:val="2"/>
              <w:rPr>
                <w:rFonts w:ascii="Trebuchet MS" w:eastAsia="MS Mincho" w:hAnsi="Trebuchet MS" w:cs="Calibri"/>
                <w:lang w:val="ro-RO"/>
              </w:rPr>
            </w:pPr>
          </w:p>
        </w:tc>
        <w:tc>
          <w:tcPr>
            <w:tcW w:w="427" w:type="pct"/>
            <w:tcBorders>
              <w:top w:val="single" w:sz="4" w:space="0" w:color="auto"/>
              <w:left w:val="single" w:sz="4" w:space="0" w:color="auto"/>
              <w:bottom w:val="single" w:sz="4" w:space="0" w:color="auto"/>
              <w:right w:val="single" w:sz="4" w:space="0" w:color="auto"/>
            </w:tcBorders>
          </w:tcPr>
          <w:p w:rsidR="003A3894" w:rsidRPr="003A3894" w:rsidRDefault="003A3894" w:rsidP="003A3894">
            <w:pPr>
              <w:keepNext/>
              <w:spacing w:after="0" w:line="240" w:lineRule="auto"/>
              <w:jc w:val="both"/>
              <w:outlineLvl w:val="2"/>
              <w:rPr>
                <w:rFonts w:ascii="Trebuchet MS" w:eastAsia="MS Mincho" w:hAnsi="Trebuchet MS" w:cs="Calibri"/>
                <w:lang w:val="ro-RO" w:eastAsia="fr-FR"/>
              </w:rPr>
            </w:pPr>
          </w:p>
        </w:tc>
        <w:tc>
          <w:tcPr>
            <w:tcW w:w="545" w:type="pct"/>
            <w:tcBorders>
              <w:top w:val="single" w:sz="4" w:space="0" w:color="auto"/>
              <w:left w:val="single" w:sz="4" w:space="0" w:color="auto"/>
              <w:bottom w:val="single" w:sz="4" w:space="0" w:color="auto"/>
              <w:right w:val="single" w:sz="4" w:space="0" w:color="auto"/>
            </w:tcBorders>
          </w:tcPr>
          <w:p w:rsidR="003A3894" w:rsidRPr="003A3894" w:rsidRDefault="003A3894" w:rsidP="003A3894">
            <w:pPr>
              <w:keepNext/>
              <w:spacing w:after="0" w:line="240" w:lineRule="auto"/>
              <w:jc w:val="both"/>
              <w:outlineLvl w:val="2"/>
              <w:rPr>
                <w:rFonts w:ascii="Trebuchet MS" w:eastAsia="MS Mincho" w:hAnsi="Trebuchet MS" w:cs="Calibri"/>
                <w:lang w:val="ro-RO" w:eastAsia="fr-FR"/>
              </w:rPr>
            </w:pPr>
          </w:p>
        </w:tc>
      </w:tr>
      <w:tr w:rsidR="003A3894" w:rsidRPr="003A3894" w:rsidTr="00C87377">
        <w:trPr>
          <w:trHeight w:val="277"/>
        </w:trPr>
        <w:tc>
          <w:tcPr>
            <w:tcW w:w="468" w:type="pct"/>
            <w:tcBorders>
              <w:top w:val="single" w:sz="4" w:space="0" w:color="auto"/>
              <w:left w:val="single" w:sz="4" w:space="0" w:color="auto"/>
              <w:bottom w:val="single" w:sz="4" w:space="0" w:color="auto"/>
              <w:right w:val="single" w:sz="4" w:space="0" w:color="auto"/>
            </w:tcBorders>
          </w:tcPr>
          <w:p w:rsidR="003A3894" w:rsidRPr="003A3894" w:rsidRDefault="003A3894" w:rsidP="003A3894">
            <w:pPr>
              <w:keepNext/>
              <w:spacing w:after="0" w:line="240" w:lineRule="auto"/>
              <w:ind w:left="360"/>
              <w:jc w:val="both"/>
              <w:outlineLvl w:val="2"/>
              <w:rPr>
                <w:rFonts w:ascii="Trebuchet MS" w:eastAsia="MS Mincho" w:hAnsi="Trebuchet MS" w:cs="Calibri"/>
                <w:lang w:val="ro-RO"/>
              </w:rPr>
            </w:pPr>
            <w:r w:rsidRPr="003A3894">
              <w:rPr>
                <w:rFonts w:ascii="Trebuchet MS" w:eastAsia="MS Mincho" w:hAnsi="Trebuchet MS" w:cs="Calibri"/>
                <w:lang w:val="ro-RO"/>
              </w:rPr>
              <w:t>2.</w:t>
            </w:r>
          </w:p>
        </w:tc>
        <w:tc>
          <w:tcPr>
            <w:tcW w:w="3076" w:type="pct"/>
            <w:tcBorders>
              <w:top w:val="single" w:sz="4" w:space="0" w:color="auto"/>
              <w:left w:val="single" w:sz="4" w:space="0" w:color="auto"/>
              <w:bottom w:val="single" w:sz="4" w:space="0" w:color="auto"/>
              <w:right w:val="single" w:sz="4" w:space="0" w:color="auto"/>
            </w:tcBorders>
          </w:tcPr>
          <w:p w:rsidR="003A3894" w:rsidRPr="003A3894" w:rsidRDefault="003A3894" w:rsidP="003A3894">
            <w:pPr>
              <w:spacing w:after="0" w:line="240" w:lineRule="auto"/>
              <w:jc w:val="both"/>
              <w:rPr>
                <w:rFonts w:ascii="Trebuchet MS" w:eastAsia="MS Mincho" w:hAnsi="Trebuchet MS" w:cs="Calibri"/>
                <w:noProof/>
                <w:lang w:val="ro-RO"/>
              </w:rPr>
            </w:pPr>
            <w:r w:rsidRPr="003A3894">
              <w:rPr>
                <w:rFonts w:ascii="Trebuchet MS" w:eastAsia="MS Mincho" w:hAnsi="Trebuchet MS" w:cs="Calibri"/>
                <w:noProof/>
                <w:lang w:val="ro-RO"/>
              </w:rPr>
              <w:t>..............................................................</w:t>
            </w:r>
          </w:p>
        </w:tc>
        <w:tc>
          <w:tcPr>
            <w:tcW w:w="484" w:type="pct"/>
            <w:tcBorders>
              <w:top w:val="single" w:sz="4" w:space="0" w:color="auto"/>
              <w:left w:val="single" w:sz="4" w:space="0" w:color="auto"/>
              <w:bottom w:val="single" w:sz="4" w:space="0" w:color="auto"/>
              <w:right w:val="single" w:sz="4" w:space="0" w:color="auto"/>
            </w:tcBorders>
          </w:tcPr>
          <w:p w:rsidR="003A3894" w:rsidRPr="003A3894" w:rsidRDefault="003A3894" w:rsidP="003A3894">
            <w:pPr>
              <w:keepNext/>
              <w:spacing w:after="0" w:line="240" w:lineRule="auto"/>
              <w:jc w:val="both"/>
              <w:outlineLvl w:val="2"/>
              <w:rPr>
                <w:rFonts w:ascii="Trebuchet MS" w:eastAsia="MS Mincho" w:hAnsi="Trebuchet MS" w:cs="Calibri"/>
                <w:lang w:val="ro-RO"/>
              </w:rPr>
            </w:pPr>
          </w:p>
        </w:tc>
        <w:tc>
          <w:tcPr>
            <w:tcW w:w="427" w:type="pct"/>
            <w:tcBorders>
              <w:top w:val="single" w:sz="4" w:space="0" w:color="auto"/>
              <w:left w:val="single" w:sz="4" w:space="0" w:color="auto"/>
              <w:bottom w:val="single" w:sz="4" w:space="0" w:color="auto"/>
              <w:right w:val="single" w:sz="4" w:space="0" w:color="auto"/>
            </w:tcBorders>
          </w:tcPr>
          <w:p w:rsidR="003A3894" w:rsidRPr="003A3894" w:rsidRDefault="003A3894" w:rsidP="003A3894">
            <w:pPr>
              <w:keepNext/>
              <w:spacing w:after="0" w:line="240" w:lineRule="auto"/>
              <w:jc w:val="both"/>
              <w:outlineLvl w:val="2"/>
              <w:rPr>
                <w:rFonts w:ascii="Trebuchet MS" w:eastAsia="MS Mincho" w:hAnsi="Trebuchet MS" w:cs="Calibri"/>
                <w:lang w:val="ro-RO" w:eastAsia="fr-FR"/>
              </w:rPr>
            </w:pPr>
          </w:p>
        </w:tc>
        <w:tc>
          <w:tcPr>
            <w:tcW w:w="545" w:type="pct"/>
            <w:tcBorders>
              <w:top w:val="single" w:sz="4" w:space="0" w:color="auto"/>
              <w:left w:val="single" w:sz="4" w:space="0" w:color="auto"/>
              <w:bottom w:val="single" w:sz="4" w:space="0" w:color="auto"/>
              <w:right w:val="single" w:sz="4" w:space="0" w:color="auto"/>
            </w:tcBorders>
          </w:tcPr>
          <w:p w:rsidR="003A3894" w:rsidRPr="003A3894" w:rsidRDefault="003A3894" w:rsidP="003A3894">
            <w:pPr>
              <w:keepNext/>
              <w:spacing w:after="0" w:line="240" w:lineRule="auto"/>
              <w:jc w:val="both"/>
              <w:outlineLvl w:val="2"/>
              <w:rPr>
                <w:rFonts w:ascii="Trebuchet MS" w:eastAsia="MS Mincho" w:hAnsi="Trebuchet MS" w:cs="Calibri"/>
                <w:lang w:val="ro-RO" w:eastAsia="fr-FR"/>
              </w:rPr>
            </w:pPr>
          </w:p>
        </w:tc>
      </w:tr>
      <w:tr w:rsidR="003A3894" w:rsidRPr="003A3894" w:rsidTr="00C87377">
        <w:trPr>
          <w:trHeight w:val="277"/>
        </w:trPr>
        <w:tc>
          <w:tcPr>
            <w:tcW w:w="468" w:type="pct"/>
            <w:tcBorders>
              <w:top w:val="single" w:sz="4" w:space="0" w:color="auto"/>
              <w:left w:val="single" w:sz="4" w:space="0" w:color="auto"/>
              <w:bottom w:val="single" w:sz="4" w:space="0" w:color="auto"/>
              <w:right w:val="single" w:sz="4" w:space="0" w:color="auto"/>
            </w:tcBorders>
          </w:tcPr>
          <w:p w:rsidR="003A3894" w:rsidRPr="003A3894" w:rsidRDefault="003A3894" w:rsidP="003A3894">
            <w:pPr>
              <w:keepNext/>
              <w:spacing w:after="0" w:line="240" w:lineRule="auto"/>
              <w:ind w:left="142"/>
              <w:jc w:val="both"/>
              <w:outlineLvl w:val="2"/>
              <w:rPr>
                <w:rFonts w:ascii="Trebuchet MS" w:eastAsia="MS Mincho" w:hAnsi="Trebuchet MS" w:cs="Calibri"/>
                <w:lang w:val="ro-RO"/>
              </w:rPr>
            </w:pPr>
            <w:r w:rsidRPr="003A3894">
              <w:rPr>
                <w:rFonts w:ascii="Trebuchet MS" w:eastAsia="MS Mincho" w:hAnsi="Trebuchet MS" w:cs="Calibri"/>
                <w:lang w:val="ro-RO"/>
              </w:rPr>
              <w:lastRenderedPageBreak/>
              <w:t xml:space="preserve">   ....</w:t>
            </w:r>
          </w:p>
        </w:tc>
        <w:tc>
          <w:tcPr>
            <w:tcW w:w="3076" w:type="pct"/>
            <w:tcBorders>
              <w:top w:val="single" w:sz="4" w:space="0" w:color="auto"/>
              <w:left w:val="single" w:sz="4" w:space="0" w:color="auto"/>
              <w:bottom w:val="single" w:sz="4" w:space="0" w:color="auto"/>
              <w:right w:val="single" w:sz="4" w:space="0" w:color="auto"/>
            </w:tcBorders>
          </w:tcPr>
          <w:p w:rsidR="003A3894" w:rsidRPr="003A3894" w:rsidRDefault="003A3894" w:rsidP="003A3894">
            <w:pPr>
              <w:spacing w:after="0" w:line="240" w:lineRule="auto"/>
              <w:jc w:val="both"/>
              <w:rPr>
                <w:rFonts w:ascii="Trebuchet MS" w:eastAsia="MS Mincho" w:hAnsi="Trebuchet MS" w:cs="Calibri"/>
                <w:b/>
                <w:lang w:val="ro-RO" w:eastAsia="fr-FR"/>
              </w:rPr>
            </w:pPr>
            <w:r w:rsidRPr="003A3894">
              <w:rPr>
                <w:rFonts w:ascii="Trebuchet MS" w:eastAsia="MS Mincho" w:hAnsi="Trebuchet MS" w:cs="Calibri"/>
                <w:lang w:val="ro-RO" w:eastAsia="fr-FR"/>
              </w:rPr>
              <w:t>..............................................................</w:t>
            </w:r>
          </w:p>
        </w:tc>
        <w:tc>
          <w:tcPr>
            <w:tcW w:w="484" w:type="pct"/>
            <w:tcBorders>
              <w:top w:val="single" w:sz="4" w:space="0" w:color="auto"/>
              <w:left w:val="single" w:sz="4" w:space="0" w:color="auto"/>
              <w:bottom w:val="single" w:sz="4" w:space="0" w:color="auto"/>
              <w:right w:val="single" w:sz="4" w:space="0" w:color="auto"/>
            </w:tcBorders>
          </w:tcPr>
          <w:p w:rsidR="003A3894" w:rsidRPr="003A3894" w:rsidRDefault="003A3894" w:rsidP="003A3894">
            <w:pPr>
              <w:keepNext/>
              <w:spacing w:after="0" w:line="240" w:lineRule="auto"/>
              <w:jc w:val="both"/>
              <w:outlineLvl w:val="2"/>
              <w:rPr>
                <w:rFonts w:ascii="Trebuchet MS" w:eastAsia="MS Mincho" w:hAnsi="Trebuchet MS" w:cs="Calibri"/>
                <w:lang w:val="ro-RO"/>
              </w:rPr>
            </w:pPr>
          </w:p>
        </w:tc>
        <w:tc>
          <w:tcPr>
            <w:tcW w:w="427" w:type="pct"/>
            <w:tcBorders>
              <w:top w:val="single" w:sz="4" w:space="0" w:color="auto"/>
              <w:left w:val="single" w:sz="4" w:space="0" w:color="auto"/>
              <w:bottom w:val="single" w:sz="4" w:space="0" w:color="auto"/>
              <w:right w:val="single" w:sz="4" w:space="0" w:color="auto"/>
            </w:tcBorders>
          </w:tcPr>
          <w:p w:rsidR="003A3894" w:rsidRPr="003A3894" w:rsidRDefault="003A3894" w:rsidP="003A3894">
            <w:pPr>
              <w:keepNext/>
              <w:spacing w:after="0" w:line="240" w:lineRule="auto"/>
              <w:jc w:val="both"/>
              <w:outlineLvl w:val="2"/>
              <w:rPr>
                <w:rFonts w:ascii="Trebuchet MS" w:eastAsia="MS Mincho" w:hAnsi="Trebuchet MS" w:cs="Calibri"/>
                <w:lang w:val="ro-RO" w:eastAsia="fr-FR"/>
              </w:rPr>
            </w:pPr>
          </w:p>
        </w:tc>
        <w:tc>
          <w:tcPr>
            <w:tcW w:w="545" w:type="pct"/>
            <w:tcBorders>
              <w:top w:val="single" w:sz="4" w:space="0" w:color="auto"/>
              <w:left w:val="single" w:sz="4" w:space="0" w:color="auto"/>
              <w:bottom w:val="single" w:sz="4" w:space="0" w:color="auto"/>
              <w:right w:val="single" w:sz="4" w:space="0" w:color="auto"/>
            </w:tcBorders>
          </w:tcPr>
          <w:p w:rsidR="003A3894" w:rsidRPr="003A3894" w:rsidRDefault="003A3894" w:rsidP="003A3894">
            <w:pPr>
              <w:keepNext/>
              <w:spacing w:after="0" w:line="240" w:lineRule="auto"/>
              <w:jc w:val="both"/>
              <w:outlineLvl w:val="2"/>
              <w:rPr>
                <w:rFonts w:ascii="Trebuchet MS" w:eastAsia="MS Mincho" w:hAnsi="Trebuchet MS" w:cs="Calibri"/>
                <w:lang w:val="ro-RO" w:eastAsia="fr-FR"/>
              </w:rPr>
            </w:pPr>
          </w:p>
        </w:tc>
      </w:tr>
      <w:tr w:rsidR="003A3894" w:rsidRPr="00C510A3" w:rsidTr="00C87377">
        <w:trPr>
          <w:trHeight w:val="277"/>
        </w:trPr>
        <w:tc>
          <w:tcPr>
            <w:tcW w:w="5000" w:type="pct"/>
            <w:gridSpan w:val="5"/>
            <w:tcBorders>
              <w:top w:val="single" w:sz="4" w:space="0" w:color="auto"/>
              <w:left w:val="single" w:sz="4" w:space="0" w:color="auto"/>
              <w:right w:val="single" w:sz="4" w:space="0" w:color="auto"/>
            </w:tcBorders>
            <w:vAlign w:val="center"/>
          </w:tcPr>
          <w:p w:rsidR="003A3894" w:rsidRPr="003A3894" w:rsidRDefault="003A3894" w:rsidP="003A3894">
            <w:pPr>
              <w:spacing w:after="0" w:line="240" w:lineRule="auto"/>
              <w:jc w:val="both"/>
              <w:rPr>
                <w:rFonts w:ascii="Trebuchet MS" w:eastAsia="Times New Roman" w:hAnsi="Trebuchet MS" w:cs="Calibri"/>
                <w:noProof/>
                <w:lang w:val="ro-RO"/>
              </w:rPr>
            </w:pPr>
            <w:r w:rsidRPr="003A3894">
              <w:rPr>
                <w:rFonts w:ascii="Trebuchet MS" w:eastAsia="Times New Roman" w:hAnsi="Trebuchet MS" w:cs="Calibri"/>
                <w:b/>
                <w:noProof/>
                <w:lang w:val="ro-RO"/>
              </w:rPr>
              <w:t xml:space="preserve">Observatii </w:t>
            </w:r>
            <w:r w:rsidRPr="003A3894">
              <w:rPr>
                <w:rFonts w:ascii="Trebuchet MS" w:eastAsia="Times New Roman" w:hAnsi="Trebuchet MS" w:cs="Calibri"/>
                <w:noProof/>
                <w:lang w:val="ro-RO"/>
              </w:rPr>
              <w:t>(daca este cazul)</w:t>
            </w:r>
          </w:p>
          <w:p w:rsidR="003A3894" w:rsidRPr="003A3894" w:rsidRDefault="003A3894" w:rsidP="003A3894">
            <w:pPr>
              <w:spacing w:after="0" w:line="240" w:lineRule="auto"/>
              <w:jc w:val="both"/>
              <w:rPr>
                <w:rFonts w:ascii="Trebuchet MS" w:eastAsia="Times New Roman" w:hAnsi="Trebuchet MS" w:cs="Calibri"/>
                <w:noProof/>
                <w:lang w:val="ro-RO"/>
              </w:rPr>
            </w:pPr>
            <w:r w:rsidRPr="003A3894">
              <w:rPr>
                <w:rFonts w:ascii="Trebuchet MS" w:eastAsia="Times New Roman" w:hAnsi="Trebuchet MS" w:cs="Calibri"/>
                <w:noProof/>
                <w:lang w:val="ro-RO"/>
              </w:rPr>
              <w:t>........................................................................................</w:t>
            </w:r>
          </w:p>
          <w:p w:rsidR="003A3894" w:rsidRPr="003A3894" w:rsidRDefault="003A3894" w:rsidP="003A3894">
            <w:pPr>
              <w:spacing w:after="0" w:line="240" w:lineRule="auto"/>
              <w:jc w:val="both"/>
              <w:rPr>
                <w:rFonts w:ascii="Trebuchet MS" w:eastAsia="Times New Roman" w:hAnsi="Trebuchet MS" w:cs="Calibri"/>
                <w:b/>
                <w:noProof/>
                <w:lang w:val="ro-RO"/>
              </w:rPr>
            </w:pPr>
            <w:r w:rsidRPr="003A3894">
              <w:rPr>
                <w:rFonts w:ascii="Trebuchet MS" w:eastAsia="Times New Roman" w:hAnsi="Trebuchet MS" w:cs="Calibri"/>
                <w:lang w:val="it-IT" w:eastAsia="fr-FR"/>
              </w:rPr>
              <w:t>*</w:t>
            </w:r>
            <w:r w:rsidRPr="003A3894">
              <w:rPr>
                <w:rFonts w:ascii="Trebuchet MS" w:eastAsia="Calibri" w:hAnsi="Trebuchet MS" w:cs="Calibri"/>
                <w:lang w:val="fr-FR"/>
              </w:rPr>
              <w:t xml:space="preserve"> </w:t>
            </w:r>
            <w:r w:rsidRPr="003A3894">
              <w:rPr>
                <w:rFonts w:ascii="Trebuchet MS" w:eastAsia="Times New Roman" w:hAnsi="Trebuchet MS" w:cs="Calibri"/>
                <w:lang w:val="it-IT" w:eastAsia="fr-FR"/>
              </w:rPr>
              <w:t>Se va intocmi un singur formular pentru toate extrasele de cont enumerate.</w:t>
            </w:r>
          </w:p>
        </w:tc>
      </w:tr>
    </w:tbl>
    <w:p w:rsidR="003A3894" w:rsidRPr="003A3894" w:rsidRDefault="003A3894" w:rsidP="003A3894">
      <w:pPr>
        <w:tabs>
          <w:tab w:val="left" w:pos="720"/>
          <w:tab w:val="left" w:pos="1440"/>
          <w:tab w:val="left" w:pos="2865"/>
        </w:tabs>
        <w:spacing w:after="0" w:line="240" w:lineRule="auto"/>
        <w:jc w:val="both"/>
        <w:rPr>
          <w:rFonts w:ascii="Trebuchet MS" w:eastAsia="MS Mincho" w:hAnsi="Trebuchet MS" w:cs="Calibri"/>
          <w:noProof/>
          <w:lang w:val="ro-RO"/>
        </w:rPr>
      </w:pPr>
    </w:p>
    <w:p w:rsidR="003A3894" w:rsidRPr="003A3894" w:rsidRDefault="003A3894" w:rsidP="003A3894">
      <w:pPr>
        <w:spacing w:after="0" w:line="240" w:lineRule="auto"/>
        <w:jc w:val="both"/>
        <w:rPr>
          <w:rFonts w:ascii="Trebuchet MS" w:eastAsia="MS Mincho" w:hAnsi="Trebuchet MS" w:cs="Calibri"/>
          <w:b/>
          <w:noProof/>
          <w:lang w:val="ro-RO"/>
        </w:rPr>
      </w:pPr>
    </w:p>
    <w:p w:rsidR="003A3894" w:rsidRPr="003A3894" w:rsidRDefault="003A3894" w:rsidP="00253423">
      <w:pPr>
        <w:shd w:val="clear" w:color="auto" w:fill="FFC000"/>
        <w:spacing w:after="0" w:line="240" w:lineRule="auto"/>
        <w:jc w:val="both"/>
        <w:rPr>
          <w:rFonts w:ascii="Trebuchet MS" w:eastAsia="MS Mincho" w:hAnsi="Trebuchet MS" w:cs="Calibri"/>
          <w:b/>
          <w:noProof/>
          <w:lang w:val="ro-RO"/>
        </w:rPr>
      </w:pPr>
      <w:r w:rsidRPr="003A3894">
        <w:rPr>
          <w:rFonts w:ascii="Trebuchet MS" w:eastAsia="MS Mincho" w:hAnsi="Trebuchet MS" w:cs="Calibri"/>
          <w:b/>
          <w:noProof/>
          <w:lang w:val="ro-RO"/>
        </w:rPr>
        <w:t>Sectiunea C. Cheltuieli/ Sume eligibile constatate</w:t>
      </w:r>
    </w:p>
    <w:p w:rsidR="003A3894" w:rsidRPr="003A3894" w:rsidRDefault="003A3894" w:rsidP="003A3894">
      <w:pPr>
        <w:spacing w:after="0" w:line="240" w:lineRule="auto"/>
        <w:jc w:val="both"/>
        <w:rPr>
          <w:rFonts w:ascii="Trebuchet MS" w:eastAsia="MS Mincho" w:hAnsi="Trebuchet MS" w:cs="Calibri"/>
          <w:b/>
          <w:noProof/>
          <w:lang w:val="ro-RO"/>
        </w:rPr>
      </w:pPr>
    </w:p>
    <w:p w:rsidR="003A3894" w:rsidRPr="003A3894" w:rsidRDefault="003A3894" w:rsidP="003A3894">
      <w:pPr>
        <w:spacing w:after="0" w:line="240" w:lineRule="auto"/>
        <w:jc w:val="both"/>
        <w:rPr>
          <w:rFonts w:ascii="Trebuchet MS" w:eastAsia="MS Mincho" w:hAnsi="Trebuchet MS" w:cs="Calibri"/>
          <w:noProof/>
          <w:lang w:val="ro-RO"/>
        </w:rPr>
      </w:pPr>
      <w:r w:rsidRPr="003A3894">
        <w:rPr>
          <w:rFonts w:ascii="Trebuchet MS" w:eastAsia="MS Mincho" w:hAnsi="Trebuchet MS" w:cs="Calibri"/>
          <w:noProof/>
          <w:lang w:val="ro-RO"/>
        </w:rPr>
        <w:t>Rezultatul verificării:</w:t>
      </w:r>
    </w:p>
    <w:p w:rsidR="003A3894" w:rsidRPr="003A3894" w:rsidRDefault="003A3894" w:rsidP="003A3894">
      <w:pPr>
        <w:spacing w:after="0" w:line="240" w:lineRule="auto"/>
        <w:jc w:val="both"/>
        <w:rPr>
          <w:rFonts w:ascii="Trebuchet MS" w:eastAsia="MS Mincho" w:hAnsi="Trebuchet MS" w:cs="Calibri"/>
          <w:noProof/>
          <w:lang w:val="ro-RO"/>
        </w:rPr>
      </w:pPr>
    </w:p>
    <w:p w:rsidR="003A3894" w:rsidRPr="003A3894" w:rsidRDefault="003A3894" w:rsidP="003A3894">
      <w:pPr>
        <w:spacing w:after="0" w:line="240" w:lineRule="auto"/>
        <w:jc w:val="both"/>
        <w:rPr>
          <w:rFonts w:ascii="Trebuchet MS" w:eastAsia="MS Mincho" w:hAnsi="Trebuchet MS" w:cs="Calibri"/>
          <w:noProof/>
          <w:lang w:val="ro-RO"/>
        </w:rPr>
      </w:pPr>
      <w:r w:rsidRPr="003A3894">
        <w:rPr>
          <w:rFonts w:ascii="Trebuchet MS" w:eastAsia="MS Mincho" w:hAnsi="Trebuchet MS" w:cs="Calibri"/>
          <w:noProof/>
          <w:lang w:val="ro-RO"/>
        </w:rPr>
        <w:t xml:space="preserve">1.Valoarea cheltuielilor/ sumelor eligibile admise ............................ </w:t>
      </w:r>
    </w:p>
    <w:p w:rsidR="003A3894" w:rsidRPr="003A3894" w:rsidRDefault="003A3894" w:rsidP="003A3894">
      <w:pPr>
        <w:spacing w:after="0" w:line="240" w:lineRule="auto"/>
        <w:jc w:val="both"/>
        <w:rPr>
          <w:rFonts w:ascii="Trebuchet MS" w:eastAsia="MS Mincho" w:hAnsi="Trebuchet MS" w:cs="Calibri"/>
          <w:noProof/>
          <w:lang w:val="ro-RO"/>
        </w:rPr>
      </w:pPr>
    </w:p>
    <w:p w:rsidR="003A3894" w:rsidRPr="003A3894" w:rsidRDefault="003A3894" w:rsidP="003A3894">
      <w:pPr>
        <w:spacing w:after="0" w:line="240" w:lineRule="auto"/>
        <w:jc w:val="both"/>
        <w:rPr>
          <w:rFonts w:ascii="Trebuchet MS" w:eastAsia="MS Mincho" w:hAnsi="Trebuchet MS" w:cs="Calibri"/>
          <w:noProof/>
          <w:lang w:val="ro-RO"/>
        </w:rPr>
      </w:pPr>
      <w:r w:rsidRPr="003A3894">
        <w:rPr>
          <w:rFonts w:ascii="Trebuchet MS" w:eastAsia="MS Mincho" w:hAnsi="Trebuchet MS" w:cs="Calibri"/>
          <w:noProof/>
          <w:lang w:val="ro-RO"/>
        </w:rPr>
        <w:t xml:space="preserve">2.Valoarea cheltuielilor/ sumelor respinse......................................., </w:t>
      </w:r>
    </w:p>
    <w:p w:rsidR="003A3894" w:rsidRPr="003A3894" w:rsidRDefault="003A3894" w:rsidP="003A3894">
      <w:pPr>
        <w:spacing w:after="0" w:line="240" w:lineRule="auto"/>
        <w:jc w:val="both"/>
        <w:rPr>
          <w:rFonts w:ascii="Trebuchet MS" w:eastAsia="MS Mincho" w:hAnsi="Trebuchet MS" w:cs="Calibri"/>
          <w:noProof/>
          <w:lang w:val="ro-RO"/>
        </w:rPr>
      </w:pPr>
    </w:p>
    <w:p w:rsidR="003A3894" w:rsidRPr="003A3894" w:rsidRDefault="003A3894" w:rsidP="003A3894">
      <w:pPr>
        <w:spacing w:after="0" w:line="240" w:lineRule="auto"/>
        <w:jc w:val="both"/>
        <w:rPr>
          <w:rFonts w:ascii="Trebuchet MS" w:eastAsia="MS Mincho" w:hAnsi="Trebuchet MS" w:cs="Calibri"/>
          <w:noProof/>
          <w:lang w:val="ro-RO"/>
        </w:rPr>
      </w:pPr>
      <w:r w:rsidRPr="003A3894">
        <w:rPr>
          <w:rFonts w:ascii="Trebuchet MS" w:eastAsia="MS Mincho" w:hAnsi="Trebuchet MS" w:cs="Calibri"/>
          <w:noProof/>
          <w:lang w:val="ro-RO"/>
        </w:rPr>
        <w:t>Observații</w:t>
      </w:r>
    </w:p>
    <w:p w:rsidR="003A3894" w:rsidRPr="003A3894" w:rsidRDefault="003A3894" w:rsidP="003A3894">
      <w:pPr>
        <w:spacing w:after="0" w:line="240" w:lineRule="auto"/>
        <w:jc w:val="both"/>
        <w:rPr>
          <w:rFonts w:ascii="Trebuchet MS" w:eastAsia="MS Mincho" w:hAnsi="Trebuchet MS" w:cs="Calibri"/>
          <w:noProof/>
          <w:lang w:val="ro-RO"/>
        </w:rPr>
      </w:pPr>
      <w:r w:rsidRPr="003A3894">
        <w:rPr>
          <w:rFonts w:ascii="Trebuchet MS" w:eastAsia="MS Mincho" w:hAnsi="Trebuchet MS" w:cs="Calibri"/>
          <w:noProof/>
          <w:lang w:val="ro-RO"/>
        </w:rPr>
        <w:t>…………………………………………………………………………………………</w:t>
      </w:r>
    </w:p>
    <w:p w:rsidR="003A3894" w:rsidRPr="003A3894" w:rsidRDefault="003A3894" w:rsidP="003A3894">
      <w:pPr>
        <w:spacing w:after="0" w:line="240" w:lineRule="auto"/>
        <w:jc w:val="both"/>
        <w:rPr>
          <w:rFonts w:ascii="Trebuchet MS" w:eastAsia="MS Mincho" w:hAnsi="Trebuchet MS" w:cs="Calibri"/>
          <w:noProof/>
          <w:lang w:val="ro-RO"/>
        </w:rPr>
      </w:pPr>
      <w:r w:rsidRPr="003A3894">
        <w:rPr>
          <w:rFonts w:ascii="Trebuchet MS" w:eastAsia="MS Mincho" w:hAnsi="Trebuchet MS" w:cs="Calibri"/>
          <w:noProof/>
          <w:lang w:val="ro-RO"/>
        </w:rPr>
        <w:t>………………………………………………………………………………………</w:t>
      </w:r>
    </w:p>
    <w:p w:rsidR="003A3894" w:rsidRPr="003A3894" w:rsidRDefault="003A3894" w:rsidP="003A3894">
      <w:pPr>
        <w:spacing w:after="0" w:line="240" w:lineRule="auto"/>
        <w:jc w:val="both"/>
        <w:rPr>
          <w:rFonts w:ascii="Trebuchet MS" w:eastAsia="Times New Roman" w:hAnsi="Trebuchet MS" w:cs="Calibri"/>
          <w:b/>
          <w:noProof/>
          <w:lang w:val="ro-RO"/>
        </w:rPr>
      </w:pPr>
    </w:p>
    <w:p w:rsidR="003A3894" w:rsidRPr="003A3894" w:rsidRDefault="003A3894" w:rsidP="003A3894">
      <w:pPr>
        <w:spacing w:after="0" w:line="240" w:lineRule="auto"/>
        <w:jc w:val="both"/>
        <w:rPr>
          <w:rFonts w:ascii="Trebuchet MS" w:eastAsia="Times New Roman" w:hAnsi="Trebuchet MS" w:cs="Calibri"/>
          <w:b/>
          <w:noProof/>
          <w:lang w:val="ro-RO"/>
        </w:rPr>
      </w:pPr>
    </w:p>
    <w:tbl>
      <w:tblPr>
        <w:tblW w:w="499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02"/>
        <w:gridCol w:w="2465"/>
        <w:gridCol w:w="1949"/>
        <w:gridCol w:w="1947"/>
      </w:tblGrid>
      <w:tr w:rsidR="003A3894" w:rsidRPr="003A3894" w:rsidTr="00C87377">
        <w:trPr>
          <w:cantSplit/>
          <w:trHeight w:val="337"/>
        </w:trPr>
        <w:tc>
          <w:tcPr>
            <w:tcW w:w="1674" w:type="pct"/>
            <w:vMerge w:val="restart"/>
            <w:shd w:val="clear" w:color="auto" w:fill="BFBFBF"/>
          </w:tcPr>
          <w:p w:rsidR="003A3894" w:rsidRPr="003A3894" w:rsidRDefault="003A3894" w:rsidP="003A3894">
            <w:pPr>
              <w:tabs>
                <w:tab w:val="left" w:pos="3420"/>
              </w:tabs>
              <w:spacing w:after="0" w:line="240" w:lineRule="auto"/>
              <w:jc w:val="both"/>
              <w:rPr>
                <w:rFonts w:ascii="Trebuchet MS" w:eastAsia="Times New Roman" w:hAnsi="Trebuchet MS" w:cs="Calibri"/>
                <w:b/>
                <w:noProof/>
                <w:lang w:val="ro-RO" w:eastAsia="fr-FR"/>
              </w:rPr>
            </w:pPr>
          </w:p>
        </w:tc>
        <w:tc>
          <w:tcPr>
            <w:tcW w:w="1289" w:type="pct"/>
            <w:vMerge w:val="restart"/>
            <w:shd w:val="clear" w:color="auto" w:fill="BFBFBF"/>
            <w:vAlign w:val="center"/>
          </w:tcPr>
          <w:p w:rsidR="003A3894" w:rsidRPr="003A3894" w:rsidRDefault="003A3894" w:rsidP="003A3894">
            <w:pPr>
              <w:tabs>
                <w:tab w:val="left" w:pos="3420"/>
              </w:tabs>
              <w:spacing w:after="0" w:line="240" w:lineRule="auto"/>
              <w:jc w:val="center"/>
              <w:rPr>
                <w:rFonts w:ascii="Trebuchet MS" w:eastAsia="Times New Roman" w:hAnsi="Trebuchet MS" w:cs="Calibri"/>
                <w:b/>
                <w:noProof/>
                <w:lang w:val="ro-RO" w:eastAsia="fr-FR"/>
              </w:rPr>
            </w:pPr>
            <w:r w:rsidRPr="003A3894">
              <w:rPr>
                <w:rFonts w:ascii="Trebuchet MS" w:eastAsia="Times New Roman" w:hAnsi="Trebuchet MS" w:cs="Calibri"/>
                <w:b/>
                <w:noProof/>
                <w:lang w:val="ro-RO" w:eastAsia="fr-FR"/>
              </w:rPr>
              <w:t>Nume si prenume</w:t>
            </w:r>
          </w:p>
        </w:tc>
        <w:tc>
          <w:tcPr>
            <w:tcW w:w="1019" w:type="pct"/>
            <w:vMerge w:val="restart"/>
            <w:shd w:val="clear" w:color="auto" w:fill="BFBFBF"/>
            <w:vAlign w:val="center"/>
          </w:tcPr>
          <w:p w:rsidR="003A3894" w:rsidRPr="003A3894" w:rsidRDefault="003A3894" w:rsidP="003A3894">
            <w:pPr>
              <w:tabs>
                <w:tab w:val="left" w:pos="3420"/>
              </w:tabs>
              <w:spacing w:after="0" w:line="240" w:lineRule="auto"/>
              <w:jc w:val="center"/>
              <w:rPr>
                <w:rFonts w:ascii="Trebuchet MS" w:eastAsia="Times New Roman" w:hAnsi="Trebuchet MS" w:cs="Calibri"/>
                <w:b/>
                <w:noProof/>
                <w:lang w:val="ro-RO" w:eastAsia="fr-FR"/>
              </w:rPr>
            </w:pPr>
            <w:r w:rsidRPr="003A3894">
              <w:rPr>
                <w:rFonts w:ascii="Trebuchet MS" w:eastAsia="Times New Roman" w:hAnsi="Trebuchet MS" w:cs="Calibri"/>
                <w:b/>
                <w:noProof/>
                <w:lang w:val="ro-RO" w:eastAsia="fr-FR"/>
              </w:rPr>
              <w:t>Semnatura</w:t>
            </w:r>
          </w:p>
        </w:tc>
        <w:tc>
          <w:tcPr>
            <w:tcW w:w="1018" w:type="pct"/>
            <w:vMerge w:val="restart"/>
            <w:shd w:val="clear" w:color="auto" w:fill="BFBFBF"/>
            <w:vAlign w:val="center"/>
          </w:tcPr>
          <w:p w:rsidR="003A3894" w:rsidRPr="003A3894" w:rsidRDefault="003A3894" w:rsidP="003A3894">
            <w:pPr>
              <w:tabs>
                <w:tab w:val="left" w:pos="3420"/>
              </w:tabs>
              <w:spacing w:after="0" w:line="240" w:lineRule="auto"/>
              <w:jc w:val="center"/>
              <w:rPr>
                <w:rFonts w:ascii="Trebuchet MS" w:eastAsia="Times New Roman" w:hAnsi="Trebuchet MS" w:cs="Calibri"/>
                <w:b/>
                <w:noProof/>
                <w:lang w:val="ro-RO" w:eastAsia="fr-FR"/>
              </w:rPr>
            </w:pPr>
            <w:r w:rsidRPr="003A3894">
              <w:rPr>
                <w:rFonts w:ascii="Trebuchet MS" w:eastAsia="Times New Roman" w:hAnsi="Trebuchet MS" w:cs="Calibri"/>
                <w:b/>
                <w:noProof/>
                <w:lang w:val="ro-RO" w:eastAsia="fr-FR"/>
              </w:rPr>
              <w:t>Data</w:t>
            </w:r>
          </w:p>
        </w:tc>
      </w:tr>
      <w:tr w:rsidR="003A3894" w:rsidRPr="003A3894" w:rsidTr="00C87377">
        <w:trPr>
          <w:cantSplit/>
          <w:trHeight w:val="337"/>
        </w:trPr>
        <w:tc>
          <w:tcPr>
            <w:tcW w:w="1674" w:type="pct"/>
            <w:vMerge/>
            <w:shd w:val="clear" w:color="auto" w:fill="BFBFBF"/>
          </w:tcPr>
          <w:p w:rsidR="003A3894" w:rsidRPr="003A3894" w:rsidRDefault="003A3894" w:rsidP="003A3894">
            <w:pPr>
              <w:keepNext/>
              <w:tabs>
                <w:tab w:val="left" w:pos="3420"/>
              </w:tabs>
              <w:spacing w:after="0" w:line="240" w:lineRule="auto"/>
              <w:jc w:val="both"/>
              <w:outlineLvl w:val="2"/>
              <w:rPr>
                <w:rFonts w:ascii="Trebuchet MS" w:eastAsia="Times New Roman" w:hAnsi="Trebuchet MS" w:cs="Calibri"/>
                <w:b/>
                <w:noProof/>
                <w:lang w:val="ro-RO" w:eastAsia="fr-FR"/>
              </w:rPr>
            </w:pPr>
          </w:p>
        </w:tc>
        <w:tc>
          <w:tcPr>
            <w:tcW w:w="1289" w:type="pct"/>
            <w:vMerge/>
            <w:shd w:val="clear" w:color="auto" w:fill="BFBFBF"/>
          </w:tcPr>
          <w:p w:rsidR="003A3894" w:rsidRPr="003A3894" w:rsidRDefault="003A3894" w:rsidP="003A3894">
            <w:pPr>
              <w:keepNext/>
              <w:tabs>
                <w:tab w:val="left" w:pos="3420"/>
              </w:tabs>
              <w:spacing w:after="0" w:line="240" w:lineRule="auto"/>
              <w:jc w:val="both"/>
              <w:outlineLvl w:val="2"/>
              <w:rPr>
                <w:rFonts w:ascii="Trebuchet MS" w:eastAsia="Times New Roman" w:hAnsi="Trebuchet MS" w:cs="Calibri"/>
                <w:b/>
                <w:noProof/>
                <w:lang w:val="ro-RO" w:eastAsia="fr-FR"/>
              </w:rPr>
            </w:pPr>
          </w:p>
        </w:tc>
        <w:tc>
          <w:tcPr>
            <w:tcW w:w="1019" w:type="pct"/>
            <w:vMerge/>
            <w:shd w:val="clear" w:color="auto" w:fill="BFBFBF"/>
          </w:tcPr>
          <w:p w:rsidR="003A3894" w:rsidRPr="003A3894" w:rsidRDefault="003A3894" w:rsidP="003A3894">
            <w:pPr>
              <w:keepNext/>
              <w:tabs>
                <w:tab w:val="left" w:pos="3420"/>
              </w:tabs>
              <w:spacing w:after="0" w:line="240" w:lineRule="auto"/>
              <w:jc w:val="both"/>
              <w:outlineLvl w:val="2"/>
              <w:rPr>
                <w:rFonts w:ascii="Trebuchet MS" w:eastAsia="Times New Roman" w:hAnsi="Trebuchet MS" w:cs="Calibri"/>
                <w:b/>
                <w:noProof/>
                <w:lang w:val="ro-RO" w:eastAsia="fr-FR"/>
              </w:rPr>
            </w:pPr>
          </w:p>
        </w:tc>
        <w:tc>
          <w:tcPr>
            <w:tcW w:w="1018" w:type="pct"/>
            <w:vMerge/>
            <w:shd w:val="clear" w:color="auto" w:fill="BFBFBF"/>
          </w:tcPr>
          <w:p w:rsidR="003A3894" w:rsidRPr="003A3894" w:rsidRDefault="003A3894" w:rsidP="003A3894">
            <w:pPr>
              <w:keepNext/>
              <w:tabs>
                <w:tab w:val="left" w:pos="3420"/>
              </w:tabs>
              <w:spacing w:after="0" w:line="240" w:lineRule="auto"/>
              <w:jc w:val="both"/>
              <w:outlineLvl w:val="2"/>
              <w:rPr>
                <w:rFonts w:ascii="Trebuchet MS" w:eastAsia="Times New Roman" w:hAnsi="Trebuchet MS" w:cs="Calibri"/>
                <w:b/>
                <w:noProof/>
                <w:lang w:val="ro-RO" w:eastAsia="fr-FR"/>
              </w:rPr>
            </w:pPr>
          </w:p>
        </w:tc>
      </w:tr>
      <w:tr w:rsidR="003A3894" w:rsidRPr="003A3894" w:rsidTr="00C87377">
        <w:tc>
          <w:tcPr>
            <w:tcW w:w="1674" w:type="pct"/>
          </w:tcPr>
          <w:p w:rsidR="003A3894" w:rsidRPr="003A3894" w:rsidRDefault="003A3894" w:rsidP="003A3894">
            <w:pPr>
              <w:tabs>
                <w:tab w:val="left" w:pos="3420"/>
              </w:tabs>
              <w:spacing w:after="0" w:line="240" w:lineRule="auto"/>
              <w:jc w:val="both"/>
              <w:rPr>
                <w:rFonts w:ascii="Trebuchet MS" w:eastAsia="Times New Roman" w:hAnsi="Trebuchet MS" w:cs="Calibri"/>
                <w:b/>
                <w:noProof/>
                <w:lang w:val="ro-RO" w:eastAsia="fr-FR"/>
              </w:rPr>
            </w:pPr>
            <w:r w:rsidRPr="003A3894">
              <w:rPr>
                <w:rFonts w:ascii="Trebuchet MS" w:eastAsia="Times New Roman" w:hAnsi="Trebuchet MS" w:cs="Calibri"/>
                <w:b/>
                <w:noProof/>
                <w:lang w:val="ro-RO" w:eastAsia="fr-FR"/>
              </w:rPr>
              <w:t>Intocmit</w:t>
            </w:r>
          </w:p>
          <w:p w:rsidR="003A3894" w:rsidRPr="003A3894" w:rsidRDefault="003A3894" w:rsidP="003A3894">
            <w:pPr>
              <w:tabs>
                <w:tab w:val="left" w:pos="3420"/>
              </w:tabs>
              <w:spacing w:after="0" w:line="240" w:lineRule="auto"/>
              <w:jc w:val="both"/>
              <w:rPr>
                <w:rFonts w:ascii="Trebuchet MS" w:eastAsia="Times New Roman" w:hAnsi="Trebuchet MS" w:cs="Calibri"/>
                <w:noProof/>
                <w:lang w:val="ro-RO" w:eastAsia="fr-FR"/>
              </w:rPr>
            </w:pPr>
            <w:r w:rsidRPr="003A3894">
              <w:rPr>
                <w:rFonts w:ascii="Trebuchet MS" w:eastAsia="Times New Roman" w:hAnsi="Trebuchet MS" w:cs="Calibri"/>
                <w:noProof/>
                <w:lang w:val="ro-RO" w:eastAsia="fr-FR"/>
              </w:rPr>
              <w:t xml:space="preserve">Expert 1 </w:t>
            </w:r>
          </w:p>
        </w:tc>
        <w:tc>
          <w:tcPr>
            <w:tcW w:w="1289" w:type="pct"/>
          </w:tcPr>
          <w:p w:rsidR="003A3894" w:rsidRPr="003A3894" w:rsidRDefault="003A3894" w:rsidP="003A3894">
            <w:pPr>
              <w:keepNext/>
              <w:tabs>
                <w:tab w:val="left" w:pos="3420"/>
              </w:tabs>
              <w:spacing w:after="0" w:line="240" w:lineRule="auto"/>
              <w:jc w:val="both"/>
              <w:outlineLvl w:val="2"/>
              <w:rPr>
                <w:rFonts w:ascii="Trebuchet MS" w:eastAsia="Times New Roman" w:hAnsi="Trebuchet MS" w:cs="Calibri"/>
                <w:b/>
                <w:noProof/>
                <w:lang w:val="ro-RO" w:eastAsia="fr-FR"/>
              </w:rPr>
            </w:pPr>
          </w:p>
        </w:tc>
        <w:tc>
          <w:tcPr>
            <w:tcW w:w="1019" w:type="pct"/>
          </w:tcPr>
          <w:p w:rsidR="003A3894" w:rsidRPr="003A3894" w:rsidRDefault="003A3894" w:rsidP="003A3894">
            <w:pPr>
              <w:keepNext/>
              <w:tabs>
                <w:tab w:val="left" w:pos="3420"/>
              </w:tabs>
              <w:spacing w:after="0" w:line="240" w:lineRule="auto"/>
              <w:jc w:val="both"/>
              <w:outlineLvl w:val="2"/>
              <w:rPr>
                <w:rFonts w:ascii="Trebuchet MS" w:eastAsia="Times New Roman" w:hAnsi="Trebuchet MS" w:cs="Calibri"/>
                <w:b/>
                <w:noProof/>
                <w:lang w:val="ro-RO" w:eastAsia="fr-FR"/>
              </w:rPr>
            </w:pPr>
          </w:p>
        </w:tc>
        <w:tc>
          <w:tcPr>
            <w:tcW w:w="1018" w:type="pct"/>
          </w:tcPr>
          <w:p w:rsidR="003A3894" w:rsidRPr="003A3894" w:rsidRDefault="003A3894" w:rsidP="003A3894">
            <w:pPr>
              <w:keepNext/>
              <w:tabs>
                <w:tab w:val="left" w:pos="3420"/>
              </w:tabs>
              <w:spacing w:after="0" w:line="240" w:lineRule="auto"/>
              <w:jc w:val="both"/>
              <w:outlineLvl w:val="2"/>
              <w:rPr>
                <w:rFonts w:ascii="Trebuchet MS" w:eastAsia="Times New Roman" w:hAnsi="Trebuchet MS" w:cs="Calibri"/>
                <w:b/>
                <w:noProof/>
                <w:lang w:val="ro-RO" w:eastAsia="fr-FR"/>
              </w:rPr>
            </w:pPr>
          </w:p>
        </w:tc>
      </w:tr>
      <w:tr w:rsidR="003A3894" w:rsidRPr="003A3894" w:rsidTr="00C87377">
        <w:tc>
          <w:tcPr>
            <w:tcW w:w="1674" w:type="pct"/>
          </w:tcPr>
          <w:p w:rsidR="003A3894" w:rsidRPr="003A3894" w:rsidRDefault="003A3894" w:rsidP="003A3894">
            <w:pPr>
              <w:tabs>
                <w:tab w:val="left" w:pos="3420"/>
              </w:tabs>
              <w:spacing w:after="0" w:line="240" w:lineRule="auto"/>
              <w:jc w:val="both"/>
              <w:rPr>
                <w:rFonts w:ascii="Trebuchet MS" w:eastAsia="Times New Roman" w:hAnsi="Trebuchet MS" w:cs="Calibri"/>
                <w:b/>
                <w:noProof/>
                <w:lang w:val="ro-RO" w:eastAsia="fr-FR"/>
              </w:rPr>
            </w:pPr>
            <w:r w:rsidRPr="003A3894">
              <w:rPr>
                <w:rFonts w:ascii="Trebuchet MS" w:eastAsia="Times New Roman" w:hAnsi="Trebuchet MS" w:cs="Calibri"/>
                <w:b/>
                <w:noProof/>
                <w:lang w:val="ro-RO" w:eastAsia="fr-FR"/>
              </w:rPr>
              <w:t xml:space="preserve">Verificat </w:t>
            </w:r>
          </w:p>
          <w:p w:rsidR="003A3894" w:rsidRPr="003A3894" w:rsidRDefault="003A3894" w:rsidP="003A3894">
            <w:pPr>
              <w:tabs>
                <w:tab w:val="left" w:pos="3420"/>
              </w:tabs>
              <w:spacing w:after="0" w:line="240" w:lineRule="auto"/>
              <w:jc w:val="both"/>
              <w:rPr>
                <w:rFonts w:ascii="Trebuchet MS" w:eastAsia="Times New Roman" w:hAnsi="Trebuchet MS" w:cs="Calibri"/>
                <w:noProof/>
                <w:lang w:val="ro-RO" w:eastAsia="fr-FR"/>
              </w:rPr>
            </w:pPr>
            <w:r w:rsidRPr="003A3894">
              <w:rPr>
                <w:rFonts w:ascii="Trebuchet MS" w:eastAsia="Times New Roman" w:hAnsi="Trebuchet MS" w:cs="Calibri"/>
                <w:noProof/>
                <w:lang w:val="ro-RO" w:eastAsia="fr-FR"/>
              </w:rPr>
              <w:t>Expert 2</w:t>
            </w:r>
          </w:p>
        </w:tc>
        <w:tc>
          <w:tcPr>
            <w:tcW w:w="1289" w:type="pct"/>
          </w:tcPr>
          <w:p w:rsidR="003A3894" w:rsidRPr="003A3894" w:rsidRDefault="003A3894" w:rsidP="003A3894">
            <w:pPr>
              <w:keepNext/>
              <w:tabs>
                <w:tab w:val="left" w:pos="3420"/>
              </w:tabs>
              <w:spacing w:after="0" w:line="240" w:lineRule="auto"/>
              <w:jc w:val="both"/>
              <w:outlineLvl w:val="2"/>
              <w:rPr>
                <w:rFonts w:ascii="Trebuchet MS" w:eastAsia="Times New Roman" w:hAnsi="Trebuchet MS" w:cs="Calibri"/>
                <w:b/>
                <w:noProof/>
                <w:lang w:val="ro-RO" w:eastAsia="fr-FR"/>
              </w:rPr>
            </w:pPr>
          </w:p>
        </w:tc>
        <w:tc>
          <w:tcPr>
            <w:tcW w:w="1019" w:type="pct"/>
          </w:tcPr>
          <w:p w:rsidR="003A3894" w:rsidRPr="003A3894" w:rsidRDefault="003A3894" w:rsidP="003A3894">
            <w:pPr>
              <w:keepNext/>
              <w:tabs>
                <w:tab w:val="left" w:pos="3420"/>
              </w:tabs>
              <w:spacing w:after="0" w:line="240" w:lineRule="auto"/>
              <w:jc w:val="both"/>
              <w:outlineLvl w:val="2"/>
              <w:rPr>
                <w:rFonts w:ascii="Trebuchet MS" w:eastAsia="Times New Roman" w:hAnsi="Trebuchet MS" w:cs="Calibri"/>
                <w:b/>
                <w:noProof/>
                <w:lang w:val="ro-RO" w:eastAsia="fr-FR"/>
              </w:rPr>
            </w:pPr>
          </w:p>
        </w:tc>
        <w:tc>
          <w:tcPr>
            <w:tcW w:w="1018" w:type="pct"/>
          </w:tcPr>
          <w:p w:rsidR="003A3894" w:rsidRPr="003A3894" w:rsidRDefault="003A3894" w:rsidP="003A3894">
            <w:pPr>
              <w:keepNext/>
              <w:tabs>
                <w:tab w:val="left" w:pos="3420"/>
              </w:tabs>
              <w:spacing w:after="0" w:line="240" w:lineRule="auto"/>
              <w:jc w:val="both"/>
              <w:outlineLvl w:val="2"/>
              <w:rPr>
                <w:rFonts w:ascii="Trebuchet MS" w:eastAsia="Times New Roman" w:hAnsi="Trebuchet MS" w:cs="Calibri"/>
                <w:b/>
                <w:noProof/>
                <w:lang w:val="ro-RO" w:eastAsia="fr-FR"/>
              </w:rPr>
            </w:pPr>
          </w:p>
        </w:tc>
      </w:tr>
    </w:tbl>
    <w:p w:rsidR="003A3894" w:rsidRPr="003A3894" w:rsidRDefault="003A3894" w:rsidP="003A3894">
      <w:pPr>
        <w:spacing w:after="0" w:line="240" w:lineRule="auto"/>
        <w:jc w:val="both"/>
        <w:rPr>
          <w:rFonts w:ascii="Trebuchet MS" w:eastAsia="Times New Roman" w:hAnsi="Trebuchet MS" w:cs="Calibri"/>
          <w:noProof/>
          <w:lang w:val="ro-RO"/>
        </w:rPr>
      </w:pPr>
    </w:p>
    <w:p w:rsidR="003A3894" w:rsidRPr="003A3894" w:rsidRDefault="003A3894" w:rsidP="003A3894">
      <w:pPr>
        <w:spacing w:after="0" w:line="240" w:lineRule="auto"/>
        <w:jc w:val="both"/>
        <w:rPr>
          <w:rFonts w:ascii="Trebuchet MS" w:eastAsia="Times New Roman" w:hAnsi="Trebuchet MS" w:cs="Calibri"/>
          <w:noProof/>
          <w:lang w:val="ro-RO"/>
        </w:rPr>
      </w:pPr>
      <w:r w:rsidRPr="003A3894">
        <w:rPr>
          <w:rFonts w:ascii="Trebuchet MS" w:eastAsia="Times New Roman" w:hAnsi="Trebuchet MS" w:cs="Calibri"/>
          <w:noProof/>
          <w:lang w:val="ro-RO"/>
        </w:rPr>
        <w:t>Certific respectarea tuturor termenelor procedurale aferente etapelor parcurse de expertii in verificarea prezentului dosar cerere de plata.</w:t>
      </w:r>
    </w:p>
    <w:p w:rsidR="003A3894" w:rsidRPr="003A3894" w:rsidRDefault="003A3894" w:rsidP="003A3894">
      <w:pPr>
        <w:spacing w:after="0" w:line="240" w:lineRule="auto"/>
        <w:jc w:val="both"/>
        <w:rPr>
          <w:rFonts w:ascii="Trebuchet MS" w:eastAsia="Times New Roman" w:hAnsi="Trebuchet MS" w:cs="Calibri"/>
          <w:noProof/>
          <w:lang w:val="ro-RO"/>
        </w:rPr>
      </w:pPr>
    </w:p>
    <w:p w:rsidR="003A3894" w:rsidRPr="003A3894" w:rsidRDefault="003A3894" w:rsidP="003A3894">
      <w:pPr>
        <w:spacing w:after="0" w:line="240" w:lineRule="auto"/>
        <w:jc w:val="both"/>
        <w:rPr>
          <w:rFonts w:ascii="Trebuchet MS" w:eastAsia="MS Mincho" w:hAnsi="Trebuchet MS" w:cs="Calibri"/>
          <w:b/>
          <w:i/>
          <w:noProof/>
          <w:lang w:val="ro-RO" w:eastAsia="fr-FR"/>
        </w:rPr>
      </w:pPr>
      <w:r w:rsidRPr="003A3894">
        <w:rPr>
          <w:rFonts w:ascii="Trebuchet MS" w:eastAsia="MS Mincho" w:hAnsi="Trebuchet MS" w:cs="Calibri"/>
          <w:b/>
          <w:i/>
          <w:noProof/>
          <w:lang w:val="ro-RO" w:eastAsia="fr-FR"/>
        </w:rPr>
        <w:t>- Formularul se va actualiza conform specificului fiecărei măsuri/ submăsuri în manualele de formulare specifice</w:t>
      </w:r>
    </w:p>
    <w:p w:rsidR="003A3894" w:rsidRPr="003A3894" w:rsidRDefault="003A3894" w:rsidP="003A3894">
      <w:pPr>
        <w:spacing w:after="0" w:line="240" w:lineRule="auto"/>
        <w:jc w:val="both"/>
        <w:rPr>
          <w:rFonts w:ascii="Trebuchet MS" w:eastAsia="MS Mincho" w:hAnsi="Trebuchet MS" w:cs="Calibri"/>
          <w:b/>
          <w:i/>
          <w:noProof/>
          <w:lang w:val="ro-RO"/>
        </w:rPr>
      </w:pPr>
      <w:r w:rsidRPr="003A3894">
        <w:rPr>
          <w:rFonts w:ascii="Trebuchet MS" w:eastAsia="MS Mincho" w:hAnsi="Trebuchet MS" w:cs="Calibri"/>
          <w:b/>
          <w:noProof/>
          <w:lang w:val="ro-RO"/>
        </w:rPr>
        <w:t xml:space="preserve">- </w:t>
      </w:r>
      <w:r w:rsidRPr="003A3894">
        <w:rPr>
          <w:rFonts w:ascii="Trebuchet MS" w:eastAsia="MS Mincho" w:hAnsi="Trebuchet MS" w:cs="Calibri"/>
          <w:b/>
          <w:i/>
          <w:noProof/>
          <w:lang w:val="ro-RO"/>
        </w:rPr>
        <w:t>Se va aplica metodologia specifică măsurii/ submăsurii respective</w:t>
      </w:r>
    </w:p>
    <w:p w:rsidR="003A3894" w:rsidRPr="003A3894" w:rsidRDefault="003A3894" w:rsidP="003A3894">
      <w:pPr>
        <w:spacing w:after="0" w:line="240" w:lineRule="auto"/>
        <w:jc w:val="both"/>
        <w:rPr>
          <w:rFonts w:ascii="Trebuchet MS" w:eastAsia="MS Mincho" w:hAnsi="Trebuchet MS" w:cs="Calibri"/>
          <w:b/>
          <w:i/>
          <w:noProof/>
          <w:lang w:val="ro-RO"/>
        </w:rPr>
      </w:pPr>
    </w:p>
    <w:p w:rsidR="003A3894" w:rsidRPr="003A3894" w:rsidRDefault="003A3894" w:rsidP="003A3894">
      <w:pPr>
        <w:spacing w:after="0" w:line="240" w:lineRule="auto"/>
        <w:jc w:val="both"/>
        <w:rPr>
          <w:rFonts w:ascii="Trebuchet MS" w:eastAsia="MS Mincho" w:hAnsi="Trebuchet MS" w:cs="Calibri"/>
          <w:b/>
          <w:i/>
          <w:noProof/>
          <w:lang w:val="ro-RO"/>
        </w:rPr>
      </w:pPr>
    </w:p>
    <w:p w:rsidR="003A3894" w:rsidRPr="003A3894" w:rsidRDefault="003A3894" w:rsidP="003A3894">
      <w:pPr>
        <w:spacing w:after="0" w:line="240" w:lineRule="auto"/>
        <w:jc w:val="both"/>
        <w:rPr>
          <w:rFonts w:ascii="Trebuchet MS" w:eastAsia="MS Mincho" w:hAnsi="Trebuchet MS" w:cs="Calibri"/>
          <w:b/>
          <w:i/>
          <w:noProof/>
          <w:lang w:val="ro-RO"/>
        </w:rPr>
      </w:pPr>
    </w:p>
    <w:p w:rsidR="003A3894" w:rsidRPr="003A3894" w:rsidRDefault="003A3894" w:rsidP="003A3894">
      <w:pPr>
        <w:spacing w:after="0" w:line="240" w:lineRule="auto"/>
        <w:jc w:val="both"/>
        <w:rPr>
          <w:rFonts w:ascii="Trebuchet MS" w:eastAsia="MS Mincho" w:hAnsi="Trebuchet MS" w:cs="Calibri"/>
          <w:b/>
          <w:i/>
          <w:noProof/>
          <w:lang w:val="ro-RO"/>
        </w:rPr>
      </w:pPr>
    </w:p>
    <w:p w:rsidR="003A3894" w:rsidRPr="003A3894" w:rsidRDefault="003A3894" w:rsidP="00B95D08">
      <w:pPr>
        <w:shd w:val="clear" w:color="auto" w:fill="92D050"/>
        <w:spacing w:after="0" w:line="240" w:lineRule="auto"/>
        <w:jc w:val="center"/>
        <w:rPr>
          <w:rFonts w:ascii="Trebuchet MS" w:eastAsia="MS Mincho" w:hAnsi="Trebuchet MS" w:cs="Calibri"/>
          <w:noProof/>
          <w:lang w:val="ro-RO"/>
        </w:rPr>
      </w:pPr>
      <w:r w:rsidRPr="003A3894">
        <w:rPr>
          <w:rFonts w:ascii="Trebuchet MS" w:eastAsia="MS Mincho" w:hAnsi="Trebuchet MS" w:cs="Calibri"/>
          <w:b/>
          <w:noProof/>
          <w:lang w:val="ro-RO"/>
        </w:rPr>
        <w:t xml:space="preserve">Formularul </w:t>
      </w:r>
      <w:r w:rsidR="00B95D08">
        <w:rPr>
          <w:rFonts w:ascii="Trebuchet MS" w:eastAsia="MS Mincho" w:hAnsi="Trebuchet MS" w:cs="Calibri"/>
          <w:b/>
          <w:noProof/>
          <w:lang w:val="ro-RO"/>
        </w:rPr>
        <w:t>DCP-</w:t>
      </w:r>
      <w:r w:rsidR="00FB0FAD">
        <w:rPr>
          <w:rFonts w:ascii="Trebuchet MS" w:eastAsia="MS Mincho" w:hAnsi="Trebuchet MS" w:cs="Calibri"/>
          <w:b/>
          <w:noProof/>
          <w:lang w:val="ro-RO"/>
        </w:rPr>
        <w:t xml:space="preserve">3(servicii) </w:t>
      </w:r>
      <w:r w:rsidR="00B95D08">
        <w:rPr>
          <w:rFonts w:ascii="Trebuchet MS" w:eastAsia="MS Mincho" w:hAnsi="Trebuchet MS" w:cs="Calibri"/>
          <w:b/>
          <w:noProof/>
          <w:lang w:val="ro-RO"/>
        </w:rPr>
        <w:t>– TVA</w:t>
      </w:r>
    </w:p>
    <w:p w:rsidR="003A3894" w:rsidRPr="003A3894" w:rsidRDefault="003A3894" w:rsidP="00B95D08">
      <w:pPr>
        <w:shd w:val="clear" w:color="auto" w:fill="92D050"/>
        <w:spacing w:after="0" w:line="240" w:lineRule="auto"/>
        <w:jc w:val="center"/>
        <w:rPr>
          <w:rFonts w:ascii="Trebuchet MS" w:eastAsia="MS Mincho" w:hAnsi="Trebuchet MS" w:cs="Calibri"/>
          <w:i/>
          <w:noProof/>
          <w:lang w:val="ro-RO"/>
        </w:rPr>
      </w:pPr>
      <w:r w:rsidRPr="003A3894">
        <w:rPr>
          <w:rFonts w:ascii="Trebuchet MS" w:eastAsia="MS Mincho" w:hAnsi="Trebuchet MS" w:cs="Calibri"/>
          <w:i/>
          <w:noProof/>
          <w:lang w:val="ro-RO"/>
        </w:rPr>
        <w:t>*Se aplică doar în cazul DCP depuse de către beneficari în conformitate cu prevederile OUG nr. 49/2015</w:t>
      </w:r>
    </w:p>
    <w:p w:rsidR="003A3894" w:rsidRPr="003A3894" w:rsidRDefault="003A3894" w:rsidP="00B95D08">
      <w:pPr>
        <w:shd w:val="clear" w:color="auto" w:fill="92D050"/>
        <w:spacing w:after="0" w:line="240" w:lineRule="auto"/>
        <w:jc w:val="center"/>
        <w:rPr>
          <w:rFonts w:ascii="Trebuchet MS" w:eastAsia="MS Mincho" w:hAnsi="Trebuchet MS" w:cs="Calibri"/>
          <w:b/>
          <w:noProof/>
          <w:lang w:val="ro-RO"/>
        </w:rPr>
      </w:pPr>
    </w:p>
    <w:p w:rsidR="003A3894" w:rsidRPr="003A3894" w:rsidRDefault="003A3894" w:rsidP="00B95D08">
      <w:pPr>
        <w:shd w:val="clear" w:color="auto" w:fill="92D050"/>
        <w:spacing w:after="0" w:line="240" w:lineRule="auto"/>
        <w:jc w:val="center"/>
        <w:rPr>
          <w:rFonts w:ascii="Trebuchet MS" w:eastAsia="MS Mincho" w:hAnsi="Trebuchet MS" w:cs="Calibri"/>
          <w:b/>
          <w:noProof/>
          <w:lang w:val="ro-RO"/>
        </w:rPr>
      </w:pPr>
      <w:r w:rsidRPr="003A3894">
        <w:rPr>
          <w:rFonts w:ascii="Trebuchet MS" w:eastAsia="MS Mincho" w:hAnsi="Trebuchet MS" w:cs="Calibri"/>
          <w:b/>
          <w:noProof/>
          <w:lang w:val="ro-RO"/>
        </w:rPr>
        <w:t>FISA DE VERIFICARE ADMINISTRATIVA A DCP</w:t>
      </w:r>
    </w:p>
    <w:p w:rsidR="003A3894" w:rsidRPr="003A3894" w:rsidRDefault="003A3894" w:rsidP="003A3894">
      <w:pPr>
        <w:spacing w:after="0" w:line="240" w:lineRule="auto"/>
        <w:jc w:val="both"/>
        <w:rPr>
          <w:rFonts w:ascii="Trebuchet MS" w:eastAsia="MS Mincho" w:hAnsi="Trebuchet MS" w:cs="Calibri"/>
          <w:noProof/>
          <w:lang w:val="ro-RO"/>
        </w:rPr>
      </w:pPr>
    </w:p>
    <w:p w:rsidR="003A3894" w:rsidRPr="003A3894" w:rsidRDefault="003A3894" w:rsidP="003A3894">
      <w:pPr>
        <w:spacing w:after="0" w:line="240" w:lineRule="auto"/>
        <w:rPr>
          <w:rFonts w:ascii="Trebuchet MS" w:eastAsia="MS Mincho" w:hAnsi="Trebuchet MS" w:cs="Calibri"/>
          <w:noProof/>
          <w:lang w:val="ro-RO"/>
        </w:rPr>
      </w:pPr>
      <w:r w:rsidRPr="003A3894">
        <w:rPr>
          <w:rFonts w:ascii="Trebuchet MS" w:eastAsia="MS Mincho" w:hAnsi="Trebuchet MS" w:cs="Calibri"/>
          <w:noProof/>
          <w:lang w:val="ro-RO"/>
        </w:rPr>
        <w:t>Beneficiar………………….…..</w:t>
      </w:r>
    </w:p>
    <w:p w:rsidR="003A3894" w:rsidRPr="003A3894" w:rsidRDefault="003A3894" w:rsidP="003A3894">
      <w:pPr>
        <w:spacing w:after="0" w:line="240" w:lineRule="auto"/>
        <w:rPr>
          <w:rFonts w:ascii="Trebuchet MS" w:eastAsia="MS Mincho" w:hAnsi="Trebuchet MS" w:cs="Calibri"/>
          <w:noProof/>
          <w:lang w:val="ro-RO"/>
        </w:rPr>
      </w:pPr>
      <w:r w:rsidRPr="003A3894">
        <w:rPr>
          <w:rFonts w:ascii="Trebuchet MS" w:eastAsia="MS Mincho" w:hAnsi="Trebuchet MS" w:cs="Calibri"/>
          <w:noProof/>
          <w:lang w:val="ro-RO"/>
        </w:rPr>
        <w:t>Titlul proiectului………………</w:t>
      </w:r>
    </w:p>
    <w:p w:rsidR="003A3894" w:rsidRPr="003A3894" w:rsidRDefault="003A3894" w:rsidP="003A3894">
      <w:pPr>
        <w:spacing w:after="0" w:line="240" w:lineRule="auto"/>
        <w:rPr>
          <w:rFonts w:ascii="Trebuchet MS" w:eastAsia="MS Mincho" w:hAnsi="Trebuchet MS" w:cs="Calibri"/>
          <w:noProof/>
          <w:lang w:val="ro-RO"/>
        </w:rPr>
      </w:pPr>
      <w:r w:rsidRPr="003A3894">
        <w:rPr>
          <w:rFonts w:ascii="Trebuchet MS" w:eastAsia="MS Mincho" w:hAnsi="Trebuchet MS" w:cs="Calibri"/>
          <w:noProof/>
          <w:lang w:val="ro-RO"/>
        </w:rPr>
        <w:t>Cod cerere de plată…………</w:t>
      </w:r>
    </w:p>
    <w:p w:rsidR="003A3894" w:rsidRPr="003A3894" w:rsidRDefault="003A3894" w:rsidP="003A3894">
      <w:pPr>
        <w:spacing w:after="0" w:line="240" w:lineRule="auto"/>
        <w:rPr>
          <w:rFonts w:ascii="Trebuchet MS" w:eastAsia="MS Mincho" w:hAnsi="Trebuchet MS" w:cs="Calibri"/>
          <w:noProof/>
          <w:lang w:val="ro-RO"/>
        </w:rPr>
      </w:pPr>
      <w:r w:rsidRPr="003A3894">
        <w:rPr>
          <w:rFonts w:ascii="Trebuchet MS" w:eastAsia="MS Mincho" w:hAnsi="Trebuchet MS" w:cs="Calibri"/>
          <w:noProof/>
          <w:lang w:val="ro-RO"/>
        </w:rPr>
        <w:t>Data........................(data depunerii DCP la OJFIR/CRFIR)</w:t>
      </w:r>
    </w:p>
    <w:p w:rsidR="003A3894" w:rsidRPr="003A3894" w:rsidRDefault="003A3894" w:rsidP="003A3894">
      <w:pPr>
        <w:spacing w:after="0" w:line="240" w:lineRule="auto"/>
        <w:rPr>
          <w:rFonts w:ascii="Trebuchet MS" w:eastAsia="MS Mincho" w:hAnsi="Trebuchet MS" w:cs="Calibri"/>
          <w:noProof/>
          <w:lang w:val="ro-RO"/>
        </w:rPr>
      </w:pPr>
    </w:p>
    <w:p w:rsidR="003A3894" w:rsidRPr="003A3894" w:rsidRDefault="003A3894" w:rsidP="00B95D08">
      <w:pPr>
        <w:keepNext/>
        <w:shd w:val="clear" w:color="auto" w:fill="FFC000"/>
        <w:tabs>
          <w:tab w:val="num" w:pos="720"/>
        </w:tabs>
        <w:spacing w:after="0" w:line="240" w:lineRule="auto"/>
        <w:jc w:val="both"/>
        <w:outlineLvl w:val="1"/>
        <w:rPr>
          <w:rFonts w:ascii="Trebuchet MS" w:eastAsia="MS Mincho" w:hAnsi="Trebuchet MS" w:cs="Calibri"/>
          <w:b/>
          <w:bCs/>
          <w:lang w:eastAsia="fr-FR"/>
        </w:rPr>
      </w:pPr>
      <w:r w:rsidRPr="003A3894">
        <w:rPr>
          <w:rFonts w:ascii="Trebuchet MS" w:eastAsia="MS Mincho" w:hAnsi="Trebuchet MS" w:cs="Calibri"/>
          <w:b/>
          <w:bCs/>
          <w:lang w:eastAsia="fr-FR"/>
        </w:rPr>
        <w:t>Verificarea conformitatii documentelor aferente plății TVA</w:t>
      </w:r>
      <w:r w:rsidRPr="00C510A3">
        <w:rPr>
          <w:rFonts w:ascii="Trebuchet MS" w:eastAsia="MS Mincho" w:hAnsi="Trebuchet MS" w:cs="Calibri"/>
          <w:b/>
          <w:bCs/>
          <w:lang w:val="ro-RO" w:eastAsia="fr-FR"/>
        </w:rPr>
        <w:t xml:space="preserve"> </w:t>
      </w:r>
      <w:r w:rsidRPr="003A3894">
        <w:rPr>
          <w:rFonts w:ascii="Trebuchet MS" w:eastAsia="MS Mincho" w:hAnsi="Trebuchet MS" w:cs="Calibri"/>
          <w:b/>
          <w:bCs/>
          <w:lang w:eastAsia="fr-FR"/>
        </w:rPr>
        <w:t>atasate la Dosarul Cererii de Plata</w:t>
      </w:r>
    </w:p>
    <w:p w:rsidR="003A3894" w:rsidRPr="003A3894" w:rsidRDefault="003A3894" w:rsidP="003A3894">
      <w:pPr>
        <w:spacing w:after="0" w:line="240" w:lineRule="auto"/>
        <w:rPr>
          <w:rFonts w:ascii="Trebuchet MS" w:eastAsia="MS Mincho" w:hAnsi="Trebuchet MS" w:cs="Calibri"/>
          <w:noProof/>
          <w:lang w:val="ro-RO" w:eastAsia="fr-FR"/>
        </w:rPr>
      </w:pPr>
    </w:p>
    <w:tbl>
      <w:tblPr>
        <w:tblpPr w:leftFromText="180" w:rightFromText="180" w:vertAnchor="text" w:tblpY="1"/>
        <w:tblOverlap w:val="never"/>
        <w:tblW w:w="497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90"/>
        <w:gridCol w:w="5857"/>
        <w:gridCol w:w="922"/>
        <w:gridCol w:w="813"/>
        <w:gridCol w:w="1038"/>
      </w:tblGrid>
      <w:tr w:rsidR="003A3894" w:rsidRPr="003A3894" w:rsidTr="00C87377">
        <w:trPr>
          <w:trHeight w:val="397"/>
        </w:trPr>
        <w:tc>
          <w:tcPr>
            <w:tcW w:w="468" w:type="pct"/>
            <w:tcBorders>
              <w:top w:val="single" w:sz="4" w:space="0" w:color="auto"/>
              <w:left w:val="single" w:sz="4" w:space="0" w:color="auto"/>
              <w:bottom w:val="single" w:sz="4" w:space="0" w:color="auto"/>
              <w:right w:val="single" w:sz="4" w:space="0" w:color="auto"/>
            </w:tcBorders>
            <w:shd w:val="clear" w:color="auto" w:fill="BFBFBF"/>
            <w:vAlign w:val="center"/>
          </w:tcPr>
          <w:p w:rsidR="003A3894" w:rsidRPr="003A3894" w:rsidRDefault="003A3894" w:rsidP="003A3894">
            <w:pPr>
              <w:spacing w:after="0" w:line="240" w:lineRule="auto"/>
              <w:rPr>
                <w:rFonts w:ascii="Trebuchet MS" w:eastAsia="MS Mincho" w:hAnsi="Trebuchet MS" w:cs="Calibri"/>
                <w:b/>
                <w:lang w:val="ro-RO"/>
              </w:rPr>
            </w:pPr>
            <w:r w:rsidRPr="003A3894">
              <w:rPr>
                <w:rFonts w:ascii="Trebuchet MS" w:eastAsia="MS Mincho" w:hAnsi="Trebuchet MS" w:cs="Calibri"/>
                <w:b/>
                <w:lang w:val="ro-RO"/>
              </w:rPr>
              <w:t>Nr.</w:t>
            </w:r>
          </w:p>
          <w:p w:rsidR="003A3894" w:rsidRPr="003A3894" w:rsidRDefault="003A3894" w:rsidP="003A3894">
            <w:pPr>
              <w:spacing w:after="0" w:line="240" w:lineRule="auto"/>
              <w:rPr>
                <w:rFonts w:ascii="Trebuchet MS" w:eastAsia="MS Mincho" w:hAnsi="Trebuchet MS" w:cs="Calibri"/>
                <w:b/>
                <w:lang w:val="ro-RO"/>
              </w:rPr>
            </w:pPr>
            <w:r w:rsidRPr="003A3894">
              <w:rPr>
                <w:rFonts w:ascii="Trebuchet MS" w:eastAsia="MS Mincho" w:hAnsi="Trebuchet MS" w:cs="Calibri"/>
                <w:b/>
                <w:lang w:val="ro-RO"/>
              </w:rPr>
              <w:t>Crt.</w:t>
            </w:r>
          </w:p>
        </w:tc>
        <w:tc>
          <w:tcPr>
            <w:tcW w:w="3076" w:type="pct"/>
            <w:tcBorders>
              <w:top w:val="single" w:sz="4" w:space="0" w:color="auto"/>
              <w:left w:val="single" w:sz="4" w:space="0" w:color="auto"/>
              <w:bottom w:val="single" w:sz="4" w:space="0" w:color="auto"/>
              <w:right w:val="single" w:sz="4" w:space="0" w:color="auto"/>
            </w:tcBorders>
            <w:shd w:val="clear" w:color="auto" w:fill="BFBFBF"/>
            <w:vAlign w:val="center"/>
          </w:tcPr>
          <w:p w:rsidR="003A3894" w:rsidRPr="003A3894" w:rsidRDefault="003A3894" w:rsidP="003A3894">
            <w:pPr>
              <w:spacing w:after="0" w:line="240" w:lineRule="auto"/>
              <w:rPr>
                <w:rFonts w:ascii="Trebuchet MS" w:eastAsia="MS Mincho" w:hAnsi="Trebuchet MS" w:cs="Calibri"/>
                <w:b/>
                <w:lang w:val="ro-RO"/>
              </w:rPr>
            </w:pPr>
            <w:r w:rsidRPr="003A3894">
              <w:rPr>
                <w:rFonts w:ascii="Trebuchet MS" w:eastAsia="MS Mincho" w:hAnsi="Trebuchet MS" w:cs="Calibri"/>
                <w:b/>
                <w:lang w:val="ro-RO"/>
              </w:rPr>
              <w:t>Obiectul verificării</w:t>
            </w:r>
          </w:p>
        </w:tc>
        <w:tc>
          <w:tcPr>
            <w:tcW w:w="484" w:type="pct"/>
            <w:tcBorders>
              <w:top w:val="single" w:sz="4" w:space="0" w:color="auto"/>
              <w:left w:val="single" w:sz="4" w:space="0" w:color="auto"/>
              <w:bottom w:val="single" w:sz="4" w:space="0" w:color="auto"/>
              <w:right w:val="single" w:sz="4" w:space="0" w:color="auto"/>
            </w:tcBorders>
            <w:shd w:val="clear" w:color="auto" w:fill="BFBFBF"/>
            <w:vAlign w:val="center"/>
          </w:tcPr>
          <w:p w:rsidR="003A3894" w:rsidRPr="003A3894" w:rsidRDefault="003A3894" w:rsidP="003A3894">
            <w:pPr>
              <w:spacing w:after="0" w:line="240" w:lineRule="auto"/>
              <w:rPr>
                <w:rFonts w:ascii="Trebuchet MS" w:eastAsia="MS Mincho" w:hAnsi="Trebuchet MS" w:cs="Calibri"/>
                <w:b/>
                <w:lang w:val="ro-RO"/>
              </w:rPr>
            </w:pPr>
            <w:r w:rsidRPr="003A3894">
              <w:rPr>
                <w:rFonts w:ascii="Trebuchet MS" w:eastAsia="MS Mincho" w:hAnsi="Trebuchet MS" w:cs="Calibri"/>
                <w:b/>
                <w:lang w:val="ro-RO"/>
              </w:rPr>
              <w:t>Da</w:t>
            </w:r>
          </w:p>
        </w:tc>
        <w:tc>
          <w:tcPr>
            <w:tcW w:w="427" w:type="pct"/>
            <w:tcBorders>
              <w:top w:val="single" w:sz="4" w:space="0" w:color="auto"/>
              <w:left w:val="single" w:sz="4" w:space="0" w:color="auto"/>
              <w:bottom w:val="single" w:sz="4" w:space="0" w:color="auto"/>
              <w:right w:val="single" w:sz="4" w:space="0" w:color="auto"/>
            </w:tcBorders>
            <w:shd w:val="clear" w:color="auto" w:fill="BFBFBF"/>
            <w:vAlign w:val="center"/>
          </w:tcPr>
          <w:p w:rsidR="003A3894" w:rsidRPr="003A3894" w:rsidRDefault="003A3894" w:rsidP="003A3894">
            <w:pPr>
              <w:spacing w:after="0" w:line="240" w:lineRule="auto"/>
              <w:rPr>
                <w:rFonts w:ascii="Trebuchet MS" w:eastAsia="MS Mincho" w:hAnsi="Trebuchet MS" w:cs="Calibri"/>
                <w:b/>
                <w:lang w:val="ro-RO" w:eastAsia="fr-FR"/>
              </w:rPr>
            </w:pPr>
            <w:r w:rsidRPr="003A3894">
              <w:rPr>
                <w:rFonts w:ascii="Trebuchet MS" w:eastAsia="MS Mincho" w:hAnsi="Trebuchet MS" w:cs="Calibri"/>
                <w:b/>
                <w:lang w:val="ro-RO" w:eastAsia="fr-FR"/>
              </w:rPr>
              <w:t>Nu</w:t>
            </w:r>
          </w:p>
        </w:tc>
        <w:tc>
          <w:tcPr>
            <w:tcW w:w="545" w:type="pct"/>
            <w:tcBorders>
              <w:top w:val="single" w:sz="4" w:space="0" w:color="auto"/>
              <w:left w:val="single" w:sz="4" w:space="0" w:color="auto"/>
              <w:bottom w:val="single" w:sz="4" w:space="0" w:color="auto"/>
              <w:right w:val="single" w:sz="4" w:space="0" w:color="auto"/>
            </w:tcBorders>
            <w:shd w:val="clear" w:color="auto" w:fill="BFBFBF"/>
            <w:vAlign w:val="center"/>
          </w:tcPr>
          <w:p w:rsidR="003A3894" w:rsidRPr="003A3894" w:rsidRDefault="003A3894" w:rsidP="003A3894">
            <w:pPr>
              <w:spacing w:after="0" w:line="240" w:lineRule="auto"/>
              <w:rPr>
                <w:rFonts w:ascii="Trebuchet MS" w:eastAsia="MS Mincho" w:hAnsi="Trebuchet MS" w:cs="Calibri"/>
                <w:b/>
                <w:lang w:val="ro-RO" w:eastAsia="fr-FR"/>
              </w:rPr>
            </w:pPr>
            <w:r w:rsidRPr="003A3894">
              <w:rPr>
                <w:rFonts w:ascii="Trebuchet MS" w:eastAsia="MS Mincho" w:hAnsi="Trebuchet MS" w:cs="Calibri"/>
                <w:b/>
                <w:lang w:val="ro-RO" w:eastAsia="fr-FR"/>
              </w:rPr>
              <w:t>Nu este cazul</w:t>
            </w:r>
          </w:p>
        </w:tc>
      </w:tr>
      <w:tr w:rsidR="003A3894" w:rsidRPr="003A3894" w:rsidTr="00C87377">
        <w:trPr>
          <w:trHeight w:val="277"/>
        </w:trPr>
        <w:tc>
          <w:tcPr>
            <w:tcW w:w="468" w:type="pct"/>
            <w:tcBorders>
              <w:top w:val="single" w:sz="4" w:space="0" w:color="auto"/>
              <w:left w:val="single" w:sz="4" w:space="0" w:color="auto"/>
              <w:right w:val="single" w:sz="4" w:space="0" w:color="auto"/>
            </w:tcBorders>
            <w:vAlign w:val="center"/>
          </w:tcPr>
          <w:p w:rsidR="003A3894" w:rsidRPr="003A3894" w:rsidRDefault="003A3894" w:rsidP="00D94E8F">
            <w:pPr>
              <w:keepNext/>
              <w:numPr>
                <w:ilvl w:val="0"/>
                <w:numId w:val="17"/>
              </w:numPr>
              <w:spacing w:after="0" w:line="240" w:lineRule="auto"/>
              <w:outlineLvl w:val="2"/>
              <w:rPr>
                <w:rFonts w:ascii="Trebuchet MS" w:eastAsia="MS Mincho" w:hAnsi="Trebuchet MS" w:cs="Calibri"/>
                <w:lang w:val="ro-RO"/>
              </w:rPr>
            </w:pPr>
          </w:p>
        </w:tc>
        <w:tc>
          <w:tcPr>
            <w:tcW w:w="3076" w:type="pct"/>
            <w:tcBorders>
              <w:top w:val="single" w:sz="4" w:space="0" w:color="auto"/>
              <w:left w:val="single" w:sz="4" w:space="0" w:color="auto"/>
              <w:right w:val="single" w:sz="4" w:space="0" w:color="auto"/>
            </w:tcBorders>
            <w:vAlign w:val="center"/>
          </w:tcPr>
          <w:p w:rsidR="003A3894" w:rsidRPr="003A3894" w:rsidRDefault="003A3894" w:rsidP="003A3894">
            <w:pPr>
              <w:spacing w:after="0" w:line="240" w:lineRule="auto"/>
              <w:rPr>
                <w:rFonts w:ascii="Trebuchet MS" w:eastAsia="MS Mincho" w:hAnsi="Trebuchet MS" w:cs="Calibri"/>
                <w:noProof/>
                <w:lang w:val="ro-RO"/>
              </w:rPr>
            </w:pPr>
            <w:r w:rsidRPr="003A3894">
              <w:rPr>
                <w:rFonts w:ascii="Trebuchet MS" w:eastAsia="MS Mincho" w:hAnsi="Trebuchet MS" w:cs="Calibri"/>
                <w:noProof/>
                <w:lang w:val="ro-RO"/>
              </w:rPr>
              <w:t>..............................................................</w:t>
            </w:r>
          </w:p>
        </w:tc>
        <w:tc>
          <w:tcPr>
            <w:tcW w:w="484" w:type="pct"/>
            <w:tcBorders>
              <w:top w:val="single" w:sz="4" w:space="0" w:color="auto"/>
              <w:left w:val="single" w:sz="4" w:space="0" w:color="auto"/>
              <w:bottom w:val="single" w:sz="4" w:space="0" w:color="auto"/>
              <w:right w:val="single" w:sz="4" w:space="0" w:color="auto"/>
            </w:tcBorders>
            <w:vAlign w:val="center"/>
          </w:tcPr>
          <w:p w:rsidR="003A3894" w:rsidRPr="003A3894" w:rsidRDefault="003A3894" w:rsidP="003A3894">
            <w:pPr>
              <w:keepNext/>
              <w:widowControl w:val="0"/>
              <w:tabs>
                <w:tab w:val="num" w:pos="360"/>
                <w:tab w:val="right" w:pos="8789"/>
              </w:tabs>
              <w:suppressAutoHyphens/>
              <w:spacing w:after="0" w:line="240" w:lineRule="auto"/>
              <w:ind w:left="360" w:hanging="360"/>
              <w:outlineLvl w:val="2"/>
              <w:rPr>
                <w:rFonts w:ascii="Trebuchet MS" w:eastAsia="MS Mincho" w:hAnsi="Trebuchet MS" w:cs="Calibri"/>
                <w:b/>
                <w:spacing w:val="-2"/>
                <w:lang w:val="ro-RO"/>
              </w:rPr>
            </w:pPr>
          </w:p>
        </w:tc>
        <w:tc>
          <w:tcPr>
            <w:tcW w:w="427" w:type="pct"/>
            <w:tcBorders>
              <w:top w:val="single" w:sz="4" w:space="0" w:color="auto"/>
              <w:left w:val="single" w:sz="4" w:space="0" w:color="auto"/>
              <w:bottom w:val="single" w:sz="4" w:space="0" w:color="auto"/>
              <w:right w:val="single" w:sz="4" w:space="0" w:color="auto"/>
            </w:tcBorders>
            <w:vAlign w:val="center"/>
          </w:tcPr>
          <w:p w:rsidR="003A3894" w:rsidRPr="003A3894" w:rsidRDefault="003A3894" w:rsidP="003A3894">
            <w:pPr>
              <w:keepNext/>
              <w:spacing w:after="0" w:line="240" w:lineRule="auto"/>
              <w:outlineLvl w:val="2"/>
              <w:rPr>
                <w:rFonts w:ascii="Trebuchet MS" w:eastAsia="MS Mincho" w:hAnsi="Trebuchet MS" w:cs="Calibri"/>
                <w:lang w:val="ro-RO" w:eastAsia="fr-FR"/>
              </w:rPr>
            </w:pPr>
          </w:p>
        </w:tc>
        <w:tc>
          <w:tcPr>
            <w:tcW w:w="545" w:type="pct"/>
            <w:tcBorders>
              <w:top w:val="single" w:sz="4" w:space="0" w:color="auto"/>
              <w:left w:val="single" w:sz="4" w:space="0" w:color="auto"/>
              <w:bottom w:val="single" w:sz="4" w:space="0" w:color="auto"/>
              <w:right w:val="single" w:sz="4" w:space="0" w:color="auto"/>
            </w:tcBorders>
            <w:vAlign w:val="center"/>
          </w:tcPr>
          <w:p w:rsidR="003A3894" w:rsidRPr="003A3894" w:rsidRDefault="003A3894" w:rsidP="003A3894">
            <w:pPr>
              <w:keepNext/>
              <w:spacing w:after="0" w:line="240" w:lineRule="auto"/>
              <w:outlineLvl w:val="2"/>
              <w:rPr>
                <w:rFonts w:ascii="Trebuchet MS" w:eastAsia="MS Mincho" w:hAnsi="Trebuchet MS" w:cs="Calibri"/>
                <w:lang w:val="ro-RO" w:eastAsia="fr-FR"/>
              </w:rPr>
            </w:pPr>
          </w:p>
        </w:tc>
      </w:tr>
      <w:tr w:rsidR="003A3894" w:rsidRPr="003A3894" w:rsidTr="00C87377">
        <w:trPr>
          <w:trHeight w:val="230"/>
        </w:trPr>
        <w:tc>
          <w:tcPr>
            <w:tcW w:w="468" w:type="pct"/>
            <w:tcBorders>
              <w:top w:val="single" w:sz="4" w:space="0" w:color="auto"/>
              <w:left w:val="single" w:sz="4" w:space="0" w:color="auto"/>
              <w:right w:val="single" w:sz="4" w:space="0" w:color="auto"/>
            </w:tcBorders>
            <w:vAlign w:val="center"/>
          </w:tcPr>
          <w:p w:rsidR="003A3894" w:rsidRPr="003A3894" w:rsidRDefault="003A3894" w:rsidP="00D94E8F">
            <w:pPr>
              <w:keepNext/>
              <w:numPr>
                <w:ilvl w:val="0"/>
                <w:numId w:val="17"/>
              </w:numPr>
              <w:spacing w:after="0" w:line="240" w:lineRule="auto"/>
              <w:outlineLvl w:val="2"/>
              <w:rPr>
                <w:rFonts w:ascii="Trebuchet MS" w:eastAsia="MS Mincho" w:hAnsi="Trebuchet MS" w:cs="Calibri"/>
                <w:lang w:val="ro-RO"/>
              </w:rPr>
            </w:pPr>
          </w:p>
        </w:tc>
        <w:tc>
          <w:tcPr>
            <w:tcW w:w="3076" w:type="pct"/>
            <w:tcBorders>
              <w:top w:val="single" w:sz="4" w:space="0" w:color="auto"/>
              <w:left w:val="single" w:sz="4" w:space="0" w:color="auto"/>
              <w:right w:val="single" w:sz="4" w:space="0" w:color="auto"/>
            </w:tcBorders>
            <w:vAlign w:val="center"/>
          </w:tcPr>
          <w:p w:rsidR="003A3894" w:rsidRPr="003A3894" w:rsidRDefault="003A3894" w:rsidP="003A3894">
            <w:pPr>
              <w:spacing w:after="0" w:line="240" w:lineRule="auto"/>
              <w:rPr>
                <w:rFonts w:ascii="Trebuchet MS" w:eastAsia="MS Mincho" w:hAnsi="Trebuchet MS" w:cs="Calibri"/>
                <w:noProof/>
                <w:lang w:val="ro-RO"/>
              </w:rPr>
            </w:pPr>
            <w:r w:rsidRPr="003A3894">
              <w:rPr>
                <w:rFonts w:ascii="Trebuchet MS" w:eastAsia="MS Mincho" w:hAnsi="Trebuchet MS" w:cs="Calibri"/>
                <w:noProof/>
                <w:lang w:val="ro-RO"/>
              </w:rPr>
              <w:t>..............................................................</w:t>
            </w:r>
          </w:p>
        </w:tc>
        <w:tc>
          <w:tcPr>
            <w:tcW w:w="484" w:type="pct"/>
            <w:tcBorders>
              <w:top w:val="single" w:sz="4" w:space="0" w:color="auto"/>
              <w:left w:val="single" w:sz="4" w:space="0" w:color="auto"/>
              <w:bottom w:val="single" w:sz="4" w:space="0" w:color="auto"/>
              <w:right w:val="single" w:sz="4" w:space="0" w:color="auto"/>
            </w:tcBorders>
            <w:vAlign w:val="center"/>
          </w:tcPr>
          <w:p w:rsidR="003A3894" w:rsidRPr="003A3894" w:rsidRDefault="003A3894" w:rsidP="003A3894">
            <w:pPr>
              <w:keepNext/>
              <w:widowControl w:val="0"/>
              <w:tabs>
                <w:tab w:val="num" w:pos="360"/>
                <w:tab w:val="right" w:pos="8789"/>
              </w:tabs>
              <w:suppressAutoHyphens/>
              <w:spacing w:after="0" w:line="240" w:lineRule="auto"/>
              <w:ind w:left="360" w:hanging="360"/>
              <w:outlineLvl w:val="2"/>
              <w:rPr>
                <w:rFonts w:ascii="Trebuchet MS" w:eastAsia="MS Mincho" w:hAnsi="Trebuchet MS" w:cs="Calibri"/>
                <w:b/>
                <w:spacing w:val="-2"/>
                <w:lang w:val="it-IT"/>
              </w:rPr>
            </w:pPr>
          </w:p>
        </w:tc>
        <w:tc>
          <w:tcPr>
            <w:tcW w:w="427" w:type="pct"/>
            <w:tcBorders>
              <w:top w:val="single" w:sz="4" w:space="0" w:color="auto"/>
              <w:left w:val="single" w:sz="4" w:space="0" w:color="auto"/>
              <w:bottom w:val="single" w:sz="4" w:space="0" w:color="auto"/>
              <w:right w:val="single" w:sz="4" w:space="0" w:color="auto"/>
            </w:tcBorders>
            <w:vAlign w:val="center"/>
          </w:tcPr>
          <w:p w:rsidR="003A3894" w:rsidRPr="003A3894" w:rsidRDefault="003A3894" w:rsidP="003A3894">
            <w:pPr>
              <w:keepNext/>
              <w:spacing w:after="0" w:line="240" w:lineRule="auto"/>
              <w:outlineLvl w:val="2"/>
              <w:rPr>
                <w:rFonts w:ascii="Trebuchet MS" w:eastAsia="MS Mincho" w:hAnsi="Trebuchet MS" w:cs="Calibri"/>
                <w:lang w:val="ro-RO" w:eastAsia="fr-FR"/>
              </w:rPr>
            </w:pPr>
          </w:p>
        </w:tc>
        <w:tc>
          <w:tcPr>
            <w:tcW w:w="545" w:type="pct"/>
            <w:tcBorders>
              <w:top w:val="single" w:sz="4" w:space="0" w:color="auto"/>
              <w:left w:val="single" w:sz="4" w:space="0" w:color="auto"/>
              <w:bottom w:val="single" w:sz="4" w:space="0" w:color="auto"/>
              <w:right w:val="single" w:sz="4" w:space="0" w:color="auto"/>
            </w:tcBorders>
            <w:vAlign w:val="center"/>
          </w:tcPr>
          <w:p w:rsidR="003A3894" w:rsidRPr="003A3894" w:rsidRDefault="003A3894" w:rsidP="003A3894">
            <w:pPr>
              <w:keepNext/>
              <w:spacing w:after="0" w:line="240" w:lineRule="auto"/>
              <w:outlineLvl w:val="2"/>
              <w:rPr>
                <w:rFonts w:ascii="Trebuchet MS" w:eastAsia="MS Mincho" w:hAnsi="Trebuchet MS" w:cs="Calibri"/>
                <w:lang w:val="ro-RO" w:eastAsia="fr-FR"/>
              </w:rPr>
            </w:pPr>
          </w:p>
        </w:tc>
      </w:tr>
      <w:tr w:rsidR="003A3894" w:rsidRPr="003A3894" w:rsidTr="00C87377">
        <w:trPr>
          <w:trHeight w:val="277"/>
        </w:trPr>
        <w:tc>
          <w:tcPr>
            <w:tcW w:w="468" w:type="pct"/>
            <w:tcBorders>
              <w:top w:val="single" w:sz="4" w:space="0" w:color="auto"/>
              <w:left w:val="single" w:sz="4" w:space="0" w:color="auto"/>
              <w:bottom w:val="single" w:sz="4" w:space="0" w:color="auto"/>
              <w:right w:val="single" w:sz="4" w:space="0" w:color="auto"/>
            </w:tcBorders>
            <w:vAlign w:val="center"/>
          </w:tcPr>
          <w:p w:rsidR="003A3894" w:rsidRPr="003A3894" w:rsidRDefault="003A3894" w:rsidP="003A3894">
            <w:pPr>
              <w:keepNext/>
              <w:spacing w:after="0" w:line="240" w:lineRule="auto"/>
              <w:ind w:left="142"/>
              <w:outlineLvl w:val="2"/>
              <w:rPr>
                <w:rFonts w:ascii="Trebuchet MS" w:eastAsia="MS Mincho" w:hAnsi="Trebuchet MS" w:cs="Calibri"/>
                <w:lang w:val="ro-RO"/>
              </w:rPr>
            </w:pPr>
            <w:r w:rsidRPr="003A3894">
              <w:rPr>
                <w:rFonts w:ascii="Trebuchet MS" w:eastAsia="MS Mincho" w:hAnsi="Trebuchet MS" w:cs="Calibri"/>
                <w:lang w:val="ro-RO"/>
              </w:rPr>
              <w:t xml:space="preserve">   ....</w:t>
            </w:r>
          </w:p>
        </w:tc>
        <w:tc>
          <w:tcPr>
            <w:tcW w:w="3076" w:type="pct"/>
            <w:tcBorders>
              <w:top w:val="single" w:sz="4" w:space="0" w:color="auto"/>
              <w:left w:val="single" w:sz="4" w:space="0" w:color="auto"/>
              <w:bottom w:val="single" w:sz="4" w:space="0" w:color="auto"/>
              <w:right w:val="single" w:sz="4" w:space="0" w:color="auto"/>
            </w:tcBorders>
            <w:vAlign w:val="center"/>
          </w:tcPr>
          <w:p w:rsidR="003A3894" w:rsidRPr="003A3894" w:rsidRDefault="003A3894" w:rsidP="003A3894">
            <w:pPr>
              <w:spacing w:after="0" w:line="240" w:lineRule="auto"/>
              <w:rPr>
                <w:rFonts w:ascii="Trebuchet MS" w:eastAsia="MS Mincho" w:hAnsi="Trebuchet MS" w:cs="Calibri"/>
                <w:b/>
                <w:lang w:val="ro-RO" w:eastAsia="fr-FR"/>
              </w:rPr>
            </w:pPr>
            <w:r w:rsidRPr="003A3894">
              <w:rPr>
                <w:rFonts w:ascii="Trebuchet MS" w:eastAsia="MS Mincho" w:hAnsi="Trebuchet MS" w:cs="Calibri"/>
                <w:lang w:val="ro-RO" w:eastAsia="fr-FR"/>
              </w:rPr>
              <w:t>..............................................................</w:t>
            </w:r>
          </w:p>
        </w:tc>
        <w:tc>
          <w:tcPr>
            <w:tcW w:w="484" w:type="pct"/>
            <w:tcBorders>
              <w:top w:val="single" w:sz="4" w:space="0" w:color="auto"/>
              <w:left w:val="single" w:sz="4" w:space="0" w:color="auto"/>
              <w:bottom w:val="single" w:sz="4" w:space="0" w:color="auto"/>
              <w:right w:val="single" w:sz="4" w:space="0" w:color="auto"/>
            </w:tcBorders>
            <w:vAlign w:val="center"/>
          </w:tcPr>
          <w:p w:rsidR="003A3894" w:rsidRPr="003A3894" w:rsidRDefault="003A3894" w:rsidP="003A3894">
            <w:pPr>
              <w:keepNext/>
              <w:spacing w:after="0" w:line="240" w:lineRule="auto"/>
              <w:outlineLvl w:val="2"/>
              <w:rPr>
                <w:rFonts w:ascii="Trebuchet MS" w:eastAsia="MS Mincho" w:hAnsi="Trebuchet MS" w:cs="Calibri"/>
                <w:lang w:val="ro-RO"/>
              </w:rPr>
            </w:pPr>
          </w:p>
        </w:tc>
        <w:tc>
          <w:tcPr>
            <w:tcW w:w="427" w:type="pct"/>
            <w:tcBorders>
              <w:top w:val="single" w:sz="4" w:space="0" w:color="auto"/>
              <w:left w:val="single" w:sz="4" w:space="0" w:color="auto"/>
              <w:bottom w:val="single" w:sz="4" w:space="0" w:color="auto"/>
              <w:right w:val="single" w:sz="4" w:space="0" w:color="auto"/>
            </w:tcBorders>
            <w:vAlign w:val="center"/>
          </w:tcPr>
          <w:p w:rsidR="003A3894" w:rsidRPr="003A3894" w:rsidRDefault="003A3894" w:rsidP="003A3894">
            <w:pPr>
              <w:keepNext/>
              <w:spacing w:after="0" w:line="240" w:lineRule="auto"/>
              <w:outlineLvl w:val="2"/>
              <w:rPr>
                <w:rFonts w:ascii="Trebuchet MS" w:eastAsia="MS Mincho" w:hAnsi="Trebuchet MS" w:cs="Calibri"/>
                <w:lang w:val="ro-RO" w:eastAsia="fr-FR"/>
              </w:rPr>
            </w:pPr>
          </w:p>
        </w:tc>
        <w:tc>
          <w:tcPr>
            <w:tcW w:w="545" w:type="pct"/>
            <w:tcBorders>
              <w:top w:val="single" w:sz="4" w:space="0" w:color="auto"/>
              <w:left w:val="single" w:sz="4" w:space="0" w:color="auto"/>
              <w:bottom w:val="single" w:sz="4" w:space="0" w:color="auto"/>
              <w:right w:val="single" w:sz="4" w:space="0" w:color="auto"/>
            </w:tcBorders>
            <w:vAlign w:val="center"/>
          </w:tcPr>
          <w:p w:rsidR="003A3894" w:rsidRPr="003A3894" w:rsidRDefault="003A3894" w:rsidP="003A3894">
            <w:pPr>
              <w:keepNext/>
              <w:spacing w:after="0" w:line="240" w:lineRule="auto"/>
              <w:outlineLvl w:val="2"/>
              <w:rPr>
                <w:rFonts w:ascii="Trebuchet MS" w:eastAsia="MS Mincho" w:hAnsi="Trebuchet MS" w:cs="Calibri"/>
                <w:lang w:val="ro-RO" w:eastAsia="fr-FR"/>
              </w:rPr>
            </w:pPr>
          </w:p>
        </w:tc>
      </w:tr>
    </w:tbl>
    <w:p w:rsidR="003A3894" w:rsidRPr="003A3894" w:rsidRDefault="003A3894" w:rsidP="003A3894">
      <w:pPr>
        <w:spacing w:after="0" w:line="240" w:lineRule="auto"/>
        <w:rPr>
          <w:rFonts w:ascii="Trebuchet MS" w:eastAsia="MS Mincho" w:hAnsi="Trebuchet MS" w:cs="Calibri"/>
          <w:noProof/>
          <w:lang w:val="ro-RO"/>
        </w:rPr>
      </w:pPr>
    </w:p>
    <w:p w:rsidR="003A3894" w:rsidRPr="003A3894" w:rsidRDefault="003A3894" w:rsidP="003A3894">
      <w:pPr>
        <w:spacing w:after="0" w:line="240" w:lineRule="auto"/>
        <w:rPr>
          <w:rFonts w:ascii="Trebuchet MS" w:eastAsia="MS Mincho" w:hAnsi="Trebuchet MS" w:cs="Calibri"/>
          <w:b/>
          <w:noProof/>
          <w:lang w:val="ro-RO" w:eastAsia="fr-FR"/>
        </w:rPr>
      </w:pPr>
      <w:bookmarkStart w:id="0" w:name="_Toc446054931"/>
      <w:bookmarkStart w:id="1" w:name="_Toc446055257"/>
      <w:bookmarkStart w:id="2" w:name="_Toc446056738"/>
      <w:bookmarkStart w:id="3" w:name="_Toc446495393"/>
      <w:r w:rsidRPr="003A3894">
        <w:rPr>
          <w:rFonts w:ascii="Trebuchet MS" w:eastAsia="MS Mincho" w:hAnsi="Trebuchet MS" w:cs="Calibri"/>
          <w:b/>
          <w:noProof/>
          <w:lang w:val="ro-RO" w:eastAsia="fr-FR"/>
        </w:rPr>
        <w:t>Expert 1</w:t>
      </w:r>
      <w:r w:rsidRPr="003A3894">
        <w:rPr>
          <w:rFonts w:ascii="Trebuchet MS" w:eastAsia="MS Mincho" w:hAnsi="Trebuchet MS" w:cs="Calibri"/>
          <w:b/>
          <w:noProof/>
          <w:lang w:val="ro-RO" w:eastAsia="fr-FR"/>
        </w:rPr>
        <w:tab/>
        <w:t xml:space="preserve">          </w:t>
      </w:r>
      <w:r w:rsidRPr="003A3894">
        <w:rPr>
          <w:rFonts w:ascii="Trebuchet MS" w:eastAsia="MS Mincho" w:hAnsi="Trebuchet MS" w:cs="Calibri"/>
          <w:b/>
          <w:noProof/>
          <w:lang w:val="ro-RO" w:eastAsia="fr-FR"/>
        </w:rPr>
        <w:tab/>
      </w:r>
      <w:r w:rsidR="00B95D08">
        <w:rPr>
          <w:rFonts w:ascii="Trebuchet MS" w:eastAsia="MS Mincho" w:hAnsi="Trebuchet MS" w:cs="Calibri"/>
          <w:b/>
          <w:noProof/>
          <w:lang w:val="ro-RO" w:eastAsia="fr-FR"/>
        </w:rPr>
        <w:t xml:space="preserve">                                  </w:t>
      </w:r>
      <w:r w:rsidRPr="003A3894">
        <w:rPr>
          <w:rFonts w:ascii="Trebuchet MS" w:eastAsia="MS Mincho" w:hAnsi="Trebuchet MS" w:cs="Calibri"/>
          <w:b/>
          <w:noProof/>
          <w:lang w:val="ro-RO" w:eastAsia="fr-FR"/>
        </w:rPr>
        <w:t xml:space="preserve">Expert 2 </w:t>
      </w:r>
      <w:bookmarkEnd w:id="0"/>
      <w:bookmarkEnd w:id="1"/>
      <w:bookmarkEnd w:id="2"/>
      <w:bookmarkEnd w:id="3"/>
    </w:p>
    <w:p w:rsidR="003A3894" w:rsidRPr="003A3894" w:rsidRDefault="003A3894" w:rsidP="003A3894">
      <w:pPr>
        <w:spacing w:after="0" w:line="240" w:lineRule="auto"/>
        <w:rPr>
          <w:rFonts w:ascii="Trebuchet MS" w:eastAsia="MS Mincho" w:hAnsi="Trebuchet MS" w:cs="Calibri"/>
          <w:noProof/>
          <w:lang w:val="ro-RO"/>
        </w:rPr>
      </w:pPr>
      <w:r w:rsidRPr="003A3894">
        <w:rPr>
          <w:rFonts w:ascii="Trebuchet MS" w:eastAsia="MS Mincho" w:hAnsi="Trebuchet MS" w:cs="Calibri"/>
          <w:b/>
          <w:noProof/>
          <w:lang w:val="ro-RO"/>
        </w:rPr>
        <w:t>Cererea de plată este</w:t>
      </w:r>
      <w:r w:rsidRPr="003A3894">
        <w:rPr>
          <w:rFonts w:ascii="Trebuchet MS" w:eastAsia="MS Mincho" w:hAnsi="Trebuchet MS" w:cs="Calibri"/>
          <w:noProof/>
          <w:lang w:val="ro-RO"/>
        </w:rPr>
        <w:t>:</w:t>
      </w:r>
      <w:r w:rsidRPr="003A3894">
        <w:rPr>
          <w:rFonts w:ascii="Trebuchet MS" w:eastAsia="MS Mincho" w:hAnsi="Trebuchet MS" w:cs="Calibri"/>
          <w:noProof/>
          <w:lang w:val="ro-RO"/>
        </w:rPr>
        <w:tab/>
      </w:r>
      <w:r w:rsidRPr="003A3894">
        <w:rPr>
          <w:rFonts w:ascii="Trebuchet MS" w:eastAsia="MS Mincho" w:hAnsi="Trebuchet MS" w:cs="Calibri"/>
          <w:noProof/>
          <w:lang w:val="ro-RO"/>
        </w:rPr>
        <w:tab/>
        <w:t xml:space="preserve">          </w:t>
      </w:r>
      <w:r w:rsidRPr="003A3894">
        <w:rPr>
          <w:rFonts w:ascii="Trebuchet MS" w:eastAsia="MS Mincho" w:hAnsi="Trebuchet MS" w:cs="Calibri"/>
          <w:noProof/>
          <w:lang w:val="ro-RO"/>
        </w:rPr>
        <w:tab/>
      </w:r>
      <w:r w:rsidRPr="003A3894">
        <w:rPr>
          <w:rFonts w:ascii="Trebuchet MS" w:eastAsia="MS Mincho" w:hAnsi="Trebuchet MS" w:cs="Calibri"/>
          <w:b/>
          <w:noProof/>
          <w:lang w:val="ro-RO"/>
        </w:rPr>
        <w:t>Cererea de plată este</w:t>
      </w:r>
      <w:r w:rsidRPr="003A3894">
        <w:rPr>
          <w:rFonts w:ascii="Trebuchet MS" w:eastAsia="MS Mincho" w:hAnsi="Trebuchet MS" w:cs="Calibri"/>
          <w:noProof/>
          <w:lang w:val="ro-RO"/>
        </w:rPr>
        <w:t xml:space="preserve">:       </w:t>
      </w:r>
    </w:p>
    <w:p w:rsidR="003A3894" w:rsidRPr="003A3894" w:rsidRDefault="003A3894" w:rsidP="003A3894">
      <w:pPr>
        <w:spacing w:after="0" w:line="240" w:lineRule="auto"/>
        <w:rPr>
          <w:rFonts w:ascii="Trebuchet MS" w:eastAsia="MS Mincho" w:hAnsi="Trebuchet MS" w:cs="Calibri"/>
          <w:noProof/>
          <w:lang w:val="ro-RO"/>
        </w:rPr>
      </w:pPr>
      <w:r w:rsidRPr="003A3894">
        <w:rPr>
          <w:rFonts w:ascii="Trebuchet MS" w:eastAsia="MS Mincho" w:hAnsi="Trebuchet MS" w:cs="Calibri"/>
          <w:noProof/>
          <w:lang w:val="ro-RO"/>
        </w:rPr>
        <w:sym w:font="Symbol" w:char="F0FF"/>
      </w:r>
      <w:r w:rsidRPr="003A3894">
        <w:rPr>
          <w:rFonts w:ascii="Trebuchet MS" w:eastAsia="MS Mincho" w:hAnsi="Trebuchet MS" w:cs="Calibri"/>
          <w:noProof/>
          <w:lang w:val="ro-RO"/>
        </w:rPr>
        <w:t xml:space="preserve"> CONFORMĂ</w:t>
      </w:r>
      <w:r w:rsidRPr="003A3894">
        <w:rPr>
          <w:rFonts w:ascii="Trebuchet MS" w:eastAsia="MS Mincho" w:hAnsi="Trebuchet MS" w:cs="Calibri"/>
          <w:noProof/>
          <w:lang w:val="ro-RO"/>
        </w:rPr>
        <w:tab/>
      </w:r>
      <w:r w:rsidRPr="003A3894">
        <w:rPr>
          <w:rFonts w:ascii="Trebuchet MS" w:eastAsia="MS Mincho" w:hAnsi="Trebuchet MS" w:cs="Calibri"/>
          <w:noProof/>
          <w:lang w:val="ro-RO"/>
        </w:rPr>
        <w:tab/>
      </w:r>
      <w:r w:rsidRPr="003A3894">
        <w:rPr>
          <w:rFonts w:ascii="Trebuchet MS" w:eastAsia="MS Mincho" w:hAnsi="Trebuchet MS" w:cs="Calibri"/>
          <w:noProof/>
          <w:lang w:val="ro-RO"/>
        </w:rPr>
        <w:tab/>
        <w:t xml:space="preserve">                       </w:t>
      </w:r>
      <w:r w:rsidRPr="003A3894">
        <w:rPr>
          <w:rFonts w:ascii="Trebuchet MS" w:eastAsia="MS Mincho" w:hAnsi="Trebuchet MS" w:cs="Calibri"/>
          <w:noProof/>
          <w:lang w:val="ro-RO"/>
        </w:rPr>
        <w:sym w:font="Symbol" w:char="F0FF"/>
      </w:r>
      <w:r w:rsidRPr="003A3894">
        <w:rPr>
          <w:rFonts w:ascii="Trebuchet MS" w:eastAsia="MS Mincho" w:hAnsi="Trebuchet MS" w:cs="Calibri"/>
          <w:noProof/>
          <w:lang w:val="ro-RO"/>
        </w:rPr>
        <w:t xml:space="preserve"> CONFORMĂ</w:t>
      </w:r>
    </w:p>
    <w:p w:rsidR="003A3894" w:rsidRPr="003A3894" w:rsidRDefault="003A3894" w:rsidP="003A3894">
      <w:pPr>
        <w:spacing w:after="0" w:line="240" w:lineRule="auto"/>
        <w:rPr>
          <w:rFonts w:ascii="Trebuchet MS" w:eastAsia="MS Mincho" w:hAnsi="Trebuchet MS" w:cs="Calibri"/>
          <w:noProof/>
          <w:lang w:val="ro-RO"/>
        </w:rPr>
      </w:pPr>
      <w:r w:rsidRPr="003A3894">
        <w:rPr>
          <w:rFonts w:ascii="Trebuchet MS" w:eastAsia="MS Mincho" w:hAnsi="Trebuchet MS" w:cs="Calibri"/>
          <w:noProof/>
          <w:lang w:val="ro-RO"/>
        </w:rPr>
        <w:sym w:font="Symbol" w:char="F0FF"/>
      </w:r>
      <w:r w:rsidRPr="003A3894">
        <w:rPr>
          <w:rFonts w:ascii="Trebuchet MS" w:eastAsia="MS Mincho" w:hAnsi="Trebuchet MS" w:cs="Calibri"/>
          <w:noProof/>
          <w:lang w:val="ro-RO"/>
        </w:rPr>
        <w:t xml:space="preserve"> NECONFORMĂ</w:t>
      </w:r>
      <w:r w:rsidRPr="003A3894">
        <w:rPr>
          <w:rFonts w:ascii="Trebuchet MS" w:eastAsia="MS Mincho" w:hAnsi="Trebuchet MS" w:cs="Calibri"/>
          <w:noProof/>
          <w:lang w:val="ro-RO"/>
        </w:rPr>
        <w:tab/>
      </w:r>
      <w:r w:rsidRPr="003A3894">
        <w:rPr>
          <w:rFonts w:ascii="Trebuchet MS" w:eastAsia="MS Mincho" w:hAnsi="Trebuchet MS" w:cs="Calibri"/>
          <w:noProof/>
          <w:lang w:val="ro-RO"/>
        </w:rPr>
        <w:tab/>
      </w:r>
      <w:r w:rsidRPr="003A3894">
        <w:rPr>
          <w:rFonts w:ascii="Trebuchet MS" w:eastAsia="MS Mincho" w:hAnsi="Trebuchet MS" w:cs="Calibri"/>
          <w:noProof/>
          <w:lang w:val="ro-RO"/>
        </w:rPr>
        <w:tab/>
        <w:t xml:space="preserve">       </w:t>
      </w:r>
      <w:r w:rsidR="00B95D08">
        <w:rPr>
          <w:rFonts w:ascii="Trebuchet MS" w:eastAsia="MS Mincho" w:hAnsi="Trebuchet MS" w:cs="Calibri"/>
          <w:noProof/>
          <w:lang w:val="ro-RO"/>
        </w:rPr>
        <w:t xml:space="preserve">    </w:t>
      </w:r>
      <w:r w:rsidRPr="003A3894">
        <w:rPr>
          <w:rFonts w:ascii="Trebuchet MS" w:eastAsia="MS Mincho" w:hAnsi="Trebuchet MS" w:cs="Calibri"/>
          <w:noProof/>
          <w:lang w:val="ro-RO"/>
        </w:rPr>
        <w:t xml:space="preserve"> </w:t>
      </w:r>
      <w:r w:rsidRPr="003A3894">
        <w:rPr>
          <w:rFonts w:ascii="Trebuchet MS" w:eastAsia="MS Mincho" w:hAnsi="Trebuchet MS" w:cs="Calibri"/>
          <w:noProof/>
          <w:lang w:val="ro-RO"/>
        </w:rPr>
        <w:sym w:font="Symbol" w:char="F0FF"/>
      </w:r>
      <w:r w:rsidRPr="003A3894">
        <w:rPr>
          <w:rFonts w:ascii="Trebuchet MS" w:eastAsia="MS Mincho" w:hAnsi="Trebuchet MS" w:cs="Calibri"/>
          <w:noProof/>
          <w:lang w:val="ro-RO"/>
        </w:rPr>
        <w:t xml:space="preserve"> NECONFORMĂ</w:t>
      </w:r>
    </w:p>
    <w:p w:rsidR="003A3894" w:rsidRPr="003A3894" w:rsidRDefault="003A3894" w:rsidP="003A3894">
      <w:pPr>
        <w:spacing w:after="0" w:line="240" w:lineRule="auto"/>
        <w:rPr>
          <w:rFonts w:ascii="Trebuchet MS" w:eastAsia="MS Mincho" w:hAnsi="Trebuchet MS" w:cs="Calibri"/>
          <w:noProof/>
          <w:lang w:val="ro-RO"/>
        </w:rPr>
      </w:pPr>
      <w:r w:rsidRPr="003A3894">
        <w:rPr>
          <w:rFonts w:ascii="Trebuchet MS" w:eastAsia="MS Mincho" w:hAnsi="Trebuchet MS" w:cs="Calibri"/>
          <w:noProof/>
          <w:lang w:val="ro-RO"/>
        </w:rPr>
        <w:t>Observații.......................................................................................................</w:t>
      </w:r>
    </w:p>
    <w:p w:rsidR="003A3894" w:rsidRPr="003A3894" w:rsidRDefault="003A3894" w:rsidP="003A3894">
      <w:pPr>
        <w:spacing w:after="0" w:line="240" w:lineRule="auto"/>
        <w:rPr>
          <w:rFonts w:ascii="Trebuchet MS" w:eastAsia="MS Mincho" w:hAnsi="Trebuchet MS" w:cs="Calibri"/>
          <w:noProof/>
          <w:lang w:val="ro-RO"/>
        </w:rPr>
      </w:pPr>
      <w:r w:rsidRPr="003A3894">
        <w:rPr>
          <w:rFonts w:ascii="Trebuchet MS" w:eastAsia="MS Mincho" w:hAnsi="Trebuchet MS" w:cs="Calibri"/>
          <w:noProof/>
          <w:lang w:val="ro-RO"/>
        </w:rPr>
        <w:t>...................................................................................................................</w:t>
      </w:r>
    </w:p>
    <w:p w:rsidR="003A3894" w:rsidRPr="003A3894" w:rsidRDefault="003A3894" w:rsidP="003A3894">
      <w:pPr>
        <w:spacing w:after="0" w:line="240" w:lineRule="auto"/>
        <w:rPr>
          <w:rFonts w:ascii="Trebuchet MS" w:eastAsia="MS Mincho" w:hAnsi="Trebuchet MS" w:cs="Calibri"/>
          <w:b/>
          <w:noProof/>
          <w:lang w:val="ro-RO"/>
        </w:rPr>
      </w:pPr>
    </w:p>
    <w:p w:rsidR="003A3894" w:rsidRPr="003A3894" w:rsidRDefault="003A3894" w:rsidP="003A3894">
      <w:pPr>
        <w:spacing w:after="0" w:line="240" w:lineRule="auto"/>
        <w:jc w:val="both"/>
        <w:rPr>
          <w:rFonts w:ascii="Trebuchet MS" w:eastAsia="MS Mincho" w:hAnsi="Trebuchet MS" w:cs="Calibri"/>
          <w:noProof/>
          <w:lang w:val="ro-RO"/>
        </w:rPr>
      </w:pPr>
      <w:r w:rsidRPr="003A3894">
        <w:rPr>
          <w:rFonts w:ascii="Trebuchet MS" w:eastAsia="MS Mincho" w:hAnsi="Trebuchet MS" w:cs="Calibri"/>
          <w:b/>
          <w:noProof/>
          <w:lang w:val="ro-RO"/>
        </w:rPr>
        <w:t>Întocmit de</w:t>
      </w:r>
      <w:r w:rsidRPr="003A3894">
        <w:rPr>
          <w:rFonts w:ascii="Trebuchet MS" w:eastAsia="MS Mincho" w:hAnsi="Trebuchet MS" w:cs="Calibri"/>
          <w:noProof/>
          <w:lang w:val="ro-RO"/>
        </w:rPr>
        <w:t xml:space="preserve"> </w:t>
      </w:r>
      <w:r w:rsidRPr="003A3894">
        <w:rPr>
          <w:rFonts w:ascii="Trebuchet MS" w:eastAsia="MS Mincho" w:hAnsi="Trebuchet MS" w:cs="Calibri"/>
          <w:b/>
          <w:noProof/>
          <w:lang w:val="ro-RO"/>
        </w:rPr>
        <w:t xml:space="preserve">expert 1 </w:t>
      </w:r>
      <w:r w:rsidRPr="003A3894">
        <w:rPr>
          <w:rFonts w:ascii="Trebuchet MS" w:eastAsia="MS Mincho" w:hAnsi="Trebuchet MS" w:cs="Calibri"/>
          <w:noProof/>
          <w:lang w:val="ro-RO"/>
        </w:rPr>
        <w:t>(nume și prenume) …… .................</w:t>
      </w:r>
    </w:p>
    <w:p w:rsidR="003A3894" w:rsidRPr="003A3894" w:rsidRDefault="003A3894" w:rsidP="003A3894">
      <w:pPr>
        <w:spacing w:after="0" w:line="240" w:lineRule="auto"/>
        <w:jc w:val="both"/>
        <w:rPr>
          <w:rFonts w:ascii="Trebuchet MS" w:eastAsia="MS Mincho" w:hAnsi="Trebuchet MS" w:cs="Calibri"/>
          <w:noProof/>
          <w:lang w:val="ro-RO"/>
        </w:rPr>
      </w:pPr>
      <w:r w:rsidRPr="003A3894">
        <w:rPr>
          <w:rFonts w:ascii="Trebuchet MS" w:eastAsia="MS Mincho" w:hAnsi="Trebuchet MS" w:cs="Calibri"/>
          <w:noProof/>
          <w:lang w:val="ro-RO"/>
        </w:rPr>
        <w:t>Semnătura și ștampila expertului ……………………Data ……../……/ 20..</w:t>
      </w:r>
    </w:p>
    <w:p w:rsidR="003A3894" w:rsidRPr="003A3894" w:rsidRDefault="003A3894" w:rsidP="003A3894">
      <w:pPr>
        <w:spacing w:after="0" w:line="240" w:lineRule="auto"/>
        <w:jc w:val="both"/>
        <w:rPr>
          <w:rFonts w:ascii="Trebuchet MS" w:eastAsia="MS Mincho" w:hAnsi="Trebuchet MS" w:cs="Calibri"/>
          <w:b/>
          <w:noProof/>
          <w:lang w:val="ro-RO"/>
        </w:rPr>
      </w:pPr>
    </w:p>
    <w:p w:rsidR="003A3894" w:rsidRPr="003A3894" w:rsidRDefault="003A3894" w:rsidP="003A3894">
      <w:pPr>
        <w:spacing w:after="0" w:line="240" w:lineRule="auto"/>
        <w:jc w:val="both"/>
        <w:rPr>
          <w:rFonts w:ascii="Trebuchet MS" w:eastAsia="MS Mincho" w:hAnsi="Trebuchet MS" w:cs="Calibri"/>
          <w:noProof/>
          <w:lang w:val="ro-RO"/>
        </w:rPr>
      </w:pPr>
      <w:r w:rsidRPr="003A3894">
        <w:rPr>
          <w:rFonts w:ascii="Trebuchet MS" w:eastAsia="MS Mincho" w:hAnsi="Trebuchet MS" w:cs="Calibri"/>
          <w:b/>
          <w:noProof/>
          <w:lang w:val="ro-RO"/>
        </w:rPr>
        <w:t>Verificat de</w:t>
      </w:r>
      <w:r w:rsidRPr="003A3894">
        <w:rPr>
          <w:rFonts w:ascii="Trebuchet MS" w:eastAsia="MS Mincho" w:hAnsi="Trebuchet MS" w:cs="Calibri"/>
          <w:noProof/>
          <w:lang w:val="ro-RO"/>
        </w:rPr>
        <w:t xml:space="preserve"> </w:t>
      </w:r>
      <w:r w:rsidRPr="003A3894">
        <w:rPr>
          <w:rFonts w:ascii="Trebuchet MS" w:eastAsia="MS Mincho" w:hAnsi="Trebuchet MS" w:cs="Calibri"/>
          <w:b/>
          <w:noProof/>
          <w:lang w:val="ro-RO"/>
        </w:rPr>
        <w:t xml:space="preserve">expert 2 </w:t>
      </w:r>
      <w:r w:rsidRPr="003A3894">
        <w:rPr>
          <w:rFonts w:ascii="Trebuchet MS" w:eastAsia="MS Mincho" w:hAnsi="Trebuchet MS" w:cs="Calibri"/>
          <w:noProof/>
          <w:lang w:val="ro-RO"/>
        </w:rPr>
        <w:t>(nume și prenume) …………………</w:t>
      </w:r>
    </w:p>
    <w:p w:rsidR="003A3894" w:rsidRPr="003A3894" w:rsidRDefault="003A3894" w:rsidP="003A3894">
      <w:pPr>
        <w:spacing w:after="0" w:line="240" w:lineRule="auto"/>
        <w:jc w:val="both"/>
        <w:rPr>
          <w:rFonts w:ascii="Trebuchet MS" w:eastAsia="MS Mincho" w:hAnsi="Trebuchet MS" w:cs="Calibri"/>
          <w:noProof/>
          <w:lang w:val="ro-RO"/>
        </w:rPr>
      </w:pPr>
      <w:r w:rsidRPr="003A3894">
        <w:rPr>
          <w:rFonts w:ascii="Trebuchet MS" w:eastAsia="MS Mincho" w:hAnsi="Trebuchet MS" w:cs="Calibri"/>
          <w:noProof/>
          <w:lang w:val="ro-RO"/>
        </w:rPr>
        <w:t>Semnătura și stampila expertului ……………………Data ……../……/ 20..</w:t>
      </w:r>
    </w:p>
    <w:p w:rsidR="003A3894" w:rsidRPr="003A3894" w:rsidRDefault="003A3894" w:rsidP="003A3894">
      <w:pPr>
        <w:spacing w:after="0" w:line="240" w:lineRule="auto"/>
        <w:jc w:val="both"/>
        <w:rPr>
          <w:rFonts w:ascii="Trebuchet MS" w:eastAsia="MS Mincho" w:hAnsi="Trebuchet MS" w:cs="Calibri"/>
          <w:b/>
          <w:noProof/>
          <w:lang w:val="ro-RO"/>
        </w:rPr>
      </w:pPr>
    </w:p>
    <w:p w:rsidR="003A3894" w:rsidRPr="003A3894" w:rsidRDefault="003A3894" w:rsidP="003A3894">
      <w:pPr>
        <w:spacing w:after="0" w:line="240" w:lineRule="auto"/>
        <w:jc w:val="both"/>
        <w:rPr>
          <w:rFonts w:ascii="Trebuchet MS" w:eastAsia="MS Mincho" w:hAnsi="Trebuchet MS" w:cs="Calibri"/>
          <w:b/>
          <w:noProof/>
          <w:lang w:val="ro-RO" w:eastAsia="fr-FR"/>
        </w:rPr>
      </w:pPr>
      <w:bookmarkStart w:id="4" w:name="_GoBack"/>
      <w:bookmarkEnd w:id="4"/>
      <w:r w:rsidRPr="003A3894">
        <w:rPr>
          <w:rFonts w:ascii="Trebuchet MS" w:eastAsia="MS Mincho" w:hAnsi="Trebuchet MS" w:cs="Calibri"/>
          <w:b/>
          <w:noProof/>
          <w:lang w:val="ro-RO" w:eastAsia="fr-FR"/>
        </w:rPr>
        <w:t>Am luat la cunoștință,</w:t>
      </w:r>
    </w:p>
    <w:p w:rsidR="003A3894" w:rsidRPr="003A3894" w:rsidRDefault="003A3894" w:rsidP="003A3894">
      <w:pPr>
        <w:spacing w:after="0" w:line="240" w:lineRule="auto"/>
        <w:jc w:val="both"/>
        <w:rPr>
          <w:rFonts w:ascii="Trebuchet MS" w:eastAsia="MS Mincho" w:hAnsi="Trebuchet MS" w:cs="Calibri"/>
          <w:b/>
          <w:noProof/>
          <w:lang w:val="ro-RO"/>
        </w:rPr>
      </w:pPr>
      <w:r w:rsidRPr="003A3894">
        <w:rPr>
          <w:rFonts w:ascii="Trebuchet MS" w:eastAsia="MS Mincho" w:hAnsi="Trebuchet MS" w:cs="Calibri"/>
          <w:b/>
          <w:noProof/>
          <w:lang w:val="ro-RO"/>
        </w:rPr>
        <w:t>Beneficiar (reprezentant legal)</w:t>
      </w:r>
    </w:p>
    <w:p w:rsidR="003A3894" w:rsidRPr="003A3894" w:rsidRDefault="003A3894" w:rsidP="003A3894">
      <w:pPr>
        <w:spacing w:after="0" w:line="240" w:lineRule="auto"/>
        <w:jc w:val="both"/>
        <w:rPr>
          <w:rFonts w:ascii="Trebuchet MS" w:eastAsia="MS Mincho" w:hAnsi="Trebuchet MS" w:cs="Calibri"/>
          <w:noProof/>
          <w:lang w:val="ro-RO"/>
        </w:rPr>
      </w:pPr>
      <w:r w:rsidRPr="003A3894">
        <w:rPr>
          <w:rFonts w:ascii="Trebuchet MS" w:eastAsia="MS Mincho" w:hAnsi="Trebuchet MS" w:cs="Calibri"/>
          <w:noProof/>
          <w:lang w:val="ro-RO"/>
        </w:rPr>
        <w:t>Nume și prenume …………….</w:t>
      </w:r>
    </w:p>
    <w:p w:rsidR="003A3894" w:rsidRPr="003A3894" w:rsidRDefault="003A3894" w:rsidP="003A3894">
      <w:pPr>
        <w:spacing w:after="0" w:line="240" w:lineRule="auto"/>
        <w:jc w:val="both"/>
        <w:rPr>
          <w:rFonts w:ascii="Trebuchet MS" w:eastAsia="MS Mincho" w:hAnsi="Trebuchet MS" w:cs="Calibri"/>
          <w:noProof/>
          <w:lang w:val="ro-RO"/>
        </w:rPr>
      </w:pPr>
      <w:r w:rsidRPr="003A3894">
        <w:rPr>
          <w:rFonts w:ascii="Trebuchet MS" w:eastAsia="MS Mincho" w:hAnsi="Trebuchet MS" w:cs="Calibri"/>
          <w:noProof/>
          <w:lang w:val="ro-RO"/>
        </w:rPr>
        <w:t>Semnătura …………….</w:t>
      </w:r>
      <w:r w:rsidRPr="003A3894">
        <w:rPr>
          <w:rFonts w:ascii="Trebuchet MS" w:eastAsia="MS Mincho" w:hAnsi="Trebuchet MS" w:cs="Calibri"/>
          <w:noProof/>
          <w:lang w:val="ro-RO"/>
        </w:rPr>
        <w:tab/>
      </w:r>
    </w:p>
    <w:p w:rsidR="003A3894" w:rsidRPr="003A3894" w:rsidRDefault="003A3894" w:rsidP="003A3894">
      <w:pPr>
        <w:spacing w:after="0" w:line="240" w:lineRule="auto"/>
        <w:jc w:val="both"/>
        <w:rPr>
          <w:rFonts w:ascii="Trebuchet MS" w:eastAsia="MS Mincho" w:hAnsi="Trebuchet MS" w:cs="Calibri"/>
          <w:noProof/>
          <w:lang w:val="ro-RO"/>
        </w:rPr>
      </w:pPr>
      <w:r w:rsidRPr="003A3894">
        <w:rPr>
          <w:rFonts w:ascii="Trebuchet MS" w:eastAsia="MS Mincho" w:hAnsi="Trebuchet MS" w:cs="Calibri"/>
          <w:noProof/>
          <w:lang w:val="ro-RO"/>
        </w:rPr>
        <w:t>Data ………………..</w:t>
      </w:r>
    </w:p>
    <w:p w:rsidR="003A3894" w:rsidRPr="003A3894" w:rsidRDefault="003A3894" w:rsidP="003A3894">
      <w:pPr>
        <w:spacing w:after="0" w:line="240" w:lineRule="auto"/>
        <w:jc w:val="both"/>
        <w:rPr>
          <w:rFonts w:ascii="Trebuchet MS" w:eastAsia="MS Mincho" w:hAnsi="Trebuchet MS" w:cs="Calibri"/>
          <w:b/>
          <w:noProof/>
          <w:lang w:val="ro-RO"/>
        </w:rPr>
      </w:pPr>
    </w:p>
    <w:p w:rsidR="003A3894" w:rsidRPr="003A3894" w:rsidRDefault="003A3894" w:rsidP="003A3894">
      <w:pPr>
        <w:spacing w:after="0" w:line="240" w:lineRule="auto"/>
        <w:jc w:val="both"/>
        <w:rPr>
          <w:rFonts w:ascii="Trebuchet MS" w:eastAsia="MS Mincho" w:hAnsi="Trebuchet MS" w:cs="Calibri"/>
          <w:b/>
          <w:noProof/>
          <w:lang w:val="ro-RO"/>
        </w:rPr>
      </w:pPr>
    </w:p>
    <w:p w:rsidR="003A3894" w:rsidRPr="003A3894" w:rsidRDefault="003A3894" w:rsidP="003A3894">
      <w:pPr>
        <w:spacing w:after="0" w:line="240" w:lineRule="auto"/>
        <w:jc w:val="both"/>
        <w:rPr>
          <w:rFonts w:ascii="Trebuchet MS" w:eastAsia="MS Mincho" w:hAnsi="Trebuchet MS" w:cs="Calibri"/>
          <w:b/>
          <w:i/>
          <w:noProof/>
          <w:lang w:val="ro-RO" w:eastAsia="fr-FR"/>
        </w:rPr>
      </w:pPr>
      <w:r w:rsidRPr="003A3894">
        <w:rPr>
          <w:rFonts w:ascii="Trebuchet MS" w:eastAsia="MS Mincho" w:hAnsi="Trebuchet MS" w:cs="Calibri"/>
          <w:b/>
          <w:i/>
          <w:noProof/>
          <w:lang w:val="ro-RO" w:eastAsia="fr-FR"/>
        </w:rPr>
        <w:t>- Formularul se va actualiza conform specificului fiecărei măsuri/ submăsuri în manualele de formulare specifice</w:t>
      </w:r>
    </w:p>
    <w:p w:rsidR="003A3894" w:rsidRPr="003A3894" w:rsidRDefault="003A3894" w:rsidP="003A3894">
      <w:pPr>
        <w:spacing w:after="0" w:line="240" w:lineRule="auto"/>
        <w:jc w:val="both"/>
        <w:rPr>
          <w:rFonts w:ascii="Trebuchet MS" w:eastAsia="MS Mincho" w:hAnsi="Trebuchet MS" w:cs="Calibri"/>
          <w:b/>
          <w:noProof/>
          <w:lang w:val="ro-RO"/>
        </w:rPr>
      </w:pPr>
      <w:r w:rsidRPr="003A3894">
        <w:rPr>
          <w:rFonts w:ascii="Trebuchet MS" w:eastAsia="MS Mincho" w:hAnsi="Trebuchet MS" w:cs="Calibri"/>
          <w:b/>
          <w:noProof/>
          <w:lang w:val="ro-RO"/>
        </w:rPr>
        <w:t xml:space="preserve">- </w:t>
      </w:r>
      <w:r w:rsidRPr="003A3894">
        <w:rPr>
          <w:rFonts w:ascii="Trebuchet MS" w:eastAsia="MS Mincho" w:hAnsi="Trebuchet MS" w:cs="Calibri"/>
          <w:b/>
          <w:i/>
          <w:noProof/>
          <w:lang w:val="ro-RO"/>
        </w:rPr>
        <w:t>Se va aplica metodologia specifică măsurii/ submăsurii respective</w:t>
      </w:r>
    </w:p>
    <w:p w:rsidR="00C93CF8" w:rsidRPr="00C510A3" w:rsidRDefault="00C93CF8">
      <w:pPr>
        <w:rPr>
          <w:rFonts w:ascii="Trebuchet MS" w:hAnsi="Trebuchet MS"/>
          <w:lang w:val="ro-RO"/>
        </w:rPr>
      </w:pPr>
    </w:p>
    <w:sectPr w:rsidR="00C93CF8" w:rsidRPr="00C510A3" w:rsidSect="00C510A3">
      <w:footerReference w:type="default" r:id="rId9"/>
      <w:pgSz w:w="12240" w:h="15840"/>
      <w:pgMar w:top="709"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E66C5" w:rsidRDefault="00BE66C5" w:rsidP="003A3894">
      <w:pPr>
        <w:spacing w:after="0" w:line="240" w:lineRule="auto"/>
      </w:pPr>
      <w:r>
        <w:separator/>
      </w:r>
    </w:p>
  </w:endnote>
  <w:endnote w:type="continuationSeparator" w:id="0">
    <w:p w:rsidR="00BE66C5" w:rsidRDefault="00BE66C5" w:rsidP="003A389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Eurostile">
    <w:charset w:val="00"/>
    <w:family w:val="swiss"/>
    <w:pitch w:val="variable"/>
    <w:sig w:usb0="00000007" w:usb1="00000000" w:usb2="00000000" w:usb3="00000000" w:csb0="00000093" w:csb1="00000000"/>
  </w:font>
  <w:font w:name="Arial Black">
    <w:panose1 w:val="020B0A04020102020204"/>
    <w:charset w:val="EE"/>
    <w:family w:val="swiss"/>
    <w:pitch w:val="variable"/>
    <w:sig w:usb0="A00002AF" w:usb1="400078FB" w:usb2="00000000" w:usb3="00000000" w:csb0="0000009F" w:csb1="00000000"/>
  </w:font>
  <w:font w:name="Trebuchet MS">
    <w:panose1 w:val="020B0603020202020204"/>
    <w:charset w:val="EE"/>
    <w:family w:val="swiss"/>
    <w:pitch w:val="variable"/>
    <w:sig w:usb0="00000687" w:usb1="00000000" w:usb2="00000000" w:usb3="00000000" w:csb0="000000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7377" w:rsidRDefault="00C87377">
    <w:pPr>
      <w:pStyle w:val="Footer"/>
      <w:ind w:right="360"/>
      <w:rPr>
        <w:lang w:val="en-GB"/>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7377" w:rsidRDefault="00C87377">
    <w:pPr>
      <w:pStyle w:val="Footer"/>
      <w:ind w:right="360"/>
      <w:rPr>
        <w:lang w:val="en-GB"/>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E66C5" w:rsidRDefault="00BE66C5" w:rsidP="003A3894">
      <w:pPr>
        <w:spacing w:after="0" w:line="240" w:lineRule="auto"/>
      </w:pPr>
      <w:r>
        <w:separator/>
      </w:r>
    </w:p>
  </w:footnote>
  <w:footnote w:type="continuationSeparator" w:id="0">
    <w:p w:rsidR="00BE66C5" w:rsidRDefault="00BE66C5" w:rsidP="003A389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C53034"/>
    <w:multiLevelType w:val="hybridMultilevel"/>
    <w:tmpl w:val="F47820C2"/>
    <w:lvl w:ilvl="0" w:tplc="A76EA546">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146F0F51"/>
    <w:multiLevelType w:val="hybridMultilevel"/>
    <w:tmpl w:val="F47820C2"/>
    <w:lvl w:ilvl="0" w:tplc="A76EA546">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28E22875"/>
    <w:multiLevelType w:val="hybridMultilevel"/>
    <w:tmpl w:val="792CE9F4"/>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nsid w:val="28F875BD"/>
    <w:multiLevelType w:val="hybridMultilevel"/>
    <w:tmpl w:val="F47820C2"/>
    <w:lvl w:ilvl="0" w:tplc="A76EA546">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29CB0FA9"/>
    <w:multiLevelType w:val="hybridMultilevel"/>
    <w:tmpl w:val="F47820C2"/>
    <w:lvl w:ilvl="0" w:tplc="A76EA546">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2A720065"/>
    <w:multiLevelType w:val="hybridMultilevel"/>
    <w:tmpl w:val="F47820C2"/>
    <w:lvl w:ilvl="0" w:tplc="A76EA546">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2D5316CD"/>
    <w:multiLevelType w:val="hybridMultilevel"/>
    <w:tmpl w:val="F47820C2"/>
    <w:lvl w:ilvl="0" w:tplc="A76EA546">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2DFE372C"/>
    <w:multiLevelType w:val="hybridMultilevel"/>
    <w:tmpl w:val="0A885AC0"/>
    <w:lvl w:ilvl="0" w:tplc="0409000F">
      <w:start w:val="1"/>
      <w:numFmt w:val="decimal"/>
      <w:lvlText w:val="%1."/>
      <w:lvlJc w:val="left"/>
      <w:pPr>
        <w:ind w:left="720" w:hanging="360"/>
      </w:pPr>
    </w:lvl>
    <w:lvl w:ilvl="1" w:tplc="0409000B">
      <w:start w:val="1"/>
      <w:numFmt w:val="bullet"/>
      <w:lvlText w:val=""/>
      <w:lvlJc w:val="left"/>
      <w:pPr>
        <w:ind w:left="1440" w:hanging="360"/>
      </w:pPr>
      <w:rPr>
        <w:rFonts w:ascii="Wingdings" w:hAnsi="Wingding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8DE6CEC"/>
    <w:multiLevelType w:val="hybridMultilevel"/>
    <w:tmpl w:val="C50611A4"/>
    <w:lvl w:ilvl="0" w:tplc="0409000F">
      <w:start w:val="1"/>
      <w:numFmt w:val="decimal"/>
      <w:lvlText w:val="%1."/>
      <w:lvlJc w:val="left"/>
      <w:pPr>
        <w:ind w:left="720" w:hanging="360"/>
      </w:pPr>
    </w:lvl>
    <w:lvl w:ilvl="1" w:tplc="0409000B">
      <w:start w:val="1"/>
      <w:numFmt w:val="bullet"/>
      <w:lvlText w:val=""/>
      <w:lvlJc w:val="left"/>
      <w:pPr>
        <w:ind w:left="1440" w:hanging="360"/>
      </w:pPr>
      <w:rPr>
        <w:rFonts w:ascii="Wingdings" w:hAnsi="Wingding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9CB637B"/>
    <w:multiLevelType w:val="hybridMultilevel"/>
    <w:tmpl w:val="F47820C2"/>
    <w:lvl w:ilvl="0" w:tplc="A76EA546">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46206A27"/>
    <w:multiLevelType w:val="hybridMultilevel"/>
    <w:tmpl w:val="F47820C2"/>
    <w:lvl w:ilvl="0" w:tplc="A76EA546">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518D525E"/>
    <w:multiLevelType w:val="hybridMultilevel"/>
    <w:tmpl w:val="96023762"/>
    <w:lvl w:ilvl="0" w:tplc="0409000B">
      <w:start w:val="1"/>
      <w:numFmt w:val="bullet"/>
      <w:lvlText w:val=""/>
      <w:lvlJc w:val="left"/>
      <w:pPr>
        <w:ind w:left="1449" w:hanging="360"/>
      </w:pPr>
      <w:rPr>
        <w:rFonts w:ascii="Wingdings" w:hAnsi="Wingdings" w:hint="default"/>
      </w:rPr>
    </w:lvl>
    <w:lvl w:ilvl="1" w:tplc="04090003" w:tentative="1">
      <w:start w:val="1"/>
      <w:numFmt w:val="bullet"/>
      <w:lvlText w:val="o"/>
      <w:lvlJc w:val="left"/>
      <w:pPr>
        <w:ind w:left="2169" w:hanging="360"/>
      </w:pPr>
      <w:rPr>
        <w:rFonts w:ascii="Courier New" w:hAnsi="Courier New" w:cs="Courier New" w:hint="default"/>
      </w:rPr>
    </w:lvl>
    <w:lvl w:ilvl="2" w:tplc="04090005" w:tentative="1">
      <w:start w:val="1"/>
      <w:numFmt w:val="bullet"/>
      <w:lvlText w:val=""/>
      <w:lvlJc w:val="left"/>
      <w:pPr>
        <w:ind w:left="2889" w:hanging="360"/>
      </w:pPr>
      <w:rPr>
        <w:rFonts w:ascii="Wingdings" w:hAnsi="Wingdings" w:hint="default"/>
      </w:rPr>
    </w:lvl>
    <w:lvl w:ilvl="3" w:tplc="04090001" w:tentative="1">
      <w:start w:val="1"/>
      <w:numFmt w:val="bullet"/>
      <w:lvlText w:val=""/>
      <w:lvlJc w:val="left"/>
      <w:pPr>
        <w:ind w:left="3609" w:hanging="360"/>
      </w:pPr>
      <w:rPr>
        <w:rFonts w:ascii="Symbol" w:hAnsi="Symbol" w:hint="default"/>
      </w:rPr>
    </w:lvl>
    <w:lvl w:ilvl="4" w:tplc="04090003" w:tentative="1">
      <w:start w:val="1"/>
      <w:numFmt w:val="bullet"/>
      <w:lvlText w:val="o"/>
      <w:lvlJc w:val="left"/>
      <w:pPr>
        <w:ind w:left="4329" w:hanging="360"/>
      </w:pPr>
      <w:rPr>
        <w:rFonts w:ascii="Courier New" w:hAnsi="Courier New" w:cs="Courier New" w:hint="default"/>
      </w:rPr>
    </w:lvl>
    <w:lvl w:ilvl="5" w:tplc="04090005" w:tentative="1">
      <w:start w:val="1"/>
      <w:numFmt w:val="bullet"/>
      <w:lvlText w:val=""/>
      <w:lvlJc w:val="left"/>
      <w:pPr>
        <w:ind w:left="5049" w:hanging="360"/>
      </w:pPr>
      <w:rPr>
        <w:rFonts w:ascii="Wingdings" w:hAnsi="Wingdings" w:hint="default"/>
      </w:rPr>
    </w:lvl>
    <w:lvl w:ilvl="6" w:tplc="04090001" w:tentative="1">
      <w:start w:val="1"/>
      <w:numFmt w:val="bullet"/>
      <w:lvlText w:val=""/>
      <w:lvlJc w:val="left"/>
      <w:pPr>
        <w:ind w:left="5769" w:hanging="360"/>
      </w:pPr>
      <w:rPr>
        <w:rFonts w:ascii="Symbol" w:hAnsi="Symbol" w:hint="default"/>
      </w:rPr>
    </w:lvl>
    <w:lvl w:ilvl="7" w:tplc="04090003" w:tentative="1">
      <w:start w:val="1"/>
      <w:numFmt w:val="bullet"/>
      <w:lvlText w:val="o"/>
      <w:lvlJc w:val="left"/>
      <w:pPr>
        <w:ind w:left="6489" w:hanging="360"/>
      </w:pPr>
      <w:rPr>
        <w:rFonts w:ascii="Courier New" w:hAnsi="Courier New" w:cs="Courier New" w:hint="default"/>
      </w:rPr>
    </w:lvl>
    <w:lvl w:ilvl="8" w:tplc="04090005" w:tentative="1">
      <w:start w:val="1"/>
      <w:numFmt w:val="bullet"/>
      <w:lvlText w:val=""/>
      <w:lvlJc w:val="left"/>
      <w:pPr>
        <w:ind w:left="7209" w:hanging="360"/>
      </w:pPr>
      <w:rPr>
        <w:rFonts w:ascii="Wingdings" w:hAnsi="Wingdings" w:hint="default"/>
      </w:rPr>
    </w:lvl>
  </w:abstractNum>
  <w:abstractNum w:abstractNumId="12">
    <w:nsid w:val="564322C1"/>
    <w:multiLevelType w:val="hybridMultilevel"/>
    <w:tmpl w:val="D792A65A"/>
    <w:lvl w:ilvl="0" w:tplc="1604F4B0">
      <w:start w:val="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5865737F"/>
    <w:multiLevelType w:val="hybridMultilevel"/>
    <w:tmpl w:val="F47820C2"/>
    <w:lvl w:ilvl="0" w:tplc="A76EA546">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61C10391"/>
    <w:multiLevelType w:val="hybridMultilevel"/>
    <w:tmpl w:val="F47820C2"/>
    <w:lvl w:ilvl="0" w:tplc="A76EA546">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6A516463"/>
    <w:multiLevelType w:val="hybridMultilevel"/>
    <w:tmpl w:val="F0FA5770"/>
    <w:lvl w:ilvl="0" w:tplc="9E1E867C">
      <w:start w:val="3"/>
      <w:numFmt w:val="decimal"/>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B2423B9"/>
    <w:multiLevelType w:val="singleLevel"/>
    <w:tmpl w:val="0409000B"/>
    <w:lvl w:ilvl="0">
      <w:start w:val="1"/>
      <w:numFmt w:val="bullet"/>
      <w:lvlText w:val=""/>
      <w:lvlJc w:val="left"/>
      <w:pPr>
        <w:ind w:left="720" w:hanging="360"/>
      </w:pPr>
      <w:rPr>
        <w:rFonts w:ascii="Wingdings" w:hAnsi="Wingdings" w:hint="default"/>
      </w:rPr>
    </w:lvl>
  </w:abstractNum>
  <w:num w:numId="1">
    <w:abstractNumId w:val="9"/>
  </w:num>
  <w:num w:numId="2">
    <w:abstractNumId w:val="3"/>
  </w:num>
  <w:num w:numId="3">
    <w:abstractNumId w:val="0"/>
  </w:num>
  <w:num w:numId="4">
    <w:abstractNumId w:val="13"/>
  </w:num>
  <w:num w:numId="5">
    <w:abstractNumId w:val="11"/>
  </w:num>
  <w:num w:numId="6">
    <w:abstractNumId w:val="10"/>
  </w:num>
  <w:num w:numId="7">
    <w:abstractNumId w:val="5"/>
  </w:num>
  <w:num w:numId="8">
    <w:abstractNumId w:val="1"/>
  </w:num>
  <w:num w:numId="9">
    <w:abstractNumId w:val="6"/>
  </w:num>
  <w:num w:numId="10">
    <w:abstractNumId w:val="4"/>
  </w:num>
  <w:num w:numId="11">
    <w:abstractNumId w:val="16"/>
  </w:num>
  <w:num w:numId="12">
    <w:abstractNumId w:val="7"/>
  </w:num>
  <w:num w:numId="13">
    <w:abstractNumId w:val="8"/>
  </w:num>
  <w:num w:numId="14">
    <w:abstractNumId w:val="2"/>
  </w:num>
  <w:num w:numId="15">
    <w:abstractNumId w:val="15"/>
  </w:num>
  <w:num w:numId="16">
    <w:abstractNumId w:val="12"/>
  </w:num>
  <w:num w:numId="17">
    <w:abstractNumId w:val="14"/>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3894"/>
    <w:rsid w:val="000E4F4F"/>
    <w:rsid w:val="00253423"/>
    <w:rsid w:val="00280071"/>
    <w:rsid w:val="002B318B"/>
    <w:rsid w:val="003043D2"/>
    <w:rsid w:val="00333562"/>
    <w:rsid w:val="003A3894"/>
    <w:rsid w:val="0043488F"/>
    <w:rsid w:val="004522E1"/>
    <w:rsid w:val="004A16B4"/>
    <w:rsid w:val="004A7641"/>
    <w:rsid w:val="006A45B3"/>
    <w:rsid w:val="006E5960"/>
    <w:rsid w:val="008A6E82"/>
    <w:rsid w:val="008D78B4"/>
    <w:rsid w:val="00B95D08"/>
    <w:rsid w:val="00BC1F30"/>
    <w:rsid w:val="00BE66C5"/>
    <w:rsid w:val="00C510A3"/>
    <w:rsid w:val="00C87377"/>
    <w:rsid w:val="00C93CF8"/>
    <w:rsid w:val="00CE6D72"/>
    <w:rsid w:val="00D94E8F"/>
    <w:rsid w:val="00EE3A6A"/>
    <w:rsid w:val="00FB0FA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uiPriority="0"/>
    <w:lsdException w:name="annotation text" w:uiPriority="0"/>
    <w:lsdException w:name="index heading" w:uiPriority="0"/>
    <w:lsdException w:name="caption" w:uiPriority="35" w:qFormat="1"/>
    <w:lsdException w:name="page number" w:uiPriority="0"/>
    <w:lsdException w:name="List Number 5"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Document Map" w:uiPriority="0"/>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3A3894"/>
    <w:pPr>
      <w:keepNext/>
      <w:spacing w:after="0" w:line="240" w:lineRule="auto"/>
      <w:jc w:val="center"/>
      <w:outlineLvl w:val="0"/>
    </w:pPr>
    <w:rPr>
      <w:rFonts w:ascii="Times New Roman" w:eastAsia="MS Mincho" w:hAnsi="Times New Roman" w:cs="Times New Roman"/>
      <w:b/>
      <w:bCs/>
      <w:noProof/>
      <w:sz w:val="24"/>
      <w:szCs w:val="24"/>
      <w:lang w:val="ro-RO" w:eastAsia="fr-FR"/>
    </w:rPr>
  </w:style>
  <w:style w:type="paragraph" w:styleId="Heading2">
    <w:name w:val="heading 2"/>
    <w:basedOn w:val="Normal"/>
    <w:next w:val="Normal"/>
    <w:link w:val="Heading2Char"/>
    <w:qFormat/>
    <w:rsid w:val="003A3894"/>
    <w:pPr>
      <w:keepNext/>
      <w:tabs>
        <w:tab w:val="num" w:pos="720"/>
      </w:tabs>
      <w:spacing w:after="0" w:line="240" w:lineRule="auto"/>
      <w:ind w:left="720" w:hanging="360"/>
      <w:jc w:val="both"/>
      <w:outlineLvl w:val="1"/>
    </w:pPr>
    <w:rPr>
      <w:rFonts w:ascii="Arial" w:eastAsia="MS Mincho" w:hAnsi="Arial" w:cs="Times New Roman"/>
      <w:b/>
      <w:bCs/>
      <w:sz w:val="20"/>
      <w:szCs w:val="20"/>
      <w:lang w:eastAsia="fr-FR"/>
    </w:rPr>
  </w:style>
  <w:style w:type="paragraph" w:styleId="Heading3">
    <w:name w:val="heading 3"/>
    <w:basedOn w:val="Normal"/>
    <w:next w:val="Normal"/>
    <w:link w:val="Heading3Char"/>
    <w:qFormat/>
    <w:rsid w:val="003A3894"/>
    <w:pPr>
      <w:keepNext/>
      <w:spacing w:after="0" w:line="240" w:lineRule="auto"/>
      <w:jc w:val="right"/>
      <w:outlineLvl w:val="2"/>
    </w:pPr>
    <w:rPr>
      <w:rFonts w:ascii="Times New Roman" w:eastAsia="MS Mincho" w:hAnsi="Times New Roman" w:cs="Times New Roman"/>
      <w:b/>
      <w:bCs/>
      <w:noProof/>
      <w:sz w:val="20"/>
      <w:szCs w:val="20"/>
      <w:lang w:val="ro-RO" w:eastAsia="fr-FR"/>
    </w:rPr>
  </w:style>
  <w:style w:type="paragraph" w:styleId="Heading4">
    <w:name w:val="heading 4"/>
    <w:basedOn w:val="Normal"/>
    <w:next w:val="Normal"/>
    <w:link w:val="Heading4Char"/>
    <w:qFormat/>
    <w:rsid w:val="003A3894"/>
    <w:pPr>
      <w:keepNext/>
      <w:spacing w:after="0" w:line="240" w:lineRule="auto"/>
      <w:ind w:left="567" w:firstLine="964"/>
      <w:jc w:val="both"/>
      <w:outlineLvl w:val="3"/>
    </w:pPr>
    <w:rPr>
      <w:rFonts w:ascii="Arial" w:eastAsia="MS Mincho" w:hAnsi="Arial" w:cs="Times New Roman"/>
      <w:i/>
      <w:iCs/>
      <w:caps/>
      <w:sz w:val="20"/>
      <w:szCs w:val="20"/>
      <w:lang w:eastAsia="fr-FR"/>
    </w:rPr>
  </w:style>
  <w:style w:type="paragraph" w:styleId="Heading5">
    <w:name w:val="heading 5"/>
    <w:basedOn w:val="Normal"/>
    <w:next w:val="Normal"/>
    <w:link w:val="Heading5Char"/>
    <w:qFormat/>
    <w:rsid w:val="003A3894"/>
    <w:pPr>
      <w:keepNext/>
      <w:spacing w:after="0" w:line="240" w:lineRule="auto"/>
      <w:jc w:val="center"/>
      <w:outlineLvl w:val="4"/>
    </w:pPr>
    <w:rPr>
      <w:rFonts w:ascii="Times New Roman" w:eastAsia="MS Mincho" w:hAnsi="Times New Roman" w:cs="Times New Roman"/>
      <w:b/>
      <w:bCs/>
      <w:color w:val="000000"/>
      <w:sz w:val="24"/>
      <w:szCs w:val="24"/>
      <w:lang w:val="ro-RO"/>
    </w:rPr>
  </w:style>
  <w:style w:type="paragraph" w:styleId="Heading6">
    <w:name w:val="heading 6"/>
    <w:basedOn w:val="Normal"/>
    <w:next w:val="Normal"/>
    <w:link w:val="Heading6Char"/>
    <w:qFormat/>
    <w:rsid w:val="003A3894"/>
    <w:pPr>
      <w:keepNext/>
      <w:spacing w:after="0" w:line="240" w:lineRule="auto"/>
      <w:outlineLvl w:val="5"/>
    </w:pPr>
    <w:rPr>
      <w:rFonts w:ascii="Times New Roman" w:eastAsia="MS Mincho" w:hAnsi="Times New Roman" w:cs="Times New Roman"/>
      <w:b/>
      <w:bCs/>
      <w:color w:val="000000"/>
      <w:sz w:val="24"/>
      <w:szCs w:val="24"/>
      <w:lang w:val="ro-RO"/>
    </w:rPr>
  </w:style>
  <w:style w:type="paragraph" w:styleId="Heading7">
    <w:name w:val="heading 7"/>
    <w:basedOn w:val="Normal"/>
    <w:next w:val="Normal"/>
    <w:link w:val="Heading7Char"/>
    <w:qFormat/>
    <w:rsid w:val="003A3894"/>
    <w:pPr>
      <w:keepNext/>
      <w:spacing w:after="0" w:line="240" w:lineRule="auto"/>
      <w:ind w:left="284"/>
      <w:jc w:val="center"/>
      <w:outlineLvl w:val="6"/>
    </w:pPr>
    <w:rPr>
      <w:rFonts w:ascii="Times New Roman" w:eastAsia="MS Mincho" w:hAnsi="Times New Roman" w:cs="Times New Roman"/>
      <w:b/>
      <w:bCs/>
      <w:color w:val="000000"/>
      <w:sz w:val="24"/>
      <w:szCs w:val="24"/>
      <w:lang w:val="ro-RO"/>
    </w:rPr>
  </w:style>
  <w:style w:type="paragraph" w:styleId="Heading8">
    <w:name w:val="heading 8"/>
    <w:basedOn w:val="Normal"/>
    <w:next w:val="Normal"/>
    <w:link w:val="Heading8Char"/>
    <w:qFormat/>
    <w:rsid w:val="003A3894"/>
    <w:pPr>
      <w:keepNext/>
      <w:spacing w:after="0" w:line="240" w:lineRule="auto"/>
      <w:jc w:val="right"/>
      <w:outlineLvl w:val="7"/>
    </w:pPr>
    <w:rPr>
      <w:rFonts w:ascii="Times New Roman" w:eastAsia="MS Mincho" w:hAnsi="Times New Roman" w:cs="Times New Roman"/>
      <w:b/>
      <w:bCs/>
      <w:color w:val="000000"/>
      <w:sz w:val="24"/>
      <w:szCs w:val="24"/>
      <w:lang w:val="ro-RO"/>
    </w:rPr>
  </w:style>
  <w:style w:type="paragraph" w:styleId="Heading9">
    <w:name w:val="heading 9"/>
    <w:basedOn w:val="Normal"/>
    <w:next w:val="Normal"/>
    <w:link w:val="Heading9Char"/>
    <w:qFormat/>
    <w:rsid w:val="003A3894"/>
    <w:pPr>
      <w:keepNext/>
      <w:spacing w:after="0" w:line="240" w:lineRule="auto"/>
      <w:jc w:val="both"/>
      <w:outlineLvl w:val="8"/>
    </w:pPr>
    <w:rPr>
      <w:rFonts w:ascii="Times New Roman" w:eastAsia="MS Mincho" w:hAnsi="Times New Roman" w:cs="Times New Roman"/>
      <w:b/>
      <w:bCs/>
      <w:noProof/>
      <w:sz w:val="24"/>
      <w:szCs w:val="24"/>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3A3894"/>
    <w:rPr>
      <w:rFonts w:ascii="Times New Roman" w:eastAsia="MS Mincho" w:hAnsi="Times New Roman" w:cs="Times New Roman"/>
      <w:b/>
      <w:bCs/>
      <w:noProof/>
      <w:sz w:val="24"/>
      <w:szCs w:val="24"/>
      <w:lang w:val="ro-RO" w:eastAsia="fr-FR"/>
    </w:rPr>
  </w:style>
  <w:style w:type="character" w:customStyle="1" w:styleId="Heading2Char">
    <w:name w:val="Heading 2 Char"/>
    <w:basedOn w:val="DefaultParagraphFont"/>
    <w:link w:val="Heading2"/>
    <w:rsid w:val="003A3894"/>
    <w:rPr>
      <w:rFonts w:ascii="Arial" w:eastAsia="MS Mincho" w:hAnsi="Arial" w:cs="Times New Roman"/>
      <w:b/>
      <w:bCs/>
      <w:sz w:val="20"/>
      <w:szCs w:val="20"/>
      <w:lang w:eastAsia="fr-FR"/>
    </w:rPr>
  </w:style>
  <w:style w:type="character" w:customStyle="1" w:styleId="Heading3Char">
    <w:name w:val="Heading 3 Char"/>
    <w:basedOn w:val="DefaultParagraphFont"/>
    <w:link w:val="Heading3"/>
    <w:rsid w:val="003A3894"/>
    <w:rPr>
      <w:rFonts w:ascii="Times New Roman" w:eastAsia="MS Mincho" w:hAnsi="Times New Roman" w:cs="Times New Roman"/>
      <w:b/>
      <w:bCs/>
      <w:noProof/>
      <w:sz w:val="20"/>
      <w:szCs w:val="20"/>
      <w:lang w:val="ro-RO" w:eastAsia="fr-FR"/>
    </w:rPr>
  </w:style>
  <w:style w:type="character" w:customStyle="1" w:styleId="Heading4Char">
    <w:name w:val="Heading 4 Char"/>
    <w:basedOn w:val="DefaultParagraphFont"/>
    <w:link w:val="Heading4"/>
    <w:rsid w:val="003A3894"/>
    <w:rPr>
      <w:rFonts w:ascii="Arial" w:eastAsia="MS Mincho" w:hAnsi="Arial" w:cs="Times New Roman"/>
      <w:i/>
      <w:iCs/>
      <w:caps/>
      <w:sz w:val="20"/>
      <w:szCs w:val="20"/>
      <w:lang w:eastAsia="fr-FR"/>
    </w:rPr>
  </w:style>
  <w:style w:type="character" w:customStyle="1" w:styleId="Heading5Char">
    <w:name w:val="Heading 5 Char"/>
    <w:basedOn w:val="DefaultParagraphFont"/>
    <w:link w:val="Heading5"/>
    <w:rsid w:val="003A3894"/>
    <w:rPr>
      <w:rFonts w:ascii="Times New Roman" w:eastAsia="MS Mincho" w:hAnsi="Times New Roman" w:cs="Times New Roman"/>
      <w:b/>
      <w:bCs/>
      <w:color w:val="000000"/>
      <w:sz w:val="24"/>
      <w:szCs w:val="24"/>
      <w:lang w:val="ro-RO"/>
    </w:rPr>
  </w:style>
  <w:style w:type="character" w:customStyle="1" w:styleId="Heading6Char">
    <w:name w:val="Heading 6 Char"/>
    <w:basedOn w:val="DefaultParagraphFont"/>
    <w:link w:val="Heading6"/>
    <w:rsid w:val="003A3894"/>
    <w:rPr>
      <w:rFonts w:ascii="Times New Roman" w:eastAsia="MS Mincho" w:hAnsi="Times New Roman" w:cs="Times New Roman"/>
      <w:b/>
      <w:bCs/>
      <w:color w:val="000000"/>
      <w:sz w:val="24"/>
      <w:szCs w:val="24"/>
      <w:lang w:val="ro-RO"/>
    </w:rPr>
  </w:style>
  <w:style w:type="character" w:customStyle="1" w:styleId="Heading7Char">
    <w:name w:val="Heading 7 Char"/>
    <w:basedOn w:val="DefaultParagraphFont"/>
    <w:link w:val="Heading7"/>
    <w:rsid w:val="003A3894"/>
    <w:rPr>
      <w:rFonts w:ascii="Times New Roman" w:eastAsia="MS Mincho" w:hAnsi="Times New Roman" w:cs="Times New Roman"/>
      <w:b/>
      <w:bCs/>
      <w:color w:val="000000"/>
      <w:sz w:val="24"/>
      <w:szCs w:val="24"/>
      <w:lang w:val="ro-RO"/>
    </w:rPr>
  </w:style>
  <w:style w:type="character" w:customStyle="1" w:styleId="Heading8Char">
    <w:name w:val="Heading 8 Char"/>
    <w:basedOn w:val="DefaultParagraphFont"/>
    <w:link w:val="Heading8"/>
    <w:rsid w:val="003A3894"/>
    <w:rPr>
      <w:rFonts w:ascii="Times New Roman" w:eastAsia="MS Mincho" w:hAnsi="Times New Roman" w:cs="Times New Roman"/>
      <w:b/>
      <w:bCs/>
      <w:color w:val="000000"/>
      <w:sz w:val="24"/>
      <w:szCs w:val="24"/>
      <w:lang w:val="ro-RO"/>
    </w:rPr>
  </w:style>
  <w:style w:type="character" w:customStyle="1" w:styleId="Heading9Char">
    <w:name w:val="Heading 9 Char"/>
    <w:basedOn w:val="DefaultParagraphFont"/>
    <w:link w:val="Heading9"/>
    <w:rsid w:val="003A3894"/>
    <w:rPr>
      <w:rFonts w:ascii="Times New Roman" w:eastAsia="MS Mincho" w:hAnsi="Times New Roman" w:cs="Times New Roman"/>
      <w:b/>
      <w:bCs/>
      <w:noProof/>
      <w:sz w:val="24"/>
      <w:szCs w:val="24"/>
      <w:lang w:val="ro-RO"/>
    </w:rPr>
  </w:style>
  <w:style w:type="numbering" w:customStyle="1" w:styleId="NoList1">
    <w:name w:val="No List1"/>
    <w:next w:val="NoList"/>
    <w:uiPriority w:val="99"/>
    <w:semiHidden/>
    <w:unhideWhenUsed/>
    <w:rsid w:val="003A3894"/>
  </w:style>
  <w:style w:type="paragraph" w:styleId="TOC1">
    <w:name w:val="toc 1"/>
    <w:basedOn w:val="Normal"/>
    <w:next w:val="Normal"/>
    <w:autoRedefine/>
    <w:semiHidden/>
    <w:rsid w:val="003A3894"/>
    <w:pPr>
      <w:tabs>
        <w:tab w:val="right" w:leader="dot" w:pos="9060"/>
      </w:tabs>
      <w:spacing w:after="0" w:line="240" w:lineRule="auto"/>
      <w:ind w:left="284"/>
    </w:pPr>
    <w:rPr>
      <w:rFonts w:ascii="Times New Roman" w:eastAsia="MS Mincho" w:hAnsi="Times New Roman" w:cs="Times New Roman"/>
      <w:noProof/>
      <w:sz w:val="24"/>
      <w:szCs w:val="24"/>
      <w:lang w:val="ro-RO"/>
    </w:rPr>
  </w:style>
  <w:style w:type="paragraph" w:customStyle="1" w:styleId="Stil2">
    <w:name w:val="Stil2"/>
    <w:basedOn w:val="Heading1"/>
    <w:autoRedefine/>
    <w:rsid w:val="003A3894"/>
    <w:pPr>
      <w:pBdr>
        <w:top w:val="single" w:sz="4" w:space="6" w:color="auto"/>
        <w:bottom w:val="single" w:sz="4" w:space="6" w:color="auto"/>
      </w:pBdr>
      <w:spacing w:before="120" w:after="120"/>
      <w:jc w:val="both"/>
    </w:pPr>
  </w:style>
  <w:style w:type="paragraph" w:customStyle="1" w:styleId="xl61">
    <w:name w:val="xl61"/>
    <w:basedOn w:val="Normal"/>
    <w:rsid w:val="003A3894"/>
    <w:pPr>
      <w:pBdr>
        <w:left w:val="single" w:sz="8" w:space="0" w:color="auto"/>
      </w:pBdr>
      <w:spacing w:before="100" w:beforeAutospacing="1" w:after="100" w:afterAutospacing="1" w:line="240" w:lineRule="auto"/>
      <w:jc w:val="both"/>
    </w:pPr>
    <w:rPr>
      <w:rFonts w:ascii="Arial" w:eastAsia="MS Mincho" w:hAnsi="Arial" w:cs="Arial"/>
      <w:sz w:val="24"/>
      <w:szCs w:val="24"/>
      <w:lang w:val="ro-RO" w:eastAsia="fr-FR"/>
    </w:rPr>
  </w:style>
  <w:style w:type="paragraph" w:customStyle="1" w:styleId="xl34">
    <w:name w:val="xl34"/>
    <w:basedOn w:val="Normal"/>
    <w:rsid w:val="003A3894"/>
    <w:pPr>
      <w:pBdr>
        <w:left w:val="single" w:sz="4" w:space="0" w:color="auto"/>
        <w:bottom w:val="single" w:sz="4" w:space="0" w:color="auto"/>
        <w:right w:val="single" w:sz="4" w:space="0" w:color="auto"/>
      </w:pBdr>
      <w:spacing w:before="100" w:beforeAutospacing="1" w:after="100" w:afterAutospacing="1" w:line="240" w:lineRule="auto"/>
    </w:pPr>
    <w:rPr>
      <w:rFonts w:ascii="Arial" w:eastAsia="MS Mincho" w:hAnsi="Arial" w:cs="Arial"/>
      <w:b/>
      <w:bCs/>
      <w:sz w:val="24"/>
      <w:szCs w:val="24"/>
      <w:lang w:val="ro-RO" w:eastAsia="fr-FR"/>
    </w:rPr>
  </w:style>
  <w:style w:type="paragraph" w:styleId="Header">
    <w:name w:val="header"/>
    <w:aliases w:val="Char1 Char1,Char1, Char1"/>
    <w:basedOn w:val="Normal"/>
    <w:link w:val="HeaderChar2"/>
    <w:uiPriority w:val="99"/>
    <w:rsid w:val="003A3894"/>
    <w:pPr>
      <w:tabs>
        <w:tab w:val="center" w:pos="4536"/>
        <w:tab w:val="right" w:pos="9072"/>
      </w:tabs>
      <w:spacing w:after="0" w:line="240" w:lineRule="auto"/>
    </w:pPr>
    <w:rPr>
      <w:rFonts w:ascii="Times New Roman" w:eastAsia="MS Mincho" w:hAnsi="Times New Roman" w:cs="Times New Roman"/>
      <w:noProof/>
      <w:sz w:val="24"/>
      <w:szCs w:val="24"/>
      <w:lang w:val="ro-RO" w:eastAsia="fr-FR"/>
    </w:rPr>
  </w:style>
  <w:style w:type="character" w:customStyle="1" w:styleId="HeaderChar">
    <w:name w:val="Header Char"/>
    <w:basedOn w:val="DefaultParagraphFont"/>
    <w:uiPriority w:val="99"/>
    <w:semiHidden/>
    <w:rsid w:val="003A3894"/>
  </w:style>
  <w:style w:type="paragraph" w:styleId="BodyTextIndent">
    <w:name w:val="Body Text Indent"/>
    <w:basedOn w:val="Normal"/>
    <w:link w:val="BodyTextIndentChar"/>
    <w:rsid w:val="003A3894"/>
    <w:pPr>
      <w:spacing w:after="0" w:line="240" w:lineRule="auto"/>
      <w:jc w:val="center"/>
    </w:pPr>
    <w:rPr>
      <w:rFonts w:ascii="Times New Roman" w:eastAsia="MS Mincho" w:hAnsi="Times New Roman" w:cs="Times New Roman"/>
      <w:noProof/>
      <w:sz w:val="20"/>
      <w:szCs w:val="20"/>
    </w:rPr>
  </w:style>
  <w:style w:type="character" w:customStyle="1" w:styleId="BodyTextIndentChar">
    <w:name w:val="Body Text Indent Char"/>
    <w:basedOn w:val="DefaultParagraphFont"/>
    <w:link w:val="BodyTextIndent"/>
    <w:rsid w:val="003A3894"/>
    <w:rPr>
      <w:rFonts w:ascii="Times New Roman" w:eastAsia="MS Mincho" w:hAnsi="Times New Roman" w:cs="Times New Roman"/>
      <w:noProof/>
      <w:sz w:val="20"/>
      <w:szCs w:val="20"/>
    </w:rPr>
  </w:style>
  <w:style w:type="paragraph" w:styleId="BodyText3">
    <w:name w:val="Body Text 3"/>
    <w:basedOn w:val="Normal"/>
    <w:link w:val="BodyText3Char"/>
    <w:rsid w:val="003A3894"/>
    <w:pPr>
      <w:tabs>
        <w:tab w:val="left" w:pos="993"/>
      </w:tabs>
      <w:overflowPunct w:val="0"/>
      <w:autoSpaceDE w:val="0"/>
      <w:autoSpaceDN w:val="0"/>
      <w:adjustRightInd w:val="0"/>
      <w:spacing w:after="0" w:line="240" w:lineRule="auto"/>
    </w:pPr>
    <w:rPr>
      <w:rFonts w:ascii="Times New Roman" w:eastAsia="MS Mincho" w:hAnsi="Times New Roman" w:cs="Times New Roman"/>
      <w:sz w:val="24"/>
      <w:szCs w:val="24"/>
      <w:lang w:eastAsia="fr-FR"/>
    </w:rPr>
  </w:style>
  <w:style w:type="character" w:customStyle="1" w:styleId="BodyText3Char">
    <w:name w:val="Body Text 3 Char"/>
    <w:basedOn w:val="DefaultParagraphFont"/>
    <w:link w:val="BodyText3"/>
    <w:rsid w:val="003A3894"/>
    <w:rPr>
      <w:rFonts w:ascii="Times New Roman" w:eastAsia="MS Mincho" w:hAnsi="Times New Roman" w:cs="Times New Roman"/>
      <w:sz w:val="24"/>
      <w:szCs w:val="24"/>
      <w:lang w:eastAsia="fr-FR"/>
    </w:rPr>
  </w:style>
  <w:style w:type="paragraph" w:customStyle="1" w:styleId="NormalWeb2">
    <w:name w:val="Normal (Web)2"/>
    <w:basedOn w:val="Normal"/>
    <w:rsid w:val="003A3894"/>
    <w:pPr>
      <w:spacing w:before="105" w:after="105" w:line="240" w:lineRule="auto"/>
      <w:ind w:left="105" w:right="105"/>
    </w:pPr>
    <w:rPr>
      <w:rFonts w:ascii="Times New Roman" w:eastAsia="MS Mincho" w:hAnsi="Times New Roman" w:cs="Times New Roman"/>
      <w:sz w:val="24"/>
      <w:szCs w:val="24"/>
      <w:lang w:val="ro-RO"/>
    </w:rPr>
  </w:style>
  <w:style w:type="paragraph" w:styleId="Title">
    <w:name w:val="Title"/>
    <w:basedOn w:val="Normal"/>
    <w:link w:val="TitleChar"/>
    <w:qFormat/>
    <w:rsid w:val="003A3894"/>
    <w:pPr>
      <w:spacing w:after="0" w:line="240" w:lineRule="auto"/>
      <w:jc w:val="center"/>
    </w:pPr>
    <w:rPr>
      <w:rFonts w:ascii="Times New Roman" w:eastAsia="MS Mincho" w:hAnsi="Times New Roman" w:cs="Times New Roman"/>
      <w:b/>
      <w:bCs/>
      <w:sz w:val="24"/>
      <w:szCs w:val="24"/>
      <w:lang w:eastAsia="fr-FR"/>
    </w:rPr>
  </w:style>
  <w:style w:type="character" w:customStyle="1" w:styleId="TitleChar">
    <w:name w:val="Title Char"/>
    <w:basedOn w:val="DefaultParagraphFont"/>
    <w:link w:val="Title"/>
    <w:rsid w:val="003A3894"/>
    <w:rPr>
      <w:rFonts w:ascii="Times New Roman" w:eastAsia="MS Mincho" w:hAnsi="Times New Roman" w:cs="Times New Roman"/>
      <w:b/>
      <w:bCs/>
      <w:sz w:val="24"/>
      <w:szCs w:val="24"/>
      <w:lang w:eastAsia="fr-FR"/>
    </w:rPr>
  </w:style>
  <w:style w:type="paragraph" w:customStyle="1" w:styleId="xl47">
    <w:name w:val="xl47"/>
    <w:basedOn w:val="Normal"/>
    <w:rsid w:val="003A3894"/>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MS Mincho" w:hAnsi="Times New Roman" w:cs="Times New Roman"/>
      <w:sz w:val="24"/>
      <w:szCs w:val="24"/>
      <w:lang w:val="ro-RO" w:eastAsia="fr-FR"/>
    </w:rPr>
  </w:style>
  <w:style w:type="paragraph" w:customStyle="1" w:styleId="xl33">
    <w:name w:val="xl33"/>
    <w:basedOn w:val="Normal"/>
    <w:rsid w:val="003A3894"/>
    <w:pPr>
      <w:spacing w:before="100" w:beforeAutospacing="1" w:after="100" w:afterAutospacing="1" w:line="240" w:lineRule="auto"/>
    </w:pPr>
    <w:rPr>
      <w:rFonts w:ascii="Arial" w:eastAsia="Arial Unicode MS" w:hAnsi="Arial" w:cs="Times New Roman"/>
      <w:sz w:val="18"/>
      <w:szCs w:val="18"/>
      <w:lang w:val="ro-RO"/>
    </w:rPr>
  </w:style>
  <w:style w:type="paragraph" w:styleId="FootnoteText">
    <w:name w:val="footnote text"/>
    <w:aliases w:val=" Char2"/>
    <w:basedOn w:val="Normal"/>
    <w:link w:val="FootnoteTextChar"/>
    <w:uiPriority w:val="99"/>
    <w:semiHidden/>
    <w:rsid w:val="003A3894"/>
    <w:pPr>
      <w:spacing w:after="0" w:line="240" w:lineRule="auto"/>
    </w:pPr>
    <w:rPr>
      <w:rFonts w:ascii="Times New Roman" w:eastAsia="MS Mincho" w:hAnsi="Times New Roman" w:cs="Times New Roman"/>
      <w:noProof/>
      <w:sz w:val="20"/>
      <w:szCs w:val="20"/>
      <w:lang/>
    </w:rPr>
  </w:style>
  <w:style w:type="character" w:customStyle="1" w:styleId="FootnoteTextChar">
    <w:name w:val="Footnote Text Char"/>
    <w:aliases w:val=" Char2 Char"/>
    <w:basedOn w:val="DefaultParagraphFont"/>
    <w:link w:val="FootnoteText"/>
    <w:uiPriority w:val="99"/>
    <w:semiHidden/>
    <w:rsid w:val="003A3894"/>
    <w:rPr>
      <w:rFonts w:ascii="Times New Roman" w:eastAsia="MS Mincho" w:hAnsi="Times New Roman" w:cs="Times New Roman"/>
      <w:noProof/>
      <w:sz w:val="20"/>
      <w:szCs w:val="20"/>
      <w:lang/>
    </w:rPr>
  </w:style>
  <w:style w:type="paragraph" w:styleId="BodyText2">
    <w:name w:val="Body Text 2"/>
    <w:basedOn w:val="Normal"/>
    <w:link w:val="BodyText2Char"/>
    <w:rsid w:val="003A3894"/>
    <w:pPr>
      <w:spacing w:after="0" w:line="240" w:lineRule="auto"/>
    </w:pPr>
    <w:rPr>
      <w:rFonts w:ascii="Times New Roman" w:eastAsia="MS Mincho" w:hAnsi="Times New Roman" w:cs="Times New Roman"/>
      <w:color w:val="000000"/>
      <w:sz w:val="24"/>
      <w:szCs w:val="24"/>
      <w:lang/>
    </w:rPr>
  </w:style>
  <w:style w:type="character" w:customStyle="1" w:styleId="BodyText2Char">
    <w:name w:val="Body Text 2 Char"/>
    <w:basedOn w:val="DefaultParagraphFont"/>
    <w:link w:val="BodyText2"/>
    <w:rsid w:val="003A3894"/>
    <w:rPr>
      <w:rFonts w:ascii="Times New Roman" w:eastAsia="MS Mincho" w:hAnsi="Times New Roman" w:cs="Times New Roman"/>
      <w:color w:val="000000"/>
      <w:sz w:val="24"/>
      <w:szCs w:val="24"/>
      <w:lang/>
    </w:rPr>
  </w:style>
  <w:style w:type="paragraph" w:styleId="BodyText">
    <w:name w:val="Body Text"/>
    <w:basedOn w:val="Normal"/>
    <w:link w:val="BodyTextChar"/>
    <w:rsid w:val="003A3894"/>
    <w:pPr>
      <w:spacing w:after="0" w:line="240" w:lineRule="auto"/>
    </w:pPr>
    <w:rPr>
      <w:rFonts w:ascii="Arial" w:eastAsia="MS Mincho" w:hAnsi="Arial" w:cs="Times New Roman"/>
      <w:sz w:val="16"/>
      <w:szCs w:val="16"/>
      <w:lang w:val="ro-RO" w:eastAsia="fr-FR"/>
    </w:rPr>
  </w:style>
  <w:style w:type="character" w:customStyle="1" w:styleId="BodyTextChar">
    <w:name w:val="Body Text Char"/>
    <w:basedOn w:val="DefaultParagraphFont"/>
    <w:link w:val="BodyText"/>
    <w:rsid w:val="003A3894"/>
    <w:rPr>
      <w:rFonts w:ascii="Arial" w:eastAsia="MS Mincho" w:hAnsi="Arial" w:cs="Times New Roman"/>
      <w:sz w:val="16"/>
      <w:szCs w:val="16"/>
      <w:lang w:val="ro-RO" w:eastAsia="fr-FR"/>
    </w:rPr>
  </w:style>
  <w:style w:type="paragraph" w:customStyle="1" w:styleId="Guidelines5">
    <w:name w:val="Guidelines 5"/>
    <w:basedOn w:val="Normal"/>
    <w:rsid w:val="003A3894"/>
    <w:pPr>
      <w:spacing w:before="240" w:after="240" w:line="240" w:lineRule="auto"/>
      <w:jc w:val="both"/>
    </w:pPr>
    <w:rPr>
      <w:rFonts w:ascii="Times New Roman" w:eastAsia="MS Mincho" w:hAnsi="Times New Roman" w:cs="Times New Roman"/>
      <w:b/>
      <w:bCs/>
      <w:sz w:val="24"/>
      <w:szCs w:val="24"/>
      <w:lang w:val="ro-RO" w:eastAsia="fr-FR"/>
    </w:rPr>
  </w:style>
  <w:style w:type="paragraph" w:styleId="BodyTextIndent3">
    <w:name w:val="Body Text Indent 3"/>
    <w:basedOn w:val="Normal"/>
    <w:link w:val="BodyTextIndent3Char"/>
    <w:rsid w:val="003A3894"/>
    <w:pPr>
      <w:spacing w:after="0" w:line="240" w:lineRule="auto"/>
      <w:ind w:firstLine="70"/>
      <w:jc w:val="both"/>
    </w:pPr>
    <w:rPr>
      <w:rFonts w:ascii="Times New Roman" w:eastAsia="MS Mincho" w:hAnsi="Times New Roman" w:cs="Times New Roman"/>
      <w:noProof/>
      <w:sz w:val="24"/>
      <w:szCs w:val="24"/>
      <w:lang w:val="ro-RO"/>
    </w:rPr>
  </w:style>
  <w:style w:type="character" w:customStyle="1" w:styleId="BodyTextIndent3Char">
    <w:name w:val="Body Text Indent 3 Char"/>
    <w:basedOn w:val="DefaultParagraphFont"/>
    <w:link w:val="BodyTextIndent3"/>
    <w:rsid w:val="003A3894"/>
    <w:rPr>
      <w:rFonts w:ascii="Times New Roman" w:eastAsia="MS Mincho" w:hAnsi="Times New Roman" w:cs="Times New Roman"/>
      <w:noProof/>
      <w:sz w:val="24"/>
      <w:szCs w:val="24"/>
      <w:lang w:val="ro-RO"/>
    </w:rPr>
  </w:style>
  <w:style w:type="paragraph" w:customStyle="1" w:styleId="xl27">
    <w:name w:val="xl27"/>
    <w:basedOn w:val="Normal"/>
    <w:rsid w:val="003A3894"/>
    <w:pPr>
      <w:spacing w:before="100" w:beforeAutospacing="1" w:after="100" w:afterAutospacing="1" w:line="240" w:lineRule="auto"/>
      <w:jc w:val="center"/>
      <w:textAlignment w:val="center"/>
    </w:pPr>
    <w:rPr>
      <w:rFonts w:ascii="Arial Unicode MS" w:eastAsia="Arial Unicode MS" w:hAnsi="Arial Unicode MS" w:cs="Times New Roman"/>
      <w:sz w:val="24"/>
      <w:szCs w:val="24"/>
      <w:lang w:val="ro-RO"/>
    </w:rPr>
  </w:style>
  <w:style w:type="paragraph" w:customStyle="1" w:styleId="Stil3">
    <w:name w:val="Stil3"/>
    <w:basedOn w:val="Heading1"/>
    <w:rsid w:val="003A3894"/>
    <w:pPr>
      <w:pBdr>
        <w:top w:val="single" w:sz="4" w:space="1" w:color="auto"/>
        <w:bottom w:val="single" w:sz="4" w:space="1" w:color="auto"/>
      </w:pBdr>
      <w:spacing w:before="120" w:after="120"/>
      <w:jc w:val="right"/>
    </w:pPr>
    <w:rPr>
      <w:bCs w:val="0"/>
      <w:noProof w:val="0"/>
      <w:color w:val="000000"/>
    </w:rPr>
  </w:style>
  <w:style w:type="paragraph" w:customStyle="1" w:styleId="text">
    <w:name w:val="text"/>
    <w:basedOn w:val="Normal"/>
    <w:rsid w:val="003A3894"/>
    <w:pPr>
      <w:spacing w:after="0" w:line="240" w:lineRule="auto"/>
    </w:pPr>
    <w:rPr>
      <w:rFonts w:ascii="Times New Roman" w:eastAsia="MS Mincho" w:hAnsi="Times New Roman" w:cs="Times New Roman"/>
      <w:noProof/>
      <w:sz w:val="24"/>
      <w:szCs w:val="24"/>
      <w:lang w:val="ro-RO" w:eastAsia="ro-RO"/>
    </w:rPr>
  </w:style>
  <w:style w:type="paragraph" w:styleId="CommentText">
    <w:name w:val="annotation text"/>
    <w:basedOn w:val="Normal"/>
    <w:link w:val="CommentTextChar"/>
    <w:semiHidden/>
    <w:rsid w:val="003A3894"/>
    <w:pPr>
      <w:spacing w:after="0" w:line="240" w:lineRule="auto"/>
    </w:pPr>
    <w:rPr>
      <w:rFonts w:ascii="Times New Roman" w:eastAsia="MS Mincho" w:hAnsi="Times New Roman" w:cs="Times New Roman"/>
      <w:sz w:val="20"/>
      <w:szCs w:val="20"/>
    </w:rPr>
  </w:style>
  <w:style w:type="character" w:customStyle="1" w:styleId="CommentTextChar">
    <w:name w:val="Comment Text Char"/>
    <w:basedOn w:val="DefaultParagraphFont"/>
    <w:link w:val="CommentText"/>
    <w:semiHidden/>
    <w:rsid w:val="003A3894"/>
    <w:rPr>
      <w:rFonts w:ascii="Times New Roman" w:eastAsia="MS Mincho" w:hAnsi="Times New Roman" w:cs="Times New Roman"/>
      <w:sz w:val="20"/>
      <w:szCs w:val="20"/>
    </w:rPr>
  </w:style>
  <w:style w:type="paragraph" w:customStyle="1" w:styleId="Corptext31">
    <w:name w:val="Corp text 31"/>
    <w:basedOn w:val="Normal"/>
    <w:rsid w:val="003A3894"/>
    <w:pPr>
      <w:tabs>
        <w:tab w:val="left" w:pos="5460"/>
      </w:tabs>
      <w:spacing w:after="0" w:line="240" w:lineRule="auto"/>
    </w:pPr>
    <w:rPr>
      <w:rFonts w:ascii="Times New Roman" w:eastAsia="MS Mincho" w:hAnsi="Times New Roman" w:cs="Times New Roman"/>
      <w:szCs w:val="24"/>
      <w:lang w:val="en-GB"/>
    </w:rPr>
  </w:style>
  <w:style w:type="paragraph" w:styleId="TOC7">
    <w:name w:val="toc 7"/>
    <w:basedOn w:val="Normal"/>
    <w:next w:val="Normal"/>
    <w:autoRedefine/>
    <w:semiHidden/>
    <w:rsid w:val="003A3894"/>
    <w:pPr>
      <w:spacing w:after="0" w:line="240" w:lineRule="auto"/>
      <w:ind w:left="1440"/>
    </w:pPr>
    <w:rPr>
      <w:rFonts w:ascii="Times New Roman" w:eastAsia="MS Mincho" w:hAnsi="Times New Roman" w:cs="Times New Roman"/>
      <w:noProof/>
      <w:sz w:val="24"/>
      <w:szCs w:val="24"/>
      <w:lang w:val="ro-RO"/>
    </w:rPr>
  </w:style>
  <w:style w:type="paragraph" w:customStyle="1" w:styleId="DefaultText">
    <w:name w:val="Default Text"/>
    <w:basedOn w:val="Normal"/>
    <w:rsid w:val="003A3894"/>
    <w:pPr>
      <w:spacing w:after="0" w:line="240" w:lineRule="auto"/>
    </w:pPr>
    <w:rPr>
      <w:rFonts w:ascii="Times New Roman" w:eastAsia="MS Mincho" w:hAnsi="Times New Roman" w:cs="Times New Roman"/>
      <w:noProof/>
      <w:sz w:val="24"/>
      <w:szCs w:val="20"/>
      <w:lang w:val="ro-RO"/>
    </w:rPr>
  </w:style>
  <w:style w:type="paragraph" w:styleId="NormalIndent">
    <w:name w:val="Normal Indent"/>
    <w:basedOn w:val="Normal"/>
    <w:rsid w:val="003A3894"/>
    <w:pPr>
      <w:spacing w:after="0" w:line="240" w:lineRule="auto"/>
      <w:ind w:left="720"/>
    </w:pPr>
    <w:rPr>
      <w:rFonts w:ascii="Times New Roman" w:eastAsia="MS Mincho" w:hAnsi="Times New Roman" w:cs="Times New Roman"/>
      <w:sz w:val="24"/>
      <w:szCs w:val="24"/>
      <w:lang w:val="ro-RO"/>
    </w:rPr>
  </w:style>
  <w:style w:type="paragraph" w:customStyle="1" w:styleId="xl31">
    <w:name w:val="xl31"/>
    <w:basedOn w:val="Normal"/>
    <w:rsid w:val="003A3894"/>
    <w:pPr>
      <w:spacing w:before="100" w:beforeAutospacing="1" w:after="100" w:afterAutospacing="1" w:line="240" w:lineRule="auto"/>
      <w:jc w:val="center"/>
    </w:pPr>
    <w:rPr>
      <w:rFonts w:ascii="Arial" w:eastAsia="Arial Unicode MS" w:hAnsi="Arial" w:cs="Times New Roman"/>
      <w:sz w:val="18"/>
      <w:szCs w:val="18"/>
      <w:lang w:val="ro-RO"/>
    </w:rPr>
  </w:style>
  <w:style w:type="paragraph" w:customStyle="1" w:styleId="font0">
    <w:name w:val="font0"/>
    <w:basedOn w:val="Normal"/>
    <w:rsid w:val="003A3894"/>
    <w:pPr>
      <w:spacing w:before="100" w:beforeAutospacing="1" w:after="100" w:afterAutospacing="1" w:line="240" w:lineRule="auto"/>
    </w:pPr>
    <w:rPr>
      <w:rFonts w:ascii="Arial" w:eastAsia="Arial Unicode MS" w:hAnsi="Arial" w:cs="Times New Roman"/>
      <w:sz w:val="20"/>
      <w:szCs w:val="20"/>
      <w:lang w:val="ro-RO" w:eastAsia="ro-RO"/>
    </w:rPr>
  </w:style>
  <w:style w:type="paragraph" w:styleId="BodyTextIndent2">
    <w:name w:val="Body Text Indent 2"/>
    <w:basedOn w:val="Normal"/>
    <w:link w:val="BodyTextIndent2Char"/>
    <w:rsid w:val="003A3894"/>
    <w:pPr>
      <w:spacing w:after="0" w:line="240" w:lineRule="auto"/>
      <w:ind w:left="2880"/>
    </w:pPr>
    <w:rPr>
      <w:rFonts w:ascii="Arial" w:eastAsia="MS Mincho" w:hAnsi="Arial" w:cs="Times New Roman"/>
      <w:sz w:val="20"/>
      <w:szCs w:val="20"/>
      <w:lang w:val="ro-RO" w:eastAsia="fr-FR"/>
    </w:rPr>
  </w:style>
  <w:style w:type="character" w:customStyle="1" w:styleId="BodyTextIndent2Char">
    <w:name w:val="Body Text Indent 2 Char"/>
    <w:basedOn w:val="DefaultParagraphFont"/>
    <w:link w:val="BodyTextIndent2"/>
    <w:rsid w:val="003A3894"/>
    <w:rPr>
      <w:rFonts w:ascii="Arial" w:eastAsia="MS Mincho" w:hAnsi="Arial" w:cs="Times New Roman"/>
      <w:sz w:val="20"/>
      <w:szCs w:val="20"/>
      <w:lang w:val="ro-RO" w:eastAsia="fr-FR"/>
    </w:rPr>
  </w:style>
  <w:style w:type="paragraph" w:customStyle="1" w:styleId="BodyText21">
    <w:name w:val="Body Text 21"/>
    <w:basedOn w:val="Normal"/>
    <w:rsid w:val="003A3894"/>
    <w:pPr>
      <w:widowControl w:val="0"/>
      <w:tabs>
        <w:tab w:val="left" w:pos="405"/>
      </w:tabs>
      <w:autoSpaceDE w:val="0"/>
      <w:autoSpaceDN w:val="0"/>
      <w:adjustRightInd w:val="0"/>
      <w:spacing w:after="0" w:line="240" w:lineRule="auto"/>
      <w:ind w:left="45"/>
      <w:jc w:val="both"/>
    </w:pPr>
    <w:rPr>
      <w:rFonts w:ascii="Times New Roman" w:eastAsia="MS Mincho" w:hAnsi="Times New Roman" w:cs="Times New Roman"/>
      <w:sz w:val="20"/>
      <w:szCs w:val="20"/>
      <w:lang w:val="ro-RO" w:eastAsia="ro-RO"/>
    </w:rPr>
  </w:style>
  <w:style w:type="paragraph" w:customStyle="1" w:styleId="NormalIndent2">
    <w:name w:val="Normal Indent 2"/>
    <w:basedOn w:val="Normal"/>
    <w:rsid w:val="003A3894"/>
    <w:pPr>
      <w:spacing w:after="0" w:line="240" w:lineRule="auto"/>
      <w:jc w:val="both"/>
    </w:pPr>
    <w:rPr>
      <w:rFonts w:ascii="Arial" w:eastAsia="MS Mincho" w:hAnsi="Arial" w:cs="Times New Roman"/>
      <w:szCs w:val="20"/>
      <w:lang w:val="en-GB"/>
    </w:rPr>
  </w:style>
  <w:style w:type="paragraph" w:styleId="TOC3">
    <w:name w:val="toc 3"/>
    <w:basedOn w:val="Normal"/>
    <w:next w:val="Normal"/>
    <w:autoRedefine/>
    <w:semiHidden/>
    <w:rsid w:val="003A3894"/>
    <w:pPr>
      <w:spacing w:after="0" w:line="240" w:lineRule="auto"/>
      <w:ind w:left="480"/>
    </w:pPr>
    <w:rPr>
      <w:rFonts w:ascii="Times New Roman" w:eastAsia="MS Mincho" w:hAnsi="Times New Roman" w:cs="Times New Roman"/>
      <w:color w:val="000000"/>
      <w:sz w:val="24"/>
      <w:szCs w:val="24"/>
      <w:lang w:val="ro-RO"/>
    </w:rPr>
  </w:style>
  <w:style w:type="paragraph" w:styleId="Footer">
    <w:name w:val="footer"/>
    <w:aliases w:val=" Char"/>
    <w:basedOn w:val="Normal"/>
    <w:link w:val="FooterChar"/>
    <w:uiPriority w:val="99"/>
    <w:rsid w:val="003A3894"/>
    <w:pPr>
      <w:tabs>
        <w:tab w:val="center" w:pos="4153"/>
        <w:tab w:val="right" w:pos="8306"/>
      </w:tabs>
      <w:spacing w:after="0" w:line="240" w:lineRule="auto"/>
    </w:pPr>
    <w:rPr>
      <w:rFonts w:ascii="Times New Roman" w:eastAsia="MS Mincho" w:hAnsi="Times New Roman" w:cs="Times New Roman"/>
      <w:sz w:val="20"/>
      <w:szCs w:val="20"/>
      <w:lang w:eastAsia="fr-FR"/>
    </w:rPr>
  </w:style>
  <w:style w:type="character" w:customStyle="1" w:styleId="FooterChar">
    <w:name w:val="Footer Char"/>
    <w:aliases w:val=" Char Char"/>
    <w:basedOn w:val="DefaultParagraphFont"/>
    <w:link w:val="Footer"/>
    <w:uiPriority w:val="99"/>
    <w:rsid w:val="003A3894"/>
    <w:rPr>
      <w:rFonts w:ascii="Times New Roman" w:eastAsia="MS Mincho" w:hAnsi="Times New Roman" w:cs="Times New Roman"/>
      <w:sz w:val="20"/>
      <w:szCs w:val="20"/>
      <w:lang w:eastAsia="fr-FR"/>
    </w:rPr>
  </w:style>
  <w:style w:type="character" w:styleId="PageNumber">
    <w:name w:val="page number"/>
    <w:basedOn w:val="DefaultParagraphFont"/>
    <w:rsid w:val="003A3894"/>
  </w:style>
  <w:style w:type="character" w:customStyle="1" w:styleId="Titlu1Caracter">
    <w:name w:val="Titlu 1 Caracter"/>
    <w:rsid w:val="003A3894"/>
    <w:rPr>
      <w:b/>
      <w:bCs/>
      <w:noProof/>
      <w:sz w:val="24"/>
      <w:szCs w:val="24"/>
      <w:lang w:val="ro-RO" w:eastAsia="fr-FR" w:bidi="ar-SA"/>
    </w:rPr>
  </w:style>
  <w:style w:type="paragraph" w:styleId="BalloonText">
    <w:name w:val="Balloon Text"/>
    <w:basedOn w:val="Normal"/>
    <w:link w:val="BalloonTextChar"/>
    <w:semiHidden/>
    <w:rsid w:val="003A3894"/>
    <w:pPr>
      <w:spacing w:after="0" w:line="240" w:lineRule="auto"/>
    </w:pPr>
    <w:rPr>
      <w:rFonts w:ascii="Tahoma" w:eastAsia="MS Mincho" w:hAnsi="Tahoma" w:cs="Times New Roman"/>
      <w:noProof/>
      <w:sz w:val="16"/>
      <w:szCs w:val="16"/>
      <w:lang w:val="ro-RO"/>
    </w:rPr>
  </w:style>
  <w:style w:type="character" w:customStyle="1" w:styleId="BalloonTextChar">
    <w:name w:val="Balloon Text Char"/>
    <w:basedOn w:val="DefaultParagraphFont"/>
    <w:link w:val="BalloonText"/>
    <w:semiHidden/>
    <w:rsid w:val="003A3894"/>
    <w:rPr>
      <w:rFonts w:ascii="Tahoma" w:eastAsia="MS Mincho" w:hAnsi="Tahoma" w:cs="Times New Roman"/>
      <w:noProof/>
      <w:sz w:val="16"/>
      <w:szCs w:val="16"/>
      <w:lang w:val="ro-RO"/>
    </w:rPr>
  </w:style>
  <w:style w:type="paragraph" w:customStyle="1" w:styleId="Application3">
    <w:name w:val="Application3"/>
    <w:basedOn w:val="Normal"/>
    <w:rsid w:val="003A3894"/>
    <w:pPr>
      <w:widowControl w:val="0"/>
      <w:tabs>
        <w:tab w:val="num" w:pos="360"/>
        <w:tab w:val="right" w:pos="8789"/>
      </w:tabs>
      <w:suppressAutoHyphens/>
      <w:spacing w:after="0" w:line="240" w:lineRule="auto"/>
      <w:ind w:left="360" w:hanging="360"/>
      <w:jc w:val="both"/>
    </w:pPr>
    <w:rPr>
      <w:rFonts w:ascii="Arial" w:eastAsia="MS Mincho" w:hAnsi="Arial" w:cs="Times New Roman"/>
      <w:b/>
      <w:spacing w:val="-2"/>
      <w:szCs w:val="20"/>
      <w:lang w:val="en-GB" w:eastAsia="ro-RO"/>
    </w:rPr>
  </w:style>
  <w:style w:type="paragraph" w:customStyle="1" w:styleId="xl24">
    <w:name w:val="xl24"/>
    <w:basedOn w:val="Normal"/>
    <w:rsid w:val="003A3894"/>
    <w:pPr>
      <w:pBdr>
        <w:top w:val="single" w:sz="4" w:space="0" w:color="auto"/>
        <w:left w:val="single" w:sz="4" w:space="0" w:color="auto"/>
        <w:bottom w:val="single" w:sz="4" w:space="0" w:color="auto"/>
        <w:right w:val="single" w:sz="4" w:space="0" w:color="auto"/>
      </w:pBdr>
      <w:spacing w:before="100" w:after="100" w:line="240" w:lineRule="auto"/>
    </w:pPr>
    <w:rPr>
      <w:rFonts w:ascii="Arial Unicode MS" w:eastAsia="Arial Unicode MS" w:hAnsi="Arial Unicode MS" w:cs="Times New Roman"/>
      <w:sz w:val="24"/>
      <w:szCs w:val="20"/>
      <w:lang w:val="en-GB" w:eastAsia="ro-RO"/>
    </w:rPr>
  </w:style>
  <w:style w:type="paragraph" w:customStyle="1" w:styleId="Stil1">
    <w:name w:val="Stil1"/>
    <w:basedOn w:val="Normal"/>
    <w:rsid w:val="003A3894"/>
    <w:pPr>
      <w:shd w:val="clear" w:color="C0C0C0" w:fill="FFFFFF"/>
      <w:spacing w:before="120" w:after="120" w:line="240" w:lineRule="auto"/>
    </w:pPr>
    <w:rPr>
      <w:rFonts w:ascii="Times New Roman" w:eastAsia="MS Mincho" w:hAnsi="Times New Roman" w:cs="Times New Roman"/>
      <w:b/>
      <w:color w:val="000080"/>
      <w:szCs w:val="20"/>
      <w:lang w:val="en-GB" w:eastAsia="ro-RO"/>
    </w:rPr>
  </w:style>
  <w:style w:type="paragraph" w:styleId="DocumentMap">
    <w:name w:val="Document Map"/>
    <w:basedOn w:val="Normal"/>
    <w:link w:val="DocumentMapChar"/>
    <w:semiHidden/>
    <w:rsid w:val="003A3894"/>
    <w:pPr>
      <w:shd w:val="clear" w:color="auto" w:fill="000080"/>
      <w:spacing w:after="0" w:line="240" w:lineRule="auto"/>
    </w:pPr>
    <w:rPr>
      <w:rFonts w:ascii="Tahoma" w:eastAsia="MS Mincho" w:hAnsi="Tahoma" w:cs="Times New Roman"/>
      <w:noProof/>
      <w:sz w:val="20"/>
      <w:szCs w:val="20"/>
      <w:lang w:val="ro-RO"/>
    </w:rPr>
  </w:style>
  <w:style w:type="character" w:customStyle="1" w:styleId="DocumentMapChar">
    <w:name w:val="Document Map Char"/>
    <w:basedOn w:val="DefaultParagraphFont"/>
    <w:link w:val="DocumentMap"/>
    <w:semiHidden/>
    <w:rsid w:val="003A3894"/>
    <w:rPr>
      <w:rFonts w:ascii="Tahoma" w:eastAsia="MS Mincho" w:hAnsi="Tahoma" w:cs="Times New Roman"/>
      <w:noProof/>
      <w:sz w:val="20"/>
      <w:szCs w:val="20"/>
      <w:shd w:val="clear" w:color="auto" w:fill="000080"/>
      <w:lang w:val="ro-RO"/>
    </w:rPr>
  </w:style>
  <w:style w:type="table" w:styleId="TableGrid">
    <w:name w:val="Table Grid"/>
    <w:basedOn w:val="TableNormal"/>
    <w:uiPriority w:val="59"/>
    <w:rsid w:val="003A3894"/>
    <w:pPr>
      <w:spacing w:after="0" w:line="240" w:lineRule="auto"/>
    </w:pPr>
    <w:rPr>
      <w:rFonts w:ascii="Times New Roman" w:eastAsia="MS Mincho" w:hAnsi="Times New Roman"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rsid w:val="003A3894"/>
    <w:pPr>
      <w:spacing w:before="100" w:beforeAutospacing="1" w:after="100" w:afterAutospacing="1" w:line="240" w:lineRule="auto"/>
    </w:pPr>
    <w:rPr>
      <w:rFonts w:ascii="Times New Roman" w:eastAsia="MS Mincho" w:hAnsi="Times New Roman" w:cs="Times New Roman"/>
      <w:sz w:val="24"/>
      <w:szCs w:val="24"/>
    </w:rPr>
  </w:style>
  <w:style w:type="paragraph" w:customStyle="1" w:styleId="BodyText23">
    <w:name w:val="Body Text 23"/>
    <w:basedOn w:val="Normal"/>
    <w:rsid w:val="003A3894"/>
    <w:pPr>
      <w:overflowPunct w:val="0"/>
      <w:autoSpaceDE w:val="0"/>
      <w:autoSpaceDN w:val="0"/>
      <w:adjustRightInd w:val="0"/>
      <w:spacing w:after="0" w:line="240" w:lineRule="auto"/>
      <w:jc w:val="both"/>
      <w:textAlignment w:val="baseline"/>
    </w:pPr>
    <w:rPr>
      <w:rFonts w:ascii="Times New Roman" w:eastAsia="MS Mincho" w:hAnsi="Times New Roman" w:cs="Times New Roman"/>
      <w:sz w:val="24"/>
      <w:szCs w:val="20"/>
      <w:lang w:val="en-GB" w:eastAsia="fr-FR"/>
    </w:rPr>
  </w:style>
  <w:style w:type="paragraph" w:customStyle="1" w:styleId="BodyText22">
    <w:name w:val="Body Text 22"/>
    <w:basedOn w:val="Normal"/>
    <w:rsid w:val="003A3894"/>
    <w:pPr>
      <w:widowControl w:val="0"/>
      <w:spacing w:after="0" w:line="240" w:lineRule="auto"/>
      <w:jc w:val="both"/>
    </w:pPr>
    <w:rPr>
      <w:rFonts w:ascii="Times New Roman" w:eastAsia="MS Mincho" w:hAnsi="Times New Roman" w:cs="Times New Roman"/>
      <w:noProof/>
      <w:sz w:val="24"/>
      <w:szCs w:val="20"/>
      <w:lang w:eastAsia="ro-RO"/>
    </w:rPr>
  </w:style>
  <w:style w:type="paragraph" w:styleId="TOC2">
    <w:name w:val="toc 2"/>
    <w:basedOn w:val="Normal"/>
    <w:next w:val="Normal"/>
    <w:autoRedefine/>
    <w:semiHidden/>
    <w:rsid w:val="003A3894"/>
    <w:pPr>
      <w:spacing w:after="0" w:line="240" w:lineRule="auto"/>
      <w:ind w:left="240"/>
    </w:pPr>
    <w:rPr>
      <w:rFonts w:ascii="Times New Roman" w:eastAsia="MS Mincho" w:hAnsi="Times New Roman" w:cs="Times New Roman"/>
      <w:noProof/>
      <w:sz w:val="24"/>
      <w:szCs w:val="24"/>
      <w:lang w:val="ro-RO"/>
    </w:rPr>
  </w:style>
  <w:style w:type="paragraph" w:customStyle="1" w:styleId="AATXT">
    <w:name w:val="AATXT"/>
    <w:basedOn w:val="Normal"/>
    <w:rsid w:val="003A3894"/>
    <w:pPr>
      <w:overflowPunct w:val="0"/>
      <w:autoSpaceDE w:val="0"/>
      <w:autoSpaceDN w:val="0"/>
      <w:adjustRightInd w:val="0"/>
      <w:spacing w:after="0" w:line="240" w:lineRule="auto"/>
      <w:ind w:left="567" w:right="2410"/>
      <w:textAlignment w:val="baseline"/>
    </w:pPr>
    <w:rPr>
      <w:rFonts w:ascii="Eurostile" w:eastAsia="MS Mincho" w:hAnsi="Eurostile" w:cs="Times New Roman"/>
      <w:sz w:val="20"/>
      <w:szCs w:val="20"/>
      <w:lang w:val="fr-FR"/>
    </w:rPr>
  </w:style>
  <w:style w:type="paragraph" w:customStyle="1" w:styleId="PEMET">
    <w:name w:val="PEMET"/>
    <w:basedOn w:val="AATXT"/>
    <w:rsid w:val="003A3894"/>
    <w:rPr>
      <w:b/>
    </w:rPr>
  </w:style>
  <w:style w:type="paragraph" w:styleId="TOC4">
    <w:name w:val="toc 4"/>
    <w:basedOn w:val="Normal"/>
    <w:next w:val="Normal"/>
    <w:autoRedefine/>
    <w:semiHidden/>
    <w:rsid w:val="003A3894"/>
    <w:pPr>
      <w:spacing w:after="0" w:line="240" w:lineRule="auto"/>
      <w:ind w:left="720"/>
    </w:pPr>
    <w:rPr>
      <w:rFonts w:ascii="Times New Roman" w:eastAsia="MS Mincho" w:hAnsi="Times New Roman" w:cs="Times New Roman"/>
      <w:sz w:val="24"/>
      <w:szCs w:val="24"/>
    </w:rPr>
  </w:style>
  <w:style w:type="paragraph" w:styleId="TOC5">
    <w:name w:val="toc 5"/>
    <w:basedOn w:val="Normal"/>
    <w:next w:val="Normal"/>
    <w:autoRedefine/>
    <w:semiHidden/>
    <w:rsid w:val="003A3894"/>
    <w:pPr>
      <w:spacing w:after="0" w:line="240" w:lineRule="auto"/>
      <w:ind w:left="960"/>
    </w:pPr>
    <w:rPr>
      <w:rFonts w:ascii="Times New Roman" w:eastAsia="MS Mincho" w:hAnsi="Times New Roman" w:cs="Times New Roman"/>
      <w:sz w:val="24"/>
      <w:szCs w:val="24"/>
    </w:rPr>
  </w:style>
  <w:style w:type="paragraph" w:styleId="TOC6">
    <w:name w:val="toc 6"/>
    <w:basedOn w:val="Normal"/>
    <w:next w:val="Normal"/>
    <w:autoRedefine/>
    <w:semiHidden/>
    <w:rsid w:val="003A3894"/>
    <w:pPr>
      <w:spacing w:after="0" w:line="240" w:lineRule="auto"/>
      <w:ind w:left="1200"/>
    </w:pPr>
    <w:rPr>
      <w:rFonts w:ascii="Times New Roman" w:eastAsia="MS Mincho" w:hAnsi="Times New Roman" w:cs="Times New Roman"/>
      <w:sz w:val="24"/>
      <w:szCs w:val="24"/>
    </w:rPr>
  </w:style>
  <w:style w:type="paragraph" w:styleId="TOC8">
    <w:name w:val="toc 8"/>
    <w:basedOn w:val="Normal"/>
    <w:next w:val="Normal"/>
    <w:autoRedefine/>
    <w:semiHidden/>
    <w:rsid w:val="003A3894"/>
    <w:pPr>
      <w:spacing w:after="0" w:line="240" w:lineRule="auto"/>
      <w:ind w:left="1680"/>
    </w:pPr>
    <w:rPr>
      <w:rFonts w:ascii="Times New Roman" w:eastAsia="MS Mincho" w:hAnsi="Times New Roman" w:cs="Times New Roman"/>
      <w:sz w:val="24"/>
      <w:szCs w:val="24"/>
    </w:rPr>
  </w:style>
  <w:style w:type="paragraph" w:styleId="TOC9">
    <w:name w:val="toc 9"/>
    <w:basedOn w:val="Normal"/>
    <w:next w:val="Normal"/>
    <w:autoRedefine/>
    <w:semiHidden/>
    <w:rsid w:val="003A3894"/>
    <w:pPr>
      <w:spacing w:after="0" w:line="240" w:lineRule="auto"/>
      <w:ind w:left="1920"/>
    </w:pPr>
    <w:rPr>
      <w:rFonts w:ascii="Times New Roman" w:eastAsia="MS Mincho" w:hAnsi="Times New Roman" w:cs="Times New Roman"/>
      <w:sz w:val="24"/>
      <w:szCs w:val="24"/>
    </w:rPr>
  </w:style>
  <w:style w:type="paragraph" w:customStyle="1" w:styleId="Address">
    <w:name w:val="Address"/>
    <w:basedOn w:val="Normal"/>
    <w:rsid w:val="003A3894"/>
    <w:pPr>
      <w:spacing w:after="0" w:line="240" w:lineRule="auto"/>
    </w:pPr>
    <w:rPr>
      <w:rFonts w:ascii="Times New Roman" w:eastAsia="MS Mincho" w:hAnsi="Times New Roman" w:cs="Times New Roman"/>
      <w:noProof/>
      <w:sz w:val="24"/>
      <w:szCs w:val="24"/>
      <w:lang w:val="en-GB"/>
    </w:rPr>
  </w:style>
  <w:style w:type="paragraph" w:customStyle="1" w:styleId="xl35">
    <w:name w:val="xl35"/>
    <w:basedOn w:val="Normal"/>
    <w:rsid w:val="003A3894"/>
    <w:pPr>
      <w:pBdr>
        <w:left w:val="single" w:sz="4" w:space="0" w:color="auto"/>
        <w:bottom w:val="single" w:sz="4" w:space="0" w:color="auto"/>
        <w:right w:val="single" w:sz="4" w:space="0" w:color="auto"/>
      </w:pBdr>
      <w:autoSpaceDE w:val="0"/>
      <w:autoSpaceDN w:val="0"/>
      <w:spacing w:before="100" w:after="100" w:line="240" w:lineRule="auto"/>
      <w:jc w:val="center"/>
    </w:pPr>
    <w:rPr>
      <w:rFonts w:ascii="Arial" w:eastAsia="MS Mincho" w:hAnsi="Arial" w:cs="Arial"/>
      <w:b/>
      <w:bCs/>
      <w:noProof/>
      <w:sz w:val="24"/>
      <w:szCs w:val="24"/>
      <w:lang w:val="fr-FR"/>
    </w:rPr>
  </w:style>
  <w:style w:type="paragraph" w:customStyle="1" w:styleId="Titreobjet">
    <w:name w:val="Titre objet"/>
    <w:basedOn w:val="Normal"/>
    <w:next w:val="Normal"/>
    <w:rsid w:val="003A3894"/>
    <w:pPr>
      <w:spacing w:before="360" w:after="360" w:line="240" w:lineRule="auto"/>
      <w:ind w:left="1080"/>
      <w:jc w:val="center"/>
    </w:pPr>
    <w:rPr>
      <w:rFonts w:ascii="Times New Roman" w:eastAsia="MS Mincho" w:hAnsi="Times New Roman" w:cs="Times New Roman"/>
      <w:b/>
      <w:noProof/>
      <w:spacing w:val="-5"/>
      <w:sz w:val="24"/>
      <w:szCs w:val="20"/>
      <w:lang w:val="en-GB"/>
    </w:rPr>
  </w:style>
  <w:style w:type="paragraph" w:styleId="Subtitle">
    <w:name w:val="Subtitle"/>
    <w:basedOn w:val="Normal"/>
    <w:link w:val="SubtitleChar"/>
    <w:qFormat/>
    <w:rsid w:val="003A3894"/>
    <w:pPr>
      <w:spacing w:after="0" w:line="240" w:lineRule="auto"/>
      <w:jc w:val="center"/>
    </w:pPr>
    <w:rPr>
      <w:rFonts w:ascii="Times New Roman" w:eastAsia="MS Mincho" w:hAnsi="Times New Roman" w:cs="Times New Roman"/>
      <w:b/>
      <w:bCs/>
      <w:smallCaps/>
      <w:noProof/>
      <w:sz w:val="24"/>
      <w:szCs w:val="24"/>
      <w:lang w:val="en-GB"/>
    </w:rPr>
  </w:style>
  <w:style w:type="character" w:customStyle="1" w:styleId="SubtitleChar">
    <w:name w:val="Subtitle Char"/>
    <w:basedOn w:val="DefaultParagraphFont"/>
    <w:link w:val="Subtitle"/>
    <w:rsid w:val="003A3894"/>
    <w:rPr>
      <w:rFonts w:ascii="Times New Roman" w:eastAsia="MS Mincho" w:hAnsi="Times New Roman" w:cs="Times New Roman"/>
      <w:b/>
      <w:bCs/>
      <w:smallCaps/>
      <w:noProof/>
      <w:sz w:val="24"/>
      <w:szCs w:val="24"/>
      <w:lang w:val="en-GB"/>
    </w:rPr>
  </w:style>
  <w:style w:type="paragraph" w:customStyle="1" w:styleId="BULLET">
    <w:name w:val="BULLET"/>
    <w:basedOn w:val="Normal"/>
    <w:rsid w:val="003A3894"/>
    <w:pPr>
      <w:tabs>
        <w:tab w:val="num" w:pos="720"/>
      </w:tabs>
      <w:spacing w:after="0" w:line="240" w:lineRule="auto"/>
      <w:ind w:left="720" w:hanging="360"/>
    </w:pPr>
    <w:rPr>
      <w:rFonts w:ascii="Times New Roman" w:eastAsia="MS Mincho" w:hAnsi="Times New Roman" w:cs="Times New Roman"/>
      <w:noProof/>
      <w:sz w:val="24"/>
      <w:szCs w:val="24"/>
      <w:lang w:val="en-GB"/>
    </w:rPr>
  </w:style>
  <w:style w:type="paragraph" w:styleId="ListNumber5">
    <w:name w:val="List Number 5"/>
    <w:basedOn w:val="Normal"/>
    <w:rsid w:val="003A3894"/>
    <w:pPr>
      <w:tabs>
        <w:tab w:val="num" w:pos="720"/>
      </w:tabs>
      <w:spacing w:after="240" w:line="240" w:lineRule="auto"/>
      <w:ind w:left="360" w:hanging="360"/>
      <w:jc w:val="both"/>
    </w:pPr>
    <w:rPr>
      <w:rFonts w:ascii="Times New Roman" w:eastAsia="MS Mincho" w:hAnsi="Times New Roman" w:cs="Times New Roman"/>
      <w:noProof/>
      <w:sz w:val="24"/>
      <w:szCs w:val="20"/>
      <w:lang w:val="en-GB" w:eastAsia="ro-RO"/>
    </w:rPr>
  </w:style>
  <w:style w:type="paragraph" w:customStyle="1" w:styleId="ChapterSubtitle">
    <w:name w:val="Chapter Subtitle"/>
    <w:basedOn w:val="Subtitle"/>
    <w:rsid w:val="003A3894"/>
    <w:pPr>
      <w:keepNext/>
      <w:keepLines/>
      <w:spacing w:before="60" w:after="120" w:line="340" w:lineRule="atLeast"/>
      <w:jc w:val="left"/>
    </w:pPr>
    <w:rPr>
      <w:rFonts w:ascii="Arial" w:hAnsi="Arial"/>
      <w:b w:val="0"/>
      <w:bCs w:val="0"/>
      <w:smallCaps w:val="0"/>
      <w:spacing w:val="-16"/>
      <w:kern w:val="28"/>
      <w:sz w:val="32"/>
      <w:szCs w:val="20"/>
      <w:lang w:val="ro-RO" w:eastAsia="ro-RO"/>
    </w:rPr>
  </w:style>
  <w:style w:type="paragraph" w:customStyle="1" w:styleId="font6">
    <w:name w:val="font6"/>
    <w:basedOn w:val="Normal"/>
    <w:rsid w:val="003A3894"/>
    <w:pPr>
      <w:spacing w:before="100" w:beforeAutospacing="1" w:after="100" w:afterAutospacing="1" w:line="240" w:lineRule="auto"/>
    </w:pPr>
    <w:rPr>
      <w:rFonts w:ascii="Times New Roman" w:eastAsia="Arial Unicode MS" w:hAnsi="Times New Roman" w:cs="Times New Roman"/>
      <w:b/>
      <w:bCs/>
      <w:sz w:val="20"/>
      <w:szCs w:val="20"/>
      <w:lang w:val="ro-RO" w:eastAsia="ro-RO"/>
    </w:rPr>
  </w:style>
  <w:style w:type="paragraph" w:styleId="Index1">
    <w:name w:val="index 1"/>
    <w:basedOn w:val="Normal"/>
    <w:next w:val="Normal"/>
    <w:autoRedefine/>
    <w:semiHidden/>
    <w:rsid w:val="003A3894"/>
    <w:pPr>
      <w:spacing w:after="0" w:line="240" w:lineRule="auto"/>
      <w:ind w:left="240" w:hanging="240"/>
    </w:pPr>
    <w:rPr>
      <w:rFonts w:ascii="Times New Roman" w:eastAsia="MS Mincho" w:hAnsi="Times New Roman" w:cs="Times New Roman"/>
      <w:noProof/>
      <w:sz w:val="24"/>
      <w:szCs w:val="24"/>
      <w:lang w:val="ro-RO"/>
    </w:rPr>
  </w:style>
  <w:style w:type="paragraph" w:styleId="IndexHeading">
    <w:name w:val="index heading"/>
    <w:basedOn w:val="Normal"/>
    <w:next w:val="Index1"/>
    <w:semiHidden/>
    <w:rsid w:val="003A3894"/>
    <w:pPr>
      <w:keepNext/>
      <w:spacing w:after="0" w:line="480" w:lineRule="atLeast"/>
    </w:pPr>
    <w:rPr>
      <w:rFonts w:ascii="Arial Black" w:eastAsia="MS Mincho" w:hAnsi="Arial Black" w:cs="Times New Roman"/>
      <w:spacing w:val="-5"/>
      <w:sz w:val="24"/>
      <w:szCs w:val="20"/>
      <w:lang w:val="ro-RO" w:eastAsia="ro-RO"/>
    </w:rPr>
  </w:style>
  <w:style w:type="paragraph" w:customStyle="1" w:styleId="Footnote">
    <w:name w:val="Footnote"/>
    <w:basedOn w:val="Normal"/>
    <w:rsid w:val="003A3894"/>
    <w:pPr>
      <w:spacing w:after="0" w:line="240" w:lineRule="auto"/>
    </w:pPr>
    <w:rPr>
      <w:rFonts w:ascii="Times New Roman" w:eastAsia="MS Mincho" w:hAnsi="Times New Roman" w:cs="Times New Roman"/>
      <w:sz w:val="24"/>
      <w:szCs w:val="20"/>
      <w:lang w:val="ro-RO"/>
    </w:rPr>
  </w:style>
  <w:style w:type="paragraph" w:styleId="BlockText">
    <w:name w:val="Block Text"/>
    <w:basedOn w:val="Normal"/>
    <w:rsid w:val="003A3894"/>
    <w:pPr>
      <w:tabs>
        <w:tab w:val="left" w:pos="0"/>
      </w:tabs>
      <w:spacing w:after="0" w:line="240" w:lineRule="auto"/>
      <w:ind w:left="708" w:right="360"/>
      <w:jc w:val="both"/>
    </w:pPr>
    <w:rPr>
      <w:rFonts w:ascii="Arial" w:eastAsia="MS Mincho" w:hAnsi="Arial" w:cs="Times New Roman"/>
      <w:b/>
      <w:sz w:val="24"/>
      <w:szCs w:val="20"/>
      <w:lang w:val="ro-RO" w:eastAsia="ro-RO"/>
    </w:rPr>
  </w:style>
  <w:style w:type="paragraph" w:customStyle="1" w:styleId="BodyTextIndent31">
    <w:name w:val="Body Text Indent 31"/>
    <w:basedOn w:val="Normal"/>
    <w:rsid w:val="003A3894"/>
    <w:pPr>
      <w:widowControl w:val="0"/>
      <w:spacing w:after="0" w:line="240" w:lineRule="auto"/>
      <w:ind w:left="1080" w:firstLine="720"/>
      <w:jc w:val="both"/>
    </w:pPr>
    <w:rPr>
      <w:rFonts w:ascii="Times New Roman" w:eastAsia="MS Mincho" w:hAnsi="Times New Roman" w:cs="Times New Roman"/>
      <w:snapToGrid w:val="0"/>
      <w:sz w:val="32"/>
      <w:szCs w:val="20"/>
      <w:lang w:val="en-GB"/>
    </w:rPr>
  </w:style>
  <w:style w:type="paragraph" w:customStyle="1" w:styleId="xl26">
    <w:name w:val="xl26"/>
    <w:basedOn w:val="Normal"/>
    <w:rsid w:val="003A3894"/>
    <w:pPr>
      <w:pBdr>
        <w:left w:val="single" w:sz="4" w:space="0" w:color="auto"/>
        <w:right w:val="single" w:sz="4" w:space="0" w:color="auto"/>
      </w:pBdr>
      <w:spacing w:before="100" w:after="100" w:line="240" w:lineRule="auto"/>
      <w:jc w:val="center"/>
    </w:pPr>
    <w:rPr>
      <w:rFonts w:ascii="Arial" w:eastAsia="MS Mincho" w:hAnsi="Arial" w:cs="Times New Roman"/>
      <w:sz w:val="16"/>
      <w:szCs w:val="20"/>
      <w:lang w:val="fr-FR" w:eastAsia="ro-RO"/>
    </w:rPr>
  </w:style>
  <w:style w:type="paragraph" w:customStyle="1" w:styleId="PREF">
    <w:name w:val="PREF"/>
    <w:basedOn w:val="AATXT"/>
    <w:rsid w:val="003A3894"/>
    <w:pPr>
      <w:ind w:left="680" w:hanging="113"/>
    </w:pPr>
  </w:style>
  <w:style w:type="paragraph" w:customStyle="1" w:styleId="CharCharCharCharCharCharCharCharCharChar">
    <w:name w:val="Char Char Char Char Char Char Char Char Char Char"/>
    <w:basedOn w:val="Normal"/>
    <w:rsid w:val="003A3894"/>
    <w:pPr>
      <w:spacing w:after="0" w:line="240" w:lineRule="auto"/>
    </w:pPr>
    <w:rPr>
      <w:rFonts w:ascii="Times New Roman" w:eastAsia="MS Mincho" w:hAnsi="Times New Roman" w:cs="Times New Roman"/>
      <w:sz w:val="24"/>
      <w:szCs w:val="24"/>
      <w:lang w:val="pl-PL" w:eastAsia="pl-PL"/>
    </w:rPr>
  </w:style>
  <w:style w:type="paragraph" w:customStyle="1" w:styleId="CaracterCharCharCharCharCaracter">
    <w:name w:val="Caracter Char Char Char Char Caracter"/>
    <w:basedOn w:val="Normal"/>
    <w:rsid w:val="003A3894"/>
    <w:pPr>
      <w:spacing w:after="0" w:line="240" w:lineRule="auto"/>
    </w:pPr>
    <w:rPr>
      <w:rFonts w:ascii="Times New Roman" w:eastAsia="MS Mincho" w:hAnsi="Times New Roman" w:cs="Times New Roman"/>
      <w:sz w:val="24"/>
      <w:szCs w:val="24"/>
      <w:lang w:val="pl-PL" w:eastAsia="pl-PL"/>
    </w:rPr>
  </w:style>
  <w:style w:type="paragraph" w:customStyle="1" w:styleId="CharCharCaracterCharCharChar">
    <w:name w:val="Char Char Caracter Char Char Char"/>
    <w:basedOn w:val="Normal"/>
    <w:rsid w:val="003A3894"/>
    <w:pPr>
      <w:spacing w:after="0" w:line="240" w:lineRule="auto"/>
    </w:pPr>
    <w:rPr>
      <w:rFonts w:ascii="Times New Roman" w:eastAsia="MS Mincho" w:hAnsi="Times New Roman" w:cs="Times New Roman"/>
      <w:sz w:val="24"/>
      <w:szCs w:val="24"/>
      <w:lang w:val="pl-PL" w:eastAsia="pl-PL"/>
    </w:rPr>
  </w:style>
  <w:style w:type="paragraph" w:customStyle="1" w:styleId="CharCharCharChar">
    <w:name w:val="Char Char Char Char"/>
    <w:basedOn w:val="Normal"/>
    <w:rsid w:val="003A3894"/>
    <w:pPr>
      <w:spacing w:after="0" w:line="240" w:lineRule="auto"/>
    </w:pPr>
    <w:rPr>
      <w:rFonts w:ascii="Times New Roman" w:eastAsia="MS Mincho" w:hAnsi="Times New Roman" w:cs="Times New Roman"/>
      <w:sz w:val="24"/>
      <w:szCs w:val="24"/>
      <w:lang w:val="pl-PL" w:eastAsia="pl-PL"/>
    </w:rPr>
  </w:style>
  <w:style w:type="paragraph" w:customStyle="1" w:styleId="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w:basedOn w:val="Normal"/>
    <w:rsid w:val="003A3894"/>
    <w:pPr>
      <w:spacing w:after="0" w:line="240" w:lineRule="auto"/>
    </w:pPr>
    <w:rPr>
      <w:rFonts w:ascii="Times New Roman" w:eastAsia="MS Mincho" w:hAnsi="Times New Roman" w:cs="Times New Roman"/>
      <w:sz w:val="24"/>
      <w:szCs w:val="24"/>
      <w:lang w:val="pl-PL" w:eastAsia="pl-PL"/>
    </w:rPr>
  </w:style>
  <w:style w:type="character" w:customStyle="1" w:styleId="HeaderChar2">
    <w:name w:val="Header Char2"/>
    <w:aliases w:val="Char1 Char1 Char1,Char1 Char3, Char1 Char"/>
    <w:link w:val="Header"/>
    <w:uiPriority w:val="99"/>
    <w:rsid w:val="003A3894"/>
    <w:rPr>
      <w:rFonts w:ascii="Times New Roman" w:eastAsia="MS Mincho" w:hAnsi="Times New Roman" w:cs="Times New Roman"/>
      <w:noProof/>
      <w:sz w:val="24"/>
      <w:szCs w:val="24"/>
      <w:lang w:val="ro-RO" w:eastAsia="fr-FR"/>
    </w:rPr>
  </w:style>
  <w:style w:type="character" w:customStyle="1" w:styleId="Char11">
    <w:name w:val="Char11"/>
    <w:rsid w:val="003A3894"/>
    <w:rPr>
      <w:sz w:val="24"/>
      <w:szCs w:val="24"/>
      <w:lang w:val="ro-RO"/>
    </w:rPr>
  </w:style>
  <w:style w:type="character" w:customStyle="1" w:styleId="Char1Char">
    <w:name w:val="Char1 Char"/>
    <w:rsid w:val="003A3894"/>
    <w:rPr>
      <w:sz w:val="24"/>
      <w:szCs w:val="24"/>
      <w:lang w:val="ro-RO" w:eastAsia="en-US" w:bidi="ar-SA"/>
    </w:rPr>
  </w:style>
  <w:style w:type="character" w:customStyle="1" w:styleId="tpa1">
    <w:name w:val="tpa1"/>
    <w:basedOn w:val="DefaultParagraphFont"/>
    <w:rsid w:val="003A3894"/>
  </w:style>
  <w:style w:type="character" w:customStyle="1" w:styleId="tax1">
    <w:name w:val="tax1"/>
    <w:rsid w:val="003A3894"/>
    <w:rPr>
      <w:b/>
      <w:bCs/>
      <w:sz w:val="26"/>
      <w:szCs w:val="26"/>
    </w:rPr>
  </w:style>
  <w:style w:type="character" w:styleId="FootnoteReference">
    <w:name w:val="footnote reference"/>
    <w:uiPriority w:val="99"/>
    <w:semiHidden/>
    <w:rsid w:val="003A3894"/>
    <w:rPr>
      <w:vertAlign w:val="superscript"/>
    </w:rPr>
  </w:style>
  <w:style w:type="paragraph" w:styleId="ListParagraph">
    <w:name w:val="List Paragraph"/>
    <w:aliases w:val="lp1,Heading x1"/>
    <w:basedOn w:val="Normal"/>
    <w:link w:val="ListParagraphChar"/>
    <w:uiPriority w:val="34"/>
    <w:qFormat/>
    <w:rsid w:val="003A3894"/>
    <w:pPr>
      <w:spacing w:after="0" w:line="240" w:lineRule="auto"/>
      <w:ind w:left="708"/>
    </w:pPr>
    <w:rPr>
      <w:rFonts w:ascii="Times New Roman" w:eastAsia="MS Mincho" w:hAnsi="Times New Roman" w:cs="Times New Roman"/>
      <w:noProof/>
      <w:sz w:val="24"/>
      <w:szCs w:val="24"/>
      <w:lang w:val="ro-RO"/>
    </w:rPr>
  </w:style>
  <w:style w:type="paragraph" w:styleId="Revision">
    <w:name w:val="Revision"/>
    <w:hidden/>
    <w:uiPriority w:val="99"/>
    <w:semiHidden/>
    <w:rsid w:val="003A3894"/>
    <w:pPr>
      <w:spacing w:after="0" w:line="240" w:lineRule="auto"/>
    </w:pPr>
    <w:rPr>
      <w:rFonts w:ascii="Times New Roman" w:eastAsia="MS Mincho" w:hAnsi="Times New Roman" w:cs="Times New Roman"/>
      <w:noProof/>
      <w:sz w:val="24"/>
      <w:szCs w:val="24"/>
      <w:lang w:val="ro-RO"/>
    </w:rPr>
  </w:style>
  <w:style w:type="character" w:customStyle="1" w:styleId="HeaderChar1">
    <w:name w:val="Header Char1"/>
    <w:aliases w:val="Header Char Char,Char1 Char1 Char,Char1 Char2, Char1 Char Char,Char1 Char1 Char Char,Char1 Char Char, Char1 Char1"/>
    <w:uiPriority w:val="99"/>
    <w:rsid w:val="003A3894"/>
    <w:rPr>
      <w:rFonts w:ascii="Times New Roman" w:eastAsia="Times New Roman" w:hAnsi="Times New Roman" w:cs="Times New Roman"/>
      <w:sz w:val="24"/>
      <w:szCs w:val="24"/>
      <w:lang w:val="ro-RO"/>
    </w:rPr>
  </w:style>
  <w:style w:type="character" w:styleId="Hyperlink">
    <w:name w:val="Hyperlink"/>
    <w:unhideWhenUsed/>
    <w:rsid w:val="003A3894"/>
    <w:rPr>
      <w:color w:val="0000FF"/>
      <w:u w:val="single"/>
    </w:rPr>
  </w:style>
  <w:style w:type="character" w:customStyle="1" w:styleId="do1">
    <w:name w:val="do1"/>
    <w:rsid w:val="003A3894"/>
    <w:rPr>
      <w:b/>
      <w:bCs/>
      <w:sz w:val="26"/>
      <w:szCs w:val="26"/>
    </w:rPr>
  </w:style>
  <w:style w:type="character" w:customStyle="1" w:styleId="tli1">
    <w:name w:val="tli1"/>
    <w:basedOn w:val="DefaultParagraphFont"/>
    <w:rsid w:val="003A3894"/>
  </w:style>
  <w:style w:type="paragraph" w:customStyle="1" w:styleId="BodySingle">
    <w:name w:val="Body Single"/>
    <w:basedOn w:val="BodyText"/>
    <w:rsid w:val="003A3894"/>
    <w:pPr>
      <w:spacing w:line="290" w:lineRule="atLeast"/>
    </w:pPr>
    <w:rPr>
      <w:rFonts w:ascii="Times New Roman" w:hAnsi="Times New Roman"/>
      <w:sz w:val="24"/>
      <w:szCs w:val="20"/>
      <w:lang w:val="en-GB" w:eastAsia="en-US"/>
    </w:rPr>
  </w:style>
  <w:style w:type="paragraph" w:customStyle="1" w:styleId="xl22">
    <w:name w:val="xl22"/>
    <w:basedOn w:val="Normal"/>
    <w:rsid w:val="003A3894"/>
    <w:pPr>
      <w:spacing w:before="100" w:beforeAutospacing="1" w:after="100" w:afterAutospacing="1" w:line="240" w:lineRule="auto"/>
    </w:pPr>
    <w:rPr>
      <w:rFonts w:ascii="Arial" w:eastAsia="Arial Unicode MS" w:hAnsi="Arial" w:cs="Arial"/>
      <w:b/>
      <w:bCs/>
      <w:sz w:val="24"/>
      <w:szCs w:val="24"/>
      <w:lang w:val="ro-RO" w:eastAsia="ro-RO"/>
    </w:rPr>
  </w:style>
  <w:style w:type="table" w:customStyle="1" w:styleId="TableGrid1">
    <w:name w:val="Table Grid1"/>
    <w:basedOn w:val="TableNormal"/>
    <w:next w:val="TableGrid"/>
    <w:uiPriority w:val="59"/>
    <w:rsid w:val="003A3894"/>
    <w:pPr>
      <w:spacing w:after="0" w:line="240" w:lineRule="auto"/>
    </w:pPr>
    <w:rPr>
      <w:rFonts w:ascii="Calibri" w:eastAsia="Calibri" w:hAnsi="Calibri" w:cs="Times New Roman"/>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156">
    <w:name w:val="Style156"/>
    <w:basedOn w:val="Normal"/>
    <w:rsid w:val="003A3894"/>
    <w:pPr>
      <w:widowControl w:val="0"/>
      <w:autoSpaceDE w:val="0"/>
      <w:autoSpaceDN w:val="0"/>
      <w:adjustRightInd w:val="0"/>
      <w:spacing w:after="0" w:line="230" w:lineRule="exact"/>
    </w:pPr>
    <w:rPr>
      <w:rFonts w:ascii="Times New Roman" w:eastAsia="MS Mincho" w:hAnsi="Times New Roman" w:cs="Times New Roman"/>
      <w:sz w:val="24"/>
      <w:szCs w:val="24"/>
    </w:rPr>
  </w:style>
  <w:style w:type="character" w:customStyle="1" w:styleId="FontStyle505">
    <w:name w:val="Font Style505"/>
    <w:rsid w:val="003A3894"/>
    <w:rPr>
      <w:rFonts w:ascii="Times New Roman" w:hAnsi="Times New Roman" w:cs="Times New Roman"/>
      <w:sz w:val="20"/>
      <w:szCs w:val="20"/>
    </w:rPr>
  </w:style>
  <w:style w:type="character" w:customStyle="1" w:styleId="FontStyle509">
    <w:name w:val="Font Style509"/>
    <w:rsid w:val="003A3894"/>
    <w:rPr>
      <w:rFonts w:ascii="Times New Roman" w:hAnsi="Times New Roman" w:cs="Times New Roman"/>
      <w:b/>
      <w:bCs/>
      <w:sz w:val="20"/>
      <w:szCs w:val="20"/>
    </w:rPr>
  </w:style>
  <w:style w:type="paragraph" w:customStyle="1" w:styleId="Style164">
    <w:name w:val="Style164"/>
    <w:basedOn w:val="Normal"/>
    <w:rsid w:val="003A3894"/>
    <w:pPr>
      <w:widowControl w:val="0"/>
      <w:autoSpaceDE w:val="0"/>
      <w:autoSpaceDN w:val="0"/>
      <w:adjustRightInd w:val="0"/>
      <w:spacing w:after="0" w:line="230" w:lineRule="exact"/>
      <w:jc w:val="both"/>
    </w:pPr>
    <w:rPr>
      <w:rFonts w:ascii="Times New Roman" w:eastAsia="MS Mincho" w:hAnsi="Times New Roman" w:cs="Times New Roman"/>
      <w:sz w:val="24"/>
      <w:szCs w:val="24"/>
    </w:rPr>
  </w:style>
  <w:style w:type="character" w:styleId="Emphasis">
    <w:name w:val="Emphasis"/>
    <w:uiPriority w:val="20"/>
    <w:qFormat/>
    <w:rsid w:val="003A3894"/>
    <w:rPr>
      <w:i/>
      <w:iCs/>
    </w:rPr>
  </w:style>
  <w:style w:type="paragraph" w:styleId="NoSpacing">
    <w:name w:val="No Spacing"/>
    <w:link w:val="NoSpacingChar"/>
    <w:uiPriority w:val="1"/>
    <w:qFormat/>
    <w:rsid w:val="003A3894"/>
    <w:pPr>
      <w:spacing w:after="0" w:line="240" w:lineRule="auto"/>
    </w:pPr>
    <w:rPr>
      <w:rFonts w:ascii="Calibri" w:eastAsia="MS Mincho" w:hAnsi="Calibri" w:cs="Times New Roman"/>
    </w:rPr>
  </w:style>
  <w:style w:type="character" w:styleId="CommentReference">
    <w:name w:val="annotation reference"/>
    <w:uiPriority w:val="99"/>
    <w:semiHidden/>
    <w:unhideWhenUsed/>
    <w:rsid w:val="003A3894"/>
    <w:rPr>
      <w:sz w:val="16"/>
      <w:szCs w:val="16"/>
    </w:rPr>
  </w:style>
  <w:style w:type="character" w:styleId="FollowedHyperlink">
    <w:name w:val="FollowedHyperlink"/>
    <w:uiPriority w:val="99"/>
    <w:semiHidden/>
    <w:unhideWhenUsed/>
    <w:rsid w:val="003A3894"/>
    <w:rPr>
      <w:color w:val="800080"/>
      <w:u w:val="single"/>
    </w:rPr>
  </w:style>
  <w:style w:type="table" w:customStyle="1" w:styleId="TableGrid2">
    <w:name w:val="Table Grid2"/>
    <w:basedOn w:val="TableNormal"/>
    <w:next w:val="TableGrid"/>
    <w:uiPriority w:val="59"/>
    <w:rsid w:val="003A3894"/>
    <w:pPr>
      <w:spacing w:after="0" w:line="240" w:lineRule="auto"/>
    </w:pPr>
    <w:rPr>
      <w:rFonts w:ascii="Calibri" w:eastAsia="Calibri" w:hAnsi="Calibri" w:cs="Times New Roman"/>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11">
    <w:name w:val="No List11"/>
    <w:next w:val="NoList"/>
    <w:uiPriority w:val="99"/>
    <w:semiHidden/>
    <w:unhideWhenUsed/>
    <w:rsid w:val="003A3894"/>
  </w:style>
  <w:style w:type="character" w:customStyle="1" w:styleId="FootnoteTextChar1">
    <w:name w:val="Footnote Text Char1"/>
    <w:uiPriority w:val="99"/>
    <w:semiHidden/>
    <w:rsid w:val="003A3894"/>
    <w:rPr>
      <w:rFonts w:ascii="Times New Roman" w:eastAsia="Times New Roman" w:hAnsi="Times New Roman" w:cs="Times New Roman"/>
      <w:noProof/>
      <w:sz w:val="20"/>
      <w:szCs w:val="20"/>
      <w:lang w:val="ro-RO"/>
    </w:rPr>
  </w:style>
  <w:style w:type="character" w:customStyle="1" w:styleId="CommentTextChar1">
    <w:name w:val="Comment Text Char1"/>
    <w:uiPriority w:val="99"/>
    <w:semiHidden/>
    <w:rsid w:val="003A3894"/>
    <w:rPr>
      <w:rFonts w:ascii="Times New Roman" w:eastAsia="Times New Roman" w:hAnsi="Times New Roman" w:cs="Times New Roman"/>
      <w:noProof/>
      <w:sz w:val="20"/>
      <w:szCs w:val="20"/>
      <w:lang w:val="ro-RO"/>
    </w:rPr>
  </w:style>
  <w:style w:type="character" w:customStyle="1" w:styleId="BalloonTextChar1">
    <w:name w:val="Balloon Text Char1"/>
    <w:uiPriority w:val="99"/>
    <w:semiHidden/>
    <w:rsid w:val="003A3894"/>
    <w:rPr>
      <w:rFonts w:ascii="Tahoma" w:eastAsia="Times New Roman" w:hAnsi="Tahoma" w:cs="Tahoma"/>
      <w:noProof/>
      <w:sz w:val="16"/>
      <w:szCs w:val="16"/>
      <w:lang w:val="ro-RO"/>
    </w:rPr>
  </w:style>
  <w:style w:type="character" w:customStyle="1" w:styleId="DocumentMapChar1">
    <w:name w:val="Document Map Char1"/>
    <w:uiPriority w:val="99"/>
    <w:semiHidden/>
    <w:rsid w:val="003A3894"/>
    <w:rPr>
      <w:rFonts w:ascii="Tahoma" w:eastAsia="Times New Roman" w:hAnsi="Tahoma" w:cs="Tahoma"/>
      <w:noProof/>
      <w:sz w:val="16"/>
      <w:szCs w:val="16"/>
      <w:lang w:val="ro-RO"/>
    </w:rPr>
  </w:style>
  <w:style w:type="character" w:customStyle="1" w:styleId="pt1">
    <w:name w:val="pt1"/>
    <w:rsid w:val="003A3894"/>
    <w:rPr>
      <w:b/>
      <w:bCs/>
      <w:color w:val="8F0000"/>
    </w:rPr>
  </w:style>
  <w:style w:type="paragraph" w:styleId="CommentSubject">
    <w:name w:val="annotation subject"/>
    <w:basedOn w:val="CommentText"/>
    <w:next w:val="CommentText"/>
    <w:link w:val="CommentSubjectChar"/>
    <w:uiPriority w:val="99"/>
    <w:semiHidden/>
    <w:unhideWhenUsed/>
    <w:rsid w:val="003A3894"/>
    <w:rPr>
      <w:b/>
      <w:bCs/>
      <w:noProof/>
      <w:lang w:val="ro-RO"/>
    </w:rPr>
  </w:style>
  <w:style w:type="character" w:customStyle="1" w:styleId="CommentSubjectChar">
    <w:name w:val="Comment Subject Char"/>
    <w:basedOn w:val="CommentTextChar"/>
    <w:link w:val="CommentSubject"/>
    <w:uiPriority w:val="99"/>
    <w:semiHidden/>
    <w:rsid w:val="003A3894"/>
    <w:rPr>
      <w:rFonts w:ascii="Times New Roman" w:eastAsia="MS Mincho" w:hAnsi="Times New Roman" w:cs="Times New Roman"/>
      <w:b/>
      <w:bCs/>
      <w:noProof/>
      <w:sz w:val="20"/>
      <w:szCs w:val="20"/>
      <w:lang w:val="ro-RO"/>
    </w:rPr>
  </w:style>
  <w:style w:type="character" w:customStyle="1" w:styleId="ListParagraphChar">
    <w:name w:val="List Paragraph Char"/>
    <w:aliases w:val="lp1 Char,Heading x1 Char"/>
    <w:link w:val="ListParagraph"/>
    <w:uiPriority w:val="34"/>
    <w:locked/>
    <w:rsid w:val="003A3894"/>
    <w:rPr>
      <w:rFonts w:ascii="Times New Roman" w:eastAsia="MS Mincho" w:hAnsi="Times New Roman" w:cs="Times New Roman"/>
      <w:noProof/>
      <w:sz w:val="24"/>
      <w:szCs w:val="24"/>
      <w:lang w:val="ro-RO"/>
    </w:rPr>
  </w:style>
  <w:style w:type="paragraph" w:customStyle="1" w:styleId="Default">
    <w:name w:val="Default"/>
    <w:basedOn w:val="Normal"/>
    <w:rsid w:val="003A3894"/>
    <w:pPr>
      <w:autoSpaceDE w:val="0"/>
      <w:autoSpaceDN w:val="0"/>
      <w:spacing w:after="0" w:line="240" w:lineRule="auto"/>
    </w:pPr>
    <w:rPr>
      <w:rFonts w:ascii="Times New Roman" w:eastAsia="Calibri" w:hAnsi="Times New Roman" w:cs="Times New Roman"/>
      <w:color w:val="000000"/>
      <w:sz w:val="24"/>
      <w:szCs w:val="24"/>
      <w:lang w:eastAsia="ro-RO"/>
    </w:rPr>
  </w:style>
  <w:style w:type="table" w:customStyle="1" w:styleId="TableGrid3">
    <w:name w:val="Table Grid3"/>
    <w:basedOn w:val="TableNormal"/>
    <w:next w:val="TableGrid"/>
    <w:uiPriority w:val="59"/>
    <w:rsid w:val="003A3894"/>
    <w:pPr>
      <w:spacing w:after="0" w:line="240" w:lineRule="auto"/>
    </w:pPr>
    <w:rPr>
      <w:rFonts w:ascii="Times New Roman" w:eastAsia="MS Mincho" w:hAnsi="Times New Roman"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4">
    <w:name w:val="Table Grid4"/>
    <w:basedOn w:val="TableNormal"/>
    <w:next w:val="TableGrid"/>
    <w:uiPriority w:val="59"/>
    <w:rsid w:val="003A3894"/>
    <w:pPr>
      <w:spacing w:after="0" w:line="240" w:lineRule="auto"/>
    </w:pPr>
    <w:rPr>
      <w:rFonts w:ascii="Times New Roman" w:eastAsia="MS Mincho" w:hAnsi="Times New Roman"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oSpacingChar">
    <w:name w:val="No Spacing Char"/>
    <w:link w:val="NoSpacing"/>
    <w:uiPriority w:val="1"/>
    <w:rsid w:val="003A3894"/>
    <w:rPr>
      <w:rFonts w:ascii="Calibri" w:eastAsia="MS Mincho"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uiPriority="0"/>
    <w:lsdException w:name="annotation text" w:uiPriority="0"/>
    <w:lsdException w:name="index heading" w:uiPriority="0"/>
    <w:lsdException w:name="caption" w:uiPriority="35" w:qFormat="1"/>
    <w:lsdException w:name="page number" w:uiPriority="0"/>
    <w:lsdException w:name="List Number 5"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Document Map" w:uiPriority="0"/>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3A3894"/>
    <w:pPr>
      <w:keepNext/>
      <w:spacing w:after="0" w:line="240" w:lineRule="auto"/>
      <w:jc w:val="center"/>
      <w:outlineLvl w:val="0"/>
    </w:pPr>
    <w:rPr>
      <w:rFonts w:ascii="Times New Roman" w:eastAsia="MS Mincho" w:hAnsi="Times New Roman" w:cs="Times New Roman"/>
      <w:b/>
      <w:bCs/>
      <w:noProof/>
      <w:sz w:val="24"/>
      <w:szCs w:val="24"/>
      <w:lang w:val="ro-RO" w:eastAsia="fr-FR"/>
    </w:rPr>
  </w:style>
  <w:style w:type="paragraph" w:styleId="Heading2">
    <w:name w:val="heading 2"/>
    <w:basedOn w:val="Normal"/>
    <w:next w:val="Normal"/>
    <w:link w:val="Heading2Char"/>
    <w:qFormat/>
    <w:rsid w:val="003A3894"/>
    <w:pPr>
      <w:keepNext/>
      <w:tabs>
        <w:tab w:val="num" w:pos="720"/>
      </w:tabs>
      <w:spacing w:after="0" w:line="240" w:lineRule="auto"/>
      <w:ind w:left="720" w:hanging="360"/>
      <w:jc w:val="both"/>
      <w:outlineLvl w:val="1"/>
    </w:pPr>
    <w:rPr>
      <w:rFonts w:ascii="Arial" w:eastAsia="MS Mincho" w:hAnsi="Arial" w:cs="Times New Roman"/>
      <w:b/>
      <w:bCs/>
      <w:sz w:val="20"/>
      <w:szCs w:val="20"/>
      <w:lang w:eastAsia="fr-FR"/>
    </w:rPr>
  </w:style>
  <w:style w:type="paragraph" w:styleId="Heading3">
    <w:name w:val="heading 3"/>
    <w:basedOn w:val="Normal"/>
    <w:next w:val="Normal"/>
    <w:link w:val="Heading3Char"/>
    <w:qFormat/>
    <w:rsid w:val="003A3894"/>
    <w:pPr>
      <w:keepNext/>
      <w:spacing w:after="0" w:line="240" w:lineRule="auto"/>
      <w:jc w:val="right"/>
      <w:outlineLvl w:val="2"/>
    </w:pPr>
    <w:rPr>
      <w:rFonts w:ascii="Times New Roman" w:eastAsia="MS Mincho" w:hAnsi="Times New Roman" w:cs="Times New Roman"/>
      <w:b/>
      <w:bCs/>
      <w:noProof/>
      <w:sz w:val="20"/>
      <w:szCs w:val="20"/>
      <w:lang w:val="ro-RO" w:eastAsia="fr-FR"/>
    </w:rPr>
  </w:style>
  <w:style w:type="paragraph" w:styleId="Heading4">
    <w:name w:val="heading 4"/>
    <w:basedOn w:val="Normal"/>
    <w:next w:val="Normal"/>
    <w:link w:val="Heading4Char"/>
    <w:qFormat/>
    <w:rsid w:val="003A3894"/>
    <w:pPr>
      <w:keepNext/>
      <w:spacing w:after="0" w:line="240" w:lineRule="auto"/>
      <w:ind w:left="567" w:firstLine="964"/>
      <w:jc w:val="both"/>
      <w:outlineLvl w:val="3"/>
    </w:pPr>
    <w:rPr>
      <w:rFonts w:ascii="Arial" w:eastAsia="MS Mincho" w:hAnsi="Arial" w:cs="Times New Roman"/>
      <w:i/>
      <w:iCs/>
      <w:caps/>
      <w:sz w:val="20"/>
      <w:szCs w:val="20"/>
      <w:lang w:eastAsia="fr-FR"/>
    </w:rPr>
  </w:style>
  <w:style w:type="paragraph" w:styleId="Heading5">
    <w:name w:val="heading 5"/>
    <w:basedOn w:val="Normal"/>
    <w:next w:val="Normal"/>
    <w:link w:val="Heading5Char"/>
    <w:qFormat/>
    <w:rsid w:val="003A3894"/>
    <w:pPr>
      <w:keepNext/>
      <w:spacing w:after="0" w:line="240" w:lineRule="auto"/>
      <w:jc w:val="center"/>
      <w:outlineLvl w:val="4"/>
    </w:pPr>
    <w:rPr>
      <w:rFonts w:ascii="Times New Roman" w:eastAsia="MS Mincho" w:hAnsi="Times New Roman" w:cs="Times New Roman"/>
      <w:b/>
      <w:bCs/>
      <w:color w:val="000000"/>
      <w:sz w:val="24"/>
      <w:szCs w:val="24"/>
      <w:lang w:val="ro-RO"/>
    </w:rPr>
  </w:style>
  <w:style w:type="paragraph" w:styleId="Heading6">
    <w:name w:val="heading 6"/>
    <w:basedOn w:val="Normal"/>
    <w:next w:val="Normal"/>
    <w:link w:val="Heading6Char"/>
    <w:qFormat/>
    <w:rsid w:val="003A3894"/>
    <w:pPr>
      <w:keepNext/>
      <w:spacing w:after="0" w:line="240" w:lineRule="auto"/>
      <w:outlineLvl w:val="5"/>
    </w:pPr>
    <w:rPr>
      <w:rFonts w:ascii="Times New Roman" w:eastAsia="MS Mincho" w:hAnsi="Times New Roman" w:cs="Times New Roman"/>
      <w:b/>
      <w:bCs/>
      <w:color w:val="000000"/>
      <w:sz w:val="24"/>
      <w:szCs w:val="24"/>
      <w:lang w:val="ro-RO"/>
    </w:rPr>
  </w:style>
  <w:style w:type="paragraph" w:styleId="Heading7">
    <w:name w:val="heading 7"/>
    <w:basedOn w:val="Normal"/>
    <w:next w:val="Normal"/>
    <w:link w:val="Heading7Char"/>
    <w:qFormat/>
    <w:rsid w:val="003A3894"/>
    <w:pPr>
      <w:keepNext/>
      <w:spacing w:after="0" w:line="240" w:lineRule="auto"/>
      <w:ind w:left="284"/>
      <w:jc w:val="center"/>
      <w:outlineLvl w:val="6"/>
    </w:pPr>
    <w:rPr>
      <w:rFonts w:ascii="Times New Roman" w:eastAsia="MS Mincho" w:hAnsi="Times New Roman" w:cs="Times New Roman"/>
      <w:b/>
      <w:bCs/>
      <w:color w:val="000000"/>
      <w:sz w:val="24"/>
      <w:szCs w:val="24"/>
      <w:lang w:val="ro-RO"/>
    </w:rPr>
  </w:style>
  <w:style w:type="paragraph" w:styleId="Heading8">
    <w:name w:val="heading 8"/>
    <w:basedOn w:val="Normal"/>
    <w:next w:val="Normal"/>
    <w:link w:val="Heading8Char"/>
    <w:qFormat/>
    <w:rsid w:val="003A3894"/>
    <w:pPr>
      <w:keepNext/>
      <w:spacing w:after="0" w:line="240" w:lineRule="auto"/>
      <w:jc w:val="right"/>
      <w:outlineLvl w:val="7"/>
    </w:pPr>
    <w:rPr>
      <w:rFonts w:ascii="Times New Roman" w:eastAsia="MS Mincho" w:hAnsi="Times New Roman" w:cs="Times New Roman"/>
      <w:b/>
      <w:bCs/>
      <w:color w:val="000000"/>
      <w:sz w:val="24"/>
      <w:szCs w:val="24"/>
      <w:lang w:val="ro-RO"/>
    </w:rPr>
  </w:style>
  <w:style w:type="paragraph" w:styleId="Heading9">
    <w:name w:val="heading 9"/>
    <w:basedOn w:val="Normal"/>
    <w:next w:val="Normal"/>
    <w:link w:val="Heading9Char"/>
    <w:qFormat/>
    <w:rsid w:val="003A3894"/>
    <w:pPr>
      <w:keepNext/>
      <w:spacing w:after="0" w:line="240" w:lineRule="auto"/>
      <w:jc w:val="both"/>
      <w:outlineLvl w:val="8"/>
    </w:pPr>
    <w:rPr>
      <w:rFonts w:ascii="Times New Roman" w:eastAsia="MS Mincho" w:hAnsi="Times New Roman" w:cs="Times New Roman"/>
      <w:b/>
      <w:bCs/>
      <w:noProof/>
      <w:sz w:val="24"/>
      <w:szCs w:val="24"/>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3A3894"/>
    <w:rPr>
      <w:rFonts w:ascii="Times New Roman" w:eastAsia="MS Mincho" w:hAnsi="Times New Roman" w:cs="Times New Roman"/>
      <w:b/>
      <w:bCs/>
      <w:noProof/>
      <w:sz w:val="24"/>
      <w:szCs w:val="24"/>
      <w:lang w:val="ro-RO" w:eastAsia="fr-FR"/>
    </w:rPr>
  </w:style>
  <w:style w:type="character" w:customStyle="1" w:styleId="Heading2Char">
    <w:name w:val="Heading 2 Char"/>
    <w:basedOn w:val="DefaultParagraphFont"/>
    <w:link w:val="Heading2"/>
    <w:rsid w:val="003A3894"/>
    <w:rPr>
      <w:rFonts w:ascii="Arial" w:eastAsia="MS Mincho" w:hAnsi="Arial" w:cs="Times New Roman"/>
      <w:b/>
      <w:bCs/>
      <w:sz w:val="20"/>
      <w:szCs w:val="20"/>
      <w:lang w:eastAsia="fr-FR"/>
    </w:rPr>
  </w:style>
  <w:style w:type="character" w:customStyle="1" w:styleId="Heading3Char">
    <w:name w:val="Heading 3 Char"/>
    <w:basedOn w:val="DefaultParagraphFont"/>
    <w:link w:val="Heading3"/>
    <w:rsid w:val="003A3894"/>
    <w:rPr>
      <w:rFonts w:ascii="Times New Roman" w:eastAsia="MS Mincho" w:hAnsi="Times New Roman" w:cs="Times New Roman"/>
      <w:b/>
      <w:bCs/>
      <w:noProof/>
      <w:sz w:val="20"/>
      <w:szCs w:val="20"/>
      <w:lang w:val="ro-RO" w:eastAsia="fr-FR"/>
    </w:rPr>
  </w:style>
  <w:style w:type="character" w:customStyle="1" w:styleId="Heading4Char">
    <w:name w:val="Heading 4 Char"/>
    <w:basedOn w:val="DefaultParagraphFont"/>
    <w:link w:val="Heading4"/>
    <w:rsid w:val="003A3894"/>
    <w:rPr>
      <w:rFonts w:ascii="Arial" w:eastAsia="MS Mincho" w:hAnsi="Arial" w:cs="Times New Roman"/>
      <w:i/>
      <w:iCs/>
      <w:caps/>
      <w:sz w:val="20"/>
      <w:szCs w:val="20"/>
      <w:lang w:eastAsia="fr-FR"/>
    </w:rPr>
  </w:style>
  <w:style w:type="character" w:customStyle="1" w:styleId="Heading5Char">
    <w:name w:val="Heading 5 Char"/>
    <w:basedOn w:val="DefaultParagraphFont"/>
    <w:link w:val="Heading5"/>
    <w:rsid w:val="003A3894"/>
    <w:rPr>
      <w:rFonts w:ascii="Times New Roman" w:eastAsia="MS Mincho" w:hAnsi="Times New Roman" w:cs="Times New Roman"/>
      <w:b/>
      <w:bCs/>
      <w:color w:val="000000"/>
      <w:sz w:val="24"/>
      <w:szCs w:val="24"/>
      <w:lang w:val="ro-RO"/>
    </w:rPr>
  </w:style>
  <w:style w:type="character" w:customStyle="1" w:styleId="Heading6Char">
    <w:name w:val="Heading 6 Char"/>
    <w:basedOn w:val="DefaultParagraphFont"/>
    <w:link w:val="Heading6"/>
    <w:rsid w:val="003A3894"/>
    <w:rPr>
      <w:rFonts w:ascii="Times New Roman" w:eastAsia="MS Mincho" w:hAnsi="Times New Roman" w:cs="Times New Roman"/>
      <w:b/>
      <w:bCs/>
      <w:color w:val="000000"/>
      <w:sz w:val="24"/>
      <w:szCs w:val="24"/>
      <w:lang w:val="ro-RO"/>
    </w:rPr>
  </w:style>
  <w:style w:type="character" w:customStyle="1" w:styleId="Heading7Char">
    <w:name w:val="Heading 7 Char"/>
    <w:basedOn w:val="DefaultParagraphFont"/>
    <w:link w:val="Heading7"/>
    <w:rsid w:val="003A3894"/>
    <w:rPr>
      <w:rFonts w:ascii="Times New Roman" w:eastAsia="MS Mincho" w:hAnsi="Times New Roman" w:cs="Times New Roman"/>
      <w:b/>
      <w:bCs/>
      <w:color w:val="000000"/>
      <w:sz w:val="24"/>
      <w:szCs w:val="24"/>
      <w:lang w:val="ro-RO"/>
    </w:rPr>
  </w:style>
  <w:style w:type="character" w:customStyle="1" w:styleId="Heading8Char">
    <w:name w:val="Heading 8 Char"/>
    <w:basedOn w:val="DefaultParagraphFont"/>
    <w:link w:val="Heading8"/>
    <w:rsid w:val="003A3894"/>
    <w:rPr>
      <w:rFonts w:ascii="Times New Roman" w:eastAsia="MS Mincho" w:hAnsi="Times New Roman" w:cs="Times New Roman"/>
      <w:b/>
      <w:bCs/>
      <w:color w:val="000000"/>
      <w:sz w:val="24"/>
      <w:szCs w:val="24"/>
      <w:lang w:val="ro-RO"/>
    </w:rPr>
  </w:style>
  <w:style w:type="character" w:customStyle="1" w:styleId="Heading9Char">
    <w:name w:val="Heading 9 Char"/>
    <w:basedOn w:val="DefaultParagraphFont"/>
    <w:link w:val="Heading9"/>
    <w:rsid w:val="003A3894"/>
    <w:rPr>
      <w:rFonts w:ascii="Times New Roman" w:eastAsia="MS Mincho" w:hAnsi="Times New Roman" w:cs="Times New Roman"/>
      <w:b/>
      <w:bCs/>
      <w:noProof/>
      <w:sz w:val="24"/>
      <w:szCs w:val="24"/>
      <w:lang w:val="ro-RO"/>
    </w:rPr>
  </w:style>
  <w:style w:type="numbering" w:customStyle="1" w:styleId="NoList1">
    <w:name w:val="No List1"/>
    <w:next w:val="NoList"/>
    <w:uiPriority w:val="99"/>
    <w:semiHidden/>
    <w:unhideWhenUsed/>
    <w:rsid w:val="003A3894"/>
  </w:style>
  <w:style w:type="paragraph" w:styleId="TOC1">
    <w:name w:val="toc 1"/>
    <w:basedOn w:val="Normal"/>
    <w:next w:val="Normal"/>
    <w:autoRedefine/>
    <w:semiHidden/>
    <w:rsid w:val="003A3894"/>
    <w:pPr>
      <w:tabs>
        <w:tab w:val="right" w:leader="dot" w:pos="9060"/>
      </w:tabs>
      <w:spacing w:after="0" w:line="240" w:lineRule="auto"/>
      <w:ind w:left="284"/>
    </w:pPr>
    <w:rPr>
      <w:rFonts w:ascii="Times New Roman" w:eastAsia="MS Mincho" w:hAnsi="Times New Roman" w:cs="Times New Roman"/>
      <w:noProof/>
      <w:sz w:val="24"/>
      <w:szCs w:val="24"/>
      <w:lang w:val="ro-RO"/>
    </w:rPr>
  </w:style>
  <w:style w:type="paragraph" w:customStyle="1" w:styleId="Stil2">
    <w:name w:val="Stil2"/>
    <w:basedOn w:val="Heading1"/>
    <w:autoRedefine/>
    <w:rsid w:val="003A3894"/>
    <w:pPr>
      <w:pBdr>
        <w:top w:val="single" w:sz="4" w:space="6" w:color="auto"/>
        <w:bottom w:val="single" w:sz="4" w:space="6" w:color="auto"/>
      </w:pBdr>
      <w:spacing w:before="120" w:after="120"/>
      <w:jc w:val="both"/>
    </w:pPr>
  </w:style>
  <w:style w:type="paragraph" w:customStyle="1" w:styleId="xl61">
    <w:name w:val="xl61"/>
    <w:basedOn w:val="Normal"/>
    <w:rsid w:val="003A3894"/>
    <w:pPr>
      <w:pBdr>
        <w:left w:val="single" w:sz="8" w:space="0" w:color="auto"/>
      </w:pBdr>
      <w:spacing w:before="100" w:beforeAutospacing="1" w:after="100" w:afterAutospacing="1" w:line="240" w:lineRule="auto"/>
      <w:jc w:val="both"/>
    </w:pPr>
    <w:rPr>
      <w:rFonts w:ascii="Arial" w:eastAsia="MS Mincho" w:hAnsi="Arial" w:cs="Arial"/>
      <w:sz w:val="24"/>
      <w:szCs w:val="24"/>
      <w:lang w:val="ro-RO" w:eastAsia="fr-FR"/>
    </w:rPr>
  </w:style>
  <w:style w:type="paragraph" w:customStyle="1" w:styleId="xl34">
    <w:name w:val="xl34"/>
    <w:basedOn w:val="Normal"/>
    <w:rsid w:val="003A3894"/>
    <w:pPr>
      <w:pBdr>
        <w:left w:val="single" w:sz="4" w:space="0" w:color="auto"/>
        <w:bottom w:val="single" w:sz="4" w:space="0" w:color="auto"/>
        <w:right w:val="single" w:sz="4" w:space="0" w:color="auto"/>
      </w:pBdr>
      <w:spacing w:before="100" w:beforeAutospacing="1" w:after="100" w:afterAutospacing="1" w:line="240" w:lineRule="auto"/>
    </w:pPr>
    <w:rPr>
      <w:rFonts w:ascii="Arial" w:eastAsia="MS Mincho" w:hAnsi="Arial" w:cs="Arial"/>
      <w:b/>
      <w:bCs/>
      <w:sz w:val="24"/>
      <w:szCs w:val="24"/>
      <w:lang w:val="ro-RO" w:eastAsia="fr-FR"/>
    </w:rPr>
  </w:style>
  <w:style w:type="paragraph" w:styleId="Header">
    <w:name w:val="header"/>
    <w:aliases w:val="Char1 Char1,Char1, Char1"/>
    <w:basedOn w:val="Normal"/>
    <w:link w:val="HeaderChar2"/>
    <w:uiPriority w:val="99"/>
    <w:rsid w:val="003A3894"/>
    <w:pPr>
      <w:tabs>
        <w:tab w:val="center" w:pos="4536"/>
        <w:tab w:val="right" w:pos="9072"/>
      </w:tabs>
      <w:spacing w:after="0" w:line="240" w:lineRule="auto"/>
    </w:pPr>
    <w:rPr>
      <w:rFonts w:ascii="Times New Roman" w:eastAsia="MS Mincho" w:hAnsi="Times New Roman" w:cs="Times New Roman"/>
      <w:noProof/>
      <w:sz w:val="24"/>
      <w:szCs w:val="24"/>
      <w:lang w:val="ro-RO" w:eastAsia="fr-FR"/>
    </w:rPr>
  </w:style>
  <w:style w:type="character" w:customStyle="1" w:styleId="HeaderChar">
    <w:name w:val="Header Char"/>
    <w:basedOn w:val="DefaultParagraphFont"/>
    <w:uiPriority w:val="99"/>
    <w:semiHidden/>
    <w:rsid w:val="003A3894"/>
  </w:style>
  <w:style w:type="paragraph" w:styleId="BodyTextIndent">
    <w:name w:val="Body Text Indent"/>
    <w:basedOn w:val="Normal"/>
    <w:link w:val="BodyTextIndentChar"/>
    <w:rsid w:val="003A3894"/>
    <w:pPr>
      <w:spacing w:after="0" w:line="240" w:lineRule="auto"/>
      <w:jc w:val="center"/>
    </w:pPr>
    <w:rPr>
      <w:rFonts w:ascii="Times New Roman" w:eastAsia="MS Mincho" w:hAnsi="Times New Roman" w:cs="Times New Roman"/>
      <w:noProof/>
      <w:sz w:val="20"/>
      <w:szCs w:val="20"/>
    </w:rPr>
  </w:style>
  <w:style w:type="character" w:customStyle="1" w:styleId="BodyTextIndentChar">
    <w:name w:val="Body Text Indent Char"/>
    <w:basedOn w:val="DefaultParagraphFont"/>
    <w:link w:val="BodyTextIndent"/>
    <w:rsid w:val="003A3894"/>
    <w:rPr>
      <w:rFonts w:ascii="Times New Roman" w:eastAsia="MS Mincho" w:hAnsi="Times New Roman" w:cs="Times New Roman"/>
      <w:noProof/>
      <w:sz w:val="20"/>
      <w:szCs w:val="20"/>
    </w:rPr>
  </w:style>
  <w:style w:type="paragraph" w:styleId="BodyText3">
    <w:name w:val="Body Text 3"/>
    <w:basedOn w:val="Normal"/>
    <w:link w:val="BodyText3Char"/>
    <w:rsid w:val="003A3894"/>
    <w:pPr>
      <w:tabs>
        <w:tab w:val="left" w:pos="993"/>
      </w:tabs>
      <w:overflowPunct w:val="0"/>
      <w:autoSpaceDE w:val="0"/>
      <w:autoSpaceDN w:val="0"/>
      <w:adjustRightInd w:val="0"/>
      <w:spacing w:after="0" w:line="240" w:lineRule="auto"/>
    </w:pPr>
    <w:rPr>
      <w:rFonts w:ascii="Times New Roman" w:eastAsia="MS Mincho" w:hAnsi="Times New Roman" w:cs="Times New Roman"/>
      <w:sz w:val="24"/>
      <w:szCs w:val="24"/>
      <w:lang w:eastAsia="fr-FR"/>
    </w:rPr>
  </w:style>
  <w:style w:type="character" w:customStyle="1" w:styleId="BodyText3Char">
    <w:name w:val="Body Text 3 Char"/>
    <w:basedOn w:val="DefaultParagraphFont"/>
    <w:link w:val="BodyText3"/>
    <w:rsid w:val="003A3894"/>
    <w:rPr>
      <w:rFonts w:ascii="Times New Roman" w:eastAsia="MS Mincho" w:hAnsi="Times New Roman" w:cs="Times New Roman"/>
      <w:sz w:val="24"/>
      <w:szCs w:val="24"/>
      <w:lang w:eastAsia="fr-FR"/>
    </w:rPr>
  </w:style>
  <w:style w:type="paragraph" w:customStyle="1" w:styleId="NormalWeb2">
    <w:name w:val="Normal (Web)2"/>
    <w:basedOn w:val="Normal"/>
    <w:rsid w:val="003A3894"/>
    <w:pPr>
      <w:spacing w:before="105" w:after="105" w:line="240" w:lineRule="auto"/>
      <w:ind w:left="105" w:right="105"/>
    </w:pPr>
    <w:rPr>
      <w:rFonts w:ascii="Times New Roman" w:eastAsia="MS Mincho" w:hAnsi="Times New Roman" w:cs="Times New Roman"/>
      <w:sz w:val="24"/>
      <w:szCs w:val="24"/>
      <w:lang w:val="ro-RO"/>
    </w:rPr>
  </w:style>
  <w:style w:type="paragraph" w:styleId="Title">
    <w:name w:val="Title"/>
    <w:basedOn w:val="Normal"/>
    <w:link w:val="TitleChar"/>
    <w:qFormat/>
    <w:rsid w:val="003A3894"/>
    <w:pPr>
      <w:spacing w:after="0" w:line="240" w:lineRule="auto"/>
      <w:jc w:val="center"/>
    </w:pPr>
    <w:rPr>
      <w:rFonts w:ascii="Times New Roman" w:eastAsia="MS Mincho" w:hAnsi="Times New Roman" w:cs="Times New Roman"/>
      <w:b/>
      <w:bCs/>
      <w:sz w:val="24"/>
      <w:szCs w:val="24"/>
      <w:lang w:eastAsia="fr-FR"/>
    </w:rPr>
  </w:style>
  <w:style w:type="character" w:customStyle="1" w:styleId="TitleChar">
    <w:name w:val="Title Char"/>
    <w:basedOn w:val="DefaultParagraphFont"/>
    <w:link w:val="Title"/>
    <w:rsid w:val="003A3894"/>
    <w:rPr>
      <w:rFonts w:ascii="Times New Roman" w:eastAsia="MS Mincho" w:hAnsi="Times New Roman" w:cs="Times New Roman"/>
      <w:b/>
      <w:bCs/>
      <w:sz w:val="24"/>
      <w:szCs w:val="24"/>
      <w:lang w:eastAsia="fr-FR"/>
    </w:rPr>
  </w:style>
  <w:style w:type="paragraph" w:customStyle="1" w:styleId="xl47">
    <w:name w:val="xl47"/>
    <w:basedOn w:val="Normal"/>
    <w:rsid w:val="003A3894"/>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MS Mincho" w:hAnsi="Times New Roman" w:cs="Times New Roman"/>
      <w:sz w:val="24"/>
      <w:szCs w:val="24"/>
      <w:lang w:val="ro-RO" w:eastAsia="fr-FR"/>
    </w:rPr>
  </w:style>
  <w:style w:type="paragraph" w:customStyle="1" w:styleId="xl33">
    <w:name w:val="xl33"/>
    <w:basedOn w:val="Normal"/>
    <w:rsid w:val="003A3894"/>
    <w:pPr>
      <w:spacing w:before="100" w:beforeAutospacing="1" w:after="100" w:afterAutospacing="1" w:line="240" w:lineRule="auto"/>
    </w:pPr>
    <w:rPr>
      <w:rFonts w:ascii="Arial" w:eastAsia="Arial Unicode MS" w:hAnsi="Arial" w:cs="Times New Roman"/>
      <w:sz w:val="18"/>
      <w:szCs w:val="18"/>
      <w:lang w:val="ro-RO"/>
    </w:rPr>
  </w:style>
  <w:style w:type="paragraph" w:styleId="FootnoteText">
    <w:name w:val="footnote text"/>
    <w:aliases w:val=" Char2"/>
    <w:basedOn w:val="Normal"/>
    <w:link w:val="FootnoteTextChar"/>
    <w:uiPriority w:val="99"/>
    <w:semiHidden/>
    <w:rsid w:val="003A3894"/>
    <w:pPr>
      <w:spacing w:after="0" w:line="240" w:lineRule="auto"/>
    </w:pPr>
    <w:rPr>
      <w:rFonts w:ascii="Times New Roman" w:eastAsia="MS Mincho" w:hAnsi="Times New Roman" w:cs="Times New Roman"/>
      <w:noProof/>
      <w:sz w:val="20"/>
      <w:szCs w:val="20"/>
      <w:lang/>
    </w:rPr>
  </w:style>
  <w:style w:type="character" w:customStyle="1" w:styleId="FootnoteTextChar">
    <w:name w:val="Footnote Text Char"/>
    <w:aliases w:val=" Char2 Char"/>
    <w:basedOn w:val="DefaultParagraphFont"/>
    <w:link w:val="FootnoteText"/>
    <w:uiPriority w:val="99"/>
    <w:semiHidden/>
    <w:rsid w:val="003A3894"/>
    <w:rPr>
      <w:rFonts w:ascii="Times New Roman" w:eastAsia="MS Mincho" w:hAnsi="Times New Roman" w:cs="Times New Roman"/>
      <w:noProof/>
      <w:sz w:val="20"/>
      <w:szCs w:val="20"/>
      <w:lang/>
    </w:rPr>
  </w:style>
  <w:style w:type="paragraph" w:styleId="BodyText2">
    <w:name w:val="Body Text 2"/>
    <w:basedOn w:val="Normal"/>
    <w:link w:val="BodyText2Char"/>
    <w:rsid w:val="003A3894"/>
    <w:pPr>
      <w:spacing w:after="0" w:line="240" w:lineRule="auto"/>
    </w:pPr>
    <w:rPr>
      <w:rFonts w:ascii="Times New Roman" w:eastAsia="MS Mincho" w:hAnsi="Times New Roman" w:cs="Times New Roman"/>
      <w:color w:val="000000"/>
      <w:sz w:val="24"/>
      <w:szCs w:val="24"/>
      <w:lang/>
    </w:rPr>
  </w:style>
  <w:style w:type="character" w:customStyle="1" w:styleId="BodyText2Char">
    <w:name w:val="Body Text 2 Char"/>
    <w:basedOn w:val="DefaultParagraphFont"/>
    <w:link w:val="BodyText2"/>
    <w:rsid w:val="003A3894"/>
    <w:rPr>
      <w:rFonts w:ascii="Times New Roman" w:eastAsia="MS Mincho" w:hAnsi="Times New Roman" w:cs="Times New Roman"/>
      <w:color w:val="000000"/>
      <w:sz w:val="24"/>
      <w:szCs w:val="24"/>
      <w:lang/>
    </w:rPr>
  </w:style>
  <w:style w:type="paragraph" w:styleId="BodyText">
    <w:name w:val="Body Text"/>
    <w:basedOn w:val="Normal"/>
    <w:link w:val="BodyTextChar"/>
    <w:rsid w:val="003A3894"/>
    <w:pPr>
      <w:spacing w:after="0" w:line="240" w:lineRule="auto"/>
    </w:pPr>
    <w:rPr>
      <w:rFonts w:ascii="Arial" w:eastAsia="MS Mincho" w:hAnsi="Arial" w:cs="Times New Roman"/>
      <w:sz w:val="16"/>
      <w:szCs w:val="16"/>
      <w:lang w:val="ro-RO" w:eastAsia="fr-FR"/>
    </w:rPr>
  </w:style>
  <w:style w:type="character" w:customStyle="1" w:styleId="BodyTextChar">
    <w:name w:val="Body Text Char"/>
    <w:basedOn w:val="DefaultParagraphFont"/>
    <w:link w:val="BodyText"/>
    <w:rsid w:val="003A3894"/>
    <w:rPr>
      <w:rFonts w:ascii="Arial" w:eastAsia="MS Mincho" w:hAnsi="Arial" w:cs="Times New Roman"/>
      <w:sz w:val="16"/>
      <w:szCs w:val="16"/>
      <w:lang w:val="ro-RO" w:eastAsia="fr-FR"/>
    </w:rPr>
  </w:style>
  <w:style w:type="paragraph" w:customStyle="1" w:styleId="Guidelines5">
    <w:name w:val="Guidelines 5"/>
    <w:basedOn w:val="Normal"/>
    <w:rsid w:val="003A3894"/>
    <w:pPr>
      <w:spacing w:before="240" w:after="240" w:line="240" w:lineRule="auto"/>
      <w:jc w:val="both"/>
    </w:pPr>
    <w:rPr>
      <w:rFonts w:ascii="Times New Roman" w:eastAsia="MS Mincho" w:hAnsi="Times New Roman" w:cs="Times New Roman"/>
      <w:b/>
      <w:bCs/>
      <w:sz w:val="24"/>
      <w:szCs w:val="24"/>
      <w:lang w:val="ro-RO" w:eastAsia="fr-FR"/>
    </w:rPr>
  </w:style>
  <w:style w:type="paragraph" w:styleId="BodyTextIndent3">
    <w:name w:val="Body Text Indent 3"/>
    <w:basedOn w:val="Normal"/>
    <w:link w:val="BodyTextIndent3Char"/>
    <w:rsid w:val="003A3894"/>
    <w:pPr>
      <w:spacing w:after="0" w:line="240" w:lineRule="auto"/>
      <w:ind w:firstLine="70"/>
      <w:jc w:val="both"/>
    </w:pPr>
    <w:rPr>
      <w:rFonts w:ascii="Times New Roman" w:eastAsia="MS Mincho" w:hAnsi="Times New Roman" w:cs="Times New Roman"/>
      <w:noProof/>
      <w:sz w:val="24"/>
      <w:szCs w:val="24"/>
      <w:lang w:val="ro-RO"/>
    </w:rPr>
  </w:style>
  <w:style w:type="character" w:customStyle="1" w:styleId="BodyTextIndent3Char">
    <w:name w:val="Body Text Indent 3 Char"/>
    <w:basedOn w:val="DefaultParagraphFont"/>
    <w:link w:val="BodyTextIndent3"/>
    <w:rsid w:val="003A3894"/>
    <w:rPr>
      <w:rFonts w:ascii="Times New Roman" w:eastAsia="MS Mincho" w:hAnsi="Times New Roman" w:cs="Times New Roman"/>
      <w:noProof/>
      <w:sz w:val="24"/>
      <w:szCs w:val="24"/>
      <w:lang w:val="ro-RO"/>
    </w:rPr>
  </w:style>
  <w:style w:type="paragraph" w:customStyle="1" w:styleId="xl27">
    <w:name w:val="xl27"/>
    <w:basedOn w:val="Normal"/>
    <w:rsid w:val="003A3894"/>
    <w:pPr>
      <w:spacing w:before="100" w:beforeAutospacing="1" w:after="100" w:afterAutospacing="1" w:line="240" w:lineRule="auto"/>
      <w:jc w:val="center"/>
      <w:textAlignment w:val="center"/>
    </w:pPr>
    <w:rPr>
      <w:rFonts w:ascii="Arial Unicode MS" w:eastAsia="Arial Unicode MS" w:hAnsi="Arial Unicode MS" w:cs="Times New Roman"/>
      <w:sz w:val="24"/>
      <w:szCs w:val="24"/>
      <w:lang w:val="ro-RO"/>
    </w:rPr>
  </w:style>
  <w:style w:type="paragraph" w:customStyle="1" w:styleId="Stil3">
    <w:name w:val="Stil3"/>
    <w:basedOn w:val="Heading1"/>
    <w:rsid w:val="003A3894"/>
    <w:pPr>
      <w:pBdr>
        <w:top w:val="single" w:sz="4" w:space="1" w:color="auto"/>
        <w:bottom w:val="single" w:sz="4" w:space="1" w:color="auto"/>
      </w:pBdr>
      <w:spacing w:before="120" w:after="120"/>
      <w:jc w:val="right"/>
    </w:pPr>
    <w:rPr>
      <w:bCs w:val="0"/>
      <w:noProof w:val="0"/>
      <w:color w:val="000000"/>
    </w:rPr>
  </w:style>
  <w:style w:type="paragraph" w:customStyle="1" w:styleId="text">
    <w:name w:val="text"/>
    <w:basedOn w:val="Normal"/>
    <w:rsid w:val="003A3894"/>
    <w:pPr>
      <w:spacing w:after="0" w:line="240" w:lineRule="auto"/>
    </w:pPr>
    <w:rPr>
      <w:rFonts w:ascii="Times New Roman" w:eastAsia="MS Mincho" w:hAnsi="Times New Roman" w:cs="Times New Roman"/>
      <w:noProof/>
      <w:sz w:val="24"/>
      <w:szCs w:val="24"/>
      <w:lang w:val="ro-RO" w:eastAsia="ro-RO"/>
    </w:rPr>
  </w:style>
  <w:style w:type="paragraph" w:styleId="CommentText">
    <w:name w:val="annotation text"/>
    <w:basedOn w:val="Normal"/>
    <w:link w:val="CommentTextChar"/>
    <w:semiHidden/>
    <w:rsid w:val="003A3894"/>
    <w:pPr>
      <w:spacing w:after="0" w:line="240" w:lineRule="auto"/>
    </w:pPr>
    <w:rPr>
      <w:rFonts w:ascii="Times New Roman" w:eastAsia="MS Mincho" w:hAnsi="Times New Roman" w:cs="Times New Roman"/>
      <w:sz w:val="20"/>
      <w:szCs w:val="20"/>
    </w:rPr>
  </w:style>
  <w:style w:type="character" w:customStyle="1" w:styleId="CommentTextChar">
    <w:name w:val="Comment Text Char"/>
    <w:basedOn w:val="DefaultParagraphFont"/>
    <w:link w:val="CommentText"/>
    <w:semiHidden/>
    <w:rsid w:val="003A3894"/>
    <w:rPr>
      <w:rFonts w:ascii="Times New Roman" w:eastAsia="MS Mincho" w:hAnsi="Times New Roman" w:cs="Times New Roman"/>
      <w:sz w:val="20"/>
      <w:szCs w:val="20"/>
    </w:rPr>
  </w:style>
  <w:style w:type="paragraph" w:customStyle="1" w:styleId="Corptext31">
    <w:name w:val="Corp text 31"/>
    <w:basedOn w:val="Normal"/>
    <w:rsid w:val="003A3894"/>
    <w:pPr>
      <w:tabs>
        <w:tab w:val="left" w:pos="5460"/>
      </w:tabs>
      <w:spacing w:after="0" w:line="240" w:lineRule="auto"/>
    </w:pPr>
    <w:rPr>
      <w:rFonts w:ascii="Times New Roman" w:eastAsia="MS Mincho" w:hAnsi="Times New Roman" w:cs="Times New Roman"/>
      <w:szCs w:val="24"/>
      <w:lang w:val="en-GB"/>
    </w:rPr>
  </w:style>
  <w:style w:type="paragraph" w:styleId="TOC7">
    <w:name w:val="toc 7"/>
    <w:basedOn w:val="Normal"/>
    <w:next w:val="Normal"/>
    <w:autoRedefine/>
    <w:semiHidden/>
    <w:rsid w:val="003A3894"/>
    <w:pPr>
      <w:spacing w:after="0" w:line="240" w:lineRule="auto"/>
      <w:ind w:left="1440"/>
    </w:pPr>
    <w:rPr>
      <w:rFonts w:ascii="Times New Roman" w:eastAsia="MS Mincho" w:hAnsi="Times New Roman" w:cs="Times New Roman"/>
      <w:noProof/>
      <w:sz w:val="24"/>
      <w:szCs w:val="24"/>
      <w:lang w:val="ro-RO"/>
    </w:rPr>
  </w:style>
  <w:style w:type="paragraph" w:customStyle="1" w:styleId="DefaultText">
    <w:name w:val="Default Text"/>
    <w:basedOn w:val="Normal"/>
    <w:rsid w:val="003A3894"/>
    <w:pPr>
      <w:spacing w:after="0" w:line="240" w:lineRule="auto"/>
    </w:pPr>
    <w:rPr>
      <w:rFonts w:ascii="Times New Roman" w:eastAsia="MS Mincho" w:hAnsi="Times New Roman" w:cs="Times New Roman"/>
      <w:noProof/>
      <w:sz w:val="24"/>
      <w:szCs w:val="20"/>
      <w:lang w:val="ro-RO"/>
    </w:rPr>
  </w:style>
  <w:style w:type="paragraph" w:styleId="NormalIndent">
    <w:name w:val="Normal Indent"/>
    <w:basedOn w:val="Normal"/>
    <w:rsid w:val="003A3894"/>
    <w:pPr>
      <w:spacing w:after="0" w:line="240" w:lineRule="auto"/>
      <w:ind w:left="720"/>
    </w:pPr>
    <w:rPr>
      <w:rFonts w:ascii="Times New Roman" w:eastAsia="MS Mincho" w:hAnsi="Times New Roman" w:cs="Times New Roman"/>
      <w:sz w:val="24"/>
      <w:szCs w:val="24"/>
      <w:lang w:val="ro-RO"/>
    </w:rPr>
  </w:style>
  <w:style w:type="paragraph" w:customStyle="1" w:styleId="xl31">
    <w:name w:val="xl31"/>
    <w:basedOn w:val="Normal"/>
    <w:rsid w:val="003A3894"/>
    <w:pPr>
      <w:spacing w:before="100" w:beforeAutospacing="1" w:after="100" w:afterAutospacing="1" w:line="240" w:lineRule="auto"/>
      <w:jc w:val="center"/>
    </w:pPr>
    <w:rPr>
      <w:rFonts w:ascii="Arial" w:eastAsia="Arial Unicode MS" w:hAnsi="Arial" w:cs="Times New Roman"/>
      <w:sz w:val="18"/>
      <w:szCs w:val="18"/>
      <w:lang w:val="ro-RO"/>
    </w:rPr>
  </w:style>
  <w:style w:type="paragraph" w:customStyle="1" w:styleId="font0">
    <w:name w:val="font0"/>
    <w:basedOn w:val="Normal"/>
    <w:rsid w:val="003A3894"/>
    <w:pPr>
      <w:spacing w:before="100" w:beforeAutospacing="1" w:after="100" w:afterAutospacing="1" w:line="240" w:lineRule="auto"/>
    </w:pPr>
    <w:rPr>
      <w:rFonts w:ascii="Arial" w:eastAsia="Arial Unicode MS" w:hAnsi="Arial" w:cs="Times New Roman"/>
      <w:sz w:val="20"/>
      <w:szCs w:val="20"/>
      <w:lang w:val="ro-RO" w:eastAsia="ro-RO"/>
    </w:rPr>
  </w:style>
  <w:style w:type="paragraph" w:styleId="BodyTextIndent2">
    <w:name w:val="Body Text Indent 2"/>
    <w:basedOn w:val="Normal"/>
    <w:link w:val="BodyTextIndent2Char"/>
    <w:rsid w:val="003A3894"/>
    <w:pPr>
      <w:spacing w:after="0" w:line="240" w:lineRule="auto"/>
      <w:ind w:left="2880"/>
    </w:pPr>
    <w:rPr>
      <w:rFonts w:ascii="Arial" w:eastAsia="MS Mincho" w:hAnsi="Arial" w:cs="Times New Roman"/>
      <w:sz w:val="20"/>
      <w:szCs w:val="20"/>
      <w:lang w:val="ro-RO" w:eastAsia="fr-FR"/>
    </w:rPr>
  </w:style>
  <w:style w:type="character" w:customStyle="1" w:styleId="BodyTextIndent2Char">
    <w:name w:val="Body Text Indent 2 Char"/>
    <w:basedOn w:val="DefaultParagraphFont"/>
    <w:link w:val="BodyTextIndent2"/>
    <w:rsid w:val="003A3894"/>
    <w:rPr>
      <w:rFonts w:ascii="Arial" w:eastAsia="MS Mincho" w:hAnsi="Arial" w:cs="Times New Roman"/>
      <w:sz w:val="20"/>
      <w:szCs w:val="20"/>
      <w:lang w:val="ro-RO" w:eastAsia="fr-FR"/>
    </w:rPr>
  </w:style>
  <w:style w:type="paragraph" w:customStyle="1" w:styleId="BodyText21">
    <w:name w:val="Body Text 21"/>
    <w:basedOn w:val="Normal"/>
    <w:rsid w:val="003A3894"/>
    <w:pPr>
      <w:widowControl w:val="0"/>
      <w:tabs>
        <w:tab w:val="left" w:pos="405"/>
      </w:tabs>
      <w:autoSpaceDE w:val="0"/>
      <w:autoSpaceDN w:val="0"/>
      <w:adjustRightInd w:val="0"/>
      <w:spacing w:after="0" w:line="240" w:lineRule="auto"/>
      <w:ind w:left="45"/>
      <w:jc w:val="both"/>
    </w:pPr>
    <w:rPr>
      <w:rFonts w:ascii="Times New Roman" w:eastAsia="MS Mincho" w:hAnsi="Times New Roman" w:cs="Times New Roman"/>
      <w:sz w:val="20"/>
      <w:szCs w:val="20"/>
      <w:lang w:val="ro-RO" w:eastAsia="ro-RO"/>
    </w:rPr>
  </w:style>
  <w:style w:type="paragraph" w:customStyle="1" w:styleId="NormalIndent2">
    <w:name w:val="Normal Indent 2"/>
    <w:basedOn w:val="Normal"/>
    <w:rsid w:val="003A3894"/>
    <w:pPr>
      <w:spacing w:after="0" w:line="240" w:lineRule="auto"/>
      <w:jc w:val="both"/>
    </w:pPr>
    <w:rPr>
      <w:rFonts w:ascii="Arial" w:eastAsia="MS Mincho" w:hAnsi="Arial" w:cs="Times New Roman"/>
      <w:szCs w:val="20"/>
      <w:lang w:val="en-GB"/>
    </w:rPr>
  </w:style>
  <w:style w:type="paragraph" w:styleId="TOC3">
    <w:name w:val="toc 3"/>
    <w:basedOn w:val="Normal"/>
    <w:next w:val="Normal"/>
    <w:autoRedefine/>
    <w:semiHidden/>
    <w:rsid w:val="003A3894"/>
    <w:pPr>
      <w:spacing w:after="0" w:line="240" w:lineRule="auto"/>
      <w:ind w:left="480"/>
    </w:pPr>
    <w:rPr>
      <w:rFonts w:ascii="Times New Roman" w:eastAsia="MS Mincho" w:hAnsi="Times New Roman" w:cs="Times New Roman"/>
      <w:color w:val="000000"/>
      <w:sz w:val="24"/>
      <w:szCs w:val="24"/>
      <w:lang w:val="ro-RO"/>
    </w:rPr>
  </w:style>
  <w:style w:type="paragraph" w:styleId="Footer">
    <w:name w:val="footer"/>
    <w:aliases w:val=" Char"/>
    <w:basedOn w:val="Normal"/>
    <w:link w:val="FooterChar"/>
    <w:uiPriority w:val="99"/>
    <w:rsid w:val="003A3894"/>
    <w:pPr>
      <w:tabs>
        <w:tab w:val="center" w:pos="4153"/>
        <w:tab w:val="right" w:pos="8306"/>
      </w:tabs>
      <w:spacing w:after="0" w:line="240" w:lineRule="auto"/>
    </w:pPr>
    <w:rPr>
      <w:rFonts w:ascii="Times New Roman" w:eastAsia="MS Mincho" w:hAnsi="Times New Roman" w:cs="Times New Roman"/>
      <w:sz w:val="20"/>
      <w:szCs w:val="20"/>
      <w:lang w:eastAsia="fr-FR"/>
    </w:rPr>
  </w:style>
  <w:style w:type="character" w:customStyle="1" w:styleId="FooterChar">
    <w:name w:val="Footer Char"/>
    <w:aliases w:val=" Char Char"/>
    <w:basedOn w:val="DefaultParagraphFont"/>
    <w:link w:val="Footer"/>
    <w:uiPriority w:val="99"/>
    <w:rsid w:val="003A3894"/>
    <w:rPr>
      <w:rFonts w:ascii="Times New Roman" w:eastAsia="MS Mincho" w:hAnsi="Times New Roman" w:cs="Times New Roman"/>
      <w:sz w:val="20"/>
      <w:szCs w:val="20"/>
      <w:lang w:eastAsia="fr-FR"/>
    </w:rPr>
  </w:style>
  <w:style w:type="character" w:styleId="PageNumber">
    <w:name w:val="page number"/>
    <w:basedOn w:val="DefaultParagraphFont"/>
    <w:rsid w:val="003A3894"/>
  </w:style>
  <w:style w:type="character" w:customStyle="1" w:styleId="Titlu1Caracter">
    <w:name w:val="Titlu 1 Caracter"/>
    <w:rsid w:val="003A3894"/>
    <w:rPr>
      <w:b/>
      <w:bCs/>
      <w:noProof/>
      <w:sz w:val="24"/>
      <w:szCs w:val="24"/>
      <w:lang w:val="ro-RO" w:eastAsia="fr-FR" w:bidi="ar-SA"/>
    </w:rPr>
  </w:style>
  <w:style w:type="paragraph" w:styleId="BalloonText">
    <w:name w:val="Balloon Text"/>
    <w:basedOn w:val="Normal"/>
    <w:link w:val="BalloonTextChar"/>
    <w:semiHidden/>
    <w:rsid w:val="003A3894"/>
    <w:pPr>
      <w:spacing w:after="0" w:line="240" w:lineRule="auto"/>
    </w:pPr>
    <w:rPr>
      <w:rFonts w:ascii="Tahoma" w:eastAsia="MS Mincho" w:hAnsi="Tahoma" w:cs="Times New Roman"/>
      <w:noProof/>
      <w:sz w:val="16"/>
      <w:szCs w:val="16"/>
      <w:lang w:val="ro-RO"/>
    </w:rPr>
  </w:style>
  <w:style w:type="character" w:customStyle="1" w:styleId="BalloonTextChar">
    <w:name w:val="Balloon Text Char"/>
    <w:basedOn w:val="DefaultParagraphFont"/>
    <w:link w:val="BalloonText"/>
    <w:semiHidden/>
    <w:rsid w:val="003A3894"/>
    <w:rPr>
      <w:rFonts w:ascii="Tahoma" w:eastAsia="MS Mincho" w:hAnsi="Tahoma" w:cs="Times New Roman"/>
      <w:noProof/>
      <w:sz w:val="16"/>
      <w:szCs w:val="16"/>
      <w:lang w:val="ro-RO"/>
    </w:rPr>
  </w:style>
  <w:style w:type="paragraph" w:customStyle="1" w:styleId="Application3">
    <w:name w:val="Application3"/>
    <w:basedOn w:val="Normal"/>
    <w:rsid w:val="003A3894"/>
    <w:pPr>
      <w:widowControl w:val="0"/>
      <w:tabs>
        <w:tab w:val="num" w:pos="360"/>
        <w:tab w:val="right" w:pos="8789"/>
      </w:tabs>
      <w:suppressAutoHyphens/>
      <w:spacing w:after="0" w:line="240" w:lineRule="auto"/>
      <w:ind w:left="360" w:hanging="360"/>
      <w:jc w:val="both"/>
    </w:pPr>
    <w:rPr>
      <w:rFonts w:ascii="Arial" w:eastAsia="MS Mincho" w:hAnsi="Arial" w:cs="Times New Roman"/>
      <w:b/>
      <w:spacing w:val="-2"/>
      <w:szCs w:val="20"/>
      <w:lang w:val="en-GB" w:eastAsia="ro-RO"/>
    </w:rPr>
  </w:style>
  <w:style w:type="paragraph" w:customStyle="1" w:styleId="xl24">
    <w:name w:val="xl24"/>
    <w:basedOn w:val="Normal"/>
    <w:rsid w:val="003A3894"/>
    <w:pPr>
      <w:pBdr>
        <w:top w:val="single" w:sz="4" w:space="0" w:color="auto"/>
        <w:left w:val="single" w:sz="4" w:space="0" w:color="auto"/>
        <w:bottom w:val="single" w:sz="4" w:space="0" w:color="auto"/>
        <w:right w:val="single" w:sz="4" w:space="0" w:color="auto"/>
      </w:pBdr>
      <w:spacing w:before="100" w:after="100" w:line="240" w:lineRule="auto"/>
    </w:pPr>
    <w:rPr>
      <w:rFonts w:ascii="Arial Unicode MS" w:eastAsia="Arial Unicode MS" w:hAnsi="Arial Unicode MS" w:cs="Times New Roman"/>
      <w:sz w:val="24"/>
      <w:szCs w:val="20"/>
      <w:lang w:val="en-GB" w:eastAsia="ro-RO"/>
    </w:rPr>
  </w:style>
  <w:style w:type="paragraph" w:customStyle="1" w:styleId="Stil1">
    <w:name w:val="Stil1"/>
    <w:basedOn w:val="Normal"/>
    <w:rsid w:val="003A3894"/>
    <w:pPr>
      <w:shd w:val="clear" w:color="C0C0C0" w:fill="FFFFFF"/>
      <w:spacing w:before="120" w:after="120" w:line="240" w:lineRule="auto"/>
    </w:pPr>
    <w:rPr>
      <w:rFonts w:ascii="Times New Roman" w:eastAsia="MS Mincho" w:hAnsi="Times New Roman" w:cs="Times New Roman"/>
      <w:b/>
      <w:color w:val="000080"/>
      <w:szCs w:val="20"/>
      <w:lang w:val="en-GB" w:eastAsia="ro-RO"/>
    </w:rPr>
  </w:style>
  <w:style w:type="paragraph" w:styleId="DocumentMap">
    <w:name w:val="Document Map"/>
    <w:basedOn w:val="Normal"/>
    <w:link w:val="DocumentMapChar"/>
    <w:semiHidden/>
    <w:rsid w:val="003A3894"/>
    <w:pPr>
      <w:shd w:val="clear" w:color="auto" w:fill="000080"/>
      <w:spacing w:after="0" w:line="240" w:lineRule="auto"/>
    </w:pPr>
    <w:rPr>
      <w:rFonts w:ascii="Tahoma" w:eastAsia="MS Mincho" w:hAnsi="Tahoma" w:cs="Times New Roman"/>
      <w:noProof/>
      <w:sz w:val="20"/>
      <w:szCs w:val="20"/>
      <w:lang w:val="ro-RO"/>
    </w:rPr>
  </w:style>
  <w:style w:type="character" w:customStyle="1" w:styleId="DocumentMapChar">
    <w:name w:val="Document Map Char"/>
    <w:basedOn w:val="DefaultParagraphFont"/>
    <w:link w:val="DocumentMap"/>
    <w:semiHidden/>
    <w:rsid w:val="003A3894"/>
    <w:rPr>
      <w:rFonts w:ascii="Tahoma" w:eastAsia="MS Mincho" w:hAnsi="Tahoma" w:cs="Times New Roman"/>
      <w:noProof/>
      <w:sz w:val="20"/>
      <w:szCs w:val="20"/>
      <w:shd w:val="clear" w:color="auto" w:fill="000080"/>
      <w:lang w:val="ro-RO"/>
    </w:rPr>
  </w:style>
  <w:style w:type="table" w:styleId="TableGrid">
    <w:name w:val="Table Grid"/>
    <w:basedOn w:val="TableNormal"/>
    <w:uiPriority w:val="59"/>
    <w:rsid w:val="003A3894"/>
    <w:pPr>
      <w:spacing w:after="0" w:line="240" w:lineRule="auto"/>
    </w:pPr>
    <w:rPr>
      <w:rFonts w:ascii="Times New Roman" w:eastAsia="MS Mincho" w:hAnsi="Times New Roman"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rsid w:val="003A3894"/>
    <w:pPr>
      <w:spacing w:before="100" w:beforeAutospacing="1" w:after="100" w:afterAutospacing="1" w:line="240" w:lineRule="auto"/>
    </w:pPr>
    <w:rPr>
      <w:rFonts w:ascii="Times New Roman" w:eastAsia="MS Mincho" w:hAnsi="Times New Roman" w:cs="Times New Roman"/>
      <w:sz w:val="24"/>
      <w:szCs w:val="24"/>
    </w:rPr>
  </w:style>
  <w:style w:type="paragraph" w:customStyle="1" w:styleId="BodyText23">
    <w:name w:val="Body Text 23"/>
    <w:basedOn w:val="Normal"/>
    <w:rsid w:val="003A3894"/>
    <w:pPr>
      <w:overflowPunct w:val="0"/>
      <w:autoSpaceDE w:val="0"/>
      <w:autoSpaceDN w:val="0"/>
      <w:adjustRightInd w:val="0"/>
      <w:spacing w:after="0" w:line="240" w:lineRule="auto"/>
      <w:jc w:val="both"/>
      <w:textAlignment w:val="baseline"/>
    </w:pPr>
    <w:rPr>
      <w:rFonts w:ascii="Times New Roman" w:eastAsia="MS Mincho" w:hAnsi="Times New Roman" w:cs="Times New Roman"/>
      <w:sz w:val="24"/>
      <w:szCs w:val="20"/>
      <w:lang w:val="en-GB" w:eastAsia="fr-FR"/>
    </w:rPr>
  </w:style>
  <w:style w:type="paragraph" w:customStyle="1" w:styleId="BodyText22">
    <w:name w:val="Body Text 22"/>
    <w:basedOn w:val="Normal"/>
    <w:rsid w:val="003A3894"/>
    <w:pPr>
      <w:widowControl w:val="0"/>
      <w:spacing w:after="0" w:line="240" w:lineRule="auto"/>
      <w:jc w:val="both"/>
    </w:pPr>
    <w:rPr>
      <w:rFonts w:ascii="Times New Roman" w:eastAsia="MS Mincho" w:hAnsi="Times New Roman" w:cs="Times New Roman"/>
      <w:noProof/>
      <w:sz w:val="24"/>
      <w:szCs w:val="20"/>
      <w:lang w:eastAsia="ro-RO"/>
    </w:rPr>
  </w:style>
  <w:style w:type="paragraph" w:styleId="TOC2">
    <w:name w:val="toc 2"/>
    <w:basedOn w:val="Normal"/>
    <w:next w:val="Normal"/>
    <w:autoRedefine/>
    <w:semiHidden/>
    <w:rsid w:val="003A3894"/>
    <w:pPr>
      <w:spacing w:after="0" w:line="240" w:lineRule="auto"/>
      <w:ind w:left="240"/>
    </w:pPr>
    <w:rPr>
      <w:rFonts w:ascii="Times New Roman" w:eastAsia="MS Mincho" w:hAnsi="Times New Roman" w:cs="Times New Roman"/>
      <w:noProof/>
      <w:sz w:val="24"/>
      <w:szCs w:val="24"/>
      <w:lang w:val="ro-RO"/>
    </w:rPr>
  </w:style>
  <w:style w:type="paragraph" w:customStyle="1" w:styleId="AATXT">
    <w:name w:val="AATXT"/>
    <w:basedOn w:val="Normal"/>
    <w:rsid w:val="003A3894"/>
    <w:pPr>
      <w:overflowPunct w:val="0"/>
      <w:autoSpaceDE w:val="0"/>
      <w:autoSpaceDN w:val="0"/>
      <w:adjustRightInd w:val="0"/>
      <w:spacing w:after="0" w:line="240" w:lineRule="auto"/>
      <w:ind w:left="567" w:right="2410"/>
      <w:textAlignment w:val="baseline"/>
    </w:pPr>
    <w:rPr>
      <w:rFonts w:ascii="Eurostile" w:eastAsia="MS Mincho" w:hAnsi="Eurostile" w:cs="Times New Roman"/>
      <w:sz w:val="20"/>
      <w:szCs w:val="20"/>
      <w:lang w:val="fr-FR"/>
    </w:rPr>
  </w:style>
  <w:style w:type="paragraph" w:customStyle="1" w:styleId="PEMET">
    <w:name w:val="PEMET"/>
    <w:basedOn w:val="AATXT"/>
    <w:rsid w:val="003A3894"/>
    <w:rPr>
      <w:b/>
    </w:rPr>
  </w:style>
  <w:style w:type="paragraph" w:styleId="TOC4">
    <w:name w:val="toc 4"/>
    <w:basedOn w:val="Normal"/>
    <w:next w:val="Normal"/>
    <w:autoRedefine/>
    <w:semiHidden/>
    <w:rsid w:val="003A3894"/>
    <w:pPr>
      <w:spacing w:after="0" w:line="240" w:lineRule="auto"/>
      <w:ind w:left="720"/>
    </w:pPr>
    <w:rPr>
      <w:rFonts w:ascii="Times New Roman" w:eastAsia="MS Mincho" w:hAnsi="Times New Roman" w:cs="Times New Roman"/>
      <w:sz w:val="24"/>
      <w:szCs w:val="24"/>
    </w:rPr>
  </w:style>
  <w:style w:type="paragraph" w:styleId="TOC5">
    <w:name w:val="toc 5"/>
    <w:basedOn w:val="Normal"/>
    <w:next w:val="Normal"/>
    <w:autoRedefine/>
    <w:semiHidden/>
    <w:rsid w:val="003A3894"/>
    <w:pPr>
      <w:spacing w:after="0" w:line="240" w:lineRule="auto"/>
      <w:ind w:left="960"/>
    </w:pPr>
    <w:rPr>
      <w:rFonts w:ascii="Times New Roman" w:eastAsia="MS Mincho" w:hAnsi="Times New Roman" w:cs="Times New Roman"/>
      <w:sz w:val="24"/>
      <w:szCs w:val="24"/>
    </w:rPr>
  </w:style>
  <w:style w:type="paragraph" w:styleId="TOC6">
    <w:name w:val="toc 6"/>
    <w:basedOn w:val="Normal"/>
    <w:next w:val="Normal"/>
    <w:autoRedefine/>
    <w:semiHidden/>
    <w:rsid w:val="003A3894"/>
    <w:pPr>
      <w:spacing w:after="0" w:line="240" w:lineRule="auto"/>
      <w:ind w:left="1200"/>
    </w:pPr>
    <w:rPr>
      <w:rFonts w:ascii="Times New Roman" w:eastAsia="MS Mincho" w:hAnsi="Times New Roman" w:cs="Times New Roman"/>
      <w:sz w:val="24"/>
      <w:szCs w:val="24"/>
    </w:rPr>
  </w:style>
  <w:style w:type="paragraph" w:styleId="TOC8">
    <w:name w:val="toc 8"/>
    <w:basedOn w:val="Normal"/>
    <w:next w:val="Normal"/>
    <w:autoRedefine/>
    <w:semiHidden/>
    <w:rsid w:val="003A3894"/>
    <w:pPr>
      <w:spacing w:after="0" w:line="240" w:lineRule="auto"/>
      <w:ind w:left="1680"/>
    </w:pPr>
    <w:rPr>
      <w:rFonts w:ascii="Times New Roman" w:eastAsia="MS Mincho" w:hAnsi="Times New Roman" w:cs="Times New Roman"/>
      <w:sz w:val="24"/>
      <w:szCs w:val="24"/>
    </w:rPr>
  </w:style>
  <w:style w:type="paragraph" w:styleId="TOC9">
    <w:name w:val="toc 9"/>
    <w:basedOn w:val="Normal"/>
    <w:next w:val="Normal"/>
    <w:autoRedefine/>
    <w:semiHidden/>
    <w:rsid w:val="003A3894"/>
    <w:pPr>
      <w:spacing w:after="0" w:line="240" w:lineRule="auto"/>
      <w:ind w:left="1920"/>
    </w:pPr>
    <w:rPr>
      <w:rFonts w:ascii="Times New Roman" w:eastAsia="MS Mincho" w:hAnsi="Times New Roman" w:cs="Times New Roman"/>
      <w:sz w:val="24"/>
      <w:szCs w:val="24"/>
    </w:rPr>
  </w:style>
  <w:style w:type="paragraph" w:customStyle="1" w:styleId="Address">
    <w:name w:val="Address"/>
    <w:basedOn w:val="Normal"/>
    <w:rsid w:val="003A3894"/>
    <w:pPr>
      <w:spacing w:after="0" w:line="240" w:lineRule="auto"/>
    </w:pPr>
    <w:rPr>
      <w:rFonts w:ascii="Times New Roman" w:eastAsia="MS Mincho" w:hAnsi="Times New Roman" w:cs="Times New Roman"/>
      <w:noProof/>
      <w:sz w:val="24"/>
      <w:szCs w:val="24"/>
      <w:lang w:val="en-GB"/>
    </w:rPr>
  </w:style>
  <w:style w:type="paragraph" w:customStyle="1" w:styleId="xl35">
    <w:name w:val="xl35"/>
    <w:basedOn w:val="Normal"/>
    <w:rsid w:val="003A3894"/>
    <w:pPr>
      <w:pBdr>
        <w:left w:val="single" w:sz="4" w:space="0" w:color="auto"/>
        <w:bottom w:val="single" w:sz="4" w:space="0" w:color="auto"/>
        <w:right w:val="single" w:sz="4" w:space="0" w:color="auto"/>
      </w:pBdr>
      <w:autoSpaceDE w:val="0"/>
      <w:autoSpaceDN w:val="0"/>
      <w:spacing w:before="100" w:after="100" w:line="240" w:lineRule="auto"/>
      <w:jc w:val="center"/>
    </w:pPr>
    <w:rPr>
      <w:rFonts w:ascii="Arial" w:eastAsia="MS Mincho" w:hAnsi="Arial" w:cs="Arial"/>
      <w:b/>
      <w:bCs/>
      <w:noProof/>
      <w:sz w:val="24"/>
      <w:szCs w:val="24"/>
      <w:lang w:val="fr-FR"/>
    </w:rPr>
  </w:style>
  <w:style w:type="paragraph" w:customStyle="1" w:styleId="Titreobjet">
    <w:name w:val="Titre objet"/>
    <w:basedOn w:val="Normal"/>
    <w:next w:val="Normal"/>
    <w:rsid w:val="003A3894"/>
    <w:pPr>
      <w:spacing w:before="360" w:after="360" w:line="240" w:lineRule="auto"/>
      <w:ind w:left="1080"/>
      <w:jc w:val="center"/>
    </w:pPr>
    <w:rPr>
      <w:rFonts w:ascii="Times New Roman" w:eastAsia="MS Mincho" w:hAnsi="Times New Roman" w:cs="Times New Roman"/>
      <w:b/>
      <w:noProof/>
      <w:spacing w:val="-5"/>
      <w:sz w:val="24"/>
      <w:szCs w:val="20"/>
      <w:lang w:val="en-GB"/>
    </w:rPr>
  </w:style>
  <w:style w:type="paragraph" w:styleId="Subtitle">
    <w:name w:val="Subtitle"/>
    <w:basedOn w:val="Normal"/>
    <w:link w:val="SubtitleChar"/>
    <w:qFormat/>
    <w:rsid w:val="003A3894"/>
    <w:pPr>
      <w:spacing w:after="0" w:line="240" w:lineRule="auto"/>
      <w:jc w:val="center"/>
    </w:pPr>
    <w:rPr>
      <w:rFonts w:ascii="Times New Roman" w:eastAsia="MS Mincho" w:hAnsi="Times New Roman" w:cs="Times New Roman"/>
      <w:b/>
      <w:bCs/>
      <w:smallCaps/>
      <w:noProof/>
      <w:sz w:val="24"/>
      <w:szCs w:val="24"/>
      <w:lang w:val="en-GB"/>
    </w:rPr>
  </w:style>
  <w:style w:type="character" w:customStyle="1" w:styleId="SubtitleChar">
    <w:name w:val="Subtitle Char"/>
    <w:basedOn w:val="DefaultParagraphFont"/>
    <w:link w:val="Subtitle"/>
    <w:rsid w:val="003A3894"/>
    <w:rPr>
      <w:rFonts w:ascii="Times New Roman" w:eastAsia="MS Mincho" w:hAnsi="Times New Roman" w:cs="Times New Roman"/>
      <w:b/>
      <w:bCs/>
      <w:smallCaps/>
      <w:noProof/>
      <w:sz w:val="24"/>
      <w:szCs w:val="24"/>
      <w:lang w:val="en-GB"/>
    </w:rPr>
  </w:style>
  <w:style w:type="paragraph" w:customStyle="1" w:styleId="BULLET">
    <w:name w:val="BULLET"/>
    <w:basedOn w:val="Normal"/>
    <w:rsid w:val="003A3894"/>
    <w:pPr>
      <w:tabs>
        <w:tab w:val="num" w:pos="720"/>
      </w:tabs>
      <w:spacing w:after="0" w:line="240" w:lineRule="auto"/>
      <w:ind w:left="720" w:hanging="360"/>
    </w:pPr>
    <w:rPr>
      <w:rFonts w:ascii="Times New Roman" w:eastAsia="MS Mincho" w:hAnsi="Times New Roman" w:cs="Times New Roman"/>
      <w:noProof/>
      <w:sz w:val="24"/>
      <w:szCs w:val="24"/>
      <w:lang w:val="en-GB"/>
    </w:rPr>
  </w:style>
  <w:style w:type="paragraph" w:styleId="ListNumber5">
    <w:name w:val="List Number 5"/>
    <w:basedOn w:val="Normal"/>
    <w:rsid w:val="003A3894"/>
    <w:pPr>
      <w:tabs>
        <w:tab w:val="num" w:pos="720"/>
      </w:tabs>
      <w:spacing w:after="240" w:line="240" w:lineRule="auto"/>
      <w:ind w:left="360" w:hanging="360"/>
      <w:jc w:val="both"/>
    </w:pPr>
    <w:rPr>
      <w:rFonts w:ascii="Times New Roman" w:eastAsia="MS Mincho" w:hAnsi="Times New Roman" w:cs="Times New Roman"/>
      <w:noProof/>
      <w:sz w:val="24"/>
      <w:szCs w:val="20"/>
      <w:lang w:val="en-GB" w:eastAsia="ro-RO"/>
    </w:rPr>
  </w:style>
  <w:style w:type="paragraph" w:customStyle="1" w:styleId="ChapterSubtitle">
    <w:name w:val="Chapter Subtitle"/>
    <w:basedOn w:val="Subtitle"/>
    <w:rsid w:val="003A3894"/>
    <w:pPr>
      <w:keepNext/>
      <w:keepLines/>
      <w:spacing w:before="60" w:after="120" w:line="340" w:lineRule="atLeast"/>
      <w:jc w:val="left"/>
    </w:pPr>
    <w:rPr>
      <w:rFonts w:ascii="Arial" w:hAnsi="Arial"/>
      <w:b w:val="0"/>
      <w:bCs w:val="0"/>
      <w:smallCaps w:val="0"/>
      <w:spacing w:val="-16"/>
      <w:kern w:val="28"/>
      <w:sz w:val="32"/>
      <w:szCs w:val="20"/>
      <w:lang w:val="ro-RO" w:eastAsia="ro-RO"/>
    </w:rPr>
  </w:style>
  <w:style w:type="paragraph" w:customStyle="1" w:styleId="font6">
    <w:name w:val="font6"/>
    <w:basedOn w:val="Normal"/>
    <w:rsid w:val="003A3894"/>
    <w:pPr>
      <w:spacing w:before="100" w:beforeAutospacing="1" w:after="100" w:afterAutospacing="1" w:line="240" w:lineRule="auto"/>
    </w:pPr>
    <w:rPr>
      <w:rFonts w:ascii="Times New Roman" w:eastAsia="Arial Unicode MS" w:hAnsi="Times New Roman" w:cs="Times New Roman"/>
      <w:b/>
      <w:bCs/>
      <w:sz w:val="20"/>
      <w:szCs w:val="20"/>
      <w:lang w:val="ro-RO" w:eastAsia="ro-RO"/>
    </w:rPr>
  </w:style>
  <w:style w:type="paragraph" w:styleId="Index1">
    <w:name w:val="index 1"/>
    <w:basedOn w:val="Normal"/>
    <w:next w:val="Normal"/>
    <w:autoRedefine/>
    <w:semiHidden/>
    <w:rsid w:val="003A3894"/>
    <w:pPr>
      <w:spacing w:after="0" w:line="240" w:lineRule="auto"/>
      <w:ind w:left="240" w:hanging="240"/>
    </w:pPr>
    <w:rPr>
      <w:rFonts w:ascii="Times New Roman" w:eastAsia="MS Mincho" w:hAnsi="Times New Roman" w:cs="Times New Roman"/>
      <w:noProof/>
      <w:sz w:val="24"/>
      <w:szCs w:val="24"/>
      <w:lang w:val="ro-RO"/>
    </w:rPr>
  </w:style>
  <w:style w:type="paragraph" w:styleId="IndexHeading">
    <w:name w:val="index heading"/>
    <w:basedOn w:val="Normal"/>
    <w:next w:val="Index1"/>
    <w:semiHidden/>
    <w:rsid w:val="003A3894"/>
    <w:pPr>
      <w:keepNext/>
      <w:spacing w:after="0" w:line="480" w:lineRule="atLeast"/>
    </w:pPr>
    <w:rPr>
      <w:rFonts w:ascii="Arial Black" w:eastAsia="MS Mincho" w:hAnsi="Arial Black" w:cs="Times New Roman"/>
      <w:spacing w:val="-5"/>
      <w:sz w:val="24"/>
      <w:szCs w:val="20"/>
      <w:lang w:val="ro-RO" w:eastAsia="ro-RO"/>
    </w:rPr>
  </w:style>
  <w:style w:type="paragraph" w:customStyle="1" w:styleId="Footnote">
    <w:name w:val="Footnote"/>
    <w:basedOn w:val="Normal"/>
    <w:rsid w:val="003A3894"/>
    <w:pPr>
      <w:spacing w:after="0" w:line="240" w:lineRule="auto"/>
    </w:pPr>
    <w:rPr>
      <w:rFonts w:ascii="Times New Roman" w:eastAsia="MS Mincho" w:hAnsi="Times New Roman" w:cs="Times New Roman"/>
      <w:sz w:val="24"/>
      <w:szCs w:val="20"/>
      <w:lang w:val="ro-RO"/>
    </w:rPr>
  </w:style>
  <w:style w:type="paragraph" w:styleId="BlockText">
    <w:name w:val="Block Text"/>
    <w:basedOn w:val="Normal"/>
    <w:rsid w:val="003A3894"/>
    <w:pPr>
      <w:tabs>
        <w:tab w:val="left" w:pos="0"/>
      </w:tabs>
      <w:spacing w:after="0" w:line="240" w:lineRule="auto"/>
      <w:ind w:left="708" w:right="360"/>
      <w:jc w:val="both"/>
    </w:pPr>
    <w:rPr>
      <w:rFonts w:ascii="Arial" w:eastAsia="MS Mincho" w:hAnsi="Arial" w:cs="Times New Roman"/>
      <w:b/>
      <w:sz w:val="24"/>
      <w:szCs w:val="20"/>
      <w:lang w:val="ro-RO" w:eastAsia="ro-RO"/>
    </w:rPr>
  </w:style>
  <w:style w:type="paragraph" w:customStyle="1" w:styleId="BodyTextIndent31">
    <w:name w:val="Body Text Indent 31"/>
    <w:basedOn w:val="Normal"/>
    <w:rsid w:val="003A3894"/>
    <w:pPr>
      <w:widowControl w:val="0"/>
      <w:spacing w:after="0" w:line="240" w:lineRule="auto"/>
      <w:ind w:left="1080" w:firstLine="720"/>
      <w:jc w:val="both"/>
    </w:pPr>
    <w:rPr>
      <w:rFonts w:ascii="Times New Roman" w:eastAsia="MS Mincho" w:hAnsi="Times New Roman" w:cs="Times New Roman"/>
      <w:snapToGrid w:val="0"/>
      <w:sz w:val="32"/>
      <w:szCs w:val="20"/>
      <w:lang w:val="en-GB"/>
    </w:rPr>
  </w:style>
  <w:style w:type="paragraph" w:customStyle="1" w:styleId="xl26">
    <w:name w:val="xl26"/>
    <w:basedOn w:val="Normal"/>
    <w:rsid w:val="003A3894"/>
    <w:pPr>
      <w:pBdr>
        <w:left w:val="single" w:sz="4" w:space="0" w:color="auto"/>
        <w:right w:val="single" w:sz="4" w:space="0" w:color="auto"/>
      </w:pBdr>
      <w:spacing w:before="100" w:after="100" w:line="240" w:lineRule="auto"/>
      <w:jc w:val="center"/>
    </w:pPr>
    <w:rPr>
      <w:rFonts w:ascii="Arial" w:eastAsia="MS Mincho" w:hAnsi="Arial" w:cs="Times New Roman"/>
      <w:sz w:val="16"/>
      <w:szCs w:val="20"/>
      <w:lang w:val="fr-FR" w:eastAsia="ro-RO"/>
    </w:rPr>
  </w:style>
  <w:style w:type="paragraph" w:customStyle="1" w:styleId="PREF">
    <w:name w:val="PREF"/>
    <w:basedOn w:val="AATXT"/>
    <w:rsid w:val="003A3894"/>
    <w:pPr>
      <w:ind w:left="680" w:hanging="113"/>
    </w:pPr>
  </w:style>
  <w:style w:type="paragraph" w:customStyle="1" w:styleId="CharCharCharCharCharCharCharCharCharChar">
    <w:name w:val="Char Char Char Char Char Char Char Char Char Char"/>
    <w:basedOn w:val="Normal"/>
    <w:rsid w:val="003A3894"/>
    <w:pPr>
      <w:spacing w:after="0" w:line="240" w:lineRule="auto"/>
    </w:pPr>
    <w:rPr>
      <w:rFonts w:ascii="Times New Roman" w:eastAsia="MS Mincho" w:hAnsi="Times New Roman" w:cs="Times New Roman"/>
      <w:sz w:val="24"/>
      <w:szCs w:val="24"/>
      <w:lang w:val="pl-PL" w:eastAsia="pl-PL"/>
    </w:rPr>
  </w:style>
  <w:style w:type="paragraph" w:customStyle="1" w:styleId="CaracterCharCharCharCharCaracter">
    <w:name w:val="Caracter Char Char Char Char Caracter"/>
    <w:basedOn w:val="Normal"/>
    <w:rsid w:val="003A3894"/>
    <w:pPr>
      <w:spacing w:after="0" w:line="240" w:lineRule="auto"/>
    </w:pPr>
    <w:rPr>
      <w:rFonts w:ascii="Times New Roman" w:eastAsia="MS Mincho" w:hAnsi="Times New Roman" w:cs="Times New Roman"/>
      <w:sz w:val="24"/>
      <w:szCs w:val="24"/>
      <w:lang w:val="pl-PL" w:eastAsia="pl-PL"/>
    </w:rPr>
  </w:style>
  <w:style w:type="paragraph" w:customStyle="1" w:styleId="CharCharCaracterCharCharChar">
    <w:name w:val="Char Char Caracter Char Char Char"/>
    <w:basedOn w:val="Normal"/>
    <w:rsid w:val="003A3894"/>
    <w:pPr>
      <w:spacing w:after="0" w:line="240" w:lineRule="auto"/>
    </w:pPr>
    <w:rPr>
      <w:rFonts w:ascii="Times New Roman" w:eastAsia="MS Mincho" w:hAnsi="Times New Roman" w:cs="Times New Roman"/>
      <w:sz w:val="24"/>
      <w:szCs w:val="24"/>
      <w:lang w:val="pl-PL" w:eastAsia="pl-PL"/>
    </w:rPr>
  </w:style>
  <w:style w:type="paragraph" w:customStyle="1" w:styleId="CharCharCharChar">
    <w:name w:val="Char Char Char Char"/>
    <w:basedOn w:val="Normal"/>
    <w:rsid w:val="003A3894"/>
    <w:pPr>
      <w:spacing w:after="0" w:line="240" w:lineRule="auto"/>
    </w:pPr>
    <w:rPr>
      <w:rFonts w:ascii="Times New Roman" w:eastAsia="MS Mincho" w:hAnsi="Times New Roman" w:cs="Times New Roman"/>
      <w:sz w:val="24"/>
      <w:szCs w:val="24"/>
      <w:lang w:val="pl-PL" w:eastAsia="pl-PL"/>
    </w:rPr>
  </w:style>
  <w:style w:type="paragraph" w:customStyle="1" w:styleId="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w:basedOn w:val="Normal"/>
    <w:rsid w:val="003A3894"/>
    <w:pPr>
      <w:spacing w:after="0" w:line="240" w:lineRule="auto"/>
    </w:pPr>
    <w:rPr>
      <w:rFonts w:ascii="Times New Roman" w:eastAsia="MS Mincho" w:hAnsi="Times New Roman" w:cs="Times New Roman"/>
      <w:sz w:val="24"/>
      <w:szCs w:val="24"/>
      <w:lang w:val="pl-PL" w:eastAsia="pl-PL"/>
    </w:rPr>
  </w:style>
  <w:style w:type="character" w:customStyle="1" w:styleId="HeaderChar2">
    <w:name w:val="Header Char2"/>
    <w:aliases w:val="Char1 Char1 Char1,Char1 Char3, Char1 Char"/>
    <w:link w:val="Header"/>
    <w:uiPriority w:val="99"/>
    <w:rsid w:val="003A3894"/>
    <w:rPr>
      <w:rFonts w:ascii="Times New Roman" w:eastAsia="MS Mincho" w:hAnsi="Times New Roman" w:cs="Times New Roman"/>
      <w:noProof/>
      <w:sz w:val="24"/>
      <w:szCs w:val="24"/>
      <w:lang w:val="ro-RO" w:eastAsia="fr-FR"/>
    </w:rPr>
  </w:style>
  <w:style w:type="character" w:customStyle="1" w:styleId="Char11">
    <w:name w:val="Char11"/>
    <w:rsid w:val="003A3894"/>
    <w:rPr>
      <w:sz w:val="24"/>
      <w:szCs w:val="24"/>
      <w:lang w:val="ro-RO"/>
    </w:rPr>
  </w:style>
  <w:style w:type="character" w:customStyle="1" w:styleId="Char1Char">
    <w:name w:val="Char1 Char"/>
    <w:rsid w:val="003A3894"/>
    <w:rPr>
      <w:sz w:val="24"/>
      <w:szCs w:val="24"/>
      <w:lang w:val="ro-RO" w:eastAsia="en-US" w:bidi="ar-SA"/>
    </w:rPr>
  </w:style>
  <w:style w:type="character" w:customStyle="1" w:styleId="tpa1">
    <w:name w:val="tpa1"/>
    <w:basedOn w:val="DefaultParagraphFont"/>
    <w:rsid w:val="003A3894"/>
  </w:style>
  <w:style w:type="character" w:customStyle="1" w:styleId="tax1">
    <w:name w:val="tax1"/>
    <w:rsid w:val="003A3894"/>
    <w:rPr>
      <w:b/>
      <w:bCs/>
      <w:sz w:val="26"/>
      <w:szCs w:val="26"/>
    </w:rPr>
  </w:style>
  <w:style w:type="character" w:styleId="FootnoteReference">
    <w:name w:val="footnote reference"/>
    <w:uiPriority w:val="99"/>
    <w:semiHidden/>
    <w:rsid w:val="003A3894"/>
    <w:rPr>
      <w:vertAlign w:val="superscript"/>
    </w:rPr>
  </w:style>
  <w:style w:type="paragraph" w:styleId="ListParagraph">
    <w:name w:val="List Paragraph"/>
    <w:aliases w:val="lp1,Heading x1"/>
    <w:basedOn w:val="Normal"/>
    <w:link w:val="ListParagraphChar"/>
    <w:uiPriority w:val="34"/>
    <w:qFormat/>
    <w:rsid w:val="003A3894"/>
    <w:pPr>
      <w:spacing w:after="0" w:line="240" w:lineRule="auto"/>
      <w:ind w:left="708"/>
    </w:pPr>
    <w:rPr>
      <w:rFonts w:ascii="Times New Roman" w:eastAsia="MS Mincho" w:hAnsi="Times New Roman" w:cs="Times New Roman"/>
      <w:noProof/>
      <w:sz w:val="24"/>
      <w:szCs w:val="24"/>
      <w:lang w:val="ro-RO"/>
    </w:rPr>
  </w:style>
  <w:style w:type="paragraph" w:styleId="Revision">
    <w:name w:val="Revision"/>
    <w:hidden/>
    <w:uiPriority w:val="99"/>
    <w:semiHidden/>
    <w:rsid w:val="003A3894"/>
    <w:pPr>
      <w:spacing w:after="0" w:line="240" w:lineRule="auto"/>
    </w:pPr>
    <w:rPr>
      <w:rFonts w:ascii="Times New Roman" w:eastAsia="MS Mincho" w:hAnsi="Times New Roman" w:cs="Times New Roman"/>
      <w:noProof/>
      <w:sz w:val="24"/>
      <w:szCs w:val="24"/>
      <w:lang w:val="ro-RO"/>
    </w:rPr>
  </w:style>
  <w:style w:type="character" w:customStyle="1" w:styleId="HeaderChar1">
    <w:name w:val="Header Char1"/>
    <w:aliases w:val="Header Char Char,Char1 Char1 Char,Char1 Char2, Char1 Char Char,Char1 Char1 Char Char,Char1 Char Char, Char1 Char1"/>
    <w:uiPriority w:val="99"/>
    <w:rsid w:val="003A3894"/>
    <w:rPr>
      <w:rFonts w:ascii="Times New Roman" w:eastAsia="Times New Roman" w:hAnsi="Times New Roman" w:cs="Times New Roman"/>
      <w:sz w:val="24"/>
      <w:szCs w:val="24"/>
      <w:lang w:val="ro-RO"/>
    </w:rPr>
  </w:style>
  <w:style w:type="character" w:styleId="Hyperlink">
    <w:name w:val="Hyperlink"/>
    <w:unhideWhenUsed/>
    <w:rsid w:val="003A3894"/>
    <w:rPr>
      <w:color w:val="0000FF"/>
      <w:u w:val="single"/>
    </w:rPr>
  </w:style>
  <w:style w:type="character" w:customStyle="1" w:styleId="do1">
    <w:name w:val="do1"/>
    <w:rsid w:val="003A3894"/>
    <w:rPr>
      <w:b/>
      <w:bCs/>
      <w:sz w:val="26"/>
      <w:szCs w:val="26"/>
    </w:rPr>
  </w:style>
  <w:style w:type="character" w:customStyle="1" w:styleId="tli1">
    <w:name w:val="tli1"/>
    <w:basedOn w:val="DefaultParagraphFont"/>
    <w:rsid w:val="003A3894"/>
  </w:style>
  <w:style w:type="paragraph" w:customStyle="1" w:styleId="BodySingle">
    <w:name w:val="Body Single"/>
    <w:basedOn w:val="BodyText"/>
    <w:rsid w:val="003A3894"/>
    <w:pPr>
      <w:spacing w:line="290" w:lineRule="atLeast"/>
    </w:pPr>
    <w:rPr>
      <w:rFonts w:ascii="Times New Roman" w:hAnsi="Times New Roman"/>
      <w:sz w:val="24"/>
      <w:szCs w:val="20"/>
      <w:lang w:val="en-GB" w:eastAsia="en-US"/>
    </w:rPr>
  </w:style>
  <w:style w:type="paragraph" w:customStyle="1" w:styleId="xl22">
    <w:name w:val="xl22"/>
    <w:basedOn w:val="Normal"/>
    <w:rsid w:val="003A3894"/>
    <w:pPr>
      <w:spacing w:before="100" w:beforeAutospacing="1" w:after="100" w:afterAutospacing="1" w:line="240" w:lineRule="auto"/>
    </w:pPr>
    <w:rPr>
      <w:rFonts w:ascii="Arial" w:eastAsia="Arial Unicode MS" w:hAnsi="Arial" w:cs="Arial"/>
      <w:b/>
      <w:bCs/>
      <w:sz w:val="24"/>
      <w:szCs w:val="24"/>
      <w:lang w:val="ro-RO" w:eastAsia="ro-RO"/>
    </w:rPr>
  </w:style>
  <w:style w:type="table" w:customStyle="1" w:styleId="TableGrid1">
    <w:name w:val="Table Grid1"/>
    <w:basedOn w:val="TableNormal"/>
    <w:next w:val="TableGrid"/>
    <w:uiPriority w:val="59"/>
    <w:rsid w:val="003A3894"/>
    <w:pPr>
      <w:spacing w:after="0" w:line="240" w:lineRule="auto"/>
    </w:pPr>
    <w:rPr>
      <w:rFonts w:ascii="Calibri" w:eastAsia="Calibri" w:hAnsi="Calibri" w:cs="Times New Roman"/>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156">
    <w:name w:val="Style156"/>
    <w:basedOn w:val="Normal"/>
    <w:rsid w:val="003A3894"/>
    <w:pPr>
      <w:widowControl w:val="0"/>
      <w:autoSpaceDE w:val="0"/>
      <w:autoSpaceDN w:val="0"/>
      <w:adjustRightInd w:val="0"/>
      <w:spacing w:after="0" w:line="230" w:lineRule="exact"/>
    </w:pPr>
    <w:rPr>
      <w:rFonts w:ascii="Times New Roman" w:eastAsia="MS Mincho" w:hAnsi="Times New Roman" w:cs="Times New Roman"/>
      <w:sz w:val="24"/>
      <w:szCs w:val="24"/>
    </w:rPr>
  </w:style>
  <w:style w:type="character" w:customStyle="1" w:styleId="FontStyle505">
    <w:name w:val="Font Style505"/>
    <w:rsid w:val="003A3894"/>
    <w:rPr>
      <w:rFonts w:ascii="Times New Roman" w:hAnsi="Times New Roman" w:cs="Times New Roman"/>
      <w:sz w:val="20"/>
      <w:szCs w:val="20"/>
    </w:rPr>
  </w:style>
  <w:style w:type="character" w:customStyle="1" w:styleId="FontStyle509">
    <w:name w:val="Font Style509"/>
    <w:rsid w:val="003A3894"/>
    <w:rPr>
      <w:rFonts w:ascii="Times New Roman" w:hAnsi="Times New Roman" w:cs="Times New Roman"/>
      <w:b/>
      <w:bCs/>
      <w:sz w:val="20"/>
      <w:szCs w:val="20"/>
    </w:rPr>
  </w:style>
  <w:style w:type="paragraph" w:customStyle="1" w:styleId="Style164">
    <w:name w:val="Style164"/>
    <w:basedOn w:val="Normal"/>
    <w:rsid w:val="003A3894"/>
    <w:pPr>
      <w:widowControl w:val="0"/>
      <w:autoSpaceDE w:val="0"/>
      <w:autoSpaceDN w:val="0"/>
      <w:adjustRightInd w:val="0"/>
      <w:spacing w:after="0" w:line="230" w:lineRule="exact"/>
      <w:jc w:val="both"/>
    </w:pPr>
    <w:rPr>
      <w:rFonts w:ascii="Times New Roman" w:eastAsia="MS Mincho" w:hAnsi="Times New Roman" w:cs="Times New Roman"/>
      <w:sz w:val="24"/>
      <w:szCs w:val="24"/>
    </w:rPr>
  </w:style>
  <w:style w:type="character" w:styleId="Emphasis">
    <w:name w:val="Emphasis"/>
    <w:uiPriority w:val="20"/>
    <w:qFormat/>
    <w:rsid w:val="003A3894"/>
    <w:rPr>
      <w:i/>
      <w:iCs/>
    </w:rPr>
  </w:style>
  <w:style w:type="paragraph" w:styleId="NoSpacing">
    <w:name w:val="No Spacing"/>
    <w:link w:val="NoSpacingChar"/>
    <w:uiPriority w:val="1"/>
    <w:qFormat/>
    <w:rsid w:val="003A3894"/>
    <w:pPr>
      <w:spacing w:after="0" w:line="240" w:lineRule="auto"/>
    </w:pPr>
    <w:rPr>
      <w:rFonts w:ascii="Calibri" w:eastAsia="MS Mincho" w:hAnsi="Calibri" w:cs="Times New Roman"/>
    </w:rPr>
  </w:style>
  <w:style w:type="character" w:styleId="CommentReference">
    <w:name w:val="annotation reference"/>
    <w:uiPriority w:val="99"/>
    <w:semiHidden/>
    <w:unhideWhenUsed/>
    <w:rsid w:val="003A3894"/>
    <w:rPr>
      <w:sz w:val="16"/>
      <w:szCs w:val="16"/>
    </w:rPr>
  </w:style>
  <w:style w:type="character" w:styleId="FollowedHyperlink">
    <w:name w:val="FollowedHyperlink"/>
    <w:uiPriority w:val="99"/>
    <w:semiHidden/>
    <w:unhideWhenUsed/>
    <w:rsid w:val="003A3894"/>
    <w:rPr>
      <w:color w:val="800080"/>
      <w:u w:val="single"/>
    </w:rPr>
  </w:style>
  <w:style w:type="table" w:customStyle="1" w:styleId="TableGrid2">
    <w:name w:val="Table Grid2"/>
    <w:basedOn w:val="TableNormal"/>
    <w:next w:val="TableGrid"/>
    <w:uiPriority w:val="59"/>
    <w:rsid w:val="003A3894"/>
    <w:pPr>
      <w:spacing w:after="0" w:line="240" w:lineRule="auto"/>
    </w:pPr>
    <w:rPr>
      <w:rFonts w:ascii="Calibri" w:eastAsia="Calibri" w:hAnsi="Calibri" w:cs="Times New Roman"/>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11">
    <w:name w:val="No List11"/>
    <w:next w:val="NoList"/>
    <w:uiPriority w:val="99"/>
    <w:semiHidden/>
    <w:unhideWhenUsed/>
    <w:rsid w:val="003A3894"/>
  </w:style>
  <w:style w:type="character" w:customStyle="1" w:styleId="FootnoteTextChar1">
    <w:name w:val="Footnote Text Char1"/>
    <w:uiPriority w:val="99"/>
    <w:semiHidden/>
    <w:rsid w:val="003A3894"/>
    <w:rPr>
      <w:rFonts w:ascii="Times New Roman" w:eastAsia="Times New Roman" w:hAnsi="Times New Roman" w:cs="Times New Roman"/>
      <w:noProof/>
      <w:sz w:val="20"/>
      <w:szCs w:val="20"/>
      <w:lang w:val="ro-RO"/>
    </w:rPr>
  </w:style>
  <w:style w:type="character" w:customStyle="1" w:styleId="CommentTextChar1">
    <w:name w:val="Comment Text Char1"/>
    <w:uiPriority w:val="99"/>
    <w:semiHidden/>
    <w:rsid w:val="003A3894"/>
    <w:rPr>
      <w:rFonts w:ascii="Times New Roman" w:eastAsia="Times New Roman" w:hAnsi="Times New Roman" w:cs="Times New Roman"/>
      <w:noProof/>
      <w:sz w:val="20"/>
      <w:szCs w:val="20"/>
      <w:lang w:val="ro-RO"/>
    </w:rPr>
  </w:style>
  <w:style w:type="character" w:customStyle="1" w:styleId="BalloonTextChar1">
    <w:name w:val="Balloon Text Char1"/>
    <w:uiPriority w:val="99"/>
    <w:semiHidden/>
    <w:rsid w:val="003A3894"/>
    <w:rPr>
      <w:rFonts w:ascii="Tahoma" w:eastAsia="Times New Roman" w:hAnsi="Tahoma" w:cs="Tahoma"/>
      <w:noProof/>
      <w:sz w:val="16"/>
      <w:szCs w:val="16"/>
      <w:lang w:val="ro-RO"/>
    </w:rPr>
  </w:style>
  <w:style w:type="character" w:customStyle="1" w:styleId="DocumentMapChar1">
    <w:name w:val="Document Map Char1"/>
    <w:uiPriority w:val="99"/>
    <w:semiHidden/>
    <w:rsid w:val="003A3894"/>
    <w:rPr>
      <w:rFonts w:ascii="Tahoma" w:eastAsia="Times New Roman" w:hAnsi="Tahoma" w:cs="Tahoma"/>
      <w:noProof/>
      <w:sz w:val="16"/>
      <w:szCs w:val="16"/>
      <w:lang w:val="ro-RO"/>
    </w:rPr>
  </w:style>
  <w:style w:type="character" w:customStyle="1" w:styleId="pt1">
    <w:name w:val="pt1"/>
    <w:rsid w:val="003A3894"/>
    <w:rPr>
      <w:b/>
      <w:bCs/>
      <w:color w:val="8F0000"/>
    </w:rPr>
  </w:style>
  <w:style w:type="paragraph" w:styleId="CommentSubject">
    <w:name w:val="annotation subject"/>
    <w:basedOn w:val="CommentText"/>
    <w:next w:val="CommentText"/>
    <w:link w:val="CommentSubjectChar"/>
    <w:uiPriority w:val="99"/>
    <w:semiHidden/>
    <w:unhideWhenUsed/>
    <w:rsid w:val="003A3894"/>
    <w:rPr>
      <w:b/>
      <w:bCs/>
      <w:noProof/>
      <w:lang w:val="ro-RO"/>
    </w:rPr>
  </w:style>
  <w:style w:type="character" w:customStyle="1" w:styleId="CommentSubjectChar">
    <w:name w:val="Comment Subject Char"/>
    <w:basedOn w:val="CommentTextChar"/>
    <w:link w:val="CommentSubject"/>
    <w:uiPriority w:val="99"/>
    <w:semiHidden/>
    <w:rsid w:val="003A3894"/>
    <w:rPr>
      <w:rFonts w:ascii="Times New Roman" w:eastAsia="MS Mincho" w:hAnsi="Times New Roman" w:cs="Times New Roman"/>
      <w:b/>
      <w:bCs/>
      <w:noProof/>
      <w:sz w:val="20"/>
      <w:szCs w:val="20"/>
      <w:lang w:val="ro-RO"/>
    </w:rPr>
  </w:style>
  <w:style w:type="character" w:customStyle="1" w:styleId="ListParagraphChar">
    <w:name w:val="List Paragraph Char"/>
    <w:aliases w:val="lp1 Char,Heading x1 Char"/>
    <w:link w:val="ListParagraph"/>
    <w:uiPriority w:val="34"/>
    <w:locked/>
    <w:rsid w:val="003A3894"/>
    <w:rPr>
      <w:rFonts w:ascii="Times New Roman" w:eastAsia="MS Mincho" w:hAnsi="Times New Roman" w:cs="Times New Roman"/>
      <w:noProof/>
      <w:sz w:val="24"/>
      <w:szCs w:val="24"/>
      <w:lang w:val="ro-RO"/>
    </w:rPr>
  </w:style>
  <w:style w:type="paragraph" w:customStyle="1" w:styleId="Default">
    <w:name w:val="Default"/>
    <w:basedOn w:val="Normal"/>
    <w:rsid w:val="003A3894"/>
    <w:pPr>
      <w:autoSpaceDE w:val="0"/>
      <w:autoSpaceDN w:val="0"/>
      <w:spacing w:after="0" w:line="240" w:lineRule="auto"/>
    </w:pPr>
    <w:rPr>
      <w:rFonts w:ascii="Times New Roman" w:eastAsia="Calibri" w:hAnsi="Times New Roman" w:cs="Times New Roman"/>
      <w:color w:val="000000"/>
      <w:sz w:val="24"/>
      <w:szCs w:val="24"/>
      <w:lang w:eastAsia="ro-RO"/>
    </w:rPr>
  </w:style>
  <w:style w:type="table" w:customStyle="1" w:styleId="TableGrid3">
    <w:name w:val="Table Grid3"/>
    <w:basedOn w:val="TableNormal"/>
    <w:next w:val="TableGrid"/>
    <w:uiPriority w:val="59"/>
    <w:rsid w:val="003A3894"/>
    <w:pPr>
      <w:spacing w:after="0" w:line="240" w:lineRule="auto"/>
    </w:pPr>
    <w:rPr>
      <w:rFonts w:ascii="Times New Roman" w:eastAsia="MS Mincho" w:hAnsi="Times New Roman"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4">
    <w:name w:val="Table Grid4"/>
    <w:basedOn w:val="TableNormal"/>
    <w:next w:val="TableGrid"/>
    <w:uiPriority w:val="59"/>
    <w:rsid w:val="003A3894"/>
    <w:pPr>
      <w:spacing w:after="0" w:line="240" w:lineRule="auto"/>
    </w:pPr>
    <w:rPr>
      <w:rFonts w:ascii="Times New Roman" w:eastAsia="MS Mincho" w:hAnsi="Times New Roman"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oSpacingChar">
    <w:name w:val="No Spacing Char"/>
    <w:link w:val="NoSpacing"/>
    <w:uiPriority w:val="1"/>
    <w:rsid w:val="003A3894"/>
    <w:rPr>
      <w:rFonts w:ascii="Calibri" w:eastAsia="MS Mincho"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39</TotalTime>
  <Pages>7</Pages>
  <Words>1528</Words>
  <Characters>8869</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10377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GAL</dc:creator>
  <cp:keywords/>
  <dc:description/>
  <cp:lastModifiedBy>George Rosca</cp:lastModifiedBy>
  <cp:revision>7</cp:revision>
  <dcterms:created xsi:type="dcterms:W3CDTF">2017-06-24T09:24:00Z</dcterms:created>
  <dcterms:modified xsi:type="dcterms:W3CDTF">2018-08-30T02:52:00Z</dcterms:modified>
</cp:coreProperties>
</file>