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6F2" w:rsidRDefault="002156F2" w:rsidP="002156F2">
      <w:pPr>
        <w:jc w:val="center"/>
        <w:rPr>
          <w:rFonts w:ascii="Times New Roman" w:hAnsi="Times New Roman"/>
          <w:b/>
          <w:i/>
          <w:sz w:val="24"/>
          <w:szCs w:val="24"/>
        </w:rPr>
      </w:pPr>
      <w:bookmarkStart w:id="0" w:name="_Hlk507359017"/>
    </w:p>
    <w:p w:rsidR="002156F2" w:rsidRDefault="002156F2" w:rsidP="002156F2">
      <w:pPr>
        <w:shd w:val="clear" w:color="auto" w:fill="FFFFFF"/>
        <w:spacing w:before="120" w:after="120"/>
        <w:jc w:val="center"/>
        <w:rPr>
          <w:rFonts w:ascii="Trebuchet MS" w:hAnsi="Trebuchet MS"/>
          <w:b/>
          <w:sz w:val="40"/>
          <w:szCs w:val="40"/>
        </w:rPr>
      </w:pPr>
    </w:p>
    <w:p w:rsidR="002156F2" w:rsidRPr="004772F1" w:rsidRDefault="002156F2" w:rsidP="002156F2">
      <w:pPr>
        <w:shd w:val="clear" w:color="auto" w:fill="FFFFFF"/>
        <w:spacing w:before="120" w:after="120"/>
        <w:jc w:val="center"/>
        <w:rPr>
          <w:rFonts w:ascii="Trebuchet MS" w:hAnsi="Trebuchet MS"/>
          <w:b/>
          <w:color w:val="002060"/>
          <w:sz w:val="40"/>
          <w:szCs w:val="40"/>
        </w:rPr>
      </w:pPr>
      <w:r w:rsidRPr="004772F1">
        <w:rPr>
          <w:rFonts w:ascii="Trebuchet MS" w:hAnsi="Trebuchet MS"/>
          <w:b/>
          <w:color w:val="002060"/>
          <w:sz w:val="40"/>
          <w:szCs w:val="40"/>
        </w:rPr>
        <w:t>STRATEGIA DE DEZVOLTARE LOCALĂ</w:t>
      </w:r>
    </w:p>
    <w:p w:rsidR="002156F2" w:rsidRPr="009011DB" w:rsidRDefault="002156F2" w:rsidP="002156F2">
      <w:pPr>
        <w:shd w:val="clear" w:color="auto" w:fill="FFFFFF"/>
        <w:spacing w:before="120" w:after="120"/>
        <w:jc w:val="center"/>
        <w:rPr>
          <w:rFonts w:ascii="Trebuchet MS" w:hAnsi="Trebuchet MS"/>
          <w:color w:val="002060"/>
          <w:sz w:val="32"/>
          <w:szCs w:val="28"/>
        </w:rPr>
      </w:pPr>
      <w:r w:rsidRPr="009011DB">
        <w:rPr>
          <w:rFonts w:ascii="Trebuchet MS" w:hAnsi="Trebuchet MS"/>
          <w:color w:val="002060"/>
          <w:sz w:val="32"/>
          <w:szCs w:val="28"/>
        </w:rPr>
        <w:t xml:space="preserve">a teritoriului </w:t>
      </w:r>
      <w:r>
        <w:rPr>
          <w:rFonts w:ascii="Trebuchet MS" w:hAnsi="Trebuchet MS"/>
          <w:color w:val="002060"/>
          <w:sz w:val="32"/>
          <w:szCs w:val="28"/>
        </w:rPr>
        <w:t xml:space="preserve"> </w:t>
      </w:r>
      <w:r w:rsidRPr="009011DB">
        <w:rPr>
          <w:rFonts w:ascii="Trebuchet MS" w:hAnsi="Trebuchet MS"/>
          <w:b/>
          <w:color w:val="002060"/>
          <w:sz w:val="32"/>
          <w:szCs w:val="28"/>
        </w:rPr>
        <w:t>GAL DELTA DUNĂRII</w:t>
      </w:r>
    </w:p>
    <w:p w:rsidR="002156F2" w:rsidRPr="004772F1" w:rsidRDefault="002156F2" w:rsidP="002156F2">
      <w:pPr>
        <w:shd w:val="clear" w:color="auto" w:fill="FFFFFF"/>
        <w:spacing w:before="120" w:after="120"/>
        <w:jc w:val="center"/>
        <w:rPr>
          <w:rFonts w:ascii="Trebuchet MS" w:hAnsi="Trebuchet MS"/>
          <w:b/>
          <w:color w:val="002060"/>
          <w:sz w:val="28"/>
          <w:szCs w:val="28"/>
        </w:rPr>
      </w:pPr>
      <w:r>
        <w:rPr>
          <w:rFonts w:ascii="Trebuchet MS" w:hAnsi="Trebuchet MS"/>
          <w:color w:val="002060"/>
          <w:sz w:val="28"/>
          <w:szCs w:val="28"/>
        </w:rPr>
        <w:t xml:space="preserve">din </w:t>
      </w:r>
      <w:r w:rsidRPr="004772F1">
        <w:rPr>
          <w:rFonts w:ascii="Trebuchet MS" w:hAnsi="Trebuchet MS"/>
          <w:color w:val="002060"/>
          <w:sz w:val="28"/>
          <w:szCs w:val="28"/>
        </w:rPr>
        <w:t xml:space="preserve">județul </w:t>
      </w:r>
      <w:r w:rsidRPr="004772F1">
        <w:rPr>
          <w:rFonts w:ascii="Trebuchet MS" w:hAnsi="Trebuchet MS"/>
          <w:b/>
          <w:color w:val="002060"/>
          <w:sz w:val="28"/>
          <w:szCs w:val="28"/>
        </w:rPr>
        <w:t>TULCEA</w:t>
      </w:r>
    </w:p>
    <w:p w:rsidR="002156F2" w:rsidRDefault="002156F2" w:rsidP="002156F2">
      <w:pPr>
        <w:shd w:val="clear" w:color="auto" w:fill="FFFFFF"/>
        <w:spacing w:before="120" w:after="120"/>
        <w:jc w:val="center"/>
        <w:rPr>
          <w:rFonts w:ascii="Trebuchet MS" w:hAnsi="Trebuchet MS"/>
          <w:b/>
          <w:sz w:val="28"/>
          <w:szCs w:val="28"/>
        </w:rPr>
      </w:pPr>
      <w:r>
        <w:rPr>
          <w:rFonts w:ascii="Trebuchet MS" w:hAnsi="Trebuchet MS"/>
          <w:b/>
          <w:sz w:val="28"/>
          <w:szCs w:val="28"/>
        </w:rPr>
        <w:t xml:space="preserve"> </w:t>
      </w:r>
      <w:del w:id="1" w:author="Administrator" w:date="2024-09-13T10:16:00Z">
        <w:r w:rsidR="00325A3D" w:rsidDel="00E00A85">
          <w:rPr>
            <w:rFonts w:ascii="Trebuchet MS" w:hAnsi="Trebuchet MS"/>
            <w:b/>
            <w:sz w:val="28"/>
            <w:szCs w:val="28"/>
          </w:rPr>
          <w:delText xml:space="preserve">V10 </w:delText>
        </w:r>
      </w:del>
      <w:ins w:id="2" w:author="Administrator" w:date="2024-09-13T10:16:00Z">
        <w:r w:rsidR="00E00A85">
          <w:rPr>
            <w:rFonts w:ascii="Trebuchet MS" w:hAnsi="Trebuchet MS"/>
            <w:b/>
            <w:sz w:val="28"/>
            <w:szCs w:val="28"/>
          </w:rPr>
          <w:t xml:space="preserve">V11 </w:t>
        </w:r>
      </w:ins>
      <w:r>
        <w:rPr>
          <w:rFonts w:ascii="Trebuchet MS" w:hAnsi="Trebuchet MS"/>
          <w:b/>
          <w:sz w:val="28"/>
          <w:szCs w:val="28"/>
        </w:rPr>
        <w:t xml:space="preserve">–   </w:t>
      </w:r>
      <w:del w:id="3" w:author="Administrator" w:date="2024-09-13T10:16:00Z">
        <w:r w:rsidR="00325A3D" w:rsidDel="00E00A85">
          <w:rPr>
            <w:rFonts w:ascii="Trebuchet MS" w:hAnsi="Trebuchet MS"/>
            <w:b/>
            <w:sz w:val="28"/>
            <w:szCs w:val="28"/>
          </w:rPr>
          <w:delText xml:space="preserve">Aprilie </w:delText>
        </w:r>
      </w:del>
      <w:ins w:id="4" w:author="Administrator" w:date="2024-09-13T10:16:00Z">
        <w:r w:rsidR="00E00A85">
          <w:rPr>
            <w:rFonts w:ascii="Trebuchet MS" w:hAnsi="Trebuchet MS"/>
            <w:b/>
            <w:sz w:val="28"/>
            <w:szCs w:val="28"/>
          </w:rPr>
          <w:t xml:space="preserve">Septembrie  </w:t>
        </w:r>
      </w:ins>
      <w:r w:rsidR="00325A3D">
        <w:rPr>
          <w:rFonts w:ascii="Trebuchet MS" w:hAnsi="Trebuchet MS"/>
          <w:b/>
          <w:sz w:val="28"/>
          <w:szCs w:val="28"/>
        </w:rPr>
        <w:t>2024</w:t>
      </w:r>
    </w:p>
    <w:p w:rsidR="00325A3D" w:rsidRDefault="00325A3D" w:rsidP="002156F2">
      <w:pPr>
        <w:shd w:val="clear" w:color="auto" w:fill="FFFFFF"/>
        <w:spacing w:before="120" w:after="120"/>
        <w:jc w:val="center"/>
        <w:rPr>
          <w:rFonts w:ascii="Trebuchet MS" w:hAnsi="Trebuchet MS"/>
          <w:b/>
          <w:sz w:val="28"/>
          <w:szCs w:val="28"/>
        </w:rPr>
      </w:pPr>
    </w:p>
    <w:p w:rsidR="002156F2" w:rsidRPr="00504B96" w:rsidRDefault="002156F2" w:rsidP="002156F2">
      <w:pPr>
        <w:shd w:val="clear" w:color="auto" w:fill="FFFFFF"/>
        <w:spacing w:before="120" w:after="120"/>
        <w:jc w:val="center"/>
        <w:rPr>
          <w:rFonts w:ascii="Trebuchet MS" w:hAnsi="Trebuchet MS"/>
          <w:sz w:val="28"/>
          <w:szCs w:val="28"/>
        </w:rPr>
      </w:pPr>
    </w:p>
    <w:p w:rsidR="002156F2" w:rsidRDefault="002156F2" w:rsidP="002156F2">
      <w:pPr>
        <w:rPr>
          <w:rFonts w:ascii="Times New Roman" w:hAnsi="Times New Roman"/>
          <w:b/>
          <w:i/>
          <w:sz w:val="24"/>
          <w:szCs w:val="24"/>
        </w:rPr>
      </w:pPr>
      <w:r w:rsidRPr="004772F1">
        <w:rPr>
          <w:rFonts w:ascii="Times New Roman" w:hAnsi="Times New Roman"/>
          <w:b/>
          <w:i/>
          <w:noProof/>
          <w:sz w:val="24"/>
          <w:szCs w:val="24"/>
          <w:lang w:val="en-US"/>
        </w:rPr>
        <w:drawing>
          <wp:inline distT="0" distB="0" distL="0" distR="0">
            <wp:extent cx="5857875" cy="3905250"/>
            <wp:effectExtent l="0" t="0" r="9525" b="0"/>
            <wp:docPr id="1" name="Picture 1" descr="foto coper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to coperta"/>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857875" cy="3905250"/>
                    </a:xfrm>
                    <a:prstGeom prst="rect">
                      <a:avLst/>
                    </a:prstGeom>
                    <a:noFill/>
                    <a:ln>
                      <a:noFill/>
                    </a:ln>
                  </pic:spPr>
                </pic:pic>
              </a:graphicData>
            </a:graphic>
          </wp:inline>
        </w:drawing>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4A0"/>
      </w:tblPr>
      <w:tblGrid>
        <w:gridCol w:w="9178"/>
      </w:tblGrid>
      <w:tr w:rsidR="002156F2" w:rsidRPr="004772F1" w:rsidTr="00841A06">
        <w:trPr>
          <w:trHeight w:hRule="exact" w:val="369"/>
        </w:trPr>
        <w:tc>
          <w:tcPr>
            <w:tcW w:w="9214" w:type="dxa"/>
            <w:shd w:val="clear" w:color="auto" w:fill="B8CCE4"/>
            <w:vAlign w:val="center"/>
          </w:tcPr>
          <w:p w:rsidR="002156F2" w:rsidRPr="00F74969" w:rsidRDefault="002156F2" w:rsidP="00841A06">
            <w:pPr>
              <w:jc w:val="center"/>
              <w:rPr>
                <w:rFonts w:ascii="Times New Roman" w:hAnsi="Times New Roman"/>
                <w:b/>
                <w:i/>
                <w:color w:val="FFFFFF"/>
                <w:sz w:val="24"/>
                <w:szCs w:val="24"/>
              </w:rPr>
            </w:pPr>
            <w:r w:rsidRPr="00F74969">
              <w:rPr>
                <w:rFonts w:ascii="Trebuchet MS" w:hAnsi="Trebuchet MS"/>
                <w:b/>
                <w:color w:val="FFFFFF"/>
                <w:sz w:val="32"/>
                <w:szCs w:val="32"/>
                <w:lang w:val="en-US"/>
              </w:rPr>
              <w:t xml:space="preserve">MALCOCI  -  </w:t>
            </w:r>
            <w:ins w:id="5" w:author="Administrator" w:date="2024-09-27T10:59:00Z">
              <w:r w:rsidR="001422D4">
                <w:rPr>
                  <w:rFonts w:ascii="Trebuchet MS" w:hAnsi="Trebuchet MS"/>
                  <w:b/>
                  <w:color w:val="FFFFFF"/>
                  <w:sz w:val="32"/>
                  <w:szCs w:val="32"/>
                  <w:lang w:val="en-US"/>
                </w:rPr>
                <w:t>SEPTEMBRIE 2024</w:t>
              </w:r>
            </w:ins>
            <w:del w:id="6" w:author="Administrator" w:date="2024-09-27T10:58:00Z">
              <w:r w:rsidRPr="00F74969" w:rsidDel="001422D4">
                <w:rPr>
                  <w:rFonts w:ascii="Trebuchet MS" w:hAnsi="Trebuchet MS"/>
                  <w:b/>
                  <w:color w:val="FFFFFF"/>
                  <w:sz w:val="32"/>
                  <w:szCs w:val="32"/>
                  <w:lang w:val="en-US"/>
                </w:rPr>
                <w:delText>APRILIE 2016</w:delText>
              </w:r>
            </w:del>
          </w:p>
        </w:tc>
      </w:tr>
    </w:tbl>
    <w:p w:rsidR="002156F2" w:rsidRDefault="002156F2" w:rsidP="002156F2">
      <w:pPr>
        <w:jc w:val="center"/>
        <w:rPr>
          <w:rFonts w:ascii="Times New Roman" w:hAnsi="Times New Roman"/>
          <w:b/>
          <w:i/>
          <w:sz w:val="24"/>
          <w:szCs w:val="24"/>
        </w:rPr>
      </w:pPr>
      <w:r>
        <w:rPr>
          <w:rFonts w:ascii="Times New Roman" w:hAnsi="Times New Roman"/>
          <w:b/>
          <w:i/>
          <w:sz w:val="24"/>
          <w:szCs w:val="24"/>
        </w:rPr>
        <w:br w:type="page"/>
      </w:r>
    </w:p>
    <w:p w:rsidR="002156F2" w:rsidRPr="00985B9D" w:rsidRDefault="002156F2" w:rsidP="002156F2">
      <w:pPr>
        <w:spacing w:after="0"/>
        <w:jc w:val="center"/>
        <w:rPr>
          <w:rFonts w:ascii="Trebuchet MS" w:hAnsi="Trebuchet MS"/>
          <w:color w:val="31849B"/>
        </w:rPr>
      </w:pPr>
      <w:r w:rsidRPr="00985B9D">
        <w:rPr>
          <w:rFonts w:ascii="Trebuchet MS" w:hAnsi="Trebuchet MS"/>
          <w:color w:val="31849B"/>
        </w:rPr>
        <w:lastRenderedPageBreak/>
        <w:t>CUPRINS</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7"/>
        <w:gridCol w:w="6378"/>
        <w:gridCol w:w="1275"/>
      </w:tblGrid>
      <w:tr w:rsidR="002156F2" w:rsidRPr="009953E2" w:rsidTr="00841A06">
        <w:trPr>
          <w:trHeight w:hRule="exact" w:val="369"/>
        </w:trPr>
        <w:tc>
          <w:tcPr>
            <w:tcW w:w="1527" w:type="dxa"/>
            <w:shd w:val="clear" w:color="auto" w:fill="auto"/>
          </w:tcPr>
          <w:p w:rsidR="002156F2" w:rsidRPr="009953E2" w:rsidRDefault="002156F2" w:rsidP="00841A06">
            <w:pPr>
              <w:spacing w:after="0"/>
              <w:rPr>
                <w:rFonts w:ascii="Trebuchet MS" w:hAnsi="Trebuchet MS"/>
                <w:b/>
                <w:sz w:val="20"/>
                <w:lang w:val="en-US"/>
              </w:rPr>
            </w:pPr>
          </w:p>
        </w:tc>
        <w:tc>
          <w:tcPr>
            <w:tcW w:w="6378" w:type="dxa"/>
            <w:shd w:val="clear" w:color="auto" w:fill="auto"/>
          </w:tcPr>
          <w:p w:rsidR="002156F2" w:rsidRDefault="002156F2" w:rsidP="00841A06">
            <w:pPr>
              <w:spacing w:after="0"/>
              <w:rPr>
                <w:rFonts w:ascii="Trebuchet MS" w:hAnsi="Trebuchet MS"/>
                <w:b/>
                <w:sz w:val="20"/>
                <w:lang w:val="en-US"/>
              </w:rPr>
            </w:pPr>
            <w:r>
              <w:rPr>
                <w:rFonts w:ascii="Trebuchet MS" w:hAnsi="Trebuchet MS"/>
                <w:b/>
                <w:sz w:val="20"/>
                <w:lang w:val="en-US"/>
              </w:rPr>
              <w:t>OPIS</w:t>
            </w:r>
          </w:p>
        </w:tc>
        <w:tc>
          <w:tcPr>
            <w:tcW w:w="1275" w:type="dxa"/>
            <w:shd w:val="clear" w:color="auto" w:fill="auto"/>
          </w:tcPr>
          <w:p w:rsidR="002156F2" w:rsidRPr="009953E2" w:rsidRDefault="002156F2" w:rsidP="00841A06">
            <w:pPr>
              <w:spacing w:after="0"/>
              <w:rPr>
                <w:rFonts w:ascii="Trebuchet MS" w:hAnsi="Trebuchet MS"/>
                <w:b/>
                <w:sz w:val="20"/>
                <w:lang w:val="en-US"/>
              </w:rPr>
            </w:pPr>
            <w:r>
              <w:rPr>
                <w:rFonts w:ascii="Trebuchet MS" w:hAnsi="Trebuchet MS"/>
                <w:b/>
                <w:sz w:val="20"/>
                <w:lang w:val="en-US"/>
              </w:rPr>
              <w:t>1</w:t>
            </w:r>
          </w:p>
        </w:tc>
      </w:tr>
      <w:tr w:rsidR="002156F2" w:rsidRPr="009953E2" w:rsidTr="00841A06">
        <w:trPr>
          <w:trHeight w:hRule="exact" w:val="369"/>
        </w:trPr>
        <w:tc>
          <w:tcPr>
            <w:tcW w:w="1527" w:type="dxa"/>
            <w:shd w:val="clear" w:color="auto" w:fill="auto"/>
          </w:tcPr>
          <w:p w:rsidR="002156F2" w:rsidRPr="009953E2" w:rsidRDefault="002156F2" w:rsidP="00841A06">
            <w:pPr>
              <w:spacing w:after="0"/>
              <w:rPr>
                <w:rFonts w:ascii="Trebuchet MS" w:hAnsi="Trebuchet MS"/>
                <w:b/>
                <w:sz w:val="20"/>
                <w:lang w:val="en-US"/>
              </w:rPr>
            </w:pPr>
            <w:r w:rsidRPr="009953E2">
              <w:rPr>
                <w:rFonts w:ascii="Trebuchet MS" w:hAnsi="Trebuchet MS"/>
                <w:b/>
                <w:sz w:val="20"/>
                <w:lang w:val="en-US"/>
              </w:rPr>
              <w:t>INTRODUCERE</w:t>
            </w:r>
          </w:p>
        </w:tc>
        <w:tc>
          <w:tcPr>
            <w:tcW w:w="6378" w:type="dxa"/>
            <w:shd w:val="clear" w:color="auto" w:fill="auto"/>
          </w:tcPr>
          <w:p w:rsidR="002156F2" w:rsidRPr="009953E2" w:rsidRDefault="002156F2" w:rsidP="00841A06">
            <w:pPr>
              <w:spacing w:after="0"/>
              <w:rPr>
                <w:rFonts w:ascii="Trebuchet MS" w:hAnsi="Trebuchet MS"/>
                <w:b/>
                <w:sz w:val="20"/>
                <w:lang w:val="en-US"/>
              </w:rPr>
            </w:pPr>
            <w:r>
              <w:rPr>
                <w:rFonts w:ascii="Trebuchet MS" w:hAnsi="Trebuchet MS"/>
                <w:b/>
                <w:sz w:val="20"/>
                <w:lang w:val="en-US"/>
              </w:rPr>
              <w:t>INTRODUCERE</w:t>
            </w:r>
          </w:p>
        </w:tc>
        <w:tc>
          <w:tcPr>
            <w:tcW w:w="1275" w:type="dxa"/>
            <w:shd w:val="clear" w:color="auto" w:fill="auto"/>
          </w:tcPr>
          <w:p w:rsidR="002156F2" w:rsidRPr="009953E2" w:rsidRDefault="002156F2" w:rsidP="00841A06">
            <w:pPr>
              <w:spacing w:after="0"/>
              <w:rPr>
                <w:rFonts w:ascii="Trebuchet MS" w:hAnsi="Trebuchet MS"/>
                <w:b/>
                <w:sz w:val="20"/>
                <w:lang w:val="en-US"/>
              </w:rPr>
            </w:pPr>
            <w:r>
              <w:rPr>
                <w:rFonts w:ascii="Trebuchet MS" w:hAnsi="Trebuchet MS"/>
                <w:b/>
                <w:sz w:val="20"/>
                <w:lang w:val="en-US"/>
              </w:rPr>
              <w:t>2-3</w:t>
            </w:r>
          </w:p>
        </w:tc>
      </w:tr>
      <w:tr w:rsidR="002156F2" w:rsidRPr="009953E2" w:rsidTr="00841A06">
        <w:trPr>
          <w:trHeight w:hRule="exact" w:val="369"/>
        </w:trPr>
        <w:tc>
          <w:tcPr>
            <w:tcW w:w="1527" w:type="dxa"/>
            <w:shd w:val="clear" w:color="auto" w:fill="auto"/>
          </w:tcPr>
          <w:p w:rsidR="002156F2" w:rsidRPr="009953E2" w:rsidRDefault="002156F2" w:rsidP="00841A06">
            <w:pPr>
              <w:spacing w:after="0"/>
              <w:rPr>
                <w:rFonts w:ascii="Trebuchet MS" w:hAnsi="Trebuchet MS"/>
                <w:b/>
                <w:sz w:val="20"/>
                <w:lang w:val="en-US"/>
              </w:rPr>
            </w:pPr>
            <w:r w:rsidRPr="009953E2">
              <w:rPr>
                <w:rFonts w:ascii="Trebuchet MS" w:hAnsi="Trebuchet MS"/>
                <w:b/>
                <w:sz w:val="20"/>
                <w:lang w:val="en-US"/>
              </w:rPr>
              <w:t>CAPITOLUL I:</w:t>
            </w:r>
          </w:p>
        </w:tc>
        <w:tc>
          <w:tcPr>
            <w:tcW w:w="6378" w:type="dxa"/>
            <w:shd w:val="clear" w:color="auto" w:fill="auto"/>
          </w:tcPr>
          <w:p w:rsidR="002156F2" w:rsidRPr="009953E2" w:rsidRDefault="002156F2" w:rsidP="00841A06">
            <w:pPr>
              <w:spacing w:after="0"/>
              <w:rPr>
                <w:rFonts w:ascii="Trebuchet MS" w:hAnsi="Trebuchet MS"/>
                <w:b/>
                <w:sz w:val="20"/>
                <w:lang w:val="en-US"/>
              </w:rPr>
            </w:pPr>
            <w:r w:rsidRPr="009953E2">
              <w:rPr>
                <w:rFonts w:ascii="Trebuchet MS" w:hAnsi="Trebuchet MS"/>
                <w:b/>
                <w:sz w:val="20"/>
                <w:lang w:val="en-US"/>
              </w:rPr>
              <w:t>Prezentarea teritoriului și a populației acoperite – analiza diagnostic</w:t>
            </w:r>
          </w:p>
        </w:tc>
        <w:tc>
          <w:tcPr>
            <w:tcW w:w="1275" w:type="dxa"/>
            <w:shd w:val="clear" w:color="auto" w:fill="auto"/>
          </w:tcPr>
          <w:p w:rsidR="002156F2" w:rsidRPr="009953E2" w:rsidRDefault="002156F2" w:rsidP="00841A06">
            <w:pPr>
              <w:spacing w:after="0"/>
              <w:rPr>
                <w:rFonts w:ascii="Trebuchet MS" w:hAnsi="Trebuchet MS"/>
                <w:b/>
                <w:sz w:val="20"/>
                <w:lang w:val="en-US"/>
              </w:rPr>
            </w:pPr>
            <w:r>
              <w:rPr>
                <w:rFonts w:ascii="Trebuchet MS" w:hAnsi="Trebuchet MS"/>
                <w:b/>
                <w:sz w:val="20"/>
                <w:lang w:val="en-US"/>
              </w:rPr>
              <w:t>4-8</w:t>
            </w:r>
          </w:p>
        </w:tc>
      </w:tr>
      <w:tr w:rsidR="002156F2" w:rsidRPr="009953E2" w:rsidTr="00841A06">
        <w:trPr>
          <w:trHeight w:hRule="exact" w:val="369"/>
        </w:trPr>
        <w:tc>
          <w:tcPr>
            <w:tcW w:w="1527" w:type="dxa"/>
            <w:shd w:val="clear" w:color="auto" w:fill="auto"/>
          </w:tcPr>
          <w:p w:rsidR="002156F2" w:rsidRPr="009953E2" w:rsidRDefault="002156F2" w:rsidP="00841A06">
            <w:pPr>
              <w:spacing w:after="0"/>
              <w:rPr>
                <w:rFonts w:ascii="Trebuchet MS" w:hAnsi="Trebuchet MS"/>
                <w:b/>
                <w:sz w:val="20"/>
                <w:lang w:val="en-US"/>
              </w:rPr>
            </w:pPr>
            <w:r w:rsidRPr="009953E2">
              <w:rPr>
                <w:rFonts w:ascii="Trebuchet MS" w:hAnsi="Trebuchet MS"/>
                <w:b/>
                <w:sz w:val="20"/>
                <w:lang w:val="en-US"/>
              </w:rPr>
              <w:t>CAPITOLUL II:</w:t>
            </w:r>
          </w:p>
        </w:tc>
        <w:tc>
          <w:tcPr>
            <w:tcW w:w="6378" w:type="dxa"/>
            <w:shd w:val="clear" w:color="auto" w:fill="auto"/>
          </w:tcPr>
          <w:p w:rsidR="002156F2" w:rsidRPr="009953E2" w:rsidRDefault="002156F2" w:rsidP="00841A06">
            <w:pPr>
              <w:spacing w:after="0"/>
              <w:rPr>
                <w:rFonts w:ascii="Trebuchet MS" w:hAnsi="Trebuchet MS"/>
                <w:b/>
                <w:sz w:val="20"/>
                <w:lang w:val="en-US"/>
              </w:rPr>
            </w:pPr>
            <w:r w:rsidRPr="009953E2">
              <w:rPr>
                <w:rFonts w:ascii="Trebuchet MS" w:hAnsi="Trebuchet MS"/>
                <w:b/>
                <w:sz w:val="20"/>
                <w:lang w:val="en-US"/>
              </w:rPr>
              <w:t>Componența parteneriatului</w:t>
            </w:r>
          </w:p>
        </w:tc>
        <w:tc>
          <w:tcPr>
            <w:tcW w:w="1275" w:type="dxa"/>
            <w:shd w:val="clear" w:color="auto" w:fill="auto"/>
          </w:tcPr>
          <w:p w:rsidR="002156F2" w:rsidRPr="009953E2" w:rsidRDefault="002156F2" w:rsidP="00841A06">
            <w:pPr>
              <w:spacing w:after="0"/>
              <w:rPr>
                <w:rFonts w:ascii="Trebuchet MS" w:hAnsi="Trebuchet MS"/>
                <w:b/>
                <w:sz w:val="20"/>
                <w:lang w:val="en-US"/>
              </w:rPr>
            </w:pPr>
            <w:r>
              <w:rPr>
                <w:rFonts w:ascii="Trebuchet MS" w:hAnsi="Trebuchet MS"/>
                <w:b/>
                <w:sz w:val="20"/>
                <w:lang w:val="en-US"/>
              </w:rPr>
              <w:t>9-10</w:t>
            </w:r>
          </w:p>
        </w:tc>
      </w:tr>
      <w:tr w:rsidR="002156F2" w:rsidRPr="009953E2" w:rsidTr="00841A06">
        <w:trPr>
          <w:trHeight w:hRule="exact" w:val="539"/>
        </w:trPr>
        <w:tc>
          <w:tcPr>
            <w:tcW w:w="1527" w:type="dxa"/>
            <w:shd w:val="clear" w:color="auto" w:fill="auto"/>
          </w:tcPr>
          <w:p w:rsidR="002156F2" w:rsidRPr="009953E2" w:rsidRDefault="002156F2" w:rsidP="00841A06">
            <w:pPr>
              <w:spacing w:after="0"/>
              <w:rPr>
                <w:rFonts w:ascii="Trebuchet MS" w:hAnsi="Trebuchet MS"/>
                <w:b/>
                <w:sz w:val="20"/>
                <w:lang w:val="en-US"/>
              </w:rPr>
            </w:pPr>
            <w:r w:rsidRPr="009953E2">
              <w:rPr>
                <w:rFonts w:ascii="Trebuchet MS" w:hAnsi="Trebuchet MS"/>
                <w:b/>
                <w:sz w:val="20"/>
                <w:lang w:val="en-US"/>
              </w:rPr>
              <w:t>CAPITOLUL III:</w:t>
            </w:r>
          </w:p>
        </w:tc>
        <w:tc>
          <w:tcPr>
            <w:tcW w:w="6378" w:type="dxa"/>
            <w:shd w:val="clear" w:color="auto" w:fill="auto"/>
          </w:tcPr>
          <w:p w:rsidR="002156F2" w:rsidRPr="009953E2" w:rsidRDefault="002156F2" w:rsidP="00841A06">
            <w:pPr>
              <w:spacing w:after="0"/>
              <w:rPr>
                <w:rFonts w:ascii="Trebuchet MS" w:hAnsi="Trebuchet MS"/>
                <w:b/>
                <w:sz w:val="20"/>
                <w:lang w:val="en-US"/>
              </w:rPr>
            </w:pPr>
            <w:r w:rsidRPr="009953E2">
              <w:rPr>
                <w:rFonts w:ascii="Trebuchet MS" w:hAnsi="Trebuchet MS"/>
                <w:b/>
                <w:sz w:val="20"/>
                <w:lang w:val="en-US"/>
              </w:rPr>
              <w:t>Analiza SWOT (analiza punctelor tari, punctelor slabe, oportunităților și amenințărilor)</w:t>
            </w:r>
          </w:p>
        </w:tc>
        <w:tc>
          <w:tcPr>
            <w:tcW w:w="1275" w:type="dxa"/>
            <w:shd w:val="clear" w:color="auto" w:fill="auto"/>
          </w:tcPr>
          <w:p w:rsidR="002156F2" w:rsidRPr="009953E2" w:rsidRDefault="002156F2" w:rsidP="00841A06">
            <w:pPr>
              <w:spacing w:after="0"/>
              <w:rPr>
                <w:rFonts w:ascii="Trebuchet MS" w:hAnsi="Trebuchet MS"/>
                <w:b/>
                <w:sz w:val="20"/>
                <w:lang w:val="en-US"/>
              </w:rPr>
            </w:pPr>
            <w:r>
              <w:rPr>
                <w:rFonts w:ascii="Trebuchet MS" w:hAnsi="Trebuchet MS"/>
                <w:b/>
                <w:sz w:val="20"/>
                <w:lang w:val="en-US"/>
              </w:rPr>
              <w:t>11-15</w:t>
            </w:r>
          </w:p>
        </w:tc>
      </w:tr>
      <w:tr w:rsidR="002156F2" w:rsidRPr="009953E2" w:rsidTr="00841A06">
        <w:trPr>
          <w:trHeight w:hRule="exact" w:val="369"/>
        </w:trPr>
        <w:tc>
          <w:tcPr>
            <w:tcW w:w="1527" w:type="dxa"/>
            <w:shd w:val="clear" w:color="auto" w:fill="auto"/>
          </w:tcPr>
          <w:p w:rsidR="002156F2" w:rsidRPr="009953E2" w:rsidRDefault="002156F2" w:rsidP="00841A06">
            <w:pPr>
              <w:spacing w:after="0"/>
              <w:rPr>
                <w:rFonts w:ascii="Trebuchet MS" w:hAnsi="Trebuchet MS"/>
                <w:b/>
                <w:sz w:val="20"/>
                <w:lang w:val="en-US"/>
              </w:rPr>
            </w:pPr>
            <w:r w:rsidRPr="009953E2">
              <w:rPr>
                <w:rFonts w:ascii="Trebuchet MS" w:hAnsi="Trebuchet MS"/>
                <w:b/>
                <w:sz w:val="20"/>
                <w:lang w:val="en-US"/>
              </w:rPr>
              <w:t>CAPITOLUL IV:</w:t>
            </w:r>
          </w:p>
        </w:tc>
        <w:tc>
          <w:tcPr>
            <w:tcW w:w="6378" w:type="dxa"/>
            <w:shd w:val="clear" w:color="auto" w:fill="auto"/>
          </w:tcPr>
          <w:p w:rsidR="002156F2" w:rsidRPr="006A12F4" w:rsidRDefault="002156F2" w:rsidP="00841A06">
            <w:pPr>
              <w:spacing w:after="0"/>
              <w:rPr>
                <w:rFonts w:ascii="Trebuchet MS" w:hAnsi="Trebuchet MS"/>
                <w:b/>
                <w:sz w:val="20"/>
                <w:lang w:val="fr-FR"/>
              </w:rPr>
            </w:pPr>
            <w:r w:rsidRPr="006A12F4">
              <w:rPr>
                <w:rFonts w:ascii="Trebuchet MS" w:hAnsi="Trebuchet MS"/>
                <w:b/>
                <w:sz w:val="20"/>
                <w:lang w:val="fr-FR"/>
              </w:rPr>
              <w:t>Obiective, priorităţi și domenii de intervenție</w:t>
            </w:r>
          </w:p>
        </w:tc>
        <w:tc>
          <w:tcPr>
            <w:tcW w:w="1275" w:type="dxa"/>
            <w:shd w:val="clear" w:color="auto" w:fill="auto"/>
          </w:tcPr>
          <w:p w:rsidR="002156F2" w:rsidRPr="00BB50E6" w:rsidRDefault="002156F2" w:rsidP="00841A06">
            <w:pPr>
              <w:spacing w:after="0"/>
              <w:rPr>
                <w:rFonts w:ascii="Trebuchet MS" w:hAnsi="Trebuchet MS"/>
                <w:b/>
                <w:sz w:val="20"/>
                <w:lang w:val="en-US"/>
              </w:rPr>
            </w:pPr>
            <w:r w:rsidRPr="00BB50E6">
              <w:rPr>
                <w:rFonts w:ascii="Trebuchet MS" w:hAnsi="Trebuchet MS"/>
                <w:b/>
                <w:sz w:val="20"/>
                <w:lang w:val="en-US"/>
              </w:rPr>
              <w:t>16-19</w:t>
            </w:r>
          </w:p>
        </w:tc>
      </w:tr>
      <w:tr w:rsidR="002156F2" w:rsidRPr="009953E2" w:rsidTr="00841A06">
        <w:trPr>
          <w:trHeight w:hRule="exact" w:val="369"/>
        </w:trPr>
        <w:tc>
          <w:tcPr>
            <w:tcW w:w="1527" w:type="dxa"/>
            <w:vMerge w:val="restart"/>
            <w:shd w:val="clear" w:color="auto" w:fill="auto"/>
          </w:tcPr>
          <w:p w:rsidR="002156F2" w:rsidRPr="009953E2" w:rsidRDefault="002156F2" w:rsidP="00841A06">
            <w:pPr>
              <w:spacing w:after="0"/>
              <w:rPr>
                <w:rFonts w:ascii="Trebuchet MS" w:hAnsi="Trebuchet MS"/>
                <w:b/>
                <w:sz w:val="20"/>
                <w:lang w:val="en-US"/>
              </w:rPr>
            </w:pPr>
            <w:r w:rsidRPr="009953E2">
              <w:rPr>
                <w:rFonts w:ascii="Trebuchet MS" w:hAnsi="Trebuchet MS"/>
                <w:b/>
                <w:sz w:val="20"/>
                <w:lang w:val="en-US"/>
              </w:rPr>
              <w:t>CAPITOLUL V:</w:t>
            </w:r>
          </w:p>
        </w:tc>
        <w:tc>
          <w:tcPr>
            <w:tcW w:w="6378" w:type="dxa"/>
            <w:shd w:val="clear" w:color="auto" w:fill="auto"/>
          </w:tcPr>
          <w:p w:rsidR="002156F2" w:rsidRPr="009953E2" w:rsidRDefault="002156F2" w:rsidP="00841A06">
            <w:pPr>
              <w:spacing w:after="0"/>
              <w:rPr>
                <w:rFonts w:ascii="Trebuchet MS" w:hAnsi="Trebuchet MS"/>
                <w:b/>
                <w:sz w:val="20"/>
                <w:lang w:val="en-US"/>
              </w:rPr>
            </w:pPr>
            <w:r w:rsidRPr="009953E2">
              <w:rPr>
                <w:rFonts w:ascii="Trebuchet MS" w:hAnsi="Trebuchet MS"/>
                <w:b/>
                <w:sz w:val="20"/>
                <w:lang w:val="en-US"/>
              </w:rPr>
              <w:t>Prezentarea măsurilor</w:t>
            </w:r>
          </w:p>
        </w:tc>
        <w:tc>
          <w:tcPr>
            <w:tcW w:w="1275" w:type="dxa"/>
            <w:shd w:val="clear" w:color="auto" w:fill="auto"/>
          </w:tcPr>
          <w:p w:rsidR="002156F2" w:rsidRPr="00BB50E6" w:rsidRDefault="002156F2" w:rsidP="00841A06">
            <w:pPr>
              <w:spacing w:after="0"/>
              <w:rPr>
                <w:rFonts w:ascii="Trebuchet MS" w:hAnsi="Trebuchet MS"/>
                <w:b/>
                <w:sz w:val="20"/>
                <w:lang w:val="en-US"/>
              </w:rPr>
            </w:pPr>
            <w:r w:rsidRPr="00BB50E6">
              <w:rPr>
                <w:rFonts w:ascii="Trebuchet MS" w:hAnsi="Trebuchet MS"/>
                <w:b/>
                <w:sz w:val="20"/>
                <w:lang w:val="en-US"/>
              </w:rPr>
              <w:t>20</w:t>
            </w:r>
          </w:p>
        </w:tc>
      </w:tr>
      <w:tr w:rsidR="002156F2" w:rsidRPr="009953E2" w:rsidTr="00841A06">
        <w:trPr>
          <w:trHeight w:hRule="exact" w:val="539"/>
        </w:trPr>
        <w:tc>
          <w:tcPr>
            <w:tcW w:w="1527" w:type="dxa"/>
            <w:vMerge/>
            <w:shd w:val="clear" w:color="auto" w:fill="auto"/>
          </w:tcPr>
          <w:p w:rsidR="002156F2" w:rsidRPr="009953E2" w:rsidRDefault="002156F2" w:rsidP="00841A06">
            <w:pPr>
              <w:spacing w:after="0"/>
              <w:rPr>
                <w:rFonts w:ascii="Trebuchet MS" w:hAnsi="Trebuchet MS"/>
                <w:b/>
                <w:sz w:val="20"/>
                <w:lang w:val="en-US"/>
              </w:rPr>
            </w:pPr>
          </w:p>
        </w:tc>
        <w:tc>
          <w:tcPr>
            <w:tcW w:w="6378" w:type="dxa"/>
            <w:shd w:val="clear" w:color="auto" w:fill="auto"/>
          </w:tcPr>
          <w:p w:rsidR="002156F2" w:rsidRPr="009953E2" w:rsidRDefault="002156F2" w:rsidP="00841A06">
            <w:pPr>
              <w:spacing w:after="0"/>
              <w:rPr>
                <w:rFonts w:ascii="Trebuchet MS" w:hAnsi="Trebuchet MS"/>
                <w:b/>
                <w:sz w:val="20"/>
                <w:lang w:val="en-US"/>
              </w:rPr>
            </w:pPr>
            <w:r w:rsidRPr="009953E2">
              <w:rPr>
                <w:rFonts w:ascii="Trebuchet MS" w:hAnsi="Trebuchet MS"/>
                <w:b/>
                <w:sz w:val="20"/>
                <w:lang w:val="en-US"/>
              </w:rPr>
              <w:t>FIȘA MĂSURII M1/2B</w:t>
            </w:r>
            <w:r w:rsidRPr="009953E2">
              <w:rPr>
                <w:rFonts w:ascii="Trebuchet MS" w:hAnsi="Trebuchet MS"/>
                <w:b/>
                <w:webHidden/>
                <w:sz w:val="20"/>
                <w:lang w:val="en-US"/>
              </w:rPr>
              <w:t>:</w:t>
            </w:r>
            <w:r w:rsidRPr="009953E2">
              <w:rPr>
                <w:b/>
                <w:webHidden/>
                <w:sz w:val="20"/>
              </w:rPr>
              <w:t xml:space="preserve"> </w:t>
            </w:r>
            <w:r w:rsidRPr="009953E2">
              <w:rPr>
                <w:rFonts w:ascii="Trebuchet MS" w:hAnsi="Trebuchet MS"/>
                <w:b/>
                <w:webHidden/>
                <w:sz w:val="20"/>
                <w:lang w:val="en-US"/>
              </w:rPr>
              <w:t>Încurajarea tinerilor fermieri și a fermelor mici</w:t>
            </w:r>
          </w:p>
        </w:tc>
        <w:tc>
          <w:tcPr>
            <w:tcW w:w="1275" w:type="dxa"/>
            <w:shd w:val="clear" w:color="auto" w:fill="auto"/>
          </w:tcPr>
          <w:p w:rsidR="002156F2" w:rsidRPr="00BB50E6" w:rsidRDefault="002156F2" w:rsidP="00841A06">
            <w:pPr>
              <w:spacing w:after="0"/>
              <w:rPr>
                <w:rFonts w:ascii="Trebuchet MS" w:hAnsi="Trebuchet MS"/>
                <w:b/>
                <w:sz w:val="20"/>
                <w:lang w:val="en-US"/>
              </w:rPr>
            </w:pPr>
            <w:r w:rsidRPr="00BB50E6">
              <w:rPr>
                <w:rFonts w:ascii="Trebuchet MS" w:hAnsi="Trebuchet MS"/>
                <w:b/>
                <w:sz w:val="20"/>
                <w:lang w:val="en-US"/>
              </w:rPr>
              <w:t>20-24</w:t>
            </w:r>
          </w:p>
        </w:tc>
      </w:tr>
      <w:tr w:rsidR="002156F2" w:rsidRPr="009953E2" w:rsidTr="00841A06">
        <w:trPr>
          <w:trHeight w:hRule="exact" w:val="539"/>
        </w:trPr>
        <w:tc>
          <w:tcPr>
            <w:tcW w:w="1527" w:type="dxa"/>
            <w:vMerge/>
            <w:shd w:val="clear" w:color="auto" w:fill="auto"/>
          </w:tcPr>
          <w:p w:rsidR="002156F2" w:rsidRPr="009953E2" w:rsidRDefault="002156F2" w:rsidP="00841A06">
            <w:pPr>
              <w:spacing w:after="0"/>
              <w:rPr>
                <w:rFonts w:ascii="Trebuchet MS" w:hAnsi="Trebuchet MS"/>
                <w:b/>
                <w:sz w:val="20"/>
                <w:lang w:val="en-US"/>
              </w:rPr>
            </w:pPr>
          </w:p>
        </w:tc>
        <w:tc>
          <w:tcPr>
            <w:tcW w:w="6378" w:type="dxa"/>
            <w:shd w:val="clear" w:color="auto" w:fill="auto"/>
          </w:tcPr>
          <w:p w:rsidR="002156F2" w:rsidRPr="009953E2" w:rsidRDefault="002156F2" w:rsidP="00841A06">
            <w:pPr>
              <w:spacing w:after="0"/>
              <w:rPr>
                <w:rFonts w:ascii="Trebuchet MS" w:hAnsi="Trebuchet MS"/>
                <w:b/>
                <w:sz w:val="20"/>
                <w:lang w:val="en-US"/>
              </w:rPr>
            </w:pPr>
            <w:r w:rsidRPr="009953E2">
              <w:rPr>
                <w:rFonts w:ascii="Trebuchet MS" w:hAnsi="Trebuchet MS"/>
                <w:b/>
                <w:sz w:val="20"/>
                <w:lang w:val="en-US"/>
              </w:rPr>
              <w:t>FIȘA MĂSURII M2/6A</w:t>
            </w:r>
            <w:r w:rsidRPr="009953E2">
              <w:rPr>
                <w:rFonts w:ascii="Trebuchet MS" w:hAnsi="Trebuchet MS"/>
                <w:b/>
                <w:webHidden/>
                <w:sz w:val="20"/>
                <w:lang w:val="en-US"/>
              </w:rPr>
              <w:t>: Promovarea produselor și serviciilor din colectivitățile rurale</w:t>
            </w:r>
          </w:p>
        </w:tc>
        <w:tc>
          <w:tcPr>
            <w:tcW w:w="1275" w:type="dxa"/>
            <w:shd w:val="clear" w:color="auto" w:fill="auto"/>
          </w:tcPr>
          <w:p w:rsidR="002156F2" w:rsidRPr="00BB50E6" w:rsidRDefault="002156F2" w:rsidP="00841A06">
            <w:pPr>
              <w:spacing w:after="0"/>
              <w:rPr>
                <w:rFonts w:ascii="Trebuchet MS" w:hAnsi="Trebuchet MS"/>
                <w:b/>
                <w:sz w:val="20"/>
                <w:lang w:val="en-US"/>
              </w:rPr>
            </w:pPr>
            <w:r w:rsidRPr="00BB50E6">
              <w:rPr>
                <w:rFonts w:ascii="Trebuchet MS" w:hAnsi="Trebuchet MS"/>
                <w:b/>
                <w:sz w:val="20"/>
                <w:lang w:val="en-US"/>
              </w:rPr>
              <w:t>25-29</w:t>
            </w:r>
          </w:p>
        </w:tc>
      </w:tr>
      <w:tr w:rsidR="002156F2" w:rsidRPr="009953E2" w:rsidTr="00841A06">
        <w:trPr>
          <w:trHeight w:hRule="exact" w:val="539"/>
        </w:trPr>
        <w:tc>
          <w:tcPr>
            <w:tcW w:w="1527" w:type="dxa"/>
            <w:vMerge/>
            <w:shd w:val="clear" w:color="auto" w:fill="auto"/>
          </w:tcPr>
          <w:p w:rsidR="002156F2" w:rsidRPr="009953E2" w:rsidRDefault="002156F2" w:rsidP="00841A06">
            <w:pPr>
              <w:spacing w:after="0"/>
              <w:rPr>
                <w:rFonts w:ascii="Trebuchet MS" w:hAnsi="Trebuchet MS"/>
                <w:b/>
                <w:sz w:val="20"/>
                <w:lang w:val="en-US"/>
              </w:rPr>
            </w:pPr>
          </w:p>
        </w:tc>
        <w:tc>
          <w:tcPr>
            <w:tcW w:w="6378" w:type="dxa"/>
            <w:shd w:val="clear" w:color="auto" w:fill="auto"/>
          </w:tcPr>
          <w:p w:rsidR="002156F2" w:rsidRPr="006A12F4" w:rsidRDefault="002156F2" w:rsidP="00841A06">
            <w:pPr>
              <w:rPr>
                <w:rFonts w:ascii="Trebuchet MS" w:hAnsi="Trebuchet MS"/>
                <w:b/>
                <w:sz w:val="20"/>
                <w:lang w:val="fr-FR"/>
              </w:rPr>
            </w:pPr>
            <w:r w:rsidRPr="006A12F4">
              <w:rPr>
                <w:rFonts w:ascii="Trebuchet MS" w:hAnsi="Trebuchet MS"/>
                <w:b/>
                <w:sz w:val="20"/>
                <w:lang w:val="fr-FR"/>
              </w:rPr>
              <w:t>FIȘA MĂSURII M3/6A</w:t>
            </w:r>
            <w:r w:rsidRPr="006A12F4">
              <w:rPr>
                <w:rFonts w:ascii="Trebuchet MS" w:hAnsi="Trebuchet MS"/>
                <w:b/>
                <w:webHidden/>
                <w:sz w:val="20"/>
                <w:lang w:val="fr-FR"/>
              </w:rPr>
              <w:t xml:space="preserve">: Creșterea Economiei prin </w:t>
            </w:r>
            <w:proofErr w:type="gramStart"/>
            <w:r w:rsidRPr="006A12F4">
              <w:rPr>
                <w:rFonts w:ascii="Trebuchet MS" w:hAnsi="Trebuchet MS"/>
                <w:b/>
                <w:webHidden/>
                <w:sz w:val="20"/>
                <w:lang w:val="fr-FR"/>
              </w:rPr>
              <w:t xml:space="preserve">dezvoltarea de activități </w:t>
            </w:r>
            <w:proofErr w:type="gramEnd"/>
            <w:r>
              <w:rPr>
                <w:rFonts w:ascii="Trebuchet MS" w:hAnsi="Trebuchet MS"/>
                <w:b/>
                <w:webHidden/>
                <w:sz w:val="20"/>
                <w:lang w:val="fr-FR"/>
              </w:rPr>
              <w:t xml:space="preserve"> nea</w:t>
            </w:r>
            <w:r w:rsidRPr="006A12F4">
              <w:rPr>
                <w:rFonts w:ascii="Trebuchet MS" w:hAnsi="Trebuchet MS"/>
                <w:b/>
                <w:webHidden/>
                <w:sz w:val="20"/>
                <w:lang w:val="fr-FR"/>
              </w:rPr>
              <w:t>gricole</w:t>
            </w:r>
          </w:p>
        </w:tc>
        <w:tc>
          <w:tcPr>
            <w:tcW w:w="1275" w:type="dxa"/>
            <w:shd w:val="clear" w:color="auto" w:fill="auto"/>
          </w:tcPr>
          <w:p w:rsidR="002156F2" w:rsidRPr="00BB50E6" w:rsidRDefault="002156F2" w:rsidP="00841A06">
            <w:pPr>
              <w:rPr>
                <w:rFonts w:ascii="Trebuchet MS" w:hAnsi="Trebuchet MS"/>
                <w:b/>
                <w:sz w:val="20"/>
                <w:lang w:val="en-US"/>
              </w:rPr>
            </w:pPr>
            <w:r w:rsidRPr="00BB50E6">
              <w:rPr>
                <w:rFonts w:ascii="Trebuchet MS" w:hAnsi="Trebuchet MS"/>
                <w:b/>
                <w:sz w:val="20"/>
                <w:lang w:val="en-US"/>
              </w:rPr>
              <w:t>30-34</w:t>
            </w:r>
          </w:p>
        </w:tc>
      </w:tr>
      <w:tr w:rsidR="002156F2" w:rsidRPr="009953E2" w:rsidTr="00841A06">
        <w:trPr>
          <w:trHeight w:hRule="exact" w:val="539"/>
        </w:trPr>
        <w:tc>
          <w:tcPr>
            <w:tcW w:w="1527" w:type="dxa"/>
            <w:vMerge/>
            <w:shd w:val="clear" w:color="auto" w:fill="auto"/>
          </w:tcPr>
          <w:p w:rsidR="002156F2" w:rsidRPr="009953E2" w:rsidRDefault="002156F2" w:rsidP="00841A06">
            <w:pPr>
              <w:rPr>
                <w:rFonts w:ascii="Trebuchet MS" w:hAnsi="Trebuchet MS"/>
                <w:b/>
                <w:sz w:val="20"/>
                <w:lang w:val="en-US"/>
              </w:rPr>
            </w:pPr>
          </w:p>
        </w:tc>
        <w:tc>
          <w:tcPr>
            <w:tcW w:w="6378" w:type="dxa"/>
            <w:shd w:val="clear" w:color="auto" w:fill="auto"/>
          </w:tcPr>
          <w:p w:rsidR="002156F2" w:rsidRPr="009953E2" w:rsidRDefault="002156F2" w:rsidP="00841A06">
            <w:pPr>
              <w:rPr>
                <w:rFonts w:ascii="Trebuchet MS" w:hAnsi="Trebuchet MS"/>
                <w:b/>
                <w:sz w:val="20"/>
                <w:lang w:val="en-US"/>
              </w:rPr>
            </w:pPr>
            <w:del w:id="7" w:author="GAL-2" w:date="2024-10-02T20:59:00Z">
              <w:r w:rsidRPr="009953E2" w:rsidDel="00FC78D9">
                <w:rPr>
                  <w:rFonts w:ascii="Trebuchet MS" w:hAnsi="Trebuchet MS"/>
                  <w:b/>
                  <w:sz w:val="20"/>
                  <w:lang w:val="en-US"/>
                </w:rPr>
                <w:delText>FIȘA MĂSURII M4/6B</w:delText>
              </w:r>
              <w:r w:rsidDel="00FC78D9">
                <w:rPr>
                  <w:rFonts w:ascii="Trebuchet MS" w:hAnsi="Trebuchet MS"/>
                  <w:b/>
                  <w:sz w:val="20"/>
                  <w:lang w:val="en-US"/>
                </w:rPr>
                <w:delText xml:space="preserve"> (Masura atipica)</w:delText>
              </w:r>
              <w:r w:rsidRPr="009953E2" w:rsidDel="00FC78D9">
                <w:rPr>
                  <w:rFonts w:ascii="Trebuchet MS" w:hAnsi="Trebuchet MS"/>
                  <w:b/>
                  <w:webHidden/>
                  <w:sz w:val="20"/>
                  <w:lang w:val="en-US"/>
                </w:rPr>
                <w:delText>: Promovarea formelor de cooperare</w:delText>
              </w:r>
              <w:r w:rsidDel="00FC78D9">
                <w:rPr>
                  <w:rFonts w:ascii="Trebuchet MS" w:hAnsi="Trebuchet MS"/>
                  <w:b/>
                  <w:webHidden/>
                  <w:sz w:val="20"/>
                  <w:lang w:val="en-US"/>
                </w:rPr>
                <w:delText xml:space="preserve">, </w:delText>
              </w:r>
              <w:r w:rsidRPr="009953E2" w:rsidDel="00FC78D9">
                <w:rPr>
                  <w:rFonts w:ascii="Trebuchet MS" w:hAnsi="Trebuchet MS"/>
                  <w:b/>
                  <w:webHidden/>
                  <w:sz w:val="20"/>
                  <w:lang w:val="en-US"/>
                </w:rPr>
                <w:delText>asociere în dezvoltarea</w:delText>
              </w:r>
              <w:r w:rsidDel="00FC78D9">
                <w:rPr>
                  <w:rFonts w:ascii="Trebuchet MS" w:hAnsi="Trebuchet MS"/>
                  <w:b/>
                  <w:webHidden/>
                  <w:sz w:val="20"/>
                  <w:lang w:val="en-US"/>
                </w:rPr>
                <w:delText xml:space="preserve"> locala </w:delText>
              </w:r>
            </w:del>
          </w:p>
        </w:tc>
        <w:tc>
          <w:tcPr>
            <w:tcW w:w="1275" w:type="dxa"/>
            <w:shd w:val="clear" w:color="auto" w:fill="auto"/>
          </w:tcPr>
          <w:p w:rsidR="002156F2" w:rsidRPr="00BB50E6" w:rsidRDefault="002156F2" w:rsidP="00841A06">
            <w:pPr>
              <w:rPr>
                <w:rFonts w:ascii="Trebuchet MS" w:hAnsi="Trebuchet MS"/>
                <w:b/>
                <w:sz w:val="20"/>
                <w:lang w:val="en-US"/>
              </w:rPr>
            </w:pPr>
            <w:del w:id="8" w:author="GAL-2" w:date="2024-10-02T21:00:00Z">
              <w:r w:rsidRPr="00BB50E6" w:rsidDel="00FC78D9">
                <w:rPr>
                  <w:rFonts w:ascii="Trebuchet MS" w:hAnsi="Trebuchet MS"/>
                  <w:b/>
                  <w:sz w:val="20"/>
                  <w:lang w:val="en-US"/>
                </w:rPr>
                <w:delText>35-39</w:delText>
              </w:r>
            </w:del>
          </w:p>
        </w:tc>
      </w:tr>
      <w:tr w:rsidR="002156F2" w:rsidRPr="009953E2" w:rsidTr="00841A06">
        <w:trPr>
          <w:trHeight w:hRule="exact" w:val="539"/>
        </w:trPr>
        <w:tc>
          <w:tcPr>
            <w:tcW w:w="1527" w:type="dxa"/>
            <w:vMerge/>
            <w:shd w:val="clear" w:color="auto" w:fill="auto"/>
          </w:tcPr>
          <w:p w:rsidR="002156F2" w:rsidRPr="009953E2" w:rsidRDefault="002156F2" w:rsidP="00841A06">
            <w:pPr>
              <w:rPr>
                <w:rFonts w:ascii="Trebuchet MS" w:hAnsi="Trebuchet MS"/>
                <w:b/>
                <w:sz w:val="20"/>
                <w:lang w:val="en-US"/>
              </w:rPr>
            </w:pPr>
          </w:p>
        </w:tc>
        <w:tc>
          <w:tcPr>
            <w:tcW w:w="6378" w:type="dxa"/>
            <w:shd w:val="clear" w:color="auto" w:fill="auto"/>
          </w:tcPr>
          <w:p w:rsidR="002156F2" w:rsidRPr="006A12F4" w:rsidRDefault="002156F2" w:rsidP="00841A06">
            <w:pPr>
              <w:rPr>
                <w:rFonts w:ascii="Trebuchet MS" w:hAnsi="Trebuchet MS"/>
                <w:b/>
                <w:sz w:val="20"/>
                <w:lang w:val="fr-FR"/>
              </w:rPr>
            </w:pPr>
            <w:r w:rsidRPr="006A12F4">
              <w:rPr>
                <w:rFonts w:ascii="Trebuchet MS" w:hAnsi="Trebuchet MS"/>
                <w:b/>
                <w:sz w:val="20"/>
                <w:lang w:val="fr-FR"/>
              </w:rPr>
              <w:t>FIȘA MĂSURII M5/6B: Investitii in infrastructura sociala si pentru integrarea minoritatilor locale</w:t>
            </w:r>
          </w:p>
        </w:tc>
        <w:tc>
          <w:tcPr>
            <w:tcW w:w="1275" w:type="dxa"/>
            <w:shd w:val="clear" w:color="auto" w:fill="auto"/>
          </w:tcPr>
          <w:p w:rsidR="002156F2" w:rsidRPr="00BB50E6" w:rsidRDefault="002156F2" w:rsidP="00841A06">
            <w:pPr>
              <w:rPr>
                <w:rFonts w:ascii="Trebuchet MS" w:hAnsi="Trebuchet MS"/>
                <w:b/>
                <w:sz w:val="20"/>
                <w:lang w:val="en-US"/>
              </w:rPr>
            </w:pPr>
            <w:r w:rsidRPr="00BB50E6">
              <w:rPr>
                <w:rFonts w:ascii="Trebuchet MS" w:hAnsi="Trebuchet MS"/>
                <w:b/>
                <w:sz w:val="20"/>
                <w:lang w:val="en-US"/>
              </w:rPr>
              <w:t>40-44</w:t>
            </w:r>
          </w:p>
        </w:tc>
      </w:tr>
      <w:tr w:rsidR="002156F2" w:rsidRPr="009953E2" w:rsidTr="00841A06">
        <w:trPr>
          <w:trHeight w:hRule="exact" w:val="539"/>
        </w:trPr>
        <w:tc>
          <w:tcPr>
            <w:tcW w:w="1527" w:type="dxa"/>
            <w:vMerge/>
            <w:shd w:val="clear" w:color="auto" w:fill="auto"/>
          </w:tcPr>
          <w:p w:rsidR="002156F2" w:rsidRPr="009953E2" w:rsidRDefault="002156F2" w:rsidP="00841A06">
            <w:pPr>
              <w:spacing w:after="0"/>
              <w:rPr>
                <w:rFonts w:ascii="Trebuchet MS" w:hAnsi="Trebuchet MS"/>
                <w:b/>
                <w:sz w:val="20"/>
                <w:lang w:val="en-US"/>
              </w:rPr>
            </w:pPr>
          </w:p>
        </w:tc>
        <w:tc>
          <w:tcPr>
            <w:tcW w:w="6378" w:type="dxa"/>
            <w:shd w:val="clear" w:color="auto" w:fill="auto"/>
          </w:tcPr>
          <w:p w:rsidR="002156F2" w:rsidRPr="009953E2" w:rsidRDefault="002156F2" w:rsidP="00841A06">
            <w:pPr>
              <w:spacing w:after="0"/>
              <w:rPr>
                <w:rFonts w:ascii="Trebuchet MS" w:hAnsi="Trebuchet MS"/>
                <w:b/>
                <w:sz w:val="20"/>
                <w:lang w:val="en-US"/>
              </w:rPr>
            </w:pPr>
            <w:r w:rsidRPr="009953E2">
              <w:rPr>
                <w:rFonts w:ascii="Trebuchet MS" w:hAnsi="Trebuchet MS"/>
                <w:b/>
                <w:sz w:val="20"/>
                <w:lang w:val="en-US"/>
              </w:rPr>
              <w:t>FIȘA MĂSURII M6/6B</w:t>
            </w:r>
            <w:r w:rsidRPr="009953E2">
              <w:rPr>
                <w:rFonts w:ascii="Trebuchet MS" w:hAnsi="Trebuchet MS"/>
                <w:b/>
                <w:webHidden/>
                <w:sz w:val="20"/>
                <w:lang w:val="en-US"/>
              </w:rPr>
              <w:t>: Modernizarea satelor și diversificarea serviciilor comunitare</w:t>
            </w:r>
          </w:p>
        </w:tc>
        <w:tc>
          <w:tcPr>
            <w:tcW w:w="1275" w:type="dxa"/>
            <w:shd w:val="clear" w:color="auto" w:fill="auto"/>
          </w:tcPr>
          <w:p w:rsidR="002156F2" w:rsidRPr="00BB50E6" w:rsidRDefault="002156F2" w:rsidP="00841A06">
            <w:pPr>
              <w:spacing w:after="0"/>
              <w:rPr>
                <w:rFonts w:ascii="Trebuchet MS" w:hAnsi="Trebuchet MS"/>
                <w:b/>
                <w:sz w:val="20"/>
                <w:lang w:val="en-US"/>
              </w:rPr>
            </w:pPr>
            <w:r w:rsidRPr="00BB50E6">
              <w:rPr>
                <w:rFonts w:ascii="Trebuchet MS" w:hAnsi="Trebuchet MS"/>
                <w:b/>
                <w:sz w:val="20"/>
                <w:lang w:val="en-US"/>
              </w:rPr>
              <w:t>45-49</w:t>
            </w:r>
          </w:p>
        </w:tc>
      </w:tr>
      <w:tr w:rsidR="002156F2" w:rsidRPr="009953E2" w:rsidTr="00841A06">
        <w:trPr>
          <w:trHeight w:hRule="exact" w:val="734"/>
        </w:trPr>
        <w:tc>
          <w:tcPr>
            <w:tcW w:w="1527" w:type="dxa"/>
            <w:vMerge/>
            <w:shd w:val="clear" w:color="auto" w:fill="auto"/>
          </w:tcPr>
          <w:p w:rsidR="002156F2" w:rsidRPr="009953E2" w:rsidRDefault="002156F2" w:rsidP="00841A06">
            <w:pPr>
              <w:spacing w:after="0"/>
              <w:rPr>
                <w:rFonts w:ascii="Trebuchet MS" w:hAnsi="Trebuchet MS"/>
                <w:b/>
                <w:sz w:val="20"/>
                <w:lang w:val="en-US"/>
              </w:rPr>
            </w:pPr>
          </w:p>
        </w:tc>
        <w:tc>
          <w:tcPr>
            <w:tcW w:w="6378" w:type="dxa"/>
            <w:shd w:val="clear" w:color="auto" w:fill="auto"/>
          </w:tcPr>
          <w:p w:rsidR="002156F2" w:rsidRPr="008C2272" w:rsidDel="00FC78D9" w:rsidRDefault="002156F2" w:rsidP="00841A06">
            <w:pPr>
              <w:pStyle w:val="BodyText"/>
              <w:kinsoku w:val="0"/>
              <w:overflowPunct w:val="0"/>
              <w:spacing w:before="88"/>
              <w:rPr>
                <w:del w:id="9" w:author="GAL-2" w:date="2024-10-02T21:00:00Z"/>
              </w:rPr>
            </w:pPr>
            <w:del w:id="10" w:author="GAL-2" w:date="2024-10-02T21:00:00Z">
              <w:r w:rsidRPr="00EA157E" w:rsidDel="00FC78D9">
                <w:delText>FIȘA MĂSURII M7/1A</w:delText>
              </w:r>
              <w:r w:rsidDel="00FC78D9">
                <w:delText xml:space="preserve"> (Masura atipica)</w:delText>
              </w:r>
              <w:r w:rsidRPr="00EA157E" w:rsidDel="00FC78D9">
                <w:delText>: Transfer de cunostinte in activitatea de agrement turistic</w:delText>
              </w:r>
            </w:del>
          </w:p>
          <w:p w:rsidR="00000000" w:rsidRDefault="00755AA4">
            <w:pPr>
              <w:pStyle w:val="BodyText"/>
              <w:kinsoku w:val="0"/>
              <w:overflowPunct w:val="0"/>
              <w:spacing w:before="88"/>
              <w:rPr>
                <w:sz w:val="20"/>
              </w:rPr>
              <w:pPrChange w:id="11" w:author="GAL-2" w:date="2024-10-02T21:00:00Z">
                <w:pPr>
                  <w:spacing w:after="0"/>
                </w:pPr>
              </w:pPrChange>
            </w:pPr>
          </w:p>
        </w:tc>
        <w:tc>
          <w:tcPr>
            <w:tcW w:w="1275" w:type="dxa"/>
            <w:shd w:val="clear" w:color="auto" w:fill="auto"/>
          </w:tcPr>
          <w:p w:rsidR="002156F2" w:rsidRPr="00BB50E6" w:rsidRDefault="002156F2" w:rsidP="00841A06">
            <w:pPr>
              <w:spacing w:after="0"/>
              <w:rPr>
                <w:rFonts w:ascii="Trebuchet MS" w:hAnsi="Trebuchet MS"/>
                <w:b/>
                <w:sz w:val="20"/>
                <w:lang w:val="en-US"/>
              </w:rPr>
            </w:pPr>
            <w:del w:id="12" w:author="GAL-2" w:date="2024-10-02T21:00:00Z">
              <w:r w:rsidDel="00FC78D9">
                <w:rPr>
                  <w:rFonts w:ascii="Trebuchet MS" w:hAnsi="Trebuchet MS"/>
                  <w:b/>
                  <w:sz w:val="20"/>
                  <w:lang w:val="en-US"/>
                </w:rPr>
                <w:delText>50 - 53</w:delText>
              </w:r>
            </w:del>
          </w:p>
        </w:tc>
      </w:tr>
      <w:tr w:rsidR="002156F2" w:rsidRPr="009953E2" w:rsidTr="00841A06">
        <w:trPr>
          <w:trHeight w:hRule="exact" w:val="539"/>
        </w:trPr>
        <w:tc>
          <w:tcPr>
            <w:tcW w:w="1527" w:type="dxa"/>
            <w:vMerge/>
            <w:shd w:val="clear" w:color="auto" w:fill="auto"/>
          </w:tcPr>
          <w:p w:rsidR="002156F2" w:rsidRPr="009953E2" w:rsidRDefault="002156F2" w:rsidP="00841A06">
            <w:pPr>
              <w:spacing w:after="0"/>
              <w:rPr>
                <w:rFonts w:ascii="Trebuchet MS" w:hAnsi="Trebuchet MS"/>
                <w:b/>
                <w:sz w:val="20"/>
                <w:lang w:val="en-US"/>
              </w:rPr>
            </w:pPr>
          </w:p>
        </w:tc>
        <w:tc>
          <w:tcPr>
            <w:tcW w:w="6378" w:type="dxa"/>
            <w:shd w:val="clear" w:color="auto" w:fill="auto"/>
          </w:tcPr>
          <w:p w:rsidR="002156F2" w:rsidRPr="00FA7C7D" w:rsidRDefault="002156F2" w:rsidP="00841A06">
            <w:pPr>
              <w:tabs>
                <w:tab w:val="left" w:pos="1800"/>
              </w:tabs>
              <w:spacing w:after="0"/>
              <w:rPr>
                <w:b/>
                <w:sz w:val="20"/>
                <w:szCs w:val="20"/>
              </w:rPr>
            </w:pPr>
            <w:r w:rsidRPr="00FA7C7D">
              <w:rPr>
                <w:rFonts w:ascii="Trebuchet MS" w:hAnsi="Trebuchet MS"/>
                <w:b/>
                <w:sz w:val="20"/>
                <w:szCs w:val="20"/>
              </w:rPr>
              <w:t>FIȘA MĂSURII M8/6B (Masura atipica): PATRIMONIUL RURAL DELTAIC</w:t>
            </w:r>
          </w:p>
          <w:p w:rsidR="002156F2" w:rsidRPr="009953E2" w:rsidRDefault="002156F2" w:rsidP="00841A06">
            <w:pPr>
              <w:spacing w:after="0"/>
              <w:rPr>
                <w:rFonts w:ascii="Trebuchet MS" w:hAnsi="Trebuchet MS"/>
                <w:b/>
                <w:sz w:val="20"/>
                <w:lang w:val="en-US"/>
              </w:rPr>
            </w:pPr>
          </w:p>
        </w:tc>
        <w:tc>
          <w:tcPr>
            <w:tcW w:w="1275" w:type="dxa"/>
            <w:shd w:val="clear" w:color="auto" w:fill="auto"/>
          </w:tcPr>
          <w:p w:rsidR="002156F2" w:rsidRPr="00BB50E6" w:rsidRDefault="002156F2" w:rsidP="00841A06">
            <w:pPr>
              <w:spacing w:after="0"/>
              <w:rPr>
                <w:rFonts w:ascii="Trebuchet MS" w:hAnsi="Trebuchet MS"/>
                <w:b/>
                <w:sz w:val="20"/>
                <w:lang w:val="en-US"/>
              </w:rPr>
            </w:pPr>
            <w:r>
              <w:rPr>
                <w:rFonts w:ascii="Trebuchet MS" w:hAnsi="Trebuchet MS"/>
                <w:b/>
                <w:sz w:val="20"/>
                <w:lang w:val="en-US"/>
              </w:rPr>
              <w:t>54 - 58</w:t>
            </w:r>
          </w:p>
        </w:tc>
      </w:tr>
      <w:tr w:rsidR="002156F2" w:rsidRPr="009953E2" w:rsidTr="00841A06">
        <w:trPr>
          <w:trHeight w:hRule="exact" w:val="539"/>
        </w:trPr>
        <w:tc>
          <w:tcPr>
            <w:tcW w:w="1527" w:type="dxa"/>
            <w:shd w:val="clear" w:color="auto" w:fill="auto"/>
          </w:tcPr>
          <w:p w:rsidR="002156F2" w:rsidRPr="009953E2" w:rsidRDefault="002156F2" w:rsidP="00841A06">
            <w:pPr>
              <w:spacing w:after="0"/>
              <w:rPr>
                <w:rFonts w:ascii="Trebuchet MS" w:hAnsi="Trebuchet MS"/>
                <w:b/>
                <w:sz w:val="20"/>
                <w:lang w:val="en-US"/>
              </w:rPr>
            </w:pPr>
            <w:r w:rsidRPr="009953E2">
              <w:rPr>
                <w:rFonts w:ascii="Trebuchet MS" w:hAnsi="Trebuchet MS"/>
                <w:b/>
                <w:sz w:val="20"/>
                <w:lang w:val="en-US"/>
              </w:rPr>
              <w:t>CAPITOUL VI:</w:t>
            </w:r>
          </w:p>
        </w:tc>
        <w:tc>
          <w:tcPr>
            <w:tcW w:w="6378" w:type="dxa"/>
            <w:shd w:val="clear" w:color="auto" w:fill="auto"/>
          </w:tcPr>
          <w:p w:rsidR="002156F2" w:rsidRPr="006A12F4" w:rsidRDefault="002156F2" w:rsidP="00841A06">
            <w:pPr>
              <w:spacing w:after="0"/>
              <w:rPr>
                <w:rFonts w:ascii="Trebuchet MS" w:hAnsi="Trebuchet MS"/>
                <w:b/>
                <w:sz w:val="20"/>
                <w:lang w:val="fr-FR"/>
              </w:rPr>
            </w:pPr>
            <w:r w:rsidRPr="006A12F4">
              <w:rPr>
                <w:rFonts w:ascii="Trebuchet MS" w:hAnsi="Trebuchet MS"/>
                <w:b/>
                <w:sz w:val="20"/>
                <w:lang w:val="fr-FR"/>
              </w:rPr>
              <w:t>Descrierea complement. și/sau contribuției la obiectivele altor strategii relevante (naționale, sectoriale, regionale, județene etc.)</w:t>
            </w:r>
          </w:p>
        </w:tc>
        <w:tc>
          <w:tcPr>
            <w:tcW w:w="1275" w:type="dxa"/>
            <w:shd w:val="clear" w:color="auto" w:fill="auto"/>
          </w:tcPr>
          <w:p w:rsidR="002156F2" w:rsidRPr="00BB50E6" w:rsidRDefault="002156F2" w:rsidP="00841A06">
            <w:pPr>
              <w:spacing w:after="0"/>
              <w:rPr>
                <w:rFonts w:ascii="Trebuchet MS" w:hAnsi="Trebuchet MS"/>
                <w:b/>
                <w:sz w:val="20"/>
                <w:lang w:val="en-US"/>
              </w:rPr>
            </w:pPr>
            <w:r>
              <w:rPr>
                <w:rFonts w:ascii="Trebuchet MS" w:hAnsi="Trebuchet MS"/>
                <w:b/>
                <w:sz w:val="20"/>
                <w:lang w:val="en-US"/>
              </w:rPr>
              <w:t xml:space="preserve">58 </w:t>
            </w:r>
            <w:r w:rsidRPr="00BB50E6">
              <w:rPr>
                <w:rFonts w:ascii="Trebuchet MS" w:hAnsi="Trebuchet MS"/>
                <w:b/>
                <w:sz w:val="20"/>
                <w:lang w:val="en-US"/>
              </w:rPr>
              <w:t>-</w:t>
            </w:r>
            <w:r>
              <w:rPr>
                <w:rFonts w:ascii="Trebuchet MS" w:hAnsi="Trebuchet MS"/>
                <w:b/>
                <w:sz w:val="20"/>
                <w:lang w:val="en-US"/>
              </w:rPr>
              <w:t xml:space="preserve"> 61 </w:t>
            </w:r>
          </w:p>
        </w:tc>
      </w:tr>
      <w:tr w:rsidR="002156F2" w:rsidRPr="009953E2" w:rsidTr="00841A06">
        <w:trPr>
          <w:trHeight w:hRule="exact" w:val="491"/>
        </w:trPr>
        <w:tc>
          <w:tcPr>
            <w:tcW w:w="1527" w:type="dxa"/>
            <w:shd w:val="clear" w:color="auto" w:fill="auto"/>
          </w:tcPr>
          <w:p w:rsidR="002156F2" w:rsidRPr="009953E2" w:rsidRDefault="002156F2" w:rsidP="00841A06">
            <w:pPr>
              <w:spacing w:after="0"/>
              <w:rPr>
                <w:rFonts w:ascii="Trebuchet MS" w:hAnsi="Trebuchet MS"/>
                <w:b/>
                <w:sz w:val="20"/>
                <w:lang w:val="en-US"/>
              </w:rPr>
            </w:pPr>
            <w:r w:rsidRPr="009953E2">
              <w:rPr>
                <w:rFonts w:ascii="Trebuchet MS" w:hAnsi="Trebuchet MS"/>
                <w:b/>
                <w:sz w:val="20"/>
                <w:lang w:val="en-US"/>
              </w:rPr>
              <w:t>CAPITOLUL VII:</w:t>
            </w:r>
          </w:p>
        </w:tc>
        <w:tc>
          <w:tcPr>
            <w:tcW w:w="6378" w:type="dxa"/>
            <w:shd w:val="clear" w:color="auto" w:fill="auto"/>
          </w:tcPr>
          <w:p w:rsidR="002156F2" w:rsidRPr="009953E2" w:rsidRDefault="002156F2" w:rsidP="00841A06">
            <w:pPr>
              <w:spacing w:after="0"/>
              <w:rPr>
                <w:rFonts w:ascii="Trebuchet MS" w:hAnsi="Trebuchet MS"/>
                <w:b/>
                <w:sz w:val="20"/>
                <w:lang w:val="en-US"/>
              </w:rPr>
            </w:pPr>
            <w:r w:rsidRPr="009953E2">
              <w:rPr>
                <w:rFonts w:ascii="Trebuchet MS" w:hAnsi="Trebuchet MS"/>
                <w:b/>
                <w:sz w:val="20"/>
                <w:lang w:val="en-US"/>
              </w:rPr>
              <w:t>Descrierea planului de acțiune</w:t>
            </w:r>
          </w:p>
        </w:tc>
        <w:tc>
          <w:tcPr>
            <w:tcW w:w="1275" w:type="dxa"/>
            <w:shd w:val="clear" w:color="auto" w:fill="auto"/>
          </w:tcPr>
          <w:p w:rsidR="002156F2" w:rsidRPr="00BB50E6" w:rsidRDefault="002156F2" w:rsidP="00841A06">
            <w:pPr>
              <w:spacing w:after="0"/>
              <w:rPr>
                <w:rFonts w:ascii="Trebuchet MS" w:hAnsi="Trebuchet MS"/>
                <w:b/>
                <w:sz w:val="20"/>
                <w:lang w:val="en-US"/>
              </w:rPr>
            </w:pPr>
            <w:r>
              <w:rPr>
                <w:rFonts w:ascii="Trebuchet MS" w:hAnsi="Trebuchet MS"/>
                <w:b/>
                <w:sz w:val="20"/>
                <w:lang w:val="en-US"/>
              </w:rPr>
              <w:t xml:space="preserve"> 61 </w:t>
            </w:r>
            <w:r w:rsidRPr="00BB50E6">
              <w:rPr>
                <w:rFonts w:ascii="Trebuchet MS" w:hAnsi="Trebuchet MS"/>
                <w:b/>
                <w:sz w:val="20"/>
                <w:lang w:val="en-US"/>
              </w:rPr>
              <w:t>-</w:t>
            </w:r>
            <w:r>
              <w:rPr>
                <w:rFonts w:ascii="Trebuchet MS" w:hAnsi="Trebuchet MS"/>
                <w:b/>
                <w:sz w:val="20"/>
                <w:lang w:val="en-US"/>
              </w:rPr>
              <w:t xml:space="preserve"> 64 </w:t>
            </w:r>
          </w:p>
        </w:tc>
      </w:tr>
      <w:tr w:rsidR="002156F2" w:rsidRPr="009953E2" w:rsidTr="00841A06">
        <w:trPr>
          <w:trHeight w:hRule="exact" w:val="539"/>
        </w:trPr>
        <w:tc>
          <w:tcPr>
            <w:tcW w:w="1527" w:type="dxa"/>
            <w:shd w:val="clear" w:color="auto" w:fill="auto"/>
          </w:tcPr>
          <w:p w:rsidR="002156F2" w:rsidRPr="009953E2" w:rsidRDefault="002156F2" w:rsidP="00841A06">
            <w:pPr>
              <w:spacing w:after="0"/>
              <w:rPr>
                <w:rFonts w:ascii="Trebuchet MS" w:hAnsi="Trebuchet MS"/>
                <w:b/>
                <w:sz w:val="20"/>
                <w:lang w:val="en-US"/>
              </w:rPr>
            </w:pPr>
            <w:r w:rsidRPr="009953E2">
              <w:rPr>
                <w:rFonts w:ascii="Trebuchet MS" w:hAnsi="Trebuchet MS"/>
                <w:b/>
                <w:sz w:val="20"/>
                <w:lang w:val="en-US"/>
              </w:rPr>
              <w:t>CAPITOLUL VIII:</w:t>
            </w:r>
          </w:p>
        </w:tc>
        <w:tc>
          <w:tcPr>
            <w:tcW w:w="6378" w:type="dxa"/>
            <w:shd w:val="clear" w:color="auto" w:fill="auto"/>
          </w:tcPr>
          <w:p w:rsidR="002156F2" w:rsidRPr="009953E2" w:rsidRDefault="002156F2" w:rsidP="00841A06">
            <w:pPr>
              <w:spacing w:after="0"/>
              <w:rPr>
                <w:rFonts w:ascii="Trebuchet MS" w:hAnsi="Trebuchet MS"/>
                <w:b/>
                <w:sz w:val="20"/>
                <w:lang w:val="en-US"/>
              </w:rPr>
            </w:pPr>
            <w:r w:rsidRPr="009953E2">
              <w:rPr>
                <w:rFonts w:ascii="Trebuchet MS" w:hAnsi="Trebuchet MS"/>
                <w:b/>
                <w:sz w:val="20"/>
                <w:lang w:val="en-US"/>
              </w:rPr>
              <w:t>Descrierea procesului de implicare a comunităților locale în elaborarea strategiei</w:t>
            </w:r>
          </w:p>
        </w:tc>
        <w:tc>
          <w:tcPr>
            <w:tcW w:w="1275" w:type="dxa"/>
            <w:shd w:val="clear" w:color="auto" w:fill="auto"/>
          </w:tcPr>
          <w:p w:rsidR="002156F2" w:rsidRPr="00BB50E6" w:rsidRDefault="002156F2" w:rsidP="00841A06">
            <w:pPr>
              <w:spacing w:after="0"/>
              <w:rPr>
                <w:rFonts w:ascii="Trebuchet MS" w:hAnsi="Trebuchet MS"/>
                <w:b/>
                <w:sz w:val="20"/>
                <w:lang w:val="en-US"/>
              </w:rPr>
            </w:pPr>
            <w:r>
              <w:rPr>
                <w:rFonts w:ascii="Trebuchet MS" w:hAnsi="Trebuchet MS"/>
                <w:b/>
                <w:sz w:val="20"/>
                <w:lang w:val="en-US"/>
              </w:rPr>
              <w:t xml:space="preserve">65 </w:t>
            </w:r>
            <w:r w:rsidRPr="00BB50E6">
              <w:rPr>
                <w:rFonts w:ascii="Trebuchet MS" w:hAnsi="Trebuchet MS"/>
                <w:b/>
                <w:sz w:val="20"/>
                <w:lang w:val="en-US"/>
              </w:rPr>
              <w:t>-</w:t>
            </w:r>
            <w:r>
              <w:rPr>
                <w:rFonts w:ascii="Trebuchet MS" w:hAnsi="Trebuchet MS"/>
                <w:b/>
                <w:sz w:val="20"/>
                <w:lang w:val="en-US"/>
              </w:rPr>
              <w:t xml:space="preserve"> 66 </w:t>
            </w:r>
          </w:p>
        </w:tc>
      </w:tr>
      <w:tr w:rsidR="002156F2" w:rsidRPr="009953E2" w:rsidTr="00841A06">
        <w:trPr>
          <w:trHeight w:hRule="exact" w:val="539"/>
        </w:trPr>
        <w:tc>
          <w:tcPr>
            <w:tcW w:w="1527" w:type="dxa"/>
            <w:shd w:val="clear" w:color="auto" w:fill="auto"/>
          </w:tcPr>
          <w:p w:rsidR="002156F2" w:rsidRPr="009953E2" w:rsidRDefault="002156F2" w:rsidP="00841A06">
            <w:pPr>
              <w:spacing w:after="0"/>
              <w:rPr>
                <w:rFonts w:ascii="Trebuchet MS" w:hAnsi="Trebuchet MS"/>
                <w:b/>
                <w:sz w:val="20"/>
                <w:lang w:val="en-US"/>
              </w:rPr>
            </w:pPr>
            <w:r w:rsidRPr="009953E2">
              <w:rPr>
                <w:rFonts w:ascii="Trebuchet MS" w:hAnsi="Trebuchet MS"/>
                <w:b/>
                <w:sz w:val="20"/>
                <w:lang w:val="en-US"/>
              </w:rPr>
              <w:t>CAPITOLUL IX:</w:t>
            </w:r>
          </w:p>
        </w:tc>
        <w:tc>
          <w:tcPr>
            <w:tcW w:w="6378" w:type="dxa"/>
            <w:shd w:val="clear" w:color="auto" w:fill="auto"/>
          </w:tcPr>
          <w:p w:rsidR="002156F2" w:rsidRPr="009953E2" w:rsidRDefault="002156F2" w:rsidP="00841A06">
            <w:pPr>
              <w:spacing w:after="0"/>
              <w:rPr>
                <w:rFonts w:ascii="Trebuchet MS" w:hAnsi="Trebuchet MS"/>
                <w:b/>
                <w:sz w:val="20"/>
                <w:lang w:val="en-US"/>
              </w:rPr>
            </w:pPr>
            <w:r w:rsidRPr="009953E2">
              <w:rPr>
                <w:rFonts w:ascii="Trebuchet MS" w:hAnsi="Trebuchet MS"/>
                <w:b/>
                <w:sz w:val="20"/>
                <w:lang w:val="en-US"/>
              </w:rPr>
              <w:t>Organizarea viitorului GAL – Descrierea mecanismelor de gestionare, monitorizare, evaluare și control a strategiei</w:t>
            </w:r>
          </w:p>
        </w:tc>
        <w:tc>
          <w:tcPr>
            <w:tcW w:w="1275" w:type="dxa"/>
            <w:shd w:val="clear" w:color="auto" w:fill="auto"/>
          </w:tcPr>
          <w:p w:rsidR="002156F2" w:rsidRPr="00BB50E6" w:rsidRDefault="002156F2" w:rsidP="00841A06">
            <w:pPr>
              <w:spacing w:after="0"/>
              <w:rPr>
                <w:rFonts w:ascii="Trebuchet MS" w:hAnsi="Trebuchet MS"/>
                <w:b/>
                <w:sz w:val="20"/>
                <w:lang w:val="en-US"/>
              </w:rPr>
            </w:pPr>
            <w:r>
              <w:rPr>
                <w:rFonts w:ascii="Trebuchet MS" w:hAnsi="Trebuchet MS"/>
                <w:b/>
                <w:sz w:val="20"/>
                <w:lang w:val="en-US"/>
              </w:rPr>
              <w:t xml:space="preserve"> 67 </w:t>
            </w:r>
            <w:r w:rsidRPr="00BB50E6">
              <w:rPr>
                <w:rFonts w:ascii="Trebuchet MS" w:hAnsi="Trebuchet MS"/>
                <w:b/>
                <w:sz w:val="20"/>
                <w:lang w:val="en-US"/>
              </w:rPr>
              <w:t>-</w:t>
            </w:r>
            <w:r>
              <w:rPr>
                <w:rFonts w:ascii="Trebuchet MS" w:hAnsi="Trebuchet MS"/>
                <w:b/>
                <w:sz w:val="20"/>
                <w:lang w:val="en-US"/>
              </w:rPr>
              <w:t xml:space="preserve"> 71 </w:t>
            </w:r>
          </w:p>
        </w:tc>
      </w:tr>
      <w:tr w:rsidR="002156F2" w:rsidRPr="009953E2" w:rsidTr="00841A06">
        <w:trPr>
          <w:trHeight w:hRule="exact" w:val="369"/>
        </w:trPr>
        <w:tc>
          <w:tcPr>
            <w:tcW w:w="1527" w:type="dxa"/>
            <w:shd w:val="clear" w:color="auto" w:fill="auto"/>
          </w:tcPr>
          <w:p w:rsidR="002156F2" w:rsidRPr="009953E2" w:rsidRDefault="002156F2" w:rsidP="00841A06">
            <w:pPr>
              <w:spacing w:after="0"/>
              <w:rPr>
                <w:rFonts w:ascii="Trebuchet MS" w:hAnsi="Trebuchet MS"/>
                <w:b/>
                <w:sz w:val="20"/>
                <w:lang w:val="en-US"/>
              </w:rPr>
            </w:pPr>
            <w:r w:rsidRPr="009953E2">
              <w:rPr>
                <w:rFonts w:ascii="Trebuchet MS" w:hAnsi="Trebuchet MS"/>
                <w:b/>
                <w:sz w:val="20"/>
                <w:lang w:val="en-US"/>
              </w:rPr>
              <w:t>CAPITOLUL X:</w:t>
            </w:r>
          </w:p>
        </w:tc>
        <w:tc>
          <w:tcPr>
            <w:tcW w:w="6378" w:type="dxa"/>
            <w:shd w:val="clear" w:color="auto" w:fill="auto"/>
          </w:tcPr>
          <w:p w:rsidR="002156F2" w:rsidRPr="006A12F4" w:rsidRDefault="002156F2" w:rsidP="00841A06">
            <w:pPr>
              <w:spacing w:after="0"/>
              <w:rPr>
                <w:rFonts w:ascii="Trebuchet MS" w:hAnsi="Trebuchet MS"/>
                <w:b/>
                <w:sz w:val="20"/>
                <w:lang w:val="fr-FR"/>
              </w:rPr>
            </w:pPr>
            <w:r w:rsidRPr="006A12F4">
              <w:rPr>
                <w:rFonts w:ascii="Trebuchet MS" w:hAnsi="Trebuchet MS"/>
                <w:b/>
                <w:sz w:val="20"/>
                <w:lang w:val="fr-FR"/>
              </w:rPr>
              <w:t xml:space="preserve">Planul de finanțare al strategiei </w:t>
            </w:r>
          </w:p>
        </w:tc>
        <w:tc>
          <w:tcPr>
            <w:tcW w:w="1275" w:type="dxa"/>
            <w:shd w:val="clear" w:color="auto" w:fill="auto"/>
          </w:tcPr>
          <w:p w:rsidR="002156F2" w:rsidRPr="00BB50E6" w:rsidRDefault="002156F2" w:rsidP="00841A06">
            <w:pPr>
              <w:spacing w:after="0"/>
              <w:rPr>
                <w:rFonts w:ascii="Trebuchet MS" w:hAnsi="Trebuchet MS"/>
                <w:b/>
                <w:sz w:val="20"/>
                <w:lang w:val="en-US"/>
              </w:rPr>
            </w:pPr>
            <w:r>
              <w:rPr>
                <w:rFonts w:ascii="Trebuchet MS" w:hAnsi="Trebuchet MS"/>
                <w:b/>
                <w:sz w:val="20"/>
                <w:lang w:val="en-US"/>
              </w:rPr>
              <w:t>72 - 74</w:t>
            </w:r>
          </w:p>
        </w:tc>
      </w:tr>
      <w:tr w:rsidR="002156F2" w:rsidRPr="009953E2" w:rsidTr="00841A06">
        <w:trPr>
          <w:trHeight w:hRule="exact" w:val="573"/>
        </w:trPr>
        <w:tc>
          <w:tcPr>
            <w:tcW w:w="1527" w:type="dxa"/>
            <w:shd w:val="clear" w:color="auto" w:fill="auto"/>
          </w:tcPr>
          <w:p w:rsidR="002156F2" w:rsidRPr="009953E2" w:rsidRDefault="002156F2" w:rsidP="00841A06">
            <w:pPr>
              <w:spacing w:after="0"/>
              <w:rPr>
                <w:rFonts w:ascii="Trebuchet MS" w:hAnsi="Trebuchet MS"/>
                <w:b/>
                <w:sz w:val="20"/>
                <w:lang w:val="en-US"/>
              </w:rPr>
            </w:pPr>
            <w:r w:rsidRPr="009953E2">
              <w:rPr>
                <w:rFonts w:ascii="Trebuchet MS" w:hAnsi="Trebuchet MS"/>
                <w:b/>
                <w:sz w:val="20"/>
                <w:lang w:val="en-US"/>
              </w:rPr>
              <w:t>CAPITOLUL XI:</w:t>
            </w:r>
          </w:p>
        </w:tc>
        <w:tc>
          <w:tcPr>
            <w:tcW w:w="6378" w:type="dxa"/>
            <w:shd w:val="clear" w:color="auto" w:fill="auto"/>
          </w:tcPr>
          <w:p w:rsidR="002156F2" w:rsidRPr="009953E2" w:rsidRDefault="002156F2" w:rsidP="00841A06">
            <w:pPr>
              <w:spacing w:after="0"/>
              <w:rPr>
                <w:rFonts w:ascii="Trebuchet MS" w:hAnsi="Trebuchet MS"/>
                <w:b/>
                <w:sz w:val="20"/>
                <w:lang w:val="en-US"/>
              </w:rPr>
            </w:pPr>
            <w:r w:rsidRPr="009953E2">
              <w:rPr>
                <w:rFonts w:ascii="Trebuchet MS" w:hAnsi="Trebuchet MS"/>
                <w:b/>
                <w:sz w:val="20"/>
                <w:lang w:val="en-US"/>
              </w:rPr>
              <w:t>Procedura de evaluare și selecție a proiectelor depuse în cadrul SDL</w:t>
            </w:r>
          </w:p>
        </w:tc>
        <w:tc>
          <w:tcPr>
            <w:tcW w:w="1275" w:type="dxa"/>
            <w:shd w:val="clear" w:color="auto" w:fill="auto"/>
          </w:tcPr>
          <w:p w:rsidR="002156F2" w:rsidRPr="00BB50E6" w:rsidRDefault="002156F2" w:rsidP="00841A06">
            <w:pPr>
              <w:spacing w:after="0"/>
              <w:rPr>
                <w:rFonts w:ascii="Trebuchet MS" w:hAnsi="Trebuchet MS"/>
                <w:b/>
                <w:sz w:val="20"/>
                <w:lang w:val="en-US"/>
              </w:rPr>
            </w:pPr>
            <w:r>
              <w:rPr>
                <w:rFonts w:ascii="Trebuchet MS" w:hAnsi="Trebuchet MS"/>
                <w:b/>
                <w:sz w:val="20"/>
                <w:lang w:val="en-US"/>
              </w:rPr>
              <w:t xml:space="preserve">74 – 76 </w:t>
            </w:r>
          </w:p>
        </w:tc>
      </w:tr>
      <w:tr w:rsidR="002156F2" w:rsidRPr="009953E2" w:rsidTr="00841A06">
        <w:trPr>
          <w:trHeight w:hRule="exact" w:val="539"/>
        </w:trPr>
        <w:tc>
          <w:tcPr>
            <w:tcW w:w="1527" w:type="dxa"/>
            <w:shd w:val="clear" w:color="auto" w:fill="auto"/>
          </w:tcPr>
          <w:p w:rsidR="002156F2" w:rsidRPr="009953E2" w:rsidRDefault="002156F2" w:rsidP="00841A06">
            <w:pPr>
              <w:spacing w:after="0"/>
              <w:rPr>
                <w:rFonts w:ascii="Trebuchet MS" w:hAnsi="Trebuchet MS"/>
                <w:b/>
                <w:sz w:val="20"/>
                <w:lang w:val="en-US"/>
              </w:rPr>
            </w:pPr>
            <w:r w:rsidRPr="009953E2">
              <w:rPr>
                <w:rFonts w:ascii="Trebuchet MS" w:hAnsi="Trebuchet MS"/>
                <w:b/>
                <w:sz w:val="20"/>
                <w:lang w:val="en-US"/>
              </w:rPr>
              <w:t>CAPITOLUL XII:</w:t>
            </w:r>
          </w:p>
        </w:tc>
        <w:tc>
          <w:tcPr>
            <w:tcW w:w="6378" w:type="dxa"/>
            <w:shd w:val="clear" w:color="auto" w:fill="auto"/>
          </w:tcPr>
          <w:p w:rsidR="002156F2" w:rsidRPr="009953E2" w:rsidRDefault="002156F2" w:rsidP="00841A06">
            <w:pPr>
              <w:spacing w:after="0"/>
              <w:rPr>
                <w:rFonts w:ascii="Trebuchet MS" w:hAnsi="Trebuchet MS"/>
                <w:b/>
                <w:sz w:val="20"/>
                <w:lang w:val="en-US"/>
              </w:rPr>
            </w:pPr>
            <w:r w:rsidRPr="009953E2">
              <w:rPr>
                <w:rFonts w:ascii="Trebuchet MS" w:hAnsi="Trebuchet MS"/>
                <w:b/>
                <w:sz w:val="20"/>
                <w:lang w:val="en-US"/>
              </w:rPr>
              <w:t>Descrierea mecanismelor de evitare a posibilelor conflicte de interese conform legislației naționale</w:t>
            </w:r>
            <w:r w:rsidRPr="009953E2">
              <w:rPr>
                <w:rFonts w:ascii="Trebuchet MS" w:hAnsi="Trebuchet MS"/>
                <w:b/>
                <w:webHidden/>
                <w:sz w:val="20"/>
                <w:lang w:val="en-US"/>
              </w:rPr>
              <w:tab/>
            </w:r>
          </w:p>
        </w:tc>
        <w:tc>
          <w:tcPr>
            <w:tcW w:w="1275" w:type="dxa"/>
            <w:shd w:val="clear" w:color="auto" w:fill="auto"/>
          </w:tcPr>
          <w:p w:rsidR="002156F2" w:rsidRPr="00BB50E6" w:rsidRDefault="002156F2" w:rsidP="00841A06">
            <w:pPr>
              <w:spacing w:after="0"/>
              <w:rPr>
                <w:rFonts w:ascii="Trebuchet MS" w:hAnsi="Trebuchet MS"/>
                <w:b/>
                <w:sz w:val="20"/>
                <w:lang w:val="en-US"/>
              </w:rPr>
            </w:pPr>
            <w:r>
              <w:rPr>
                <w:rFonts w:ascii="Trebuchet MS" w:hAnsi="Trebuchet MS"/>
                <w:b/>
                <w:sz w:val="20"/>
                <w:lang w:val="en-US"/>
              </w:rPr>
              <w:t>77 -77</w:t>
            </w:r>
          </w:p>
        </w:tc>
      </w:tr>
    </w:tbl>
    <w:p w:rsidR="002156F2" w:rsidRDefault="002156F2" w:rsidP="002156F2">
      <w:pPr>
        <w:spacing w:after="0"/>
        <w:rPr>
          <w:lang w:val="en-US"/>
        </w:rPr>
      </w:pPr>
    </w:p>
    <w:p w:rsidR="002156F2" w:rsidRDefault="002156F2" w:rsidP="002156F2">
      <w:pPr>
        <w:rPr>
          <w:lang w:val="en-US"/>
        </w:rPr>
      </w:pPr>
    </w:p>
    <w:p w:rsidR="002156F2" w:rsidRDefault="002156F2" w:rsidP="002156F2">
      <w:pPr>
        <w:rPr>
          <w:lang w:val="en-US"/>
        </w:rPr>
      </w:pPr>
    </w:p>
    <w:p w:rsidR="002156F2" w:rsidRDefault="002156F2" w:rsidP="002156F2">
      <w:pPr>
        <w:rPr>
          <w:lang w:val="en-US"/>
        </w:rPr>
      </w:pPr>
    </w:p>
    <w:p w:rsidR="002156F2" w:rsidRDefault="002156F2" w:rsidP="002156F2">
      <w:pPr>
        <w:rPr>
          <w:lang w:val="en-US"/>
        </w:rPr>
      </w:pPr>
    </w:p>
    <w:p w:rsidR="002156F2" w:rsidRDefault="002156F2" w:rsidP="002156F2">
      <w:pPr>
        <w:rPr>
          <w:lang w:val="en-US"/>
        </w:rPr>
      </w:pPr>
    </w:p>
    <w:p w:rsidR="002156F2" w:rsidRDefault="002156F2" w:rsidP="002156F2">
      <w:pPr>
        <w:rPr>
          <w:lang w:val="en-US"/>
        </w:rPr>
      </w:pPr>
    </w:p>
    <w:p w:rsidR="002156F2" w:rsidRPr="009F65F3" w:rsidRDefault="002156F2" w:rsidP="002156F2">
      <w:pPr>
        <w:spacing w:after="0"/>
        <w:rPr>
          <w:rFonts w:ascii="Trebuchet MS" w:hAnsi="Trebuchet MS"/>
          <w:sz w:val="20"/>
        </w:rPr>
      </w:pPr>
      <w:bookmarkStart w:id="13" w:name="_Toc446147958"/>
      <w:bookmarkStart w:id="14" w:name="_Toc448304919"/>
      <w:r w:rsidRPr="009F65F3">
        <w:rPr>
          <w:rFonts w:ascii="Trebuchet MS" w:hAnsi="Trebuchet MS"/>
          <w:b/>
        </w:rPr>
        <w:lastRenderedPageBreak/>
        <w:t>INTRODUCERE</w:t>
      </w:r>
      <w:bookmarkEnd w:id="13"/>
      <w:bookmarkEnd w:id="14"/>
      <w:r w:rsidRPr="009F65F3">
        <w:rPr>
          <w:rFonts w:ascii="Trebuchet MS" w:hAnsi="Trebuchet MS"/>
          <w:b/>
        </w:rPr>
        <w:t xml:space="preserve"> –</w:t>
      </w:r>
      <w:r w:rsidRPr="009F65F3">
        <w:rPr>
          <w:rFonts w:ascii="Trebuchet MS" w:hAnsi="Trebuchet MS"/>
          <w:sz w:val="20"/>
        </w:rPr>
        <w:t>max 2pag</w:t>
      </w:r>
    </w:p>
    <w:p w:rsidR="002156F2" w:rsidRDefault="002156F2" w:rsidP="002156F2">
      <w:pPr>
        <w:spacing w:after="0"/>
        <w:ind w:firstLine="708"/>
        <w:jc w:val="both"/>
        <w:rPr>
          <w:rFonts w:ascii="Trebuchet MS" w:hAnsi="Trebuchet MS"/>
          <w:bCs/>
          <w:color w:val="000000"/>
        </w:rPr>
      </w:pPr>
      <w:r w:rsidRPr="009F65F3">
        <w:rPr>
          <w:rFonts w:ascii="Trebuchet MS" w:hAnsi="Trebuchet MS"/>
        </w:rPr>
        <w:t xml:space="preserve">Prezenta strategie de dezvoltare locală are în vedere dezvoltarea unui teritoriu vast, de </w:t>
      </w:r>
      <w:r w:rsidRPr="009F65F3">
        <w:rPr>
          <w:rFonts w:ascii="Trebuchet MS" w:hAnsi="Trebuchet MS"/>
          <w:shd w:val="clear" w:color="auto" w:fill="FFFFFF"/>
        </w:rPr>
        <w:t>2.070,16 km²,</w:t>
      </w:r>
      <w:r>
        <w:rPr>
          <w:rFonts w:ascii="Trebuchet MS" w:hAnsi="Trebuchet MS"/>
        </w:rPr>
        <w:t xml:space="preserve"> situat în partea de nord vest a județului Tulcea, în teritoriu acoperit de ADI ITI Delta Dunării. Cea mai mare parte a teritoriului, cca. 80%, este localizat pe teritoriul Administrației Biosferei Delta Dunării. Cei 17.224 locuitori sunt repartizați în 6 comune (Nufăru, Beștepe, Mahmudia, Murighiol, Sfântu Gheorghe, Valea Nucarilor) și un oraș (Sulina). </w:t>
      </w:r>
      <w:r w:rsidRPr="00D37CFE">
        <w:rPr>
          <w:rFonts w:ascii="Trebuchet MS" w:hAnsi="Trebuchet MS"/>
          <w:bCs/>
          <w:color w:val="000000"/>
        </w:rPr>
        <w:t xml:space="preserve">Asociaţia ”GAL </w:t>
      </w:r>
      <w:r>
        <w:rPr>
          <w:rFonts w:ascii="Trebuchet MS" w:hAnsi="Trebuchet MS"/>
          <w:bCs/>
          <w:color w:val="000000"/>
        </w:rPr>
        <w:t>Delta Dunării</w:t>
      </w:r>
      <w:r w:rsidRPr="00D37CFE">
        <w:rPr>
          <w:rFonts w:ascii="Trebuchet MS" w:hAnsi="Trebuchet MS"/>
          <w:bCs/>
          <w:color w:val="000000"/>
        </w:rPr>
        <w:t xml:space="preserve">” </w:t>
      </w:r>
      <w:r>
        <w:rPr>
          <w:rFonts w:ascii="Trebuchet MS" w:hAnsi="Trebuchet MS"/>
          <w:bCs/>
          <w:color w:val="000000"/>
        </w:rPr>
        <w:t xml:space="preserve">reprezintă un </w:t>
      </w:r>
      <w:r w:rsidRPr="00D37CFE">
        <w:rPr>
          <w:rFonts w:ascii="Trebuchet MS" w:hAnsi="Trebuchet MS"/>
          <w:bCs/>
          <w:color w:val="000000"/>
        </w:rPr>
        <w:t>parteneriat public-privat constituit juridic în baza O.G nr.26/2000</w:t>
      </w:r>
      <w:r>
        <w:rPr>
          <w:rFonts w:ascii="Trebuchet MS" w:hAnsi="Trebuchet MS"/>
          <w:bCs/>
          <w:color w:val="000000"/>
        </w:rPr>
        <w:t xml:space="preserve"> in anul 2012</w:t>
      </w:r>
      <w:r w:rsidRPr="00D37CFE">
        <w:rPr>
          <w:rFonts w:ascii="Trebuchet MS" w:hAnsi="Trebuchet MS"/>
          <w:bCs/>
          <w:color w:val="000000"/>
        </w:rPr>
        <w:t xml:space="preserve">, cu personalitate juridică, de drept privat şi fără scop patrimonial, în urma consimțământului celor </w:t>
      </w:r>
      <w:r>
        <w:rPr>
          <w:rFonts w:ascii="Trebuchet MS" w:hAnsi="Trebuchet MS"/>
          <w:bCs/>
          <w:color w:val="000000"/>
        </w:rPr>
        <w:t>17</w:t>
      </w:r>
      <w:r w:rsidRPr="00D37CFE">
        <w:rPr>
          <w:rFonts w:ascii="Trebuchet MS" w:hAnsi="Trebuchet MS"/>
          <w:bCs/>
          <w:color w:val="000000"/>
        </w:rPr>
        <w:t xml:space="preserve"> parteneri publici și privați</w:t>
      </w:r>
      <w:r>
        <w:rPr>
          <w:rFonts w:ascii="Trebuchet MS" w:hAnsi="Trebuchet MS"/>
          <w:bCs/>
          <w:color w:val="000000"/>
        </w:rPr>
        <w:t>.</w:t>
      </w:r>
      <w:r w:rsidRPr="00D37CFE">
        <w:rPr>
          <w:rFonts w:ascii="Trebuchet MS" w:hAnsi="Trebuchet MS"/>
          <w:bCs/>
          <w:color w:val="000000"/>
        </w:rPr>
        <w:t xml:space="preserve"> </w:t>
      </w:r>
    </w:p>
    <w:p w:rsidR="002156F2" w:rsidRDefault="002156F2" w:rsidP="002156F2">
      <w:pPr>
        <w:spacing w:after="0"/>
        <w:ind w:firstLine="708"/>
        <w:jc w:val="both"/>
        <w:rPr>
          <w:rFonts w:ascii="Trebuchet MS" w:hAnsi="Trebuchet MS"/>
          <w:bCs/>
          <w:color w:val="000000"/>
        </w:rPr>
      </w:pPr>
      <w:r w:rsidRPr="00D37CFE">
        <w:rPr>
          <w:rFonts w:ascii="Trebuchet MS" w:hAnsi="Trebuchet MS"/>
          <w:bCs/>
          <w:color w:val="000000"/>
        </w:rPr>
        <w:t xml:space="preserve">În perioada de programare 2007-2013 Asociația </w:t>
      </w:r>
      <w:r>
        <w:rPr>
          <w:rFonts w:ascii="Trebuchet MS" w:hAnsi="Trebuchet MS"/>
          <w:bCs/>
          <w:color w:val="000000"/>
        </w:rPr>
        <w:t>GAL Delta Dunării</w:t>
      </w:r>
      <w:r w:rsidRPr="00D37CFE">
        <w:rPr>
          <w:rFonts w:ascii="Trebuchet MS" w:hAnsi="Trebuchet MS"/>
          <w:bCs/>
          <w:color w:val="000000"/>
        </w:rPr>
        <w:t xml:space="preserve">, având în componență </w:t>
      </w:r>
      <w:r>
        <w:rPr>
          <w:rFonts w:ascii="Trebuchet MS" w:hAnsi="Trebuchet MS"/>
          <w:bCs/>
          <w:color w:val="000000"/>
        </w:rPr>
        <w:t>un teritoriu apropiat de cel actual (comunele Nufăru, Beștepe, Valea Nucarilor, Mahmudia si Murighiol din actualul parteneriat si</w:t>
      </w:r>
      <w:r w:rsidRPr="00D37CFE">
        <w:rPr>
          <w:rFonts w:ascii="Trebuchet MS" w:hAnsi="Trebuchet MS"/>
          <w:bCs/>
          <w:color w:val="000000"/>
        </w:rPr>
        <w:t xml:space="preserve"> </w:t>
      </w:r>
      <w:r>
        <w:rPr>
          <w:rFonts w:ascii="Trebuchet MS" w:hAnsi="Trebuchet MS"/>
          <w:bCs/>
          <w:color w:val="000000"/>
        </w:rPr>
        <w:t>comunelor Jurilovca, Ceamurlia de Jos, Sarichioi</w:t>
      </w:r>
      <w:r w:rsidRPr="00D37CFE">
        <w:rPr>
          <w:rFonts w:ascii="Trebuchet MS" w:hAnsi="Trebuchet MS"/>
          <w:bCs/>
          <w:color w:val="000000"/>
        </w:rPr>
        <w:t xml:space="preserve">, </w:t>
      </w:r>
      <w:r>
        <w:rPr>
          <w:rFonts w:ascii="Trebuchet MS" w:hAnsi="Trebuchet MS"/>
          <w:bCs/>
          <w:color w:val="000000"/>
        </w:rPr>
        <w:t xml:space="preserve">din județul Tulcea, și Mihai Viteazu din județul Constanța din parteneriatul anterior), care au constituit un alt teritoriu, </w:t>
      </w:r>
      <w:r w:rsidRPr="00D37CFE">
        <w:rPr>
          <w:rFonts w:ascii="Trebuchet MS" w:hAnsi="Trebuchet MS"/>
          <w:bCs/>
          <w:color w:val="000000"/>
        </w:rPr>
        <w:t>a implementat cu succes o SDL</w:t>
      </w:r>
      <w:r>
        <w:rPr>
          <w:rFonts w:ascii="Trebuchet MS" w:hAnsi="Trebuchet MS"/>
          <w:bCs/>
          <w:color w:val="000000"/>
        </w:rPr>
        <w:t>.</w:t>
      </w:r>
      <w:r w:rsidRPr="00D37CFE">
        <w:rPr>
          <w:rFonts w:ascii="Trebuchet MS" w:hAnsi="Trebuchet MS"/>
          <w:bCs/>
          <w:color w:val="000000"/>
        </w:rPr>
        <w:t xml:space="preserve"> </w:t>
      </w:r>
      <w:r>
        <w:rPr>
          <w:rFonts w:ascii="Trebuchet MS" w:hAnsi="Trebuchet MS"/>
          <w:bCs/>
          <w:color w:val="000000"/>
        </w:rPr>
        <w:t>A</w:t>
      </w:r>
      <w:r w:rsidRPr="00D37CFE">
        <w:rPr>
          <w:rFonts w:ascii="Trebuchet MS" w:hAnsi="Trebuchet MS"/>
          <w:bCs/>
          <w:color w:val="000000"/>
        </w:rPr>
        <w:t xml:space="preserve">ceasta a însemnat implementarea a </w:t>
      </w:r>
      <w:r w:rsidRPr="009B6503">
        <w:rPr>
          <w:rFonts w:ascii="Trebuchet MS" w:hAnsi="Trebuchet MS"/>
          <w:bCs/>
          <w:color w:val="000000"/>
        </w:rPr>
        <w:t>48</w:t>
      </w:r>
      <w:r w:rsidRPr="00D37CFE">
        <w:rPr>
          <w:rFonts w:ascii="Trebuchet MS" w:hAnsi="Trebuchet MS"/>
          <w:bCs/>
          <w:color w:val="000000"/>
        </w:rPr>
        <w:t xml:space="preserve"> proiecte, </w:t>
      </w:r>
      <w:r>
        <w:rPr>
          <w:rFonts w:ascii="Trebuchet MS" w:hAnsi="Trebuchet MS"/>
          <w:bCs/>
          <w:color w:val="000000"/>
        </w:rPr>
        <w:t xml:space="preserve">cu respectare tuturor indicatorilor cu care s-a validat strategia de catre AMPNDR. La actualul teritoriu au aderat în prezent </w:t>
      </w:r>
      <w:r w:rsidRPr="00D37CFE">
        <w:rPr>
          <w:rFonts w:ascii="Trebuchet MS" w:hAnsi="Trebuchet MS"/>
          <w:bCs/>
          <w:color w:val="000000"/>
        </w:rPr>
        <w:t xml:space="preserve">comuna </w:t>
      </w:r>
      <w:r>
        <w:rPr>
          <w:rFonts w:ascii="Trebuchet MS" w:hAnsi="Trebuchet MS"/>
          <w:bCs/>
          <w:color w:val="000000"/>
        </w:rPr>
        <w:t xml:space="preserve">Sfântu Gheorghe și orașul Sulina. </w:t>
      </w:r>
      <w:r w:rsidRPr="00A63646">
        <w:rPr>
          <w:rFonts w:ascii="Trebuchet MS" w:hAnsi="Trebuchet MS"/>
          <w:bCs/>
          <w:color w:val="000000"/>
        </w:rPr>
        <w:t>Teritoriul GAL</w:t>
      </w:r>
      <w:r>
        <w:rPr>
          <w:rFonts w:ascii="Trebuchet MS" w:hAnsi="Trebuchet MS"/>
          <w:bCs/>
          <w:color w:val="000000"/>
        </w:rPr>
        <w:t xml:space="preserve"> din prezent</w:t>
      </w:r>
      <w:r w:rsidRPr="00A63646">
        <w:rPr>
          <w:rFonts w:ascii="Trebuchet MS" w:hAnsi="Trebuchet MS"/>
          <w:bCs/>
          <w:color w:val="000000"/>
        </w:rPr>
        <w:t xml:space="preserve"> are un caracter omogen</w:t>
      </w:r>
      <w:r>
        <w:rPr>
          <w:rFonts w:ascii="Trebuchet MS" w:hAnsi="Trebuchet MS"/>
          <w:bCs/>
          <w:color w:val="000000"/>
        </w:rPr>
        <w:t xml:space="preserve">, argumentul principal fiind acela ca toate teritoriile APL –urilor componente fac parte din Rezervaria Biosferei Delta Dunarii(RBDD). </w:t>
      </w:r>
      <w:r w:rsidRPr="00D37CFE">
        <w:rPr>
          <w:rFonts w:ascii="Trebuchet MS" w:hAnsi="Trebuchet MS"/>
          <w:bCs/>
          <w:color w:val="000000"/>
        </w:rPr>
        <w:t>Acţiunile de informare şi animare desfășurate în colaborare cu partenerii publici şi privaţi, în perioada 2010-2015</w:t>
      </w:r>
      <w:r>
        <w:rPr>
          <w:rFonts w:ascii="Trebuchet MS" w:hAnsi="Trebuchet MS"/>
          <w:bCs/>
          <w:color w:val="000000"/>
        </w:rPr>
        <w:t>,</w:t>
      </w:r>
      <w:r w:rsidRPr="00D37CFE">
        <w:rPr>
          <w:rFonts w:ascii="Trebuchet MS" w:hAnsi="Trebuchet MS"/>
          <w:bCs/>
          <w:color w:val="000000"/>
        </w:rPr>
        <w:t xml:space="preserve"> a condus la </w:t>
      </w:r>
      <w:r>
        <w:rPr>
          <w:rFonts w:ascii="Trebuchet MS" w:hAnsi="Trebuchet MS"/>
          <w:bCs/>
          <w:color w:val="000000"/>
        </w:rPr>
        <w:t xml:space="preserve">stabilirea </w:t>
      </w:r>
      <w:r w:rsidRPr="00D37CFE">
        <w:rPr>
          <w:rFonts w:ascii="Trebuchet MS" w:hAnsi="Trebuchet MS"/>
          <w:bCs/>
          <w:color w:val="000000"/>
        </w:rPr>
        <w:t xml:space="preserve"> </w:t>
      </w:r>
      <w:r>
        <w:rPr>
          <w:rFonts w:ascii="Trebuchet MS" w:hAnsi="Trebuchet MS"/>
          <w:bCs/>
          <w:color w:val="000000"/>
        </w:rPr>
        <w:t xml:space="preserve">nevoilor, a </w:t>
      </w:r>
      <w:r w:rsidRPr="00D37CFE">
        <w:rPr>
          <w:rFonts w:ascii="Trebuchet MS" w:hAnsi="Trebuchet MS"/>
          <w:bCs/>
          <w:color w:val="000000"/>
        </w:rPr>
        <w:t>oportunităților LEADER</w:t>
      </w:r>
      <w:r>
        <w:rPr>
          <w:rFonts w:ascii="Trebuchet MS" w:hAnsi="Trebuchet MS"/>
          <w:bCs/>
          <w:color w:val="000000"/>
        </w:rPr>
        <w:t xml:space="preserve">, </w:t>
      </w:r>
      <w:r w:rsidRPr="00D37CFE">
        <w:rPr>
          <w:rFonts w:ascii="Trebuchet MS" w:hAnsi="Trebuchet MS"/>
          <w:bCs/>
          <w:color w:val="000000"/>
        </w:rPr>
        <w:t xml:space="preserve"> </w:t>
      </w:r>
      <w:r>
        <w:rPr>
          <w:rFonts w:ascii="Trebuchet MS" w:hAnsi="Trebuchet MS"/>
          <w:bCs/>
          <w:color w:val="000000"/>
        </w:rPr>
        <w:t xml:space="preserve">obiectivelor specifice si masurilor necesare pentru implem. SDL. </w:t>
      </w:r>
    </w:p>
    <w:p w:rsidR="002156F2" w:rsidRDefault="002156F2" w:rsidP="002156F2">
      <w:pPr>
        <w:spacing w:after="0"/>
        <w:ind w:firstLine="708"/>
        <w:jc w:val="both"/>
        <w:rPr>
          <w:rFonts w:ascii="Trebuchet MS" w:hAnsi="Trebuchet MS"/>
          <w:bCs/>
          <w:color w:val="000000"/>
        </w:rPr>
      </w:pPr>
      <w:r w:rsidRPr="00A63646">
        <w:rPr>
          <w:rFonts w:ascii="Trebuchet MS" w:hAnsi="Trebuchet MS"/>
          <w:bCs/>
          <w:color w:val="000000"/>
        </w:rPr>
        <w:t xml:space="preserve">Sporul demografic negativ din ultimii 10 ani, dispariţia a zeci de mii de locuri de muncă atât din industrie cât şi din agricultură a generat migraţia forţei de muncă către alte zone mai dezvoltate economic din România sau către alte ţări din UE, aspect ce a determinat scăderea </w:t>
      </w:r>
      <w:r>
        <w:rPr>
          <w:rFonts w:ascii="Trebuchet MS" w:hAnsi="Trebuchet MS"/>
          <w:bCs/>
          <w:color w:val="000000"/>
        </w:rPr>
        <w:t>drastica</w:t>
      </w:r>
      <w:r w:rsidRPr="00A63646">
        <w:rPr>
          <w:rFonts w:ascii="Trebuchet MS" w:hAnsi="Trebuchet MS"/>
          <w:bCs/>
          <w:color w:val="000000"/>
        </w:rPr>
        <w:t xml:space="preserve"> a populaţiei, scăderea atractivităţii economice şi sociale a zonei.</w:t>
      </w:r>
      <w:r>
        <w:rPr>
          <w:rFonts w:ascii="Trebuchet MS" w:hAnsi="Trebuchet MS"/>
          <w:bCs/>
          <w:color w:val="000000"/>
        </w:rPr>
        <w:t xml:space="preserve"> În situația teritoriului nostru, problemele majore cu care se confruntă mediul rural la nivel național sunt accentuate de situația deosebit de dificilă a oamenilor care locuiesc în zona Deltei Dunării și care sunt, de foarte multe ori, dependenți de transportul pe apă, iar în perioadele reci, izolați.</w:t>
      </w:r>
    </w:p>
    <w:p w:rsidR="002156F2" w:rsidRDefault="002156F2" w:rsidP="002156F2">
      <w:pPr>
        <w:spacing w:after="0"/>
        <w:jc w:val="both"/>
        <w:rPr>
          <w:rFonts w:ascii="Trebuchet MS" w:hAnsi="Trebuchet MS"/>
          <w:bCs/>
          <w:color w:val="000000"/>
        </w:rPr>
      </w:pPr>
      <w:r>
        <w:rPr>
          <w:rFonts w:ascii="Trebuchet MS" w:hAnsi="Trebuchet MS"/>
          <w:bCs/>
          <w:color w:val="000000"/>
        </w:rPr>
        <w:tab/>
        <w:t>Activitățile de informare, animare și colectare informații locale în vederea realizării unei strategii de dezvoltare locală cât mai apropiată de cerințele localnicilor, s-au desfășurat în perioada februarie-martie 2016. În fiecare comunitate s-au desfășurat activități de informare și animare, s-au distribuit afișe și pliante de informare, s-a discutat cu oamenii. Pentru fundamentarea nevoilor locale și a ideilor de proiecte izvorâte din sânul comunității s-au aplicat chestionare de identificare a nevoilor, acestea fiind discutate în cele 7 adunări publice de analiză și de pregătire a strategiei, desfășurate în fiecare comunitate din teritoriu. Totodată, parteneriatul extins public-privat din GAL-ului a desfășurat trei întâlniri de lucru, în teritoriu, pentru a analiza, fundamenta și aproba măsurile care se impun în vederea dezvoltării zonei (două întâlniri desfășurate la Murighiol și una, finală, la Mahmudia).</w:t>
      </w:r>
    </w:p>
    <w:p w:rsidR="002156F2" w:rsidRDefault="002156F2" w:rsidP="002156F2">
      <w:pPr>
        <w:spacing w:after="0"/>
        <w:ind w:firstLine="708"/>
        <w:jc w:val="both"/>
        <w:rPr>
          <w:rFonts w:ascii="Trebuchet MS" w:hAnsi="Trebuchet MS"/>
          <w:bCs/>
          <w:color w:val="000000"/>
        </w:rPr>
      </w:pPr>
      <w:r>
        <w:rPr>
          <w:rFonts w:ascii="Trebuchet MS" w:hAnsi="Trebuchet MS"/>
          <w:bCs/>
          <w:color w:val="000000"/>
        </w:rPr>
        <w:t xml:space="preserve">Obiectivele de dezvoltare ale teritoriului, identificate în cadrul strategiei de dezvoltare locală, sunt în concordanță cu satisfacerea problemelor și nevoilor generale sau specifice identificate de membrii comunităților locale, conturându-se o viziune unitară asupra particularităților </w:t>
      </w:r>
      <w:r w:rsidRPr="00C66993">
        <w:rPr>
          <w:rFonts w:ascii="Trebuchet MS" w:hAnsi="Trebuchet MS"/>
          <w:bCs/>
          <w:color w:val="000000"/>
        </w:rPr>
        <w:t>economice</w:t>
      </w:r>
      <w:r>
        <w:rPr>
          <w:rFonts w:ascii="Trebuchet MS" w:hAnsi="Trebuchet MS"/>
          <w:bCs/>
          <w:color w:val="000000"/>
        </w:rPr>
        <w:t xml:space="preserve"> și sociale la nivelul întregului teritoriu. Astfel, s-au identificat 9 nevoi generale care, prin mai multe tipuri de obiective specifice, au fost concretizate în  8 măsuri de dezvoltare locală. Nevoile identificate sunt următoarele: (N1)Creșterea nivelului de trai al populației locale prin reducerea gradului de sărăcie, </w:t>
      </w:r>
      <w:r>
        <w:rPr>
          <w:rFonts w:ascii="Trebuchet MS" w:hAnsi="Trebuchet MS"/>
          <w:bCs/>
          <w:color w:val="000000"/>
        </w:rPr>
        <w:lastRenderedPageBreak/>
        <w:t>(N2)Incurajarea tinerilor de a desfășura activități economice in teritoriul GAL DD, (N3)Încurajarea micilor fermieri de a-si propriile afaceri locale, (N4)Reducerea fenomenului de depopulare a satelor (N5)Dezvoltarea sau infiintarea de activitati non-agricole in teritoriu in scopul diversificarii economiei locale (N6)Dezvoltarea asociativității și cooperării la nivel local</w:t>
      </w:r>
      <w:r w:rsidR="00C304CA">
        <w:rPr>
          <w:rFonts w:ascii="Trebuchet MS" w:hAnsi="Trebuchet MS"/>
          <w:bCs/>
          <w:color w:val="000000"/>
        </w:rPr>
        <w:t>:a)</w:t>
      </w:r>
      <w:r>
        <w:rPr>
          <w:rFonts w:ascii="Trebuchet MS" w:hAnsi="Trebuchet MS"/>
          <w:bCs/>
          <w:color w:val="000000"/>
        </w:rPr>
        <w:t xml:space="preserve"> între micii întreprinzători prin inițierea de procese de lucru comune în vederea dezvoltării de servicii, mai ales în sectorul turistic</w:t>
      </w:r>
      <w:r w:rsidR="009A2CAE">
        <w:rPr>
          <w:rFonts w:ascii="Trebuchet MS" w:hAnsi="Trebuchet MS"/>
          <w:bCs/>
          <w:color w:val="000000"/>
        </w:rPr>
        <w:t>; b) intre diferiti actori publici si/sau privati care contribuie la realizarea obiectivelor si prioritatilor politicii de dezvoltare locala.</w:t>
      </w:r>
      <w:r>
        <w:rPr>
          <w:rFonts w:ascii="Trebuchet MS" w:hAnsi="Trebuchet MS"/>
          <w:bCs/>
          <w:color w:val="000000"/>
        </w:rPr>
        <w:t xml:space="preserve"> (N7)Susținerea dezvoltării infrastructurii sociale din teritoriu și a serviciilor sociale asociate(N8)Susținerea incluziunii sociale a persoanelor dezavantajate, în special a bătrânilor și a reprezentanților minorităților locale, (N9)Dezvoltarea infrastructurii de bază și servicii adecvate în teritoriu, inclusiv conservarea și promovarea patrimoniului local. </w:t>
      </w:r>
    </w:p>
    <w:p w:rsidR="002156F2" w:rsidRDefault="002156F2" w:rsidP="002156F2">
      <w:pPr>
        <w:spacing w:after="0"/>
        <w:ind w:firstLine="709"/>
        <w:jc w:val="both"/>
        <w:rPr>
          <w:rFonts w:ascii="Trebuchet MS" w:hAnsi="Trebuchet MS"/>
        </w:rPr>
      </w:pPr>
      <w:r>
        <w:rPr>
          <w:rFonts w:ascii="Trebuchet MS" w:hAnsi="Trebuchet MS"/>
          <w:bCs/>
          <w:color w:val="000000"/>
        </w:rPr>
        <w:t>Toate nevoile identificate, au condus la urmatoarele  obiective specifice:</w:t>
      </w:r>
      <w:r w:rsidRPr="00471378">
        <w:rPr>
          <w:rFonts w:ascii="Trebuchet MS" w:hAnsi="Trebuchet MS"/>
        </w:rPr>
        <w:t xml:space="preserve"> </w:t>
      </w:r>
      <w:r w:rsidRPr="009642EB">
        <w:rPr>
          <w:rFonts w:ascii="Trebuchet MS" w:hAnsi="Trebuchet MS"/>
        </w:rPr>
        <w:t>O</w:t>
      </w:r>
      <w:r>
        <w:rPr>
          <w:rFonts w:ascii="Trebuchet MS" w:hAnsi="Trebuchet MS"/>
        </w:rPr>
        <w:t>S</w:t>
      </w:r>
      <w:r w:rsidRPr="009642EB">
        <w:rPr>
          <w:rFonts w:ascii="Trebuchet MS" w:hAnsi="Trebuchet MS"/>
        </w:rPr>
        <w:t>1</w:t>
      </w:r>
      <w:r>
        <w:rPr>
          <w:rFonts w:ascii="Trebuchet MS" w:hAnsi="Trebuchet MS"/>
        </w:rPr>
        <w:t>)</w:t>
      </w:r>
      <w:r w:rsidRPr="009642EB">
        <w:rPr>
          <w:rFonts w:ascii="Trebuchet MS" w:hAnsi="Trebuchet MS"/>
        </w:rPr>
        <w:t xml:space="preserve">Sprijinirea micilor fermieri din teritoriul GAL Delta Dunării prin ajutor  financiar </w:t>
      </w:r>
      <w:r>
        <w:rPr>
          <w:rFonts w:ascii="Trebuchet MS" w:hAnsi="Trebuchet MS"/>
        </w:rPr>
        <w:t>n</w:t>
      </w:r>
      <w:r w:rsidRPr="009642EB">
        <w:rPr>
          <w:rFonts w:ascii="Trebuchet MS" w:hAnsi="Trebuchet MS"/>
        </w:rPr>
        <w:t>erambursabil;</w:t>
      </w:r>
      <w:r w:rsidRPr="00471378">
        <w:rPr>
          <w:rFonts w:ascii="Trebuchet MS" w:hAnsi="Trebuchet MS"/>
        </w:rPr>
        <w:t xml:space="preserve"> </w:t>
      </w:r>
      <w:r w:rsidRPr="009642EB">
        <w:rPr>
          <w:rFonts w:ascii="Trebuchet MS" w:hAnsi="Trebuchet MS"/>
        </w:rPr>
        <w:t>O</w:t>
      </w:r>
      <w:r>
        <w:rPr>
          <w:rFonts w:ascii="Trebuchet MS" w:hAnsi="Trebuchet MS"/>
        </w:rPr>
        <w:t>S</w:t>
      </w:r>
      <w:r w:rsidRPr="009642EB">
        <w:rPr>
          <w:rFonts w:ascii="Trebuchet MS" w:hAnsi="Trebuchet MS"/>
        </w:rPr>
        <w:t>2</w:t>
      </w:r>
      <w:r>
        <w:rPr>
          <w:rFonts w:ascii="Trebuchet MS" w:hAnsi="Trebuchet MS"/>
        </w:rPr>
        <w:t>)</w:t>
      </w:r>
      <w:r w:rsidRPr="009642EB">
        <w:rPr>
          <w:rFonts w:ascii="Trebuchet MS" w:hAnsi="Trebuchet MS"/>
        </w:rPr>
        <w:t xml:space="preserve"> </w:t>
      </w:r>
      <w:r>
        <w:rPr>
          <w:rFonts w:ascii="Trebuchet MS" w:hAnsi="Trebuchet MS"/>
        </w:rPr>
        <w:t>D</w:t>
      </w:r>
      <w:r w:rsidRPr="009642EB">
        <w:rPr>
          <w:rFonts w:ascii="Trebuchet MS" w:hAnsi="Trebuchet MS"/>
        </w:rPr>
        <w:t>ezvoltarea de activități în sectorul producției, servi</w:t>
      </w:r>
      <w:r>
        <w:rPr>
          <w:rFonts w:ascii="Trebuchet MS" w:hAnsi="Trebuchet MS"/>
        </w:rPr>
        <w:t>ciilor și în domeniul turistic;</w:t>
      </w:r>
      <w:r w:rsidRPr="00471378">
        <w:rPr>
          <w:rFonts w:ascii="Trebuchet MS" w:hAnsi="Trebuchet MS"/>
        </w:rPr>
        <w:t xml:space="preserve"> </w:t>
      </w:r>
      <w:r w:rsidRPr="009642EB">
        <w:rPr>
          <w:rFonts w:ascii="Trebuchet MS" w:hAnsi="Trebuchet MS"/>
        </w:rPr>
        <w:t>O</w:t>
      </w:r>
      <w:r>
        <w:rPr>
          <w:rFonts w:ascii="Trebuchet MS" w:hAnsi="Trebuchet MS"/>
        </w:rPr>
        <w:t>S</w:t>
      </w:r>
      <w:r w:rsidRPr="009642EB">
        <w:rPr>
          <w:rFonts w:ascii="Trebuchet MS" w:hAnsi="Trebuchet MS"/>
        </w:rPr>
        <w:t>3</w:t>
      </w:r>
      <w:r>
        <w:rPr>
          <w:rFonts w:ascii="Trebuchet MS" w:hAnsi="Trebuchet MS"/>
        </w:rPr>
        <w:t>)</w:t>
      </w:r>
      <w:r w:rsidRPr="009642EB">
        <w:rPr>
          <w:rFonts w:ascii="Trebuchet MS" w:hAnsi="Trebuchet MS"/>
        </w:rPr>
        <w:t xml:space="preserve"> Dezvoltarea formelor de asociere și cooperare</w:t>
      </w:r>
      <w:r>
        <w:rPr>
          <w:rFonts w:ascii="Trebuchet MS" w:hAnsi="Trebuchet MS"/>
        </w:rPr>
        <w:t>;</w:t>
      </w:r>
      <w:r w:rsidRPr="009642EB">
        <w:rPr>
          <w:rFonts w:ascii="Trebuchet MS" w:hAnsi="Trebuchet MS"/>
        </w:rPr>
        <w:t xml:space="preserve"> O</w:t>
      </w:r>
      <w:r>
        <w:rPr>
          <w:rFonts w:ascii="Trebuchet MS" w:hAnsi="Trebuchet MS"/>
        </w:rPr>
        <w:t>S</w:t>
      </w:r>
      <w:r w:rsidRPr="009642EB">
        <w:rPr>
          <w:rFonts w:ascii="Trebuchet MS" w:hAnsi="Trebuchet MS"/>
        </w:rPr>
        <w:t>4</w:t>
      </w:r>
      <w:r>
        <w:rPr>
          <w:rFonts w:ascii="Trebuchet MS" w:hAnsi="Trebuchet MS"/>
        </w:rPr>
        <w:t>)</w:t>
      </w:r>
      <w:r w:rsidRPr="009642EB">
        <w:rPr>
          <w:rFonts w:ascii="Trebuchet MS" w:hAnsi="Trebuchet MS"/>
        </w:rPr>
        <w:t xml:space="preserve"> Dezvoltare durabilă a teritoriului prin incurajarea invest</w:t>
      </w:r>
      <w:r>
        <w:rPr>
          <w:rFonts w:ascii="Trebuchet MS" w:hAnsi="Trebuchet MS"/>
        </w:rPr>
        <w:t>.</w:t>
      </w:r>
      <w:r w:rsidRPr="009642EB">
        <w:rPr>
          <w:rFonts w:ascii="Trebuchet MS" w:hAnsi="Trebuchet MS"/>
        </w:rPr>
        <w:t xml:space="preserve"> in infra</w:t>
      </w:r>
      <w:r>
        <w:rPr>
          <w:rFonts w:ascii="Trebuchet MS" w:hAnsi="Trebuchet MS"/>
        </w:rPr>
        <w:t>.</w:t>
      </w:r>
      <w:r w:rsidRPr="009642EB">
        <w:rPr>
          <w:rFonts w:ascii="Trebuchet MS" w:hAnsi="Trebuchet MS"/>
        </w:rPr>
        <w:t xml:space="preserve"> de bază,  infra</w:t>
      </w:r>
      <w:r>
        <w:rPr>
          <w:rFonts w:ascii="Trebuchet MS" w:hAnsi="Trebuchet MS"/>
        </w:rPr>
        <w:t>. sociala și minorități;</w:t>
      </w:r>
      <w:r w:rsidRPr="00471378">
        <w:rPr>
          <w:rFonts w:ascii="Trebuchet MS" w:hAnsi="Trebuchet MS"/>
        </w:rPr>
        <w:t xml:space="preserve"> </w:t>
      </w:r>
      <w:r w:rsidRPr="009642EB">
        <w:rPr>
          <w:rFonts w:ascii="Trebuchet MS" w:hAnsi="Trebuchet MS"/>
        </w:rPr>
        <w:t>O</w:t>
      </w:r>
      <w:r>
        <w:rPr>
          <w:rFonts w:ascii="Trebuchet MS" w:hAnsi="Trebuchet MS"/>
        </w:rPr>
        <w:t>S5)</w:t>
      </w:r>
      <w:r w:rsidRPr="009642EB">
        <w:rPr>
          <w:rFonts w:ascii="Trebuchet MS" w:hAnsi="Trebuchet MS"/>
        </w:rPr>
        <w:t xml:space="preserve"> Crearea ș</w:t>
      </w:r>
      <w:r>
        <w:rPr>
          <w:rFonts w:ascii="Trebuchet MS" w:hAnsi="Trebuchet MS"/>
        </w:rPr>
        <w:t>i menținerea locurilor de muncă;,</w:t>
      </w:r>
      <w:r>
        <w:rPr>
          <w:rFonts w:ascii="Trebuchet MS" w:hAnsi="Trebuchet MS"/>
          <w:bCs/>
          <w:color w:val="000000"/>
        </w:rPr>
        <w:t xml:space="preserve"> care conduc la realizarea celor trei priorități generale(UE):</w:t>
      </w:r>
      <w:r>
        <w:rPr>
          <w:rFonts w:ascii="Trebuchet MS" w:hAnsi="Trebuchet MS"/>
        </w:rPr>
        <w:t xml:space="preserve"> </w:t>
      </w:r>
      <w:del w:id="15" w:author="GAL-2" w:date="2024-10-17T11:44:00Z">
        <w:r w:rsidRPr="00FA7C7D" w:rsidDel="001F64A0">
          <w:rPr>
            <w:rFonts w:ascii="Trebuchet MS" w:hAnsi="Trebuchet MS"/>
          </w:rPr>
          <w:delText xml:space="preserve">Priorității (1) </w:delText>
        </w:r>
        <w:r w:rsidDel="001F64A0">
          <w:rPr>
            <w:rFonts w:ascii="Trebuchet MS" w:hAnsi="Trebuchet MS"/>
          </w:rPr>
          <w:delText>”</w:delText>
        </w:r>
        <w:r w:rsidRPr="00FA7C7D" w:rsidDel="001F64A0">
          <w:rPr>
            <w:rFonts w:ascii="Trebuchet MS" w:hAnsi="Trebuchet MS"/>
          </w:rPr>
          <w:delText>Încurajarea transferului de cunoştinţe şi a inovării în agricultură, silvicultură şi a zonelor rurale”,</w:delText>
        </w:r>
        <w:r w:rsidDel="001F64A0">
          <w:rPr>
            <w:rFonts w:ascii="Trebuchet MS" w:hAnsi="Trebuchet MS"/>
          </w:rPr>
          <w:delText xml:space="preserve"> </w:delText>
        </w:r>
      </w:del>
      <w:r w:rsidRPr="00065023">
        <w:rPr>
          <w:rFonts w:ascii="Trebuchet MS" w:hAnsi="Trebuchet MS"/>
          <w:b/>
        </w:rPr>
        <w:t>Prioritatea P2 „</w:t>
      </w:r>
      <w:r w:rsidRPr="00065023">
        <w:rPr>
          <w:rFonts w:ascii="Trebuchet MS" w:hAnsi="Trebuchet MS"/>
        </w:rPr>
        <w:t>Creșterea viabilității exploatațiilor și a competitivității tuturor tipurilor de agricultură în toate regiunile și promovarea tehnologiilor agricole inovatoare si a gestionării durabile a pădurilor”</w:t>
      </w:r>
      <w:r>
        <w:rPr>
          <w:rFonts w:ascii="Trebuchet MS" w:hAnsi="Trebuchet MS"/>
        </w:rPr>
        <w:t xml:space="preserve"> și </w:t>
      </w:r>
      <w:r w:rsidRPr="00065023">
        <w:rPr>
          <w:rFonts w:ascii="Trebuchet MS" w:hAnsi="Trebuchet MS"/>
          <w:b/>
        </w:rPr>
        <w:t>Prioritatea</w:t>
      </w:r>
      <w:r w:rsidRPr="00065023">
        <w:rPr>
          <w:rFonts w:ascii="Trebuchet MS" w:hAnsi="Trebuchet MS"/>
        </w:rPr>
        <w:t xml:space="preserve"> </w:t>
      </w:r>
      <w:r w:rsidRPr="00065023">
        <w:rPr>
          <w:rFonts w:ascii="Trebuchet MS" w:hAnsi="Trebuchet MS"/>
          <w:b/>
        </w:rPr>
        <w:t>P6</w:t>
      </w:r>
      <w:r w:rsidRPr="00065023">
        <w:rPr>
          <w:rFonts w:ascii="Trebuchet MS" w:hAnsi="Trebuchet MS"/>
        </w:rPr>
        <w:t xml:space="preserve"> </w:t>
      </w:r>
      <w:r w:rsidRPr="00065023">
        <w:rPr>
          <w:rFonts w:ascii="Trebuchet MS" w:hAnsi="Trebuchet MS"/>
          <w:b/>
        </w:rPr>
        <w:t>„</w:t>
      </w:r>
      <w:r w:rsidRPr="00065023">
        <w:rPr>
          <w:rFonts w:ascii="Trebuchet MS" w:hAnsi="Trebuchet MS"/>
        </w:rPr>
        <w:t>Promovarea incluziunii sociale, a reducerii sărăciei și a dezvoltării economice în zonele rurale”</w:t>
      </w:r>
      <w:r>
        <w:rPr>
          <w:rFonts w:ascii="Trebuchet MS" w:hAnsi="Trebuchet MS"/>
        </w:rPr>
        <w:t>.</w:t>
      </w:r>
    </w:p>
    <w:p w:rsidR="002156F2" w:rsidRPr="00FD281B" w:rsidRDefault="002156F2" w:rsidP="002156F2">
      <w:pPr>
        <w:spacing w:after="0"/>
        <w:ind w:firstLine="709"/>
        <w:jc w:val="both"/>
        <w:rPr>
          <w:rFonts w:ascii="Trebuchet MS" w:hAnsi="Trebuchet MS"/>
          <w:i/>
        </w:rPr>
      </w:pPr>
      <w:r>
        <w:rPr>
          <w:rFonts w:ascii="Trebuchet MS" w:hAnsi="Trebuchet MS"/>
        </w:rPr>
        <w:t xml:space="preserve">Măsurile avute în vedere pentru implementarea SDL sunt următoarele: </w:t>
      </w:r>
      <w:r w:rsidRPr="006E21A1">
        <w:rPr>
          <w:rFonts w:ascii="Trebuchet MS" w:hAnsi="Trebuchet MS"/>
          <w:b/>
        </w:rPr>
        <w:t>M1/</w:t>
      </w:r>
      <w:r>
        <w:rPr>
          <w:rFonts w:ascii="Trebuchet MS" w:hAnsi="Trebuchet MS"/>
          <w:b/>
        </w:rPr>
        <w:t>2B</w:t>
      </w:r>
      <w:r w:rsidRPr="006E21A1">
        <w:rPr>
          <w:rFonts w:ascii="Trebuchet MS" w:hAnsi="Trebuchet MS"/>
          <w:b/>
        </w:rPr>
        <w:t xml:space="preserve"> </w:t>
      </w:r>
      <w:r w:rsidRPr="006E21A1">
        <w:rPr>
          <w:rFonts w:ascii="Trebuchet MS" w:hAnsi="Trebuchet MS"/>
        </w:rPr>
        <w:t>„</w:t>
      </w:r>
      <w:r w:rsidRPr="006E21A1">
        <w:rPr>
          <w:rFonts w:ascii="Trebuchet MS" w:hAnsi="Trebuchet MS"/>
          <w:bCs/>
          <w:iCs/>
        </w:rPr>
        <w:t>Încurajarea tinerilor fermieri și a fermelor mici”</w:t>
      </w:r>
      <w:r>
        <w:rPr>
          <w:rFonts w:ascii="Trebuchet MS" w:hAnsi="Trebuchet MS"/>
          <w:i/>
        </w:rPr>
        <w:t xml:space="preserve">, </w:t>
      </w:r>
      <w:r w:rsidRPr="006E21A1">
        <w:rPr>
          <w:rFonts w:ascii="Trebuchet MS" w:hAnsi="Trebuchet MS"/>
          <w:b/>
        </w:rPr>
        <w:t>M2/</w:t>
      </w:r>
      <w:r>
        <w:rPr>
          <w:rFonts w:ascii="Trebuchet MS" w:hAnsi="Trebuchet MS"/>
          <w:b/>
        </w:rPr>
        <w:t>6A</w:t>
      </w:r>
      <w:r w:rsidRPr="006E21A1">
        <w:rPr>
          <w:rFonts w:ascii="Trebuchet MS" w:hAnsi="Trebuchet MS"/>
          <w:b/>
        </w:rPr>
        <w:t xml:space="preserve"> </w:t>
      </w:r>
      <w:r w:rsidRPr="006E21A1">
        <w:rPr>
          <w:rFonts w:ascii="Trebuchet MS" w:hAnsi="Trebuchet MS"/>
        </w:rPr>
        <w:t>„Promovarea produselor și serviciilor din colectivitățile rurale”</w:t>
      </w:r>
      <w:r>
        <w:rPr>
          <w:rFonts w:ascii="Trebuchet MS" w:hAnsi="Trebuchet MS"/>
        </w:rPr>
        <w:t xml:space="preserve">, </w:t>
      </w:r>
      <w:r w:rsidRPr="006E21A1">
        <w:rPr>
          <w:rFonts w:ascii="Trebuchet MS" w:hAnsi="Trebuchet MS"/>
          <w:b/>
        </w:rPr>
        <w:t>M3/6A ”</w:t>
      </w:r>
      <w:r w:rsidRPr="002670AA">
        <w:rPr>
          <w:rFonts w:ascii="Trebuchet MS" w:hAnsi="Trebuchet MS"/>
        </w:rPr>
        <w:t>Creșterea economiei prin dezvoltarea de activități neagricole”</w:t>
      </w:r>
      <w:r>
        <w:rPr>
          <w:rFonts w:ascii="Trebuchet MS" w:hAnsi="Trebuchet MS"/>
          <w:i/>
        </w:rPr>
        <w:t xml:space="preserve">, </w:t>
      </w:r>
      <w:del w:id="16" w:author="GAL-2" w:date="2024-10-09T13:58:00Z">
        <w:r w:rsidRPr="002670AA" w:rsidDel="00961827">
          <w:rPr>
            <w:rFonts w:ascii="Trebuchet MS" w:hAnsi="Trebuchet MS"/>
            <w:b/>
          </w:rPr>
          <w:delText>M4/6</w:delText>
        </w:r>
        <w:r w:rsidDel="00961827">
          <w:rPr>
            <w:rFonts w:ascii="Trebuchet MS" w:hAnsi="Trebuchet MS"/>
            <w:b/>
          </w:rPr>
          <w:delText>B</w:delText>
        </w:r>
        <w:r w:rsidRPr="002670AA" w:rsidDel="00961827">
          <w:rPr>
            <w:rFonts w:ascii="Trebuchet MS" w:hAnsi="Trebuchet MS"/>
            <w:b/>
          </w:rPr>
          <w:delText xml:space="preserve"> </w:delText>
        </w:r>
        <w:r w:rsidRPr="002670AA" w:rsidDel="00961827">
          <w:rPr>
            <w:rFonts w:ascii="Trebuchet MS" w:hAnsi="Trebuchet MS"/>
          </w:rPr>
          <w:delText xml:space="preserve">„Promovarea formelor de cooperare, </w:delText>
        </w:r>
        <w:r w:rsidDel="00961827">
          <w:rPr>
            <w:rFonts w:ascii="Trebuchet MS" w:hAnsi="Trebuchet MS"/>
          </w:rPr>
          <w:delText>asociere în dezvoltarea locala ”</w:delText>
        </w:r>
      </w:del>
      <w:r>
        <w:rPr>
          <w:rFonts w:ascii="Trebuchet MS" w:hAnsi="Trebuchet MS"/>
        </w:rPr>
        <w:t xml:space="preserve">, </w:t>
      </w:r>
      <w:r w:rsidRPr="002670AA">
        <w:rPr>
          <w:rFonts w:ascii="Trebuchet MS" w:hAnsi="Trebuchet MS"/>
          <w:b/>
        </w:rPr>
        <w:t xml:space="preserve">M5/6B </w:t>
      </w:r>
      <w:r w:rsidRPr="002670AA">
        <w:rPr>
          <w:rFonts w:ascii="Trebuchet MS" w:hAnsi="Trebuchet MS"/>
        </w:rPr>
        <w:t>„</w:t>
      </w:r>
      <w:r w:rsidRPr="002670AA">
        <w:rPr>
          <w:rFonts w:ascii="Trebuchet MS" w:hAnsi="Trebuchet MS"/>
          <w:bCs/>
        </w:rPr>
        <w:t>Investiții în infrastructura socială și pentru inte</w:t>
      </w:r>
      <w:r>
        <w:rPr>
          <w:rFonts w:ascii="Trebuchet MS" w:hAnsi="Trebuchet MS"/>
          <w:bCs/>
        </w:rPr>
        <w:t xml:space="preserve">grarea minorităților locale ”, si </w:t>
      </w:r>
      <w:r w:rsidRPr="002670AA">
        <w:rPr>
          <w:rFonts w:ascii="Trebuchet MS" w:hAnsi="Trebuchet MS"/>
          <w:b/>
        </w:rPr>
        <w:t xml:space="preserve">M6/6B </w:t>
      </w:r>
      <w:r w:rsidRPr="0036773A">
        <w:rPr>
          <w:rFonts w:ascii="Trebuchet MS" w:hAnsi="Trebuchet MS"/>
        </w:rPr>
        <w:t>”Modernizarea satelor și diversificarea serviciilor comunitare”</w:t>
      </w:r>
      <w:r>
        <w:rPr>
          <w:rFonts w:ascii="Trebuchet MS" w:hAnsi="Trebuchet MS"/>
        </w:rPr>
        <w:t>,</w:t>
      </w:r>
      <w:del w:id="17" w:author="GAL-2" w:date="2024-10-09T13:58:00Z">
        <w:r w:rsidDel="00961827">
          <w:rPr>
            <w:rFonts w:ascii="Trebuchet MS" w:hAnsi="Trebuchet MS"/>
          </w:rPr>
          <w:delText xml:space="preserve"> </w:delText>
        </w:r>
        <w:r w:rsidRPr="00D00592" w:rsidDel="00961827">
          <w:rPr>
            <w:rFonts w:ascii="Trebuchet MS" w:hAnsi="Trebuchet MS"/>
          </w:rPr>
          <w:delText>M7/1A „Transfer de cunostinte in activitatea de agrement turistic”</w:delText>
        </w:r>
      </w:del>
      <w:r w:rsidRPr="00D00592">
        <w:rPr>
          <w:rFonts w:ascii="Trebuchet MS" w:hAnsi="Trebuchet MS"/>
        </w:rPr>
        <w:t>; M8/6B: „Patrimoniul rural deltaic”</w:t>
      </w:r>
    </w:p>
    <w:p w:rsidR="002156F2" w:rsidRDefault="002156F2" w:rsidP="002156F2">
      <w:pPr>
        <w:spacing w:after="0"/>
        <w:ind w:firstLine="709"/>
        <w:jc w:val="both"/>
        <w:rPr>
          <w:rFonts w:ascii="Trebuchet MS" w:hAnsi="Trebuchet MS"/>
          <w:bCs/>
          <w:color w:val="000000"/>
        </w:rPr>
      </w:pPr>
      <w:r w:rsidRPr="00362503">
        <w:rPr>
          <w:rFonts w:ascii="Trebuchet MS" w:hAnsi="Trebuchet MS"/>
          <w:b/>
          <w:bCs/>
          <w:color w:val="000000"/>
        </w:rPr>
        <w:t>Activități de cooperare:</w:t>
      </w:r>
      <w:r>
        <w:rPr>
          <w:rFonts w:ascii="Trebuchet MS" w:hAnsi="Trebuchet MS"/>
          <w:bCs/>
          <w:color w:val="000000"/>
        </w:rPr>
        <w:t xml:space="preserve"> A</w:t>
      </w:r>
      <w:r w:rsidRPr="00D37CFE">
        <w:rPr>
          <w:rFonts w:ascii="Trebuchet MS" w:hAnsi="Trebuchet MS"/>
          <w:bCs/>
          <w:color w:val="000000"/>
        </w:rPr>
        <w:t>vând în vedere contextul european al dezvoltării rurale și necesitatea soluționării problemelor identificate în teritoriu, Asociația ”</w:t>
      </w:r>
      <w:r>
        <w:rPr>
          <w:rFonts w:ascii="Trebuchet MS" w:hAnsi="Trebuchet MS"/>
          <w:bCs/>
          <w:color w:val="000000"/>
        </w:rPr>
        <w:t>GAL Delta Dunării</w:t>
      </w:r>
      <w:r w:rsidRPr="00D37CFE">
        <w:rPr>
          <w:rFonts w:ascii="Trebuchet MS" w:hAnsi="Trebuchet MS"/>
          <w:bCs/>
          <w:color w:val="000000"/>
        </w:rPr>
        <w:t>” îşi manifestă intenția de a aplica şi/sau participa la proiecte şi acţiuni de cooperare naţionale sau internaţionale, în parteneriat cu alte GAL-uri din ţară sau din afara țării. Asociația ”</w:t>
      </w:r>
      <w:r>
        <w:rPr>
          <w:rFonts w:ascii="Trebuchet MS" w:hAnsi="Trebuchet MS"/>
          <w:bCs/>
          <w:color w:val="000000"/>
        </w:rPr>
        <w:t>GAL Delta Dunării</w:t>
      </w:r>
      <w:r w:rsidRPr="00D37CFE">
        <w:rPr>
          <w:rFonts w:ascii="Trebuchet MS" w:hAnsi="Trebuchet MS"/>
          <w:bCs/>
          <w:color w:val="000000"/>
        </w:rPr>
        <w:t>” va depune proiecte prin sub-măsura 19.3. „Pregătirea și implementarea activităților de cooperare ale Grupului de Acțiune Locală”.</w:t>
      </w:r>
      <w:r>
        <w:rPr>
          <w:rFonts w:ascii="Trebuchet MS" w:hAnsi="Trebuchet MS"/>
          <w:bCs/>
          <w:color w:val="000000"/>
        </w:rPr>
        <w:t xml:space="preserve"> </w:t>
      </w:r>
      <w:r w:rsidRPr="00D37CFE">
        <w:rPr>
          <w:rFonts w:ascii="Trebuchet MS" w:hAnsi="Trebuchet MS"/>
          <w:bCs/>
          <w:color w:val="000000"/>
        </w:rPr>
        <w:t>Cooperarea este o acţiune ce poate contribui atât complementar cât şi sinergic la implementarea SDL.</w:t>
      </w:r>
    </w:p>
    <w:p w:rsidR="002156F2" w:rsidRPr="00D37CFE" w:rsidRDefault="002156F2" w:rsidP="002156F2">
      <w:pPr>
        <w:spacing w:after="0"/>
        <w:ind w:firstLine="709"/>
        <w:jc w:val="both"/>
        <w:rPr>
          <w:rFonts w:ascii="Trebuchet MS" w:hAnsi="Trebuchet MS"/>
          <w:bCs/>
          <w:color w:val="000000"/>
        </w:rPr>
      </w:pPr>
      <w:r>
        <w:rPr>
          <w:rFonts w:ascii="Trebuchet MS" w:hAnsi="Trebuchet MS"/>
          <w:bCs/>
          <w:color w:val="000000"/>
        </w:rPr>
        <w:t xml:space="preserve">Principalele teme de cooperare vor fi, in contextul nevoilor identificate  si a obiectivelor propuse prin SDL, dezvoltarea si promovarea produselor/serviciilor locale/ patrimoniu si mediu.                          </w:t>
      </w:r>
    </w:p>
    <w:p w:rsidR="002156F2" w:rsidRDefault="002156F2" w:rsidP="002156F2">
      <w:pPr>
        <w:spacing w:after="0"/>
        <w:ind w:firstLine="709"/>
        <w:jc w:val="both"/>
        <w:rPr>
          <w:rFonts w:ascii="Trebuchet MS" w:hAnsi="Trebuchet MS"/>
          <w:bCs/>
          <w:color w:val="000000"/>
        </w:rPr>
      </w:pPr>
      <w:r w:rsidRPr="00D37CFE">
        <w:rPr>
          <w:rFonts w:ascii="Trebuchet MS" w:hAnsi="Trebuchet MS"/>
          <w:bCs/>
          <w:color w:val="000000"/>
        </w:rPr>
        <w:t>Având la bază experiența din perioada de implementare a PNDR 2007-2013, finanțarea măsurilor de valorificare a resurselor locale și de promovare a specificității locale este relevantă pentru a menține caracterul inovator al abordării LEADER. Totodată, urmărind aceleași obiective generale și specifice ale Politicii Agricole Comune ale U.E. și ale PNDR, programul LEADER, presupune dezvoltarea comunităților locale într-o manieră specifică, adaptată nevoilor și priorităților acestora.</w:t>
      </w:r>
      <w:r>
        <w:rPr>
          <w:rFonts w:ascii="Trebuchet MS" w:hAnsi="Trebuchet MS"/>
          <w:bCs/>
          <w:color w:val="000000"/>
        </w:rPr>
        <w:t xml:space="preserve"> </w:t>
      </w:r>
    </w:p>
    <w:p w:rsidR="002156F2" w:rsidRDefault="002156F2" w:rsidP="002156F2">
      <w:pPr>
        <w:spacing w:after="0"/>
        <w:ind w:firstLine="709"/>
        <w:jc w:val="both"/>
        <w:rPr>
          <w:rFonts w:ascii="Trebuchet MS" w:hAnsi="Trebuchet MS"/>
          <w:bCs/>
          <w:color w:val="000000"/>
        </w:rPr>
      </w:pPr>
      <w:r w:rsidRPr="00D37CFE">
        <w:rPr>
          <w:rFonts w:ascii="Trebuchet MS" w:hAnsi="Trebuchet MS"/>
          <w:bCs/>
          <w:color w:val="000000"/>
        </w:rPr>
        <w:lastRenderedPageBreak/>
        <w:t>Strategia de Dezvoltare Locală (SDL) a fost elaborată pe baza unei abordări de jos în sus. Activitățile LEADER  propuse corespund tipuri</w:t>
      </w:r>
      <w:r>
        <w:rPr>
          <w:rFonts w:ascii="Trebuchet MS" w:hAnsi="Trebuchet MS"/>
          <w:bCs/>
          <w:color w:val="000000"/>
        </w:rPr>
        <w:t>lor</w:t>
      </w:r>
      <w:r w:rsidRPr="00D37CFE">
        <w:rPr>
          <w:rFonts w:ascii="Trebuchet MS" w:hAnsi="Trebuchet MS"/>
          <w:bCs/>
          <w:color w:val="000000"/>
        </w:rPr>
        <w:t xml:space="preserve"> de activități prevă</w:t>
      </w:r>
      <w:r>
        <w:rPr>
          <w:rFonts w:ascii="Trebuchet MS" w:hAnsi="Trebuchet MS"/>
          <w:bCs/>
          <w:color w:val="000000"/>
        </w:rPr>
        <w:t>zute de Regulamentul 1305/2013.</w:t>
      </w:r>
    </w:p>
    <w:p w:rsidR="00FC78D9" w:rsidDel="00FC78D9" w:rsidRDefault="00FC78D9" w:rsidP="002156F2">
      <w:pPr>
        <w:spacing w:after="0"/>
        <w:ind w:firstLine="709"/>
        <w:jc w:val="both"/>
        <w:rPr>
          <w:del w:id="18" w:author="GAL-2" w:date="2024-10-02T21:01:00Z"/>
          <w:rFonts w:ascii="Trebuchet MS" w:hAnsi="Trebuchet MS"/>
          <w:bCs/>
          <w:color w:val="000000"/>
        </w:rPr>
      </w:pPr>
    </w:p>
    <w:p w:rsidR="00000000" w:rsidRDefault="002156F2">
      <w:pPr>
        <w:spacing w:after="0"/>
        <w:jc w:val="both"/>
        <w:rPr>
          <w:rFonts w:ascii="Trebuchet MS" w:hAnsi="Trebuchet MS"/>
          <w:b/>
        </w:rPr>
        <w:pPrChange w:id="19" w:author="GAL-2" w:date="2024-10-02T21:01:00Z">
          <w:pPr>
            <w:spacing w:after="0"/>
            <w:ind w:firstLine="709"/>
            <w:jc w:val="both"/>
          </w:pPr>
        </w:pPrChange>
      </w:pPr>
      <w:r w:rsidRPr="00430B7D">
        <w:rPr>
          <w:rFonts w:ascii="Trebuchet MS" w:hAnsi="Trebuchet MS"/>
          <w:b/>
        </w:rPr>
        <w:t xml:space="preserve">CAPITOLUL I - </w:t>
      </w:r>
      <w:r w:rsidRPr="006A12F4">
        <w:rPr>
          <w:rFonts w:ascii="Trebuchet MS" w:hAnsi="Trebuchet MS"/>
          <w:b/>
        </w:rPr>
        <w:t xml:space="preserve">Prezentarea teritoriului și a populației acoperite – analiza </w:t>
      </w:r>
    </w:p>
    <w:p w:rsidR="002156F2" w:rsidRPr="00C55CA0" w:rsidRDefault="002156F2" w:rsidP="002156F2">
      <w:pPr>
        <w:spacing w:after="0"/>
        <w:ind w:firstLine="708"/>
        <w:jc w:val="both"/>
        <w:rPr>
          <w:rFonts w:ascii="Trebuchet MS" w:hAnsi="Trebuchet MS"/>
        </w:rPr>
      </w:pPr>
      <w:r w:rsidRPr="006A12F4">
        <w:rPr>
          <w:rFonts w:ascii="Trebuchet MS" w:hAnsi="Trebuchet MS"/>
          <w:b/>
        </w:rPr>
        <w:t xml:space="preserve">                     diagnostic</w:t>
      </w:r>
      <w:r>
        <w:rPr>
          <w:rFonts w:ascii="Trebuchet MS" w:hAnsi="Trebuchet MS"/>
        </w:rPr>
        <w:t xml:space="preserve"> – </w:t>
      </w:r>
      <w:r w:rsidRPr="00C55CA0">
        <w:rPr>
          <w:rFonts w:ascii="Trebuchet MS" w:hAnsi="Trebuchet MS"/>
          <w:sz w:val="20"/>
        </w:rPr>
        <w:t>max.5 pag.</w:t>
      </w:r>
    </w:p>
    <w:p w:rsidR="002156F2" w:rsidRDefault="002156F2" w:rsidP="002156F2">
      <w:pPr>
        <w:spacing w:after="0"/>
        <w:ind w:firstLine="708"/>
        <w:jc w:val="both"/>
        <w:rPr>
          <w:rFonts w:ascii="Trebuchet MS" w:hAnsi="Trebuchet MS"/>
        </w:rPr>
      </w:pPr>
      <w:r>
        <w:rPr>
          <w:rFonts w:ascii="Trebuchet MS" w:hAnsi="Trebuchet MS"/>
        </w:rPr>
        <w:t xml:space="preserve">Teritoriul parteneriatului </w:t>
      </w:r>
      <w:r w:rsidRPr="008B0D84">
        <w:rPr>
          <w:rFonts w:ascii="Trebuchet MS" w:hAnsi="Trebuchet MS"/>
          <w:b/>
        </w:rPr>
        <w:t>”Grupul Local de Acțiune Delta Dunării”</w:t>
      </w:r>
      <w:r>
        <w:rPr>
          <w:rFonts w:ascii="Trebuchet MS" w:hAnsi="Trebuchet MS"/>
        </w:rPr>
        <w:t xml:space="preserve"> are în componență 7 unități administrativ-teritoriale: orașul Sulina și 6 comune: </w:t>
      </w:r>
      <w:r w:rsidRPr="008B0D84">
        <w:rPr>
          <w:rFonts w:ascii="Trebuchet MS" w:hAnsi="Trebuchet MS"/>
          <w:b/>
        </w:rPr>
        <w:t>Nufăru, Beștepe, Mahmudia, Murighiol, Valea Nucarilor, Sfântu Gheorghe</w:t>
      </w:r>
      <w:r>
        <w:rPr>
          <w:rFonts w:ascii="Trebuchet MS" w:hAnsi="Trebuchet MS"/>
        </w:rPr>
        <w:t>, fiind situat în județul Tulcea, Regiunea de Dezvoltare Sud-Est și în teritoriul acoperit de ADI ITI Delta Dunării. Suprafața totală a teritoriului acoperit de GAL Delta Dunării este 2.070,16</w:t>
      </w:r>
      <w:r w:rsidRPr="00200B7F">
        <w:rPr>
          <w:rFonts w:ascii="Trebuchet MS" w:hAnsi="Trebuchet MS"/>
        </w:rPr>
        <w:t xml:space="preserve"> km²</w:t>
      </w:r>
      <w:r>
        <w:rPr>
          <w:rFonts w:ascii="Trebuchet MS" w:hAnsi="Trebuchet MS"/>
        </w:rPr>
        <w:t>, o bună parte din acest teritoriu fiind reprezentat de zone lagunare, mlaștini, bălți, cu o densitate a populației foarte scăzută, în Delta Dunării. De fapt, întregul teritoriu al GAL-ului se află în rezervația Biosferei Delta Dunării (un teritoriu unic, cu caracteristici foarte speciale: populație rară și izolată, specializare economică și vulnerabilitate, accesul limitat la servicii, etc)</w:t>
      </w:r>
      <w:r>
        <w:rPr>
          <w:rStyle w:val="FootnoteReference"/>
          <w:rFonts w:ascii="Trebuchet MS" w:hAnsi="Trebuchet MS"/>
        </w:rPr>
        <w:footnoteReference w:id="1"/>
      </w:r>
      <w:r>
        <w:rPr>
          <w:rFonts w:ascii="Trebuchet MS" w:hAnsi="Trebuchet MS"/>
        </w:rPr>
        <w:t>.</w:t>
      </w:r>
    </w:p>
    <w:p w:rsidR="002156F2" w:rsidRDefault="002156F2" w:rsidP="002156F2">
      <w:pPr>
        <w:spacing w:after="0"/>
        <w:ind w:firstLine="708"/>
        <w:jc w:val="both"/>
        <w:rPr>
          <w:rFonts w:ascii="Trebuchet MS" w:hAnsi="Trebuchet MS"/>
        </w:rPr>
      </w:pPr>
      <w:r w:rsidRPr="006E586E">
        <w:rPr>
          <w:rFonts w:ascii="Trebuchet MS" w:hAnsi="Trebuchet MS"/>
        </w:rPr>
        <w:t xml:space="preserve">La est teritoriul se </w:t>
      </w:r>
      <w:r>
        <w:rPr>
          <w:rFonts w:ascii="Trebuchet MS" w:hAnsi="Trebuchet MS"/>
        </w:rPr>
        <w:t>î</w:t>
      </w:r>
      <w:r w:rsidRPr="006E586E">
        <w:rPr>
          <w:rFonts w:ascii="Trebuchet MS" w:hAnsi="Trebuchet MS"/>
        </w:rPr>
        <w:t>nvecineaz</w:t>
      </w:r>
      <w:r>
        <w:rPr>
          <w:rFonts w:ascii="Trebuchet MS" w:hAnsi="Trebuchet MS"/>
        </w:rPr>
        <w:t>ă</w:t>
      </w:r>
      <w:r w:rsidRPr="006E586E">
        <w:rPr>
          <w:rFonts w:ascii="Trebuchet MS" w:hAnsi="Trebuchet MS"/>
        </w:rPr>
        <w:t xml:space="preserve"> cu Marea Neagra si zona de v</w:t>
      </w:r>
      <w:r>
        <w:rPr>
          <w:rFonts w:ascii="Trebuchet MS" w:hAnsi="Trebuchet MS"/>
        </w:rPr>
        <w:t>ă</w:t>
      </w:r>
      <w:r w:rsidRPr="006E586E">
        <w:rPr>
          <w:rFonts w:ascii="Trebuchet MS" w:hAnsi="Trebuchet MS"/>
        </w:rPr>
        <w:t>rsare a Dun</w:t>
      </w:r>
      <w:r>
        <w:rPr>
          <w:rFonts w:ascii="Trebuchet MS" w:hAnsi="Trebuchet MS"/>
        </w:rPr>
        <w:t>ă</w:t>
      </w:r>
      <w:r w:rsidRPr="006E586E">
        <w:rPr>
          <w:rFonts w:ascii="Trebuchet MS" w:hAnsi="Trebuchet MS"/>
        </w:rPr>
        <w:t xml:space="preserve">rii </w:t>
      </w:r>
      <w:r>
        <w:rPr>
          <w:rFonts w:ascii="Trebuchet MS" w:hAnsi="Trebuchet MS"/>
        </w:rPr>
        <w:t>î</w:t>
      </w:r>
      <w:r w:rsidRPr="006E586E">
        <w:rPr>
          <w:rFonts w:ascii="Trebuchet MS" w:hAnsi="Trebuchet MS"/>
        </w:rPr>
        <w:t>n mare (Bra</w:t>
      </w:r>
      <w:r>
        <w:rPr>
          <w:rFonts w:ascii="Trebuchet MS" w:hAnsi="Trebuchet MS"/>
        </w:rPr>
        <w:t>ț</w:t>
      </w:r>
      <w:r w:rsidRPr="006E586E">
        <w:rPr>
          <w:rFonts w:ascii="Trebuchet MS" w:hAnsi="Trebuchet MS"/>
        </w:rPr>
        <w:t>ul</w:t>
      </w:r>
      <w:r>
        <w:rPr>
          <w:rFonts w:ascii="Trebuchet MS" w:hAnsi="Trebuchet MS"/>
        </w:rPr>
        <w:t xml:space="preserve"> Sulina și</w:t>
      </w:r>
      <w:r w:rsidRPr="006E586E">
        <w:rPr>
          <w:rFonts w:ascii="Trebuchet MS" w:hAnsi="Trebuchet MS"/>
        </w:rPr>
        <w:t xml:space="preserve"> Sf</w:t>
      </w:r>
      <w:r>
        <w:rPr>
          <w:rFonts w:ascii="Trebuchet MS" w:hAnsi="Trebuchet MS"/>
        </w:rPr>
        <w:t>â</w:t>
      </w:r>
      <w:r w:rsidRPr="006E586E">
        <w:rPr>
          <w:rFonts w:ascii="Trebuchet MS" w:hAnsi="Trebuchet MS"/>
        </w:rPr>
        <w:t xml:space="preserve">ntu Gheorghe), la sud cu Lacul </w:t>
      </w:r>
      <w:r>
        <w:rPr>
          <w:rFonts w:ascii="Trebuchet MS" w:hAnsi="Trebuchet MS"/>
        </w:rPr>
        <w:t xml:space="preserve">Razelm și teritoriul administrativ al comunelor Sarichioi și Jurilovca, </w:t>
      </w:r>
      <w:r w:rsidRPr="006E586E">
        <w:rPr>
          <w:rFonts w:ascii="Trebuchet MS" w:hAnsi="Trebuchet MS"/>
        </w:rPr>
        <w:t xml:space="preserve">la vest cu </w:t>
      </w:r>
      <w:r>
        <w:rPr>
          <w:rFonts w:ascii="Trebuchet MS" w:hAnsi="Trebuchet MS"/>
        </w:rPr>
        <w:t>municipiul Tulcea și comunele Mihail Kogălniceanu, Zebil și orașul Babadag</w:t>
      </w:r>
      <w:r w:rsidRPr="006E586E">
        <w:rPr>
          <w:rFonts w:ascii="Trebuchet MS" w:hAnsi="Trebuchet MS"/>
        </w:rPr>
        <w:t xml:space="preserve">, iar la nord cu zona de delta </w:t>
      </w:r>
      <w:r>
        <w:rPr>
          <w:rFonts w:ascii="Trebuchet MS" w:hAnsi="Trebuchet MS"/>
        </w:rPr>
        <w:t>din partea dreapta a</w:t>
      </w:r>
      <w:r w:rsidRPr="006E586E">
        <w:rPr>
          <w:rFonts w:ascii="Trebuchet MS" w:hAnsi="Trebuchet MS"/>
        </w:rPr>
        <w:t xml:space="preserve"> Bra</w:t>
      </w:r>
      <w:r>
        <w:rPr>
          <w:rFonts w:ascii="Trebuchet MS" w:hAnsi="Trebuchet MS"/>
        </w:rPr>
        <w:t>ț</w:t>
      </w:r>
      <w:r w:rsidRPr="006E586E">
        <w:rPr>
          <w:rFonts w:ascii="Trebuchet MS" w:hAnsi="Trebuchet MS"/>
        </w:rPr>
        <w:t>ului Sulina a</w:t>
      </w:r>
      <w:r>
        <w:rPr>
          <w:rFonts w:ascii="Trebuchet MS" w:hAnsi="Trebuchet MS"/>
        </w:rPr>
        <w:t>l</w:t>
      </w:r>
      <w:r w:rsidRPr="006E586E">
        <w:rPr>
          <w:rFonts w:ascii="Trebuchet MS" w:hAnsi="Trebuchet MS"/>
        </w:rPr>
        <w:t xml:space="preserve"> Dun</w:t>
      </w:r>
      <w:r>
        <w:rPr>
          <w:rFonts w:ascii="Trebuchet MS" w:hAnsi="Trebuchet MS"/>
        </w:rPr>
        <w:t>ă</w:t>
      </w:r>
      <w:r w:rsidRPr="006E586E">
        <w:rPr>
          <w:rFonts w:ascii="Trebuchet MS" w:hAnsi="Trebuchet MS"/>
        </w:rPr>
        <w:t>rii</w:t>
      </w:r>
      <w:r>
        <w:rPr>
          <w:rFonts w:ascii="Trebuchet MS" w:hAnsi="Trebuchet MS"/>
        </w:rPr>
        <w:t xml:space="preserve"> și comuna Crișan</w:t>
      </w:r>
      <w:r w:rsidRPr="006E586E">
        <w:rPr>
          <w:rFonts w:ascii="Trebuchet MS" w:hAnsi="Trebuchet MS"/>
        </w:rPr>
        <w:t>. Localit</w:t>
      </w:r>
      <w:r>
        <w:rPr>
          <w:rFonts w:ascii="Trebuchet MS" w:hAnsi="Trebuchet MS"/>
        </w:rPr>
        <w:t>ăț</w:t>
      </w:r>
      <w:r w:rsidRPr="006E586E">
        <w:rPr>
          <w:rFonts w:ascii="Trebuchet MS" w:hAnsi="Trebuchet MS"/>
        </w:rPr>
        <w:t>ile sunt concentrate de-a lungul Bra</w:t>
      </w:r>
      <w:r>
        <w:rPr>
          <w:rFonts w:ascii="Trebuchet MS" w:hAnsi="Trebuchet MS"/>
        </w:rPr>
        <w:t>ț</w:t>
      </w:r>
      <w:r w:rsidRPr="006E586E">
        <w:rPr>
          <w:rFonts w:ascii="Trebuchet MS" w:hAnsi="Trebuchet MS"/>
        </w:rPr>
        <w:t>ului Sf</w:t>
      </w:r>
      <w:r>
        <w:rPr>
          <w:rFonts w:ascii="Trebuchet MS" w:hAnsi="Trebuchet MS"/>
        </w:rPr>
        <w:t>â</w:t>
      </w:r>
      <w:r w:rsidRPr="006E586E">
        <w:rPr>
          <w:rFonts w:ascii="Trebuchet MS" w:hAnsi="Trebuchet MS"/>
        </w:rPr>
        <w:t>ntu Gheorghe (Nuf</w:t>
      </w:r>
      <w:r>
        <w:rPr>
          <w:rFonts w:ascii="Trebuchet MS" w:hAnsi="Trebuchet MS"/>
        </w:rPr>
        <w:t>ă</w:t>
      </w:r>
      <w:r w:rsidRPr="006E586E">
        <w:rPr>
          <w:rFonts w:ascii="Trebuchet MS" w:hAnsi="Trebuchet MS"/>
        </w:rPr>
        <w:t>ru, Be</w:t>
      </w:r>
      <w:r>
        <w:rPr>
          <w:rFonts w:ascii="Trebuchet MS" w:hAnsi="Trebuchet MS"/>
        </w:rPr>
        <w:t>ș</w:t>
      </w:r>
      <w:r w:rsidRPr="006E586E">
        <w:rPr>
          <w:rFonts w:ascii="Trebuchet MS" w:hAnsi="Trebuchet MS"/>
        </w:rPr>
        <w:t>tepe, Mahmudia, Murighiol)</w:t>
      </w:r>
      <w:r>
        <w:rPr>
          <w:rFonts w:ascii="Trebuchet MS" w:hAnsi="Trebuchet MS"/>
        </w:rPr>
        <w:t>, pe malul</w:t>
      </w:r>
      <w:r w:rsidRPr="006E586E">
        <w:rPr>
          <w:rFonts w:ascii="Trebuchet MS" w:hAnsi="Trebuchet MS"/>
        </w:rPr>
        <w:t xml:space="preserve"> lac</w:t>
      </w:r>
      <w:r>
        <w:rPr>
          <w:rFonts w:ascii="Trebuchet MS" w:hAnsi="Trebuchet MS"/>
        </w:rPr>
        <w:t>ului Razim (Valea Nucarilor</w:t>
      </w:r>
      <w:r w:rsidRPr="006E586E">
        <w:rPr>
          <w:rFonts w:ascii="Trebuchet MS" w:hAnsi="Trebuchet MS"/>
        </w:rPr>
        <w:t>)</w:t>
      </w:r>
      <w:r>
        <w:rPr>
          <w:rFonts w:ascii="Trebuchet MS" w:hAnsi="Trebuchet MS"/>
        </w:rPr>
        <w:t xml:space="preserve"> și în zona de vărsare a Dunării în mare (Sulina, Sfântu Gheorghe)</w:t>
      </w:r>
      <w:r w:rsidRPr="006E586E">
        <w:rPr>
          <w:rFonts w:ascii="Trebuchet MS" w:hAnsi="Trebuchet MS"/>
        </w:rPr>
        <w:t xml:space="preserve">. </w:t>
      </w:r>
    </w:p>
    <w:p w:rsidR="002156F2" w:rsidRPr="006E586E" w:rsidRDefault="002156F2" w:rsidP="002156F2">
      <w:pPr>
        <w:spacing w:after="0"/>
        <w:ind w:firstLine="708"/>
        <w:jc w:val="both"/>
        <w:rPr>
          <w:rFonts w:ascii="Trebuchet MS" w:hAnsi="Trebuchet MS"/>
          <w:lang w:eastAsia="nl-NL"/>
        </w:rPr>
      </w:pPr>
      <w:r w:rsidRPr="006E586E">
        <w:rPr>
          <w:rFonts w:ascii="Trebuchet MS" w:hAnsi="Trebuchet MS"/>
        </w:rPr>
        <w:t>Zona este relativ izolată, datorita faptului ca se</w:t>
      </w:r>
      <w:r w:rsidRPr="006E586E">
        <w:rPr>
          <w:rFonts w:ascii="Trebuchet MS" w:hAnsi="Trebuchet MS"/>
          <w:lang w:eastAsia="nl-NL"/>
        </w:rPr>
        <w:t xml:space="preserve"> g</w:t>
      </w:r>
      <w:r>
        <w:rPr>
          <w:rFonts w:ascii="Trebuchet MS" w:hAnsi="Trebuchet MS"/>
          <w:lang w:eastAsia="nl-NL"/>
        </w:rPr>
        <w:t>ă</w:t>
      </w:r>
      <w:r w:rsidRPr="006E586E">
        <w:rPr>
          <w:rFonts w:ascii="Trebuchet MS" w:hAnsi="Trebuchet MS"/>
          <w:lang w:eastAsia="nl-NL"/>
        </w:rPr>
        <w:t>se</w:t>
      </w:r>
      <w:r>
        <w:rPr>
          <w:rFonts w:ascii="Trebuchet MS" w:hAnsi="Trebuchet MS"/>
          <w:lang w:eastAsia="nl-NL"/>
        </w:rPr>
        <w:t>ș</w:t>
      </w:r>
      <w:r w:rsidRPr="006E586E">
        <w:rPr>
          <w:rFonts w:ascii="Trebuchet MS" w:hAnsi="Trebuchet MS"/>
          <w:lang w:eastAsia="nl-NL"/>
        </w:rPr>
        <w:t>te la extremita</w:t>
      </w:r>
      <w:r>
        <w:rPr>
          <w:rFonts w:ascii="Trebuchet MS" w:hAnsi="Trebuchet MS"/>
          <w:lang w:eastAsia="nl-NL"/>
        </w:rPr>
        <w:t>t</w:t>
      </w:r>
      <w:r w:rsidRPr="006E586E">
        <w:rPr>
          <w:rFonts w:ascii="Trebuchet MS" w:hAnsi="Trebuchet MS"/>
          <w:lang w:eastAsia="nl-NL"/>
        </w:rPr>
        <w:t>ea estica a Rom</w:t>
      </w:r>
      <w:r>
        <w:rPr>
          <w:rFonts w:ascii="Trebuchet MS" w:hAnsi="Trebuchet MS"/>
          <w:lang w:eastAsia="nl-NL"/>
        </w:rPr>
        <w:t>âniei iar a</w:t>
      </w:r>
      <w:r w:rsidRPr="006E586E">
        <w:rPr>
          <w:rFonts w:ascii="Trebuchet MS" w:hAnsi="Trebuchet MS"/>
          <w:lang w:eastAsia="nl-NL"/>
        </w:rPr>
        <w:t xml:space="preserve">ccesul se face numai din partea de vest </w:t>
      </w:r>
      <w:r>
        <w:rPr>
          <w:rFonts w:ascii="Trebuchet MS" w:hAnsi="Trebuchet MS"/>
          <w:lang w:eastAsia="nl-NL"/>
        </w:rPr>
        <w:t xml:space="preserve">si sud </w:t>
      </w:r>
      <w:r w:rsidRPr="006E586E">
        <w:rPr>
          <w:rFonts w:ascii="Trebuchet MS" w:hAnsi="Trebuchet MS"/>
          <w:lang w:eastAsia="nl-NL"/>
        </w:rPr>
        <w:t xml:space="preserve">a teritoriului.  Accesul este posibil </w:t>
      </w:r>
      <w:r>
        <w:rPr>
          <w:rFonts w:ascii="Trebuchet MS" w:hAnsi="Trebuchet MS"/>
          <w:lang w:eastAsia="nl-NL"/>
        </w:rPr>
        <w:t>pe drumul european E87 Constanţa-</w:t>
      </w:r>
      <w:r w:rsidRPr="006E586E">
        <w:rPr>
          <w:rFonts w:ascii="Trebuchet MS" w:hAnsi="Trebuchet MS"/>
          <w:lang w:eastAsia="nl-NL"/>
        </w:rPr>
        <w:t xml:space="preserve">Tulcea, </w:t>
      </w:r>
      <w:r>
        <w:rPr>
          <w:rFonts w:ascii="Trebuchet MS" w:hAnsi="Trebuchet MS"/>
          <w:lang w:eastAsia="nl-NL"/>
        </w:rPr>
        <w:t>pe drumul naţional DN</w:t>
      </w:r>
      <w:r w:rsidRPr="006E586E">
        <w:rPr>
          <w:rFonts w:ascii="Trebuchet MS" w:hAnsi="Trebuchet MS"/>
          <w:lang w:eastAsia="nl-NL"/>
        </w:rPr>
        <w:t>70 Bucure</w:t>
      </w:r>
      <w:r>
        <w:rPr>
          <w:rFonts w:ascii="Trebuchet MS" w:hAnsi="Trebuchet MS"/>
          <w:lang w:eastAsia="nl-NL"/>
        </w:rPr>
        <w:t>şti-Ploieşti–Buzău-Brăila –Tulcea şi pe E71 Iaşi–Galaţi–Brăila–</w:t>
      </w:r>
      <w:r w:rsidRPr="006E586E">
        <w:rPr>
          <w:rFonts w:ascii="Trebuchet MS" w:hAnsi="Trebuchet MS"/>
          <w:lang w:eastAsia="nl-NL"/>
        </w:rPr>
        <w:t>Tulcea.</w:t>
      </w:r>
      <w:r>
        <w:rPr>
          <w:rFonts w:ascii="Trebuchet MS" w:hAnsi="Trebuchet MS"/>
          <w:lang w:eastAsia="nl-NL"/>
        </w:rPr>
        <w:t xml:space="preserve"> </w:t>
      </w:r>
      <w:r w:rsidRPr="006E586E">
        <w:rPr>
          <w:rFonts w:ascii="Trebuchet MS" w:hAnsi="Trebuchet MS"/>
          <w:lang w:eastAsia="nl-NL"/>
        </w:rPr>
        <w:t xml:space="preserve">Pe calea ferată se poate ajunge de la Medgidia: Bucureşti – Cernavodă – Medgidia – Tulcea, pe conexiuni neoptimizate. Pe cale aeriană, pe aeroportul „Delta Dunării” (comuna Mihail Kogălniceanu). </w:t>
      </w:r>
      <w:r>
        <w:rPr>
          <w:rFonts w:ascii="Trebuchet MS" w:hAnsi="Trebuchet MS"/>
          <w:lang w:eastAsia="nl-NL"/>
        </w:rPr>
        <w:t xml:space="preserve">În ceea ce privește orașul Sulina și comuna Sfântu Gheorghe, accesul se realizează deosebit de greu, doar pe calea apei. </w:t>
      </w:r>
      <w:r w:rsidRPr="006E586E">
        <w:rPr>
          <w:rFonts w:ascii="Trebuchet MS" w:hAnsi="Trebuchet MS"/>
          <w:lang w:eastAsia="nl-NL"/>
        </w:rPr>
        <w:t xml:space="preserve">In ansamblu, infrastructura de acces precară </w:t>
      </w:r>
      <w:r>
        <w:rPr>
          <w:rFonts w:ascii="Trebuchet MS" w:hAnsi="Trebuchet MS"/>
          <w:lang w:eastAsia="nl-NL"/>
        </w:rPr>
        <w:t xml:space="preserve">a teritoriului </w:t>
      </w:r>
      <w:r w:rsidRPr="006E586E">
        <w:rPr>
          <w:rFonts w:ascii="Trebuchet MS" w:hAnsi="Trebuchet MS"/>
          <w:lang w:eastAsia="nl-NL"/>
        </w:rPr>
        <w:t>reprezintă un punct slab.</w:t>
      </w:r>
    </w:p>
    <w:p w:rsidR="002156F2" w:rsidRDefault="002156F2" w:rsidP="002156F2">
      <w:pPr>
        <w:spacing w:after="0"/>
        <w:ind w:firstLine="708"/>
        <w:jc w:val="both"/>
        <w:rPr>
          <w:rFonts w:ascii="Trebuchet MS" w:hAnsi="Trebuchet MS"/>
          <w:color w:val="000000"/>
        </w:rPr>
      </w:pPr>
      <w:r w:rsidRPr="00855E9E">
        <w:rPr>
          <w:rFonts w:ascii="Trebuchet MS" w:hAnsi="Trebuchet MS"/>
        </w:rPr>
        <w:t xml:space="preserve">Relieful </w:t>
      </w:r>
      <w:r>
        <w:rPr>
          <w:rFonts w:ascii="Trebuchet MS" w:hAnsi="Trebuchet MS"/>
        </w:rPr>
        <w:t>teritoriului</w:t>
      </w:r>
      <w:r w:rsidRPr="00855E9E">
        <w:rPr>
          <w:rFonts w:ascii="Trebuchet MS" w:hAnsi="Trebuchet MS"/>
        </w:rPr>
        <w:t xml:space="preserve"> este reprezentat printr-o succesiune de câmpii litorale continuate spre </w:t>
      </w:r>
      <w:r>
        <w:rPr>
          <w:rFonts w:ascii="Trebuchet MS" w:hAnsi="Trebuchet MS"/>
        </w:rPr>
        <w:t>zona continentală a</w:t>
      </w:r>
      <w:r w:rsidRPr="00855E9E">
        <w:rPr>
          <w:rFonts w:ascii="Trebuchet MS" w:hAnsi="Trebuchet MS"/>
        </w:rPr>
        <w:t xml:space="preserve"> Marii Negre. În cadrul câmpiei litorale se disting dou</w:t>
      </w:r>
      <w:r>
        <w:rPr>
          <w:rFonts w:ascii="Trebuchet MS" w:hAnsi="Trebuchet MS"/>
        </w:rPr>
        <w:t>ă</w:t>
      </w:r>
      <w:r w:rsidRPr="00855E9E">
        <w:rPr>
          <w:rFonts w:ascii="Trebuchet MS" w:hAnsi="Trebuchet MS"/>
        </w:rPr>
        <w:t xml:space="preserve"> forme de relief care dau nota specific</w:t>
      </w:r>
      <w:r>
        <w:rPr>
          <w:rFonts w:ascii="Trebuchet MS" w:hAnsi="Trebuchet MS"/>
        </w:rPr>
        <w:t>ă zonei</w:t>
      </w:r>
      <w:r w:rsidRPr="00855E9E">
        <w:rPr>
          <w:rFonts w:ascii="Trebuchet MS" w:hAnsi="Trebuchet MS"/>
        </w:rPr>
        <w:t>: grindurile si câmpurile. Spre vest</w:t>
      </w:r>
      <w:r>
        <w:rPr>
          <w:rFonts w:ascii="Trebuchet MS" w:hAnsi="Trebuchet MS"/>
        </w:rPr>
        <w:t>,</w:t>
      </w:r>
      <w:r w:rsidRPr="00855E9E">
        <w:rPr>
          <w:rFonts w:ascii="Trebuchet MS" w:hAnsi="Trebuchet MS"/>
        </w:rPr>
        <w:t xml:space="preserve"> relieful urc</w:t>
      </w:r>
      <w:r>
        <w:rPr>
          <w:rFonts w:ascii="Trebuchet MS" w:hAnsi="Trebuchet MS"/>
        </w:rPr>
        <w:t>ă domol spre cel 2 podiș</w:t>
      </w:r>
      <w:r w:rsidRPr="00855E9E">
        <w:rPr>
          <w:rFonts w:ascii="Trebuchet MS" w:hAnsi="Trebuchet MS"/>
        </w:rPr>
        <w:t xml:space="preserve">uri dobrogene </w:t>
      </w:r>
      <w:r>
        <w:rPr>
          <w:rFonts w:ascii="Trebuchet MS" w:hAnsi="Trebuchet MS"/>
        </w:rPr>
        <w:t>pana la</w:t>
      </w:r>
      <w:r w:rsidRPr="00855E9E">
        <w:rPr>
          <w:rFonts w:ascii="Trebuchet MS" w:hAnsi="Trebuchet MS"/>
        </w:rPr>
        <w:t xml:space="preserve"> </w:t>
      </w:r>
      <w:r>
        <w:rPr>
          <w:rFonts w:ascii="Trebuchet MS" w:hAnsi="Trebuchet MS"/>
        </w:rPr>
        <w:t>î</w:t>
      </w:r>
      <w:r w:rsidRPr="00855E9E">
        <w:rPr>
          <w:rFonts w:ascii="Trebuchet MS" w:hAnsi="Trebuchet MS"/>
        </w:rPr>
        <w:t>n</w:t>
      </w:r>
      <w:r>
        <w:rPr>
          <w:rFonts w:ascii="Trebuchet MS" w:hAnsi="Trebuchet MS"/>
        </w:rPr>
        <w:t>ă</w:t>
      </w:r>
      <w:r w:rsidRPr="00855E9E">
        <w:rPr>
          <w:rFonts w:ascii="Trebuchet MS" w:hAnsi="Trebuchet MS"/>
        </w:rPr>
        <w:t>l</w:t>
      </w:r>
      <w:r>
        <w:rPr>
          <w:rFonts w:ascii="Trebuchet MS" w:hAnsi="Trebuchet MS"/>
        </w:rPr>
        <w:t>ț</w:t>
      </w:r>
      <w:r w:rsidRPr="00855E9E">
        <w:rPr>
          <w:rFonts w:ascii="Trebuchet MS" w:hAnsi="Trebuchet MS"/>
        </w:rPr>
        <w:t xml:space="preserve">imi cuprinse intre 100 si </w:t>
      </w:r>
      <w:r>
        <w:rPr>
          <w:rFonts w:ascii="Trebuchet MS" w:hAnsi="Trebuchet MS"/>
        </w:rPr>
        <w:t>1</w:t>
      </w:r>
      <w:r w:rsidRPr="00855E9E">
        <w:rPr>
          <w:rFonts w:ascii="Trebuchet MS" w:hAnsi="Trebuchet MS"/>
        </w:rPr>
        <w:t>70 de metri</w:t>
      </w:r>
      <w:r>
        <w:rPr>
          <w:rFonts w:ascii="Trebuchet MS" w:hAnsi="Trebuchet MS"/>
        </w:rPr>
        <w:t>.</w:t>
      </w:r>
      <w:r w:rsidRPr="00855E9E">
        <w:rPr>
          <w:rFonts w:ascii="Trebuchet MS" w:hAnsi="Trebuchet MS"/>
        </w:rPr>
        <w:t xml:space="preserve"> </w:t>
      </w:r>
      <w:r>
        <w:rPr>
          <w:rFonts w:ascii="Trebuchet MS" w:hAnsi="Trebuchet MS"/>
        </w:rPr>
        <w:t xml:space="preserve">În zona acoperită de GAL Delta Dunării întregul Braț Sfântu Gheorghe al Dunării și o bună parte a brațului Sulina. </w:t>
      </w:r>
      <w:r>
        <w:rPr>
          <w:rFonts w:ascii="Trebuchet MS" w:hAnsi="Trebuchet MS"/>
          <w:color w:val="000000"/>
        </w:rPr>
        <w:t>Teritoriul contine resurse naturale ale subsolului:</w:t>
      </w:r>
      <w:r w:rsidRPr="001D3869">
        <w:rPr>
          <w:rFonts w:ascii="Trebuchet MS" w:hAnsi="Trebuchet MS"/>
          <w:b/>
        </w:rPr>
        <w:t xml:space="preserve">riolit, calcar, granit si diabaz </w:t>
      </w:r>
      <w:r w:rsidRPr="001D3869">
        <w:rPr>
          <w:rFonts w:ascii="Trebuchet MS" w:hAnsi="Trebuchet MS"/>
        </w:rPr>
        <w:t xml:space="preserve">(zona Valea Nucarilor), </w:t>
      </w:r>
      <w:r w:rsidRPr="001D3869">
        <w:rPr>
          <w:rFonts w:ascii="Trebuchet MS" w:hAnsi="Trebuchet MS"/>
          <w:b/>
        </w:rPr>
        <w:t>calcare anisiene</w:t>
      </w:r>
      <w:r w:rsidRPr="001D3869">
        <w:rPr>
          <w:rFonts w:ascii="Trebuchet MS" w:hAnsi="Trebuchet MS"/>
        </w:rPr>
        <w:t xml:space="preserve"> cenusiu roscate </w:t>
      </w:r>
      <w:r>
        <w:rPr>
          <w:rFonts w:ascii="Trebuchet MS" w:hAnsi="Trebuchet MS"/>
        </w:rPr>
        <w:t>î</w:t>
      </w:r>
      <w:r w:rsidRPr="001D3869">
        <w:rPr>
          <w:rFonts w:ascii="Trebuchet MS" w:hAnsi="Trebuchet MS"/>
        </w:rPr>
        <w:t>n rezerve foarte mari (Valea Nucarilor</w:t>
      </w:r>
      <w:r>
        <w:rPr>
          <w:rFonts w:ascii="Trebuchet MS" w:hAnsi="Trebuchet MS"/>
        </w:rPr>
        <w:t xml:space="preserve">), </w:t>
      </w:r>
      <w:r w:rsidRPr="001D3869">
        <w:rPr>
          <w:rFonts w:ascii="Trebuchet MS" w:hAnsi="Trebuchet MS"/>
          <w:b/>
        </w:rPr>
        <w:t>dolomit alb</w:t>
      </w:r>
      <w:r w:rsidRPr="001D3869">
        <w:rPr>
          <w:rFonts w:ascii="Trebuchet MS" w:hAnsi="Trebuchet MS"/>
        </w:rPr>
        <w:t xml:space="preserve"> (Mahmudia), </w:t>
      </w:r>
      <w:r w:rsidRPr="001D3869">
        <w:rPr>
          <w:rFonts w:ascii="Trebuchet MS" w:hAnsi="Trebuchet MS"/>
          <w:b/>
        </w:rPr>
        <w:t xml:space="preserve">roci devoniene – gresii, </w:t>
      </w:r>
      <w:r>
        <w:rPr>
          <w:rFonts w:ascii="Trebuchet MS" w:hAnsi="Trebuchet MS"/>
          <w:b/>
        </w:rPr>
        <w:t>ș</w:t>
      </w:r>
      <w:r w:rsidRPr="001D3869">
        <w:rPr>
          <w:rFonts w:ascii="Trebuchet MS" w:hAnsi="Trebuchet MS"/>
          <w:b/>
        </w:rPr>
        <w:t>isturi, calcare si siliconite</w:t>
      </w:r>
      <w:r w:rsidRPr="001D3869">
        <w:rPr>
          <w:rFonts w:ascii="Trebuchet MS" w:hAnsi="Trebuchet MS"/>
        </w:rPr>
        <w:t xml:space="preserve"> (Bestepe). </w:t>
      </w:r>
      <w:r w:rsidRPr="001D3869">
        <w:rPr>
          <w:rStyle w:val="Strong"/>
          <w:rFonts w:ascii="Trebuchet MS" w:hAnsi="Trebuchet MS"/>
          <w:color w:val="000000"/>
        </w:rPr>
        <w:t>Resursa de sol</w:t>
      </w:r>
      <w:r w:rsidRPr="001D3869">
        <w:rPr>
          <w:rFonts w:ascii="Trebuchet MS" w:hAnsi="Trebuchet MS"/>
          <w:color w:val="000000"/>
        </w:rPr>
        <w:t xml:space="preserve"> este tot atât de importanta ca si resursa de apa, reprezentative fiind resursele practic</w:t>
      </w:r>
      <w:r>
        <w:rPr>
          <w:rFonts w:ascii="Trebuchet MS" w:hAnsi="Trebuchet MS"/>
          <w:color w:val="000000"/>
        </w:rPr>
        <w:t xml:space="preserve"> nelimitate de stuf si papura, </w:t>
      </w:r>
      <w:r w:rsidRPr="001D3869">
        <w:rPr>
          <w:rFonts w:ascii="Trebuchet MS" w:hAnsi="Trebuchet MS"/>
          <w:color w:val="000000"/>
        </w:rPr>
        <w:t>terenurile arabile, viile, livezile si p</w:t>
      </w:r>
      <w:r>
        <w:rPr>
          <w:rFonts w:ascii="Trebuchet MS" w:hAnsi="Trebuchet MS"/>
          <w:color w:val="000000"/>
        </w:rPr>
        <w:t>ăș</w:t>
      </w:r>
      <w:r w:rsidRPr="001D3869">
        <w:rPr>
          <w:rFonts w:ascii="Trebuchet MS" w:hAnsi="Trebuchet MS"/>
          <w:color w:val="000000"/>
        </w:rPr>
        <w:t>unile.</w:t>
      </w:r>
    </w:p>
    <w:p w:rsidR="002156F2" w:rsidRDefault="002156F2" w:rsidP="002156F2">
      <w:pPr>
        <w:spacing w:after="0"/>
        <w:ind w:firstLine="708"/>
        <w:jc w:val="both"/>
        <w:rPr>
          <w:rFonts w:ascii="Trebuchet MS" w:hAnsi="Trebuchet MS"/>
          <w:color w:val="000000"/>
        </w:rPr>
      </w:pPr>
      <w:r>
        <w:rPr>
          <w:rFonts w:ascii="Trebuchet MS" w:hAnsi="Trebuchet MS"/>
          <w:color w:val="000000"/>
        </w:rPr>
        <w:t>Clima este continental excesiva</w:t>
      </w:r>
      <w:r w:rsidRPr="00956FCA">
        <w:rPr>
          <w:rFonts w:ascii="Trebuchet MS" w:hAnsi="Trebuchet MS"/>
          <w:color w:val="000000"/>
        </w:rPr>
        <w:t>, cu precipita</w:t>
      </w:r>
      <w:r>
        <w:rPr>
          <w:rFonts w:ascii="Trebuchet MS" w:hAnsi="Trebuchet MS"/>
          <w:color w:val="000000"/>
        </w:rPr>
        <w:t>ț</w:t>
      </w:r>
      <w:r w:rsidRPr="00956FCA">
        <w:rPr>
          <w:rFonts w:ascii="Trebuchet MS" w:hAnsi="Trebuchet MS"/>
          <w:color w:val="000000"/>
        </w:rPr>
        <w:t>ii reduse (sub 400 mm</w:t>
      </w:r>
      <w:r>
        <w:rPr>
          <w:rFonts w:ascii="Trebuchet MS" w:hAnsi="Trebuchet MS"/>
          <w:color w:val="000000"/>
        </w:rPr>
        <w:t xml:space="preserve"> /an)</w:t>
      </w:r>
      <w:r w:rsidRPr="00956FCA">
        <w:rPr>
          <w:rFonts w:ascii="Trebuchet MS" w:hAnsi="Trebuchet MS"/>
          <w:color w:val="000000"/>
        </w:rPr>
        <w:t>, cu umiditate atmosferica ridicata,</w:t>
      </w:r>
      <w:r>
        <w:rPr>
          <w:rFonts w:ascii="Trebuchet MS" w:hAnsi="Trebuchet MS"/>
          <w:color w:val="000000"/>
        </w:rPr>
        <w:t xml:space="preserve"> </w:t>
      </w:r>
      <w:r w:rsidRPr="00956FCA">
        <w:rPr>
          <w:rFonts w:ascii="Trebuchet MS" w:hAnsi="Trebuchet MS"/>
          <w:color w:val="000000"/>
        </w:rPr>
        <w:t>veri c</w:t>
      </w:r>
      <w:r>
        <w:rPr>
          <w:rFonts w:ascii="Trebuchet MS" w:hAnsi="Trebuchet MS"/>
          <w:color w:val="000000"/>
        </w:rPr>
        <w:t>ă</w:t>
      </w:r>
      <w:r w:rsidRPr="00956FCA">
        <w:rPr>
          <w:rFonts w:ascii="Trebuchet MS" w:hAnsi="Trebuchet MS"/>
          <w:color w:val="000000"/>
        </w:rPr>
        <w:t>lduroase, ierni reci, marcate</w:t>
      </w:r>
      <w:r>
        <w:rPr>
          <w:rFonts w:ascii="Trebuchet MS" w:hAnsi="Trebuchet MS"/>
          <w:color w:val="000000"/>
        </w:rPr>
        <w:t xml:space="preserve"> adesea de viscole</w:t>
      </w:r>
      <w:r w:rsidRPr="00956FCA">
        <w:rPr>
          <w:rFonts w:ascii="Trebuchet MS" w:hAnsi="Trebuchet MS"/>
          <w:color w:val="000000"/>
        </w:rPr>
        <w:t>.</w:t>
      </w:r>
      <w:r>
        <w:rPr>
          <w:rFonts w:ascii="Trebuchet MS" w:hAnsi="Trebuchet MS"/>
          <w:color w:val="000000"/>
        </w:rPr>
        <w:t xml:space="preserve"> </w:t>
      </w:r>
      <w:r w:rsidRPr="00956FCA">
        <w:rPr>
          <w:rFonts w:ascii="Trebuchet MS" w:hAnsi="Trebuchet MS"/>
          <w:color w:val="000000"/>
        </w:rPr>
        <w:t>Zona litoral-maritima se caracterizeaz</w:t>
      </w:r>
      <w:r>
        <w:rPr>
          <w:rFonts w:ascii="Trebuchet MS" w:hAnsi="Trebuchet MS"/>
          <w:color w:val="000000"/>
        </w:rPr>
        <w:t>ă</w:t>
      </w:r>
      <w:r w:rsidRPr="00956FCA">
        <w:rPr>
          <w:rFonts w:ascii="Trebuchet MS" w:hAnsi="Trebuchet MS"/>
          <w:color w:val="000000"/>
        </w:rPr>
        <w:t xml:space="preserve"> printr-un climat mai bl</w:t>
      </w:r>
      <w:r>
        <w:rPr>
          <w:rFonts w:ascii="Trebuchet MS" w:hAnsi="Trebuchet MS"/>
          <w:color w:val="000000"/>
        </w:rPr>
        <w:t>ând</w:t>
      </w:r>
      <w:r w:rsidRPr="00956FCA">
        <w:rPr>
          <w:rFonts w:ascii="Trebuchet MS" w:hAnsi="Trebuchet MS"/>
          <w:color w:val="000000"/>
        </w:rPr>
        <w:t>,</w:t>
      </w:r>
      <w:r>
        <w:rPr>
          <w:rFonts w:ascii="Trebuchet MS" w:hAnsi="Trebuchet MS"/>
          <w:color w:val="000000"/>
        </w:rPr>
        <w:t xml:space="preserve"> </w:t>
      </w:r>
      <w:r w:rsidRPr="00956FCA">
        <w:rPr>
          <w:rFonts w:ascii="Trebuchet MS" w:hAnsi="Trebuchet MS"/>
          <w:color w:val="000000"/>
        </w:rPr>
        <w:t>cu veri a c</w:t>
      </w:r>
      <w:r>
        <w:rPr>
          <w:rFonts w:ascii="Trebuchet MS" w:hAnsi="Trebuchet MS"/>
          <w:color w:val="000000"/>
        </w:rPr>
        <w:t>ă</w:t>
      </w:r>
      <w:r w:rsidRPr="00956FCA">
        <w:rPr>
          <w:rFonts w:ascii="Trebuchet MS" w:hAnsi="Trebuchet MS"/>
          <w:color w:val="000000"/>
        </w:rPr>
        <w:t>ror c</w:t>
      </w:r>
      <w:r>
        <w:rPr>
          <w:rFonts w:ascii="Trebuchet MS" w:hAnsi="Trebuchet MS"/>
          <w:color w:val="000000"/>
        </w:rPr>
        <w:t>ă</w:t>
      </w:r>
      <w:r w:rsidRPr="00956FCA">
        <w:rPr>
          <w:rFonts w:ascii="Trebuchet MS" w:hAnsi="Trebuchet MS"/>
          <w:color w:val="000000"/>
        </w:rPr>
        <w:t xml:space="preserve">ldura </w:t>
      </w:r>
      <w:r w:rsidRPr="00956FCA">
        <w:rPr>
          <w:rFonts w:ascii="Trebuchet MS" w:hAnsi="Trebuchet MS"/>
          <w:color w:val="000000"/>
        </w:rPr>
        <w:lastRenderedPageBreak/>
        <w:t>este atenuata de briza Marii Negre si ierni cu temperaturi nu prea cobor</w:t>
      </w:r>
      <w:r>
        <w:rPr>
          <w:rFonts w:ascii="Trebuchet MS" w:hAnsi="Trebuchet MS"/>
          <w:color w:val="000000"/>
        </w:rPr>
        <w:t>â</w:t>
      </w:r>
      <w:r w:rsidRPr="00956FCA">
        <w:rPr>
          <w:rFonts w:ascii="Trebuchet MS" w:hAnsi="Trebuchet MS"/>
          <w:color w:val="000000"/>
        </w:rPr>
        <w:t>te (media termica a lunii celei mai reci, in zona lacurilor, este de -0,60C).</w:t>
      </w:r>
    </w:p>
    <w:p w:rsidR="002156F2" w:rsidRDefault="002156F2" w:rsidP="002156F2">
      <w:pPr>
        <w:spacing w:after="0"/>
        <w:ind w:firstLine="708"/>
        <w:jc w:val="both"/>
        <w:rPr>
          <w:rFonts w:ascii="Trebuchet MS" w:hAnsi="Trebuchet MS"/>
          <w:color w:val="000000"/>
        </w:rPr>
      </w:pPr>
      <w:r>
        <w:rPr>
          <w:rFonts w:ascii="Trebuchet MS" w:hAnsi="Trebuchet MS"/>
          <w:color w:val="000000"/>
        </w:rPr>
        <w:t>Indicatorii de context folositi in analiza diacnostic, în conformitate cu Reg(UE).nr.808/17 iulie 2014, sunt următorii: populație, structură pe vârstă, teritoriu, densitatea populației, rata șomajului, structura economiei, suprafața agricolă, structura de vârstă a administratorilor de ferme, infrastructura turistică, zone defavorizate, zone Natura 2000.</w:t>
      </w:r>
    </w:p>
    <w:p w:rsidR="002156F2" w:rsidRDefault="002156F2" w:rsidP="002156F2">
      <w:pPr>
        <w:spacing w:after="0"/>
        <w:ind w:firstLine="708"/>
        <w:jc w:val="both"/>
        <w:rPr>
          <w:rFonts w:ascii="Trebuchet MS" w:hAnsi="Trebuchet MS"/>
          <w:color w:val="000000"/>
        </w:rPr>
      </w:pPr>
      <w:r>
        <w:rPr>
          <w:rFonts w:ascii="Trebuchet MS" w:hAnsi="Trebuchet MS"/>
          <w:color w:val="000000"/>
        </w:rPr>
        <w:t xml:space="preserve">Conform datelor </w:t>
      </w:r>
      <w:r w:rsidRPr="004E1EA0">
        <w:rPr>
          <w:rFonts w:ascii="Trebuchet MS" w:hAnsi="Trebuchet MS"/>
          <w:b/>
          <w:color w:val="000000"/>
        </w:rPr>
        <w:t>Recensământului Populației și al Locuințelor</w:t>
      </w:r>
      <w:r>
        <w:rPr>
          <w:rFonts w:ascii="Trebuchet MS" w:hAnsi="Trebuchet MS"/>
          <w:color w:val="000000"/>
        </w:rPr>
        <w:t xml:space="preserve"> realizat în anul 2011, date obținute de la INS, teritoriul reprezentat de GAL Delta Dunării are o populație totală de </w:t>
      </w:r>
      <w:r w:rsidRPr="004E1EA0">
        <w:rPr>
          <w:rFonts w:ascii="Trebuchet MS" w:hAnsi="Trebuchet MS"/>
          <w:b/>
          <w:color w:val="000000"/>
        </w:rPr>
        <w:t>17.224 locuitori</w:t>
      </w:r>
      <w:r>
        <w:rPr>
          <w:rStyle w:val="FootnoteReference"/>
          <w:rFonts w:ascii="Trebuchet MS" w:hAnsi="Trebuchet MS"/>
          <w:b/>
          <w:color w:val="000000"/>
        </w:rPr>
        <w:footnoteReference w:id="2"/>
      </w:r>
      <w:r>
        <w:rPr>
          <w:rFonts w:ascii="Trebuchet MS" w:hAnsi="Trebuchet MS"/>
          <w:color w:val="000000"/>
        </w:rPr>
        <w:t xml:space="preserve">. Raportat la teritoriul administrativ reprezentat </w:t>
      </w:r>
      <w:r w:rsidRPr="00BD1A11">
        <w:rPr>
          <w:rFonts w:ascii="Trebuchet MS" w:hAnsi="Trebuchet MS"/>
          <w:b/>
          <w:color w:val="000000"/>
        </w:rPr>
        <w:t xml:space="preserve">de  </w:t>
      </w:r>
      <w:r w:rsidRPr="00BD1A11">
        <w:rPr>
          <w:rFonts w:ascii="Trebuchet MS" w:hAnsi="Trebuchet MS"/>
          <w:b/>
        </w:rPr>
        <w:t>2.070,16 km²</w:t>
      </w:r>
      <w:r w:rsidRPr="00BD1A11">
        <w:rPr>
          <w:rFonts w:ascii="Trebuchet MS" w:hAnsi="Trebuchet MS"/>
          <w:b/>
          <w:color w:val="000000"/>
        </w:rPr>
        <w:t>,</w:t>
      </w:r>
      <w:r>
        <w:rPr>
          <w:rFonts w:ascii="Trebuchet MS" w:hAnsi="Trebuchet MS"/>
          <w:color w:val="000000"/>
        </w:rPr>
        <w:t xml:space="preserve"> se observă o densitate extraordinar de mică, de doar </w:t>
      </w:r>
      <w:r w:rsidRPr="004E1EA0">
        <w:rPr>
          <w:rFonts w:ascii="Trebuchet MS" w:hAnsi="Trebuchet MS"/>
          <w:b/>
          <w:color w:val="000000"/>
        </w:rPr>
        <w:t>8,3 locuitori/</w:t>
      </w:r>
      <w:r>
        <w:rPr>
          <w:rFonts w:ascii="Trebuchet MS" w:hAnsi="Trebuchet MS"/>
          <w:b/>
          <w:color w:val="000000"/>
        </w:rPr>
        <w:t>k</w:t>
      </w:r>
      <w:r w:rsidRPr="004E1EA0">
        <w:rPr>
          <w:rFonts w:ascii="Trebuchet MS" w:hAnsi="Trebuchet MS"/>
          <w:b/>
          <w:color w:val="000000"/>
        </w:rPr>
        <w:t>m</w:t>
      </w:r>
      <w:r w:rsidRPr="00865DA4">
        <w:rPr>
          <w:rFonts w:ascii="Trebuchet MS" w:hAnsi="Trebuchet MS"/>
          <w:b/>
          <w:color w:val="000000"/>
          <w:vertAlign w:val="superscript"/>
        </w:rPr>
        <w:t>2</w:t>
      </w:r>
      <w:r>
        <w:rPr>
          <w:rFonts w:ascii="Trebuchet MS" w:hAnsi="Trebuchet MS"/>
          <w:color w:val="000000"/>
        </w:rPr>
        <w:t>. Acest aspect se datorează în primul rând zonei vaste lagunare a Deltei Dunării, dar și depopulării continue din ultimii ani a satelor și zonelor respective. Acest fapt conduce la o izolare pronuntata si o slaba interactiune intre comunitatile locale din teritoriu. Singurul oraș din teritoriu este Sulina, orașul cel mai estic al Uniunii Europene, cu o populație de 3.663 locuitori, ceea ce reprezintă 21,26% din numărul total de locuitori. Evoluția populației din teritoriu reflectă un trend puternic descendent de la recensământul populației și al locuințelor din anul 2002</w:t>
      </w:r>
      <w:r>
        <w:rPr>
          <w:rStyle w:val="FootnoteReference"/>
          <w:rFonts w:ascii="Trebuchet MS" w:hAnsi="Trebuchet MS"/>
          <w:color w:val="000000"/>
        </w:rPr>
        <w:footnoteReference w:id="3"/>
      </w:r>
      <w:r>
        <w:rPr>
          <w:rFonts w:ascii="Trebuchet MS" w:hAnsi="Trebuchet MS"/>
          <w:color w:val="000000"/>
        </w:rPr>
        <w:t xml:space="preserve"> și până în 2011, scăderea înregistrată fiind de </w:t>
      </w:r>
      <w:r w:rsidRPr="00A30113">
        <w:rPr>
          <w:rFonts w:ascii="Trebuchet MS" w:hAnsi="Trebuchet MS"/>
          <w:color w:val="000000"/>
        </w:rPr>
        <w:t>16,31 %</w:t>
      </w:r>
      <w:r>
        <w:rPr>
          <w:rFonts w:ascii="Trebuchet MS" w:hAnsi="Trebuchet MS"/>
          <w:color w:val="000000"/>
        </w:rPr>
        <w:t>, adica 3355 de locuitori in cifre absolute</w:t>
      </w:r>
      <w:r w:rsidRPr="00A30113">
        <w:rPr>
          <w:rFonts w:ascii="Trebuchet MS" w:hAnsi="Trebuchet MS"/>
          <w:color w:val="000000"/>
        </w:rPr>
        <w:t>.</w:t>
      </w:r>
      <w:r>
        <w:rPr>
          <w:rFonts w:ascii="Trebuchet MS" w:hAnsi="Trebuchet MS"/>
          <w:color w:val="000000"/>
        </w:rPr>
        <w:t xml:space="preserve"> Întregul teritoriu, număra la </w:t>
      </w:r>
      <w:r w:rsidRPr="00A30113">
        <w:rPr>
          <w:rFonts w:ascii="Trebuchet MS" w:hAnsi="Trebuchet MS"/>
          <w:color w:val="000000"/>
        </w:rPr>
        <w:t>2002, 20.579 de locuitori,</w:t>
      </w:r>
      <w:r>
        <w:rPr>
          <w:rFonts w:ascii="Trebuchet MS" w:hAnsi="Trebuchet MS"/>
          <w:color w:val="000000"/>
        </w:rPr>
        <w:t xml:space="preserve"> în timp ce la recensământul din anul 2011, numărul total a fost de doar 17.224 locuitori. Cea mai mare scădere s-a înregistrat în cazul comunei Mahmudia care de la un număr de 4990 de locuitori a ajuns la doar 2341, prin devenirea satului Beștepe UAT de sine stătătoare, si inchiderea unor unitati de productie.</w:t>
      </w:r>
    </w:p>
    <w:p w:rsidR="002156F2" w:rsidRDefault="002156F2" w:rsidP="002156F2">
      <w:pPr>
        <w:spacing w:after="0"/>
        <w:ind w:firstLine="708"/>
        <w:jc w:val="both"/>
        <w:rPr>
          <w:rFonts w:ascii="Trebuchet MS" w:hAnsi="Trebuchet MS"/>
          <w:color w:val="000000"/>
        </w:rPr>
      </w:pPr>
      <w:r>
        <w:rPr>
          <w:rFonts w:ascii="Trebuchet MS" w:hAnsi="Trebuchet MS"/>
          <w:color w:val="000000"/>
        </w:rPr>
        <w:t>Migrația populației din teritoriu de la sat la oraș, ceea ce conduce la depopularea masivă, se pare că începe să cunoască un oarecare reviriment prin creșterea numărului persoanelor care își stabilesc domiciliul în teritoriu în comparație cu numărul persoanelor care pleacă cu domiciliul în alte zone. Astfel, conform datelor statistice</w:t>
      </w:r>
      <w:r>
        <w:rPr>
          <w:rStyle w:val="FootnoteReference"/>
          <w:rFonts w:ascii="Trebuchet MS" w:hAnsi="Trebuchet MS"/>
          <w:color w:val="000000"/>
        </w:rPr>
        <w:footnoteReference w:id="4"/>
      </w:r>
      <w:r>
        <w:rPr>
          <w:rFonts w:ascii="Trebuchet MS" w:hAnsi="Trebuchet MS"/>
          <w:color w:val="000000"/>
        </w:rPr>
        <w:t>, la nivelul anului 2014, se constată un număr de 452 de stabiliri de domiciliu în zonă(2,6% pe intreg teritoriul), astfel: 63 persoane-Sulina, 92 persoane - Valea Nucarilor, 8 persoane - Sfântu Gheorghe, 140 persoane - Nufăru, 74 persoane – Murighiol, 41 persoane – Mahmudia, 34 persoane - Beștepe), față de 402 situații de plecări cu domiciliu (86 persoane-Sulina, 80 persoane - Valea Nucarilor, 12 persoane - Sfântu Gheorghe, 61 persoane - Nufăru, 54 persoane – Murighiol, 71 persoane – Mahmudia, 38 persoane - Beștepe. Acest fenomen are 2 cauze : stabilirea unor investitori din domeniul turismului si agroturismului in zona  si prin asezarea unur cetateni a caror activități desfășurate sunt strâns legate de oras. Astfel, spre exemplu, un număr de 140 de persoane s-au stabilit în anul 2015 la Nufăru (față de 61 de persoane care au plecat), ceea ce confirmă acest aspect: comuna Nufăru este foarte aproape de municipiul Tulcea.</w:t>
      </w:r>
    </w:p>
    <w:p w:rsidR="002156F2" w:rsidRDefault="002156F2" w:rsidP="002156F2">
      <w:pPr>
        <w:spacing w:after="0"/>
        <w:ind w:firstLine="708"/>
        <w:jc w:val="both"/>
        <w:rPr>
          <w:rFonts w:ascii="Trebuchet MS" w:hAnsi="Trebuchet MS"/>
          <w:color w:val="000000"/>
        </w:rPr>
      </w:pPr>
      <w:r>
        <w:rPr>
          <w:rFonts w:ascii="Trebuchet MS" w:hAnsi="Trebuchet MS"/>
          <w:color w:val="000000"/>
        </w:rPr>
        <w:t xml:space="preserve">Teritoriul GAL Delta Dunării se caracterizează prin diversitatea etnică și multiculturalitate. Majoritatea populației este reprezentată de români (84,67% din numărul total al populației). Cele mai importante grupuri etnice sunt reprezentate de ruși-lipoveni (712 persoane declarate ceea ce reprezintă 4,13% din numărul total al populației, cei mai mulți fiind la Sulina-362 și Mahmudia-347), ucrainieni (197 persoane declarate ceea </w:t>
      </w:r>
      <w:r>
        <w:rPr>
          <w:rFonts w:ascii="Trebuchet MS" w:hAnsi="Trebuchet MS"/>
          <w:color w:val="000000"/>
        </w:rPr>
        <w:lastRenderedPageBreak/>
        <w:t>ce reprezintă 1,14% din numărul total al populației), greci (62 persoane, toți declarați la Sulina). Conform informaților statistice, în teritoriul GAL Delta Dunării mai locuiesc 22 turci și 3 romi. Restul, 1644 de persoane, nu s-au declarat ca aparținând vreunei populații la recensământul din anul 2011</w:t>
      </w:r>
      <w:r>
        <w:rPr>
          <w:rStyle w:val="FootnoteReference"/>
          <w:rFonts w:ascii="Trebuchet MS" w:hAnsi="Trebuchet MS"/>
          <w:color w:val="000000"/>
        </w:rPr>
        <w:footnoteReference w:id="5"/>
      </w:r>
      <w:r>
        <w:rPr>
          <w:rFonts w:ascii="Trebuchet MS" w:hAnsi="Trebuchet MS"/>
          <w:color w:val="000000"/>
        </w:rPr>
        <w:t>.</w:t>
      </w:r>
      <w:r w:rsidRPr="00703C58">
        <w:rPr>
          <w:rFonts w:ascii="Trebuchet MS" w:hAnsi="Trebuchet MS"/>
          <w:color w:val="000000"/>
        </w:rPr>
        <w:t xml:space="preserve">Conform informațiilor neoficiale, numărul de persoane de etnie ucrainiană sau ruși lipoveni este </w:t>
      </w:r>
      <w:r>
        <w:rPr>
          <w:rFonts w:ascii="Trebuchet MS" w:hAnsi="Trebuchet MS"/>
          <w:color w:val="000000"/>
        </w:rPr>
        <w:t xml:space="preserve">mult </w:t>
      </w:r>
      <w:r w:rsidRPr="00703C58">
        <w:rPr>
          <w:rFonts w:ascii="Trebuchet MS" w:hAnsi="Trebuchet MS"/>
          <w:color w:val="000000"/>
        </w:rPr>
        <w:t>mai mare</w:t>
      </w:r>
      <w:r>
        <w:rPr>
          <w:rFonts w:ascii="Trebuchet MS" w:hAnsi="Trebuchet MS"/>
          <w:color w:val="000000"/>
        </w:rPr>
        <w:t>(Ex: comuna Sf.Gheorghe este compusa majoritar din ucrainieni, si toata populatia vorbeste limba ucrainiana).</w:t>
      </w:r>
    </w:p>
    <w:p w:rsidR="002156F2" w:rsidRPr="00956FCA" w:rsidRDefault="002156F2" w:rsidP="002156F2">
      <w:pPr>
        <w:spacing w:after="0"/>
        <w:ind w:firstLine="708"/>
        <w:jc w:val="both"/>
        <w:rPr>
          <w:rFonts w:ascii="Trebuchet MS" w:hAnsi="Trebuchet MS"/>
          <w:color w:val="000000"/>
        </w:rPr>
      </w:pPr>
      <w:r>
        <w:rPr>
          <w:rFonts w:ascii="Trebuchet MS" w:hAnsi="Trebuchet MS"/>
          <w:color w:val="000000"/>
        </w:rPr>
        <w:t>Analiza informațiilor statistice reflectă în teritoriul GAL Delta Dunării o populație îmbătrânită. Astfel, din totalul populației de 17.224 de locuitori, cei cu vârsta până în 40 de ani sunt în număr de 7.505</w:t>
      </w:r>
      <w:r>
        <w:rPr>
          <w:rStyle w:val="FootnoteReference"/>
          <w:rFonts w:ascii="Trebuchet MS" w:hAnsi="Trebuchet MS"/>
          <w:color w:val="000000"/>
        </w:rPr>
        <w:footnoteReference w:id="6"/>
      </w:r>
      <w:r>
        <w:rPr>
          <w:rFonts w:ascii="Trebuchet MS" w:hAnsi="Trebuchet MS"/>
          <w:color w:val="000000"/>
        </w:rPr>
        <w:t xml:space="preserve"> (adică de doar 43,57%). Restul de 56,43% reprezintă populație de peste 40 de ani care este ocupată mai ales în agricultura de subzistență, </w:t>
      </w:r>
      <w:r w:rsidRPr="00637C4E">
        <w:rPr>
          <w:rFonts w:ascii="Trebuchet MS" w:hAnsi="Trebuchet MS"/>
          <w:color w:val="000000"/>
        </w:rPr>
        <w:t>pescuit și creșterea animalelor.</w:t>
      </w:r>
      <w:r>
        <w:rPr>
          <w:rFonts w:ascii="Trebuchet MS" w:hAnsi="Trebuchet MS"/>
          <w:color w:val="000000"/>
        </w:rPr>
        <w:t>La nivelul lunii decembrie 2015, conform informațiilor statistice numărul total al șomerilor înregistrați în localitățile care aparțin GAL Delta Dunării este de 464</w:t>
      </w:r>
      <w:r>
        <w:rPr>
          <w:rStyle w:val="FootnoteReference"/>
          <w:rFonts w:ascii="Trebuchet MS" w:hAnsi="Trebuchet MS"/>
          <w:color w:val="000000"/>
        </w:rPr>
        <w:footnoteReference w:id="7"/>
      </w:r>
      <w:r>
        <w:rPr>
          <w:rFonts w:ascii="Trebuchet MS" w:hAnsi="Trebuchet MS"/>
          <w:color w:val="000000"/>
        </w:rPr>
        <w:t>. Numărul acesta este, în realitate mult mai mare, cea mai mare parte a persoanelor fără loc de muncă nefiind înregistrate. Rata generală a șomajului la Tulcea este peste media națională. Dacă la nivelul lunii decembrie 2015 rata națională era de 4,9%, Tulcea avea o rată de 5,5% (6,2% bărbați și 4,7% femei).</w:t>
      </w:r>
    </w:p>
    <w:p w:rsidR="002156F2" w:rsidRDefault="002156F2" w:rsidP="002156F2">
      <w:pPr>
        <w:spacing w:after="0"/>
        <w:ind w:firstLine="708"/>
        <w:jc w:val="both"/>
        <w:rPr>
          <w:rFonts w:ascii="Trebuchet MS" w:hAnsi="Trebuchet MS"/>
        </w:rPr>
      </w:pPr>
      <w:r w:rsidRPr="008926E2">
        <w:rPr>
          <w:rFonts w:ascii="Trebuchet MS" w:hAnsi="Trebuchet MS"/>
        </w:rPr>
        <w:t xml:space="preserve">În cadrul teritoriului </w:t>
      </w:r>
      <w:r>
        <w:rPr>
          <w:rFonts w:ascii="Trebuchet MS" w:hAnsi="Trebuchet MS"/>
        </w:rPr>
        <w:t>GAL Delta Dunării,</w:t>
      </w:r>
      <w:r w:rsidRPr="008926E2">
        <w:rPr>
          <w:rFonts w:ascii="Trebuchet MS" w:hAnsi="Trebuchet MS"/>
        </w:rPr>
        <w:t xml:space="preserve"> </w:t>
      </w:r>
      <w:r>
        <w:rPr>
          <w:rFonts w:ascii="Trebuchet MS" w:hAnsi="Trebuchet MS"/>
          <w:b/>
        </w:rPr>
        <w:t xml:space="preserve">șase </w:t>
      </w:r>
      <w:r w:rsidRPr="008926E2">
        <w:rPr>
          <w:rFonts w:ascii="Trebuchet MS" w:hAnsi="Trebuchet MS"/>
          <w:b/>
        </w:rPr>
        <w:t xml:space="preserve">din cele </w:t>
      </w:r>
      <w:r>
        <w:rPr>
          <w:rFonts w:ascii="Trebuchet MS" w:hAnsi="Trebuchet MS"/>
          <w:b/>
        </w:rPr>
        <w:t>șapte</w:t>
      </w:r>
      <w:r w:rsidRPr="008926E2">
        <w:rPr>
          <w:rFonts w:ascii="Trebuchet MS" w:hAnsi="Trebuchet MS"/>
        </w:rPr>
        <w:t xml:space="preserve"> </w:t>
      </w:r>
      <w:r>
        <w:rPr>
          <w:rFonts w:ascii="Trebuchet MS" w:hAnsi="Trebuchet MS"/>
        </w:rPr>
        <w:t>UAT-uri</w:t>
      </w:r>
      <w:r w:rsidRPr="008926E2">
        <w:rPr>
          <w:rFonts w:ascii="Trebuchet MS" w:hAnsi="Trebuchet MS"/>
        </w:rPr>
        <w:t xml:space="preserve"> sunt caracterizate ca </w:t>
      </w:r>
      <w:r w:rsidRPr="008926E2">
        <w:rPr>
          <w:rFonts w:ascii="Trebuchet MS" w:hAnsi="Trebuchet MS"/>
          <w:b/>
        </w:rPr>
        <w:t>zone sărace pentru care indicele de dezvoltare umană locală (IDUL) are valori mai mici sau egale cu 55</w:t>
      </w:r>
      <w:r>
        <w:rPr>
          <w:rStyle w:val="FootnoteReference"/>
          <w:rFonts w:ascii="Trebuchet MS" w:hAnsi="Trebuchet MS"/>
          <w:b/>
        </w:rPr>
        <w:footnoteReference w:id="8"/>
      </w:r>
      <w:r w:rsidRPr="008926E2">
        <w:rPr>
          <w:rFonts w:ascii="Trebuchet MS" w:hAnsi="Trebuchet MS"/>
        </w:rPr>
        <w:t xml:space="preserve"> – </w:t>
      </w:r>
      <w:r>
        <w:rPr>
          <w:rFonts w:ascii="Trebuchet MS" w:hAnsi="Trebuchet MS"/>
        </w:rPr>
        <w:t>Nufăru (50,97), Beștepe (43,49), Murighiol (48,5), Mahmudia (53,13), Valea Nucarilor (44,89), Sfântu Gheorghe (54,82), adica toate comunele. Doar orașul Sulina se află la un indicator superior (62,57).</w:t>
      </w:r>
      <w:r w:rsidRPr="008926E2">
        <w:rPr>
          <w:rFonts w:ascii="Trebuchet MS" w:hAnsi="Trebuchet MS"/>
        </w:rPr>
        <w:t xml:space="preserve"> Valorile IDUL scăzute reflectă nivelul alfabetizării, învățământului,  nivelul de trai și speranța de viață.</w:t>
      </w:r>
      <w:r>
        <w:rPr>
          <w:rFonts w:ascii="Trebuchet MS" w:hAnsi="Trebuchet MS"/>
        </w:rPr>
        <w:t xml:space="preserve"> Mai mult decât atât, media indicelui de dezvoltare umană locală pentru întreg teritoriu este de doar 42,25. Aceasta arată nivelul slab de dezvoltare al acestor comunități și necesitatea stringentă de a aplica măsuri specifice pentru revitalizarea vieții sociale și a activităților economice desfășurate aici.</w:t>
      </w:r>
    </w:p>
    <w:p w:rsidR="002156F2" w:rsidRPr="00074EF4" w:rsidRDefault="002156F2" w:rsidP="002156F2">
      <w:pPr>
        <w:spacing w:after="0"/>
        <w:ind w:firstLine="708"/>
        <w:jc w:val="both"/>
        <w:rPr>
          <w:rFonts w:ascii="Trebuchet MS" w:hAnsi="Trebuchet MS"/>
          <w:highlight w:val="yellow"/>
        </w:rPr>
      </w:pPr>
      <w:r>
        <w:rPr>
          <w:rFonts w:ascii="Trebuchet MS" w:hAnsi="Trebuchet MS"/>
        </w:rPr>
        <w:t xml:space="preserve">Teritoriul GAL Delta Dunării este unul specific, care cuprinde doar localități care se află, din punct de vedere administrativ, pe teritoriul gestionat de Administrația Biosferei Delta Dunării. Din acest punct de vedere, principala atracție a zonei, mai ales turistică, este Delta Dunării. Delta Dunării este a doua ca mărime și cea mai bine conservată dintre deltele Europei, intrând în patrimoniul mondial al UNESCO în anul 1991 și fiind caracterizată ca rezervație a biosferei la nivel național în România și ca parc național în taxonomia internațională. </w:t>
      </w:r>
      <w:r w:rsidRPr="00663988">
        <w:rPr>
          <w:rFonts w:ascii="Trebuchet MS" w:hAnsi="Trebuchet MS"/>
        </w:rPr>
        <w:t xml:space="preserve">Teritoriul GAL </w:t>
      </w:r>
      <w:r>
        <w:rPr>
          <w:rFonts w:ascii="Trebuchet MS" w:hAnsi="Trebuchet MS"/>
        </w:rPr>
        <w:t>Delta Dunării se evidențiază și prin existența în zonă a unor situri</w:t>
      </w:r>
      <w:r w:rsidRPr="00663988">
        <w:rPr>
          <w:rFonts w:ascii="Trebuchet MS" w:hAnsi="Trebuchet MS"/>
          <w:b/>
        </w:rPr>
        <w:t xml:space="preserve"> Natura 2000</w:t>
      </w:r>
      <w:r>
        <w:rPr>
          <w:rFonts w:ascii="Trebuchet MS" w:hAnsi="Trebuchet MS"/>
          <w:b/>
        </w:rPr>
        <w:t xml:space="preserve"> </w:t>
      </w:r>
      <w:r w:rsidRPr="0078288C">
        <w:rPr>
          <w:rFonts w:ascii="Trebuchet MS" w:hAnsi="Trebuchet MS"/>
        </w:rPr>
        <w:t>de valoare excepțională în ceea ce privește consevarea habitatelor naturale</w:t>
      </w:r>
      <w:r>
        <w:rPr>
          <w:rFonts w:ascii="Trebuchet MS" w:hAnsi="Trebuchet MS"/>
        </w:rPr>
        <w:t>, după cum urmează:</w:t>
      </w:r>
    </w:p>
    <w:p w:rsidR="002156F2" w:rsidRPr="00663988" w:rsidRDefault="002156F2" w:rsidP="002156F2">
      <w:pPr>
        <w:spacing w:after="0"/>
        <w:ind w:firstLine="708"/>
        <w:jc w:val="both"/>
        <w:rPr>
          <w:rFonts w:ascii="Trebuchet MS" w:hAnsi="Trebuchet MS"/>
          <w:b/>
        </w:rPr>
      </w:pPr>
      <w:r w:rsidRPr="003F6FC8">
        <w:rPr>
          <w:rFonts w:ascii="Trebuchet MS" w:hAnsi="Trebuchet MS"/>
          <w:b/>
        </w:rPr>
        <w:t>a)</w:t>
      </w:r>
      <w:r>
        <w:rPr>
          <w:rFonts w:ascii="Trebuchet MS" w:hAnsi="Trebuchet MS"/>
          <w:b/>
        </w:rPr>
        <w:t xml:space="preserve"> </w:t>
      </w:r>
      <w:r w:rsidRPr="00663988">
        <w:rPr>
          <w:rFonts w:ascii="Trebuchet MS" w:hAnsi="Trebuchet MS"/>
          <w:b/>
        </w:rPr>
        <w:t xml:space="preserve">Situri de importanță comunitară (SCI):  </w:t>
      </w:r>
      <w:r>
        <w:rPr>
          <w:rFonts w:ascii="Trebuchet MS" w:hAnsi="Trebuchet MS"/>
          <w:b/>
        </w:rPr>
        <w:t>Delta Dunării – ROSCI0065</w:t>
      </w:r>
      <w:r w:rsidRPr="00663988">
        <w:rPr>
          <w:rFonts w:ascii="Trebuchet MS" w:hAnsi="Trebuchet MS"/>
        </w:rPr>
        <w:t xml:space="preserve"> (</w:t>
      </w:r>
      <w:r>
        <w:rPr>
          <w:rFonts w:ascii="Trebuchet MS" w:hAnsi="Trebuchet MS"/>
        </w:rPr>
        <w:t>Sulina</w:t>
      </w:r>
      <w:r w:rsidRPr="00663988">
        <w:rPr>
          <w:rFonts w:ascii="Trebuchet MS" w:hAnsi="Trebuchet MS"/>
        </w:rPr>
        <w:t>,</w:t>
      </w:r>
      <w:r>
        <w:rPr>
          <w:rFonts w:ascii="Trebuchet MS" w:hAnsi="Trebuchet MS"/>
        </w:rPr>
        <w:t xml:space="preserve"> Valea Nucarilor, Nufăru, Mahmudia, Sfântu Gheorghe, Beștepe, Murighiol</w:t>
      </w:r>
      <w:r w:rsidRPr="00663988">
        <w:rPr>
          <w:rFonts w:ascii="Trebuchet MS" w:hAnsi="Trebuchet MS"/>
        </w:rPr>
        <w:t xml:space="preserve">) – </w:t>
      </w:r>
      <w:r>
        <w:rPr>
          <w:rFonts w:ascii="Trebuchet MS" w:hAnsi="Trebuchet MS"/>
        </w:rPr>
        <w:t>total de 1.774,07</w:t>
      </w:r>
      <w:r w:rsidRPr="00663988">
        <w:rPr>
          <w:rFonts w:ascii="Trebuchet MS" w:hAnsi="Trebuchet MS"/>
        </w:rPr>
        <w:t xml:space="preserve"> km</w:t>
      </w:r>
      <w:r w:rsidRPr="00663988">
        <w:rPr>
          <w:rFonts w:ascii="Trebuchet MS" w:hAnsi="Trebuchet MS"/>
          <w:vertAlign w:val="superscript"/>
        </w:rPr>
        <w:t>2</w:t>
      </w:r>
      <w:r w:rsidRPr="00663988">
        <w:rPr>
          <w:rFonts w:ascii="Trebuchet MS" w:hAnsi="Trebuchet MS"/>
        </w:rPr>
        <w:t xml:space="preserve">; </w:t>
      </w:r>
      <w:r>
        <w:rPr>
          <w:rFonts w:ascii="Trebuchet MS" w:hAnsi="Trebuchet MS"/>
          <w:b/>
        </w:rPr>
        <w:t>Delta Dunării - zona maritimă</w:t>
      </w:r>
      <w:r w:rsidRPr="00663988">
        <w:rPr>
          <w:rFonts w:ascii="Trebuchet MS" w:hAnsi="Trebuchet MS"/>
        </w:rPr>
        <w:t xml:space="preserve"> </w:t>
      </w:r>
      <w:r>
        <w:rPr>
          <w:rFonts w:ascii="Trebuchet MS" w:hAnsi="Trebuchet MS"/>
        </w:rPr>
        <w:t xml:space="preserve">– </w:t>
      </w:r>
      <w:r w:rsidRPr="00C73218">
        <w:rPr>
          <w:rFonts w:ascii="Trebuchet MS" w:hAnsi="Trebuchet MS"/>
          <w:b/>
        </w:rPr>
        <w:t>ROSCI0066</w:t>
      </w:r>
      <w:r>
        <w:rPr>
          <w:rFonts w:ascii="Trebuchet MS" w:hAnsi="Trebuchet MS"/>
        </w:rPr>
        <w:t xml:space="preserve"> </w:t>
      </w:r>
      <w:r w:rsidRPr="00663988">
        <w:rPr>
          <w:rFonts w:ascii="Trebuchet MS" w:hAnsi="Trebuchet MS"/>
        </w:rPr>
        <w:t>(</w:t>
      </w:r>
      <w:r>
        <w:rPr>
          <w:rFonts w:ascii="Trebuchet MS" w:hAnsi="Trebuchet MS"/>
        </w:rPr>
        <w:t>Sf. Gheorghe, Sulina, Murighiol</w:t>
      </w:r>
      <w:r w:rsidRPr="00663988">
        <w:rPr>
          <w:rFonts w:ascii="Trebuchet MS" w:hAnsi="Trebuchet MS"/>
        </w:rPr>
        <w:t xml:space="preserve">) – </w:t>
      </w:r>
      <w:r>
        <w:rPr>
          <w:rFonts w:ascii="Trebuchet MS" w:hAnsi="Trebuchet MS"/>
        </w:rPr>
        <w:t xml:space="preserve">total de 17,81 </w:t>
      </w:r>
      <w:r w:rsidRPr="00663988">
        <w:rPr>
          <w:rFonts w:ascii="Trebuchet MS" w:hAnsi="Trebuchet MS"/>
        </w:rPr>
        <w:t xml:space="preserve"> km</w:t>
      </w:r>
      <w:r w:rsidRPr="00663988">
        <w:rPr>
          <w:rFonts w:ascii="Trebuchet MS" w:hAnsi="Trebuchet MS"/>
          <w:vertAlign w:val="superscript"/>
        </w:rPr>
        <w:t>2</w:t>
      </w:r>
      <w:r w:rsidRPr="00663988">
        <w:rPr>
          <w:rFonts w:ascii="Trebuchet MS" w:hAnsi="Trebuchet MS"/>
        </w:rPr>
        <w:t xml:space="preserve">; </w:t>
      </w:r>
      <w:r>
        <w:rPr>
          <w:rFonts w:ascii="Trebuchet MS" w:hAnsi="Trebuchet MS"/>
          <w:b/>
        </w:rPr>
        <w:t>Dealurile Agighiolului – ROSCI0060</w:t>
      </w:r>
      <w:r w:rsidRPr="00663988">
        <w:rPr>
          <w:rFonts w:ascii="Trebuchet MS" w:hAnsi="Trebuchet MS"/>
        </w:rPr>
        <w:t xml:space="preserve"> (</w:t>
      </w:r>
      <w:r>
        <w:rPr>
          <w:rFonts w:ascii="Trebuchet MS" w:hAnsi="Trebuchet MS"/>
        </w:rPr>
        <w:t>Valea Nucarilor</w:t>
      </w:r>
      <w:r w:rsidRPr="00663988">
        <w:rPr>
          <w:rFonts w:ascii="Trebuchet MS" w:hAnsi="Trebuchet MS"/>
        </w:rPr>
        <w:t xml:space="preserve">) – </w:t>
      </w:r>
      <w:r>
        <w:rPr>
          <w:rFonts w:ascii="Trebuchet MS" w:hAnsi="Trebuchet MS"/>
        </w:rPr>
        <w:t>6,61</w:t>
      </w:r>
      <w:r w:rsidRPr="00663988">
        <w:rPr>
          <w:rFonts w:ascii="Trebuchet MS" w:hAnsi="Trebuchet MS"/>
        </w:rPr>
        <w:t xml:space="preserve"> km</w:t>
      </w:r>
      <w:r w:rsidRPr="00663988">
        <w:rPr>
          <w:rFonts w:ascii="Trebuchet MS" w:hAnsi="Trebuchet MS"/>
          <w:vertAlign w:val="superscript"/>
        </w:rPr>
        <w:t>2</w:t>
      </w:r>
      <w:r w:rsidRPr="00663988">
        <w:rPr>
          <w:rFonts w:ascii="Trebuchet MS" w:hAnsi="Trebuchet MS"/>
        </w:rPr>
        <w:t xml:space="preserve">; </w:t>
      </w:r>
    </w:p>
    <w:p w:rsidR="002156F2" w:rsidRPr="00C73218" w:rsidRDefault="002156F2" w:rsidP="002156F2">
      <w:pPr>
        <w:spacing w:after="0"/>
        <w:ind w:firstLine="708"/>
        <w:jc w:val="both"/>
        <w:rPr>
          <w:rFonts w:ascii="Trebuchet MS" w:hAnsi="Trebuchet MS"/>
        </w:rPr>
      </w:pPr>
      <w:r>
        <w:rPr>
          <w:rFonts w:ascii="Trebuchet MS" w:hAnsi="Trebuchet MS"/>
          <w:b/>
        </w:rPr>
        <w:t xml:space="preserve">b) </w:t>
      </w:r>
      <w:r w:rsidRPr="00C73218">
        <w:rPr>
          <w:rFonts w:ascii="Trebuchet MS" w:hAnsi="Trebuchet MS"/>
          <w:b/>
        </w:rPr>
        <w:t xml:space="preserve">Situri de protecție avifaunistică (SPA): </w:t>
      </w:r>
      <w:r>
        <w:rPr>
          <w:rFonts w:ascii="Trebuchet MS" w:hAnsi="Trebuchet MS"/>
          <w:b/>
        </w:rPr>
        <w:t>Delta Dunării și Complexul Razelm Sinoe – ROSPA0031</w:t>
      </w:r>
      <w:r w:rsidRPr="00C73218">
        <w:rPr>
          <w:rFonts w:ascii="Trebuchet MS" w:hAnsi="Trebuchet MS"/>
        </w:rPr>
        <w:t xml:space="preserve"> (</w:t>
      </w:r>
      <w:r>
        <w:rPr>
          <w:rFonts w:ascii="Trebuchet MS" w:hAnsi="Trebuchet MS"/>
        </w:rPr>
        <w:t>Sfântu Gheorghe, Murighiol, Sulina, Valea Nucarilor, Nufăru, Beștepe, Mahmudia</w:t>
      </w:r>
      <w:r w:rsidRPr="00C73218">
        <w:rPr>
          <w:rFonts w:ascii="Trebuchet MS" w:hAnsi="Trebuchet MS"/>
        </w:rPr>
        <w:t xml:space="preserve">) – </w:t>
      </w:r>
      <w:r>
        <w:rPr>
          <w:rFonts w:ascii="Trebuchet MS" w:hAnsi="Trebuchet MS"/>
        </w:rPr>
        <w:t>total de 1829,53</w:t>
      </w:r>
      <w:r w:rsidRPr="00C73218">
        <w:rPr>
          <w:rFonts w:ascii="Trebuchet MS" w:hAnsi="Trebuchet MS"/>
        </w:rPr>
        <w:t xml:space="preserve"> km</w:t>
      </w:r>
      <w:r w:rsidRPr="00C73218">
        <w:rPr>
          <w:rFonts w:ascii="Trebuchet MS" w:hAnsi="Trebuchet MS"/>
          <w:vertAlign w:val="superscript"/>
        </w:rPr>
        <w:t>2</w:t>
      </w:r>
      <w:r w:rsidRPr="00C73218">
        <w:rPr>
          <w:rFonts w:ascii="Trebuchet MS" w:hAnsi="Trebuchet MS"/>
        </w:rPr>
        <w:t xml:space="preserve">; </w:t>
      </w:r>
      <w:r>
        <w:rPr>
          <w:rFonts w:ascii="Trebuchet MS" w:hAnsi="Trebuchet MS"/>
          <w:b/>
        </w:rPr>
        <w:t>Beștepe-Mahmudia – ROSPA0009</w:t>
      </w:r>
      <w:r w:rsidRPr="00C73218">
        <w:rPr>
          <w:rFonts w:ascii="Trebuchet MS" w:hAnsi="Trebuchet MS"/>
        </w:rPr>
        <w:t xml:space="preserve"> (</w:t>
      </w:r>
      <w:r>
        <w:rPr>
          <w:rFonts w:ascii="Trebuchet MS" w:hAnsi="Trebuchet MS"/>
        </w:rPr>
        <w:t xml:space="preserve">Nufăru, Mahmudia, </w:t>
      </w:r>
      <w:r>
        <w:rPr>
          <w:rFonts w:ascii="Trebuchet MS" w:hAnsi="Trebuchet MS"/>
        </w:rPr>
        <w:lastRenderedPageBreak/>
        <w:t>Beștepe, Valea Nucarilor</w:t>
      </w:r>
      <w:r w:rsidRPr="00C73218">
        <w:rPr>
          <w:rFonts w:ascii="Trebuchet MS" w:hAnsi="Trebuchet MS"/>
        </w:rPr>
        <w:t xml:space="preserve">) – </w:t>
      </w:r>
      <w:r>
        <w:rPr>
          <w:rFonts w:ascii="Trebuchet MS" w:hAnsi="Trebuchet MS"/>
        </w:rPr>
        <w:t>35,72</w:t>
      </w:r>
      <w:r w:rsidRPr="00C73218">
        <w:rPr>
          <w:rFonts w:ascii="Trebuchet MS" w:hAnsi="Trebuchet MS"/>
        </w:rPr>
        <w:t xml:space="preserve">  km</w:t>
      </w:r>
      <w:r w:rsidRPr="00C73218">
        <w:rPr>
          <w:rFonts w:ascii="Trebuchet MS" w:hAnsi="Trebuchet MS"/>
          <w:vertAlign w:val="superscript"/>
        </w:rPr>
        <w:t>2</w:t>
      </w:r>
      <w:r w:rsidRPr="00C73218">
        <w:rPr>
          <w:rFonts w:ascii="Trebuchet MS" w:hAnsi="Trebuchet MS"/>
        </w:rPr>
        <w:t xml:space="preserve">; </w:t>
      </w:r>
      <w:r>
        <w:rPr>
          <w:rFonts w:ascii="Trebuchet MS" w:hAnsi="Trebuchet MS"/>
          <w:b/>
        </w:rPr>
        <w:t>Marea Neagră – ROSPA0076</w:t>
      </w:r>
      <w:r w:rsidRPr="00C73218">
        <w:rPr>
          <w:rFonts w:ascii="Trebuchet MS" w:hAnsi="Trebuchet MS"/>
        </w:rPr>
        <w:t xml:space="preserve"> – (</w:t>
      </w:r>
      <w:r>
        <w:rPr>
          <w:rFonts w:ascii="Trebuchet MS" w:hAnsi="Trebuchet MS"/>
        </w:rPr>
        <w:t>Sfântu Gheorghe, Sulina, Murghiol</w:t>
      </w:r>
      <w:r w:rsidRPr="00C73218">
        <w:rPr>
          <w:rFonts w:ascii="Trebuchet MS" w:hAnsi="Trebuchet MS"/>
        </w:rPr>
        <w:t xml:space="preserve">) – </w:t>
      </w:r>
      <w:r>
        <w:rPr>
          <w:rFonts w:ascii="Trebuchet MS" w:hAnsi="Trebuchet MS"/>
        </w:rPr>
        <w:t>17,81</w:t>
      </w:r>
      <w:r w:rsidRPr="00C73218">
        <w:rPr>
          <w:rFonts w:ascii="Trebuchet MS" w:hAnsi="Trebuchet MS"/>
        </w:rPr>
        <w:t xml:space="preserve"> km</w:t>
      </w:r>
      <w:r w:rsidRPr="00C73218">
        <w:rPr>
          <w:rFonts w:ascii="Trebuchet MS" w:hAnsi="Trebuchet MS"/>
          <w:vertAlign w:val="superscript"/>
        </w:rPr>
        <w:t>2</w:t>
      </w:r>
      <w:r w:rsidRPr="00C73218">
        <w:rPr>
          <w:rFonts w:ascii="Trebuchet MS" w:hAnsi="Trebuchet MS"/>
        </w:rPr>
        <w:t xml:space="preserve">; </w:t>
      </w:r>
      <w:r>
        <w:rPr>
          <w:rFonts w:ascii="Trebuchet MS" w:hAnsi="Trebuchet MS"/>
          <w:b/>
        </w:rPr>
        <w:t>Lacul Beibugeac – ROSPA0052</w:t>
      </w:r>
      <w:r w:rsidRPr="00C73218">
        <w:rPr>
          <w:rFonts w:ascii="Trebuchet MS" w:hAnsi="Trebuchet MS"/>
        </w:rPr>
        <w:t xml:space="preserve"> (</w:t>
      </w:r>
      <w:r>
        <w:rPr>
          <w:rFonts w:ascii="Trebuchet MS" w:hAnsi="Trebuchet MS"/>
        </w:rPr>
        <w:t>Murighiol)</w:t>
      </w:r>
      <w:r w:rsidRPr="00C73218">
        <w:rPr>
          <w:rFonts w:ascii="Trebuchet MS" w:hAnsi="Trebuchet MS"/>
        </w:rPr>
        <w:t xml:space="preserve"> -  </w:t>
      </w:r>
      <w:r>
        <w:rPr>
          <w:rFonts w:ascii="Trebuchet MS" w:hAnsi="Trebuchet MS"/>
        </w:rPr>
        <w:t>4,7</w:t>
      </w:r>
      <w:r w:rsidRPr="00C73218">
        <w:rPr>
          <w:rFonts w:ascii="Trebuchet MS" w:hAnsi="Trebuchet MS"/>
        </w:rPr>
        <w:t xml:space="preserve"> km</w:t>
      </w:r>
      <w:r w:rsidRPr="00C73218">
        <w:rPr>
          <w:rFonts w:ascii="Trebuchet MS" w:hAnsi="Trebuchet MS"/>
          <w:vertAlign w:val="superscript"/>
        </w:rPr>
        <w:t>2</w:t>
      </w:r>
      <w:r w:rsidRPr="00C73218">
        <w:rPr>
          <w:rFonts w:ascii="Trebuchet MS" w:hAnsi="Trebuchet MS"/>
        </w:rPr>
        <w:t>.</w:t>
      </w:r>
      <w:r>
        <w:rPr>
          <w:rStyle w:val="FootnoteReference"/>
          <w:rFonts w:ascii="Trebuchet MS" w:hAnsi="Trebuchet MS"/>
        </w:rPr>
        <w:footnoteReference w:id="9"/>
      </w:r>
    </w:p>
    <w:p w:rsidR="002156F2" w:rsidRDefault="002156F2" w:rsidP="002156F2">
      <w:pPr>
        <w:spacing w:after="0"/>
        <w:ind w:firstLine="708"/>
        <w:jc w:val="both"/>
        <w:rPr>
          <w:rFonts w:ascii="Trebuchet MS" w:hAnsi="Trebuchet MS"/>
        </w:rPr>
      </w:pPr>
      <w:r w:rsidRPr="00FD5657">
        <w:rPr>
          <w:rFonts w:ascii="Trebuchet MS" w:hAnsi="Trebuchet MS"/>
        </w:rPr>
        <w:t xml:space="preserve">Teritoriul parteneriatului “GAL Delta Dunării” se caracterizează printr-un </w:t>
      </w:r>
      <w:r w:rsidRPr="00FD5657">
        <w:rPr>
          <w:rFonts w:ascii="Trebuchet MS" w:hAnsi="Trebuchet MS"/>
          <w:b/>
        </w:rPr>
        <w:t>bogat şi divers patrimoniu cultural</w:t>
      </w:r>
      <w:r w:rsidRPr="00FD5657">
        <w:rPr>
          <w:rFonts w:ascii="Trebuchet MS" w:hAnsi="Trebuchet MS"/>
        </w:rPr>
        <w:t>, 156 de monumente istorice din această zonă regăsindu-se în “</w:t>
      </w:r>
      <w:r w:rsidRPr="00FD5657">
        <w:rPr>
          <w:rFonts w:ascii="Trebuchet MS" w:hAnsi="Trebuchet MS"/>
          <w:i/>
        </w:rPr>
        <w:t>Lista monumentelor Ministerului Culturii şi Patrimoniului Național</w:t>
      </w:r>
      <w:r w:rsidRPr="00FD5657">
        <w:rPr>
          <w:rFonts w:ascii="Trebuchet MS" w:hAnsi="Trebuchet MS"/>
        </w:rPr>
        <w:t>”</w:t>
      </w:r>
      <w:r>
        <w:rPr>
          <w:rStyle w:val="FootnoteReference"/>
          <w:rFonts w:ascii="Trebuchet MS" w:hAnsi="Trebuchet MS"/>
        </w:rPr>
        <w:footnoteReference w:id="10"/>
      </w:r>
      <w:r w:rsidRPr="00FD5657">
        <w:rPr>
          <w:rFonts w:ascii="Trebuchet MS" w:hAnsi="Trebuchet MS"/>
        </w:rPr>
        <w:t xml:space="preserve">. </w:t>
      </w:r>
      <w:r>
        <w:rPr>
          <w:rFonts w:ascii="Trebuchet MS" w:hAnsi="Trebuchet MS"/>
        </w:rPr>
        <w:t>Cele mai multe obiective de patrimoniu sunt la Sulina (un număr de 35) și la Murighiol și în satele aferente (un număr de 26 de obiective). Importanța excepțională a patrimoniului cultural din această zonă este dată și de existența, pe teritoriul administrativ al comunei Murighiol, în satul Murighiol, a cetății Halmyris, unde s-au descoperit osemintele primilor martiri creștini de pe teritoriul României (Epictet și Astion). Totodată, la Sulina, Farul Comisiei Europene a Dunării, reprezintă unul dintre principalele obiective turistice. Mai</w:t>
      </w:r>
      <w:r w:rsidRPr="008926E2">
        <w:rPr>
          <w:rFonts w:ascii="Trebuchet MS" w:hAnsi="Trebuchet MS"/>
        </w:rPr>
        <w:t xml:space="preserve"> regăsim </w:t>
      </w:r>
      <w:r>
        <w:rPr>
          <w:rFonts w:ascii="Trebuchet MS" w:hAnsi="Trebuchet MS"/>
        </w:rPr>
        <w:t>în teritoriu</w:t>
      </w:r>
      <w:r w:rsidRPr="008926E2">
        <w:rPr>
          <w:rFonts w:ascii="Trebuchet MS" w:hAnsi="Trebuchet MS"/>
        </w:rPr>
        <w:t>: situri arheologice</w:t>
      </w:r>
      <w:r>
        <w:rPr>
          <w:rFonts w:ascii="Trebuchet MS" w:hAnsi="Trebuchet MS"/>
        </w:rPr>
        <w:t xml:space="preserve"> de valoare excepțională</w:t>
      </w:r>
      <w:r w:rsidRPr="008926E2">
        <w:rPr>
          <w:rFonts w:ascii="Trebuchet MS" w:hAnsi="Trebuchet MS"/>
        </w:rPr>
        <w:t xml:space="preserve">, castre romane, cetăți, biserici, tradiții, port popular, preparate culinare cu influențe </w:t>
      </w:r>
      <w:r>
        <w:rPr>
          <w:rFonts w:ascii="Trebuchet MS" w:hAnsi="Trebuchet MS"/>
        </w:rPr>
        <w:t xml:space="preserve">mai ales </w:t>
      </w:r>
      <w:r w:rsidRPr="008926E2">
        <w:rPr>
          <w:rFonts w:ascii="Trebuchet MS" w:hAnsi="Trebuchet MS"/>
        </w:rPr>
        <w:t xml:space="preserve">ale comunităților de </w:t>
      </w:r>
      <w:r>
        <w:rPr>
          <w:rFonts w:ascii="Trebuchet MS" w:hAnsi="Trebuchet MS"/>
        </w:rPr>
        <w:t>ruși-lipoveni, ucrainieni sau turci</w:t>
      </w:r>
      <w:r w:rsidRPr="008926E2">
        <w:rPr>
          <w:rFonts w:ascii="Trebuchet MS" w:hAnsi="Trebuchet MS"/>
        </w:rPr>
        <w:t xml:space="preserve">. Specificul cultural al </w:t>
      </w:r>
      <w:r>
        <w:rPr>
          <w:rFonts w:ascii="Trebuchet MS" w:hAnsi="Trebuchet MS"/>
        </w:rPr>
        <w:t>GAL Delta Dunării</w:t>
      </w:r>
      <w:r w:rsidRPr="008926E2">
        <w:rPr>
          <w:rFonts w:ascii="Trebuchet MS" w:hAnsi="Trebuchet MS"/>
        </w:rPr>
        <w:t xml:space="preserve"> este dat </w:t>
      </w:r>
      <w:r>
        <w:rPr>
          <w:rFonts w:ascii="Trebuchet MS" w:hAnsi="Trebuchet MS"/>
        </w:rPr>
        <w:t xml:space="preserve">și </w:t>
      </w:r>
      <w:r w:rsidRPr="008926E2">
        <w:rPr>
          <w:rFonts w:ascii="Trebuchet MS" w:hAnsi="Trebuchet MS"/>
        </w:rPr>
        <w:t xml:space="preserve">de conviețuirea în aceste locuri a românilor, </w:t>
      </w:r>
      <w:r>
        <w:rPr>
          <w:rFonts w:ascii="Trebuchet MS" w:hAnsi="Trebuchet MS"/>
        </w:rPr>
        <w:t>ucrainienilor, rușilor lipoveni, turcilor și a altor populații care, de-a lungul timpului, fie au tranzitat vremelnic locurile, fie s-au statornicit</w:t>
      </w:r>
      <w:r w:rsidRPr="008926E2">
        <w:rPr>
          <w:rFonts w:ascii="Trebuchet MS" w:hAnsi="Trebuchet MS"/>
        </w:rPr>
        <w:t xml:space="preserve">. </w:t>
      </w:r>
      <w:r>
        <w:rPr>
          <w:rFonts w:ascii="Trebuchet MS" w:hAnsi="Trebuchet MS"/>
        </w:rPr>
        <w:t xml:space="preserve">Casele tradiționale cu frontoane traforate de meșterii populari din nordul Dobrogei, sau casele specifice rușilor lipoveni unde cromatica albastru-lipovenească dă un farmec aparte locului, sunt alte elemente specifice ale vieții culturale din teritoriul acoperit de GAL Delta Dunării. </w:t>
      </w:r>
    </w:p>
    <w:p w:rsidR="002156F2" w:rsidRDefault="002156F2" w:rsidP="002156F2">
      <w:pPr>
        <w:spacing w:after="0"/>
        <w:ind w:firstLine="425"/>
        <w:jc w:val="both"/>
        <w:rPr>
          <w:rFonts w:ascii="Trebuchet MS" w:hAnsi="Trebuchet MS"/>
          <w:bCs/>
          <w:color w:val="000000"/>
        </w:rPr>
      </w:pPr>
      <w:r w:rsidRPr="00CB3D49">
        <w:rPr>
          <w:rFonts w:ascii="Trebuchet MS" w:hAnsi="Trebuchet MS"/>
          <w:bCs/>
          <w:color w:val="000000"/>
        </w:rPr>
        <w:t xml:space="preserve">Principalele tipuri de activități economice identificate în zonă sunt cele legate de </w:t>
      </w:r>
      <w:r>
        <w:rPr>
          <w:rFonts w:ascii="Trebuchet MS" w:hAnsi="Trebuchet MS"/>
          <w:bCs/>
          <w:color w:val="000000"/>
        </w:rPr>
        <w:t xml:space="preserve">turism, </w:t>
      </w:r>
      <w:r w:rsidRPr="00CB3D49">
        <w:rPr>
          <w:rFonts w:ascii="Trebuchet MS" w:hAnsi="Trebuchet MS"/>
          <w:bCs/>
          <w:color w:val="000000"/>
        </w:rPr>
        <w:t>comerț și agricultură, în timp ce sectoarele de servicii, activități meșteșugărești și producție în domeniul non - agricol sunt slab dezvoltate.</w:t>
      </w:r>
      <w:r>
        <w:rPr>
          <w:rFonts w:ascii="Trebuchet MS" w:hAnsi="Trebuchet MS"/>
          <w:bCs/>
          <w:color w:val="000000"/>
        </w:rPr>
        <w:t xml:space="preserve"> </w:t>
      </w:r>
      <w:r w:rsidRPr="00CB3D49">
        <w:rPr>
          <w:rFonts w:ascii="Trebuchet MS" w:hAnsi="Trebuchet MS"/>
          <w:bCs/>
          <w:color w:val="000000"/>
        </w:rPr>
        <w:t xml:space="preserve">Din punct de vedere al structurii economiei locale după tipul întreprinderilor, se remarcă preponderența întreprinderilor mici, de tip SRL, SC, SA și cele tip PFA și II. </w:t>
      </w:r>
      <w:r w:rsidRPr="00150AA5">
        <w:rPr>
          <w:rFonts w:ascii="Trebuchet MS" w:hAnsi="Trebuchet MS"/>
          <w:bCs/>
          <w:color w:val="000000"/>
        </w:rPr>
        <w:t>Conform datelor statistice, la nivelul teritoriului există în prezent un număr de 326 persoane</w:t>
      </w:r>
      <w:r w:rsidRPr="00CB3D49">
        <w:rPr>
          <w:rFonts w:ascii="Trebuchet MS" w:hAnsi="Trebuchet MS"/>
          <w:bCs/>
          <w:color w:val="000000"/>
        </w:rPr>
        <w:t xml:space="preserve"> juridice</w:t>
      </w:r>
      <w:r>
        <w:rPr>
          <w:rStyle w:val="FootnoteReference"/>
          <w:rFonts w:ascii="Trebuchet MS" w:hAnsi="Trebuchet MS"/>
          <w:bCs/>
          <w:color w:val="000000"/>
        </w:rPr>
        <w:footnoteReference w:id="11"/>
      </w:r>
      <w:r>
        <w:rPr>
          <w:rFonts w:ascii="Trebuchet MS" w:hAnsi="Trebuchet MS"/>
          <w:bCs/>
          <w:color w:val="000000"/>
        </w:rPr>
        <w:t>.</w:t>
      </w:r>
      <w:r w:rsidRPr="00CB3D49">
        <w:rPr>
          <w:rFonts w:ascii="Trebuchet MS" w:hAnsi="Trebuchet MS"/>
          <w:bCs/>
          <w:color w:val="000000"/>
        </w:rPr>
        <w:t xml:space="preserve">  Diversificarea veniturilor în alte domenii decât producţia agricolă a rămas până în prezent redusă. În acest cont</w:t>
      </w:r>
      <w:r>
        <w:rPr>
          <w:rFonts w:ascii="Trebuchet MS" w:hAnsi="Trebuchet MS"/>
          <w:bCs/>
          <w:color w:val="000000"/>
        </w:rPr>
        <w:t xml:space="preserve">ext este evidentă nevoia </w:t>
      </w:r>
      <w:r w:rsidRPr="00CB3D49">
        <w:rPr>
          <w:rFonts w:ascii="Trebuchet MS" w:hAnsi="Trebuchet MS"/>
          <w:bCs/>
          <w:color w:val="000000"/>
        </w:rPr>
        <w:t xml:space="preserve">populației locale de noi oportunități care să ducă la crearea de locuri de muncă, în teritoriu, atât în domeniul agricol cât și non-agricol. Sunt necesare investiții pentru stimularea antreprenoriatului local și încurajarea micilor întreprinzători în special în scopul diversificării activităților agricole. Este necesară încurajarea inițiativelor antreprenoriale, </w:t>
      </w:r>
      <w:r>
        <w:rPr>
          <w:rFonts w:ascii="Trebuchet MS" w:hAnsi="Trebuchet MS"/>
          <w:bCs/>
          <w:color w:val="000000"/>
        </w:rPr>
        <w:t>mai ales a tinerilor care trebuiesc stabilizati in teritoriu,</w:t>
      </w:r>
      <w:r w:rsidRPr="00CB3D49">
        <w:rPr>
          <w:rFonts w:ascii="Trebuchet MS" w:hAnsi="Trebuchet MS"/>
          <w:bCs/>
          <w:color w:val="000000"/>
        </w:rPr>
        <w:t xml:space="preserve">crearea de locuri de muncă în sectorul non-agricol pentru diversificarea economiei locale prin creşterea numărului de microîntreprinderi şi întreprinderi mici în sectorul non-agricol, încurajând mediul de afaceri din mediul rural, în domenii precum serviciile, activitățile meșteșugărești și de producție, contribuind astfel la creşterea </w:t>
      </w:r>
      <w:r>
        <w:rPr>
          <w:rFonts w:ascii="Trebuchet MS" w:hAnsi="Trebuchet MS"/>
          <w:bCs/>
          <w:color w:val="000000"/>
        </w:rPr>
        <w:t>activitatilor,</w:t>
      </w:r>
      <w:r w:rsidRPr="00CB3D49">
        <w:rPr>
          <w:rFonts w:ascii="Trebuchet MS" w:hAnsi="Trebuchet MS"/>
          <w:bCs/>
          <w:color w:val="000000"/>
        </w:rPr>
        <w:t xml:space="preserve"> care să conducă la creşterea veniturilor populaţiei locale și reducerea nivelului de sărăcie.</w:t>
      </w:r>
    </w:p>
    <w:p w:rsidR="002156F2" w:rsidRPr="006E3CA2" w:rsidRDefault="002156F2" w:rsidP="002156F2">
      <w:pPr>
        <w:spacing w:after="0" w:line="240" w:lineRule="auto"/>
        <w:jc w:val="both"/>
        <w:rPr>
          <w:rFonts w:ascii="Trebuchet MS" w:hAnsi="Trebuchet MS"/>
        </w:rPr>
      </w:pPr>
      <w:r>
        <w:rPr>
          <w:rFonts w:ascii="Trebuchet MS" w:hAnsi="Trebuchet MS"/>
          <w:bCs/>
          <w:color w:val="000000"/>
        </w:rPr>
        <w:t>Agricultura, este slab dezvoltată. La nivelul anului 2014, conform informațiilor statistice</w:t>
      </w:r>
      <w:r>
        <w:rPr>
          <w:rStyle w:val="FootnoteReference"/>
          <w:rFonts w:ascii="Trebuchet MS" w:hAnsi="Trebuchet MS"/>
          <w:bCs/>
          <w:color w:val="000000"/>
        </w:rPr>
        <w:footnoteReference w:id="12"/>
      </w:r>
      <w:r>
        <w:rPr>
          <w:rFonts w:ascii="Trebuchet MS" w:hAnsi="Trebuchet MS"/>
          <w:bCs/>
          <w:color w:val="000000"/>
        </w:rPr>
        <w:t xml:space="preserve"> în întregul teritoriu exista 35.630 ha teren agricol, 26.348 ha teren arabil, 8.493 ha pășuni, 81 ha fânețe și 388 ha vii și perimetre viticole. Interesant este că în ultimii 10 ani (2014 raportat la anul 2005) suprafața agricolă totală s-a diminuat cu 3.616 ha (39.246 ha la nivelul anului 2005). Din cauza mai ales a vastului teritoriu ocupat de apă din GAL Delta Dunării, doar 17,21% din suprafața generală a teritoriului este reprezentat de teren agricol. Cele mai cultivate plante sunt grâul, orzul, floarea soarelui</w:t>
      </w:r>
      <w:r w:rsidRPr="00463D23">
        <w:rPr>
          <w:rFonts w:ascii="Trebuchet MS" w:hAnsi="Trebuchet MS"/>
          <w:bCs/>
          <w:color w:val="000000"/>
        </w:rPr>
        <w:t>.</w:t>
      </w:r>
      <w:r w:rsidRPr="00463D23">
        <w:rPr>
          <w:rFonts w:ascii="Trebuchet MS" w:hAnsi="Trebuchet MS"/>
        </w:rPr>
        <w:t xml:space="preserve"> In ce privește </w:t>
      </w:r>
      <w:r w:rsidRPr="00463D23">
        <w:rPr>
          <w:rFonts w:ascii="Trebuchet MS" w:hAnsi="Trebuchet MS"/>
        </w:rPr>
        <w:lastRenderedPageBreak/>
        <w:t>creșterea animalelor ordinea in func</w:t>
      </w:r>
      <w:r>
        <w:rPr>
          <w:rFonts w:ascii="Trebuchet MS" w:hAnsi="Trebuchet MS"/>
        </w:rPr>
        <w:t>ț</w:t>
      </w:r>
      <w:r w:rsidRPr="00463D23">
        <w:rPr>
          <w:rFonts w:ascii="Trebuchet MS" w:hAnsi="Trebuchet MS"/>
        </w:rPr>
        <w:t>ie de număr este următoarea: ovine, porcine, caprine, bovine și păsări.</w:t>
      </w:r>
    </w:p>
    <w:p w:rsidR="002156F2" w:rsidRDefault="002156F2" w:rsidP="002156F2">
      <w:pPr>
        <w:spacing w:after="0"/>
        <w:ind w:firstLine="425"/>
        <w:jc w:val="both"/>
        <w:rPr>
          <w:rFonts w:ascii="Trebuchet MS" w:hAnsi="Trebuchet MS"/>
        </w:rPr>
      </w:pPr>
      <w:r>
        <w:rPr>
          <w:rFonts w:ascii="Trebuchet MS" w:hAnsi="Trebuchet MS"/>
          <w:bCs/>
          <w:color w:val="000000"/>
        </w:rPr>
        <w:t xml:space="preserve">Specifică teritoriului este </w:t>
      </w:r>
      <w:r w:rsidRPr="00463D23">
        <w:rPr>
          <w:rFonts w:ascii="Trebuchet MS" w:hAnsi="Trebuchet MS"/>
          <w:b/>
          <w:bCs/>
          <w:color w:val="000000"/>
        </w:rPr>
        <w:t>activitatea turistică</w:t>
      </w:r>
      <w:r>
        <w:rPr>
          <w:rFonts w:ascii="Trebuchet MS" w:hAnsi="Trebuchet MS"/>
          <w:bCs/>
          <w:color w:val="000000"/>
        </w:rPr>
        <w:t xml:space="preserve"> desfășurată mai ales în Sulina, Sfântu Gheorghe, Mahmudia, Murighiol-Dunavățul de Jos. La nivelul anului 2015 existau la nivelul teritoriului un număr total de 1.660</w:t>
      </w:r>
      <w:r>
        <w:rPr>
          <w:rStyle w:val="FootnoteReference"/>
          <w:rFonts w:ascii="Trebuchet MS" w:hAnsi="Trebuchet MS"/>
          <w:bCs/>
          <w:color w:val="000000"/>
        </w:rPr>
        <w:footnoteReference w:id="13"/>
      </w:r>
      <w:r>
        <w:rPr>
          <w:rFonts w:ascii="Trebuchet MS" w:hAnsi="Trebuchet MS"/>
          <w:bCs/>
          <w:color w:val="000000"/>
        </w:rPr>
        <w:t xml:space="preserve"> de locuri de cazare (Sulina: 269, Valea Nucarilor: 228, Sfântu Gheorghe: 502, Nufăru: 53, Murighiol: 456, Mahmudia: 118, Beștepe: 34). Acestui număr oficial i se adaugă un număr mult mai mare de posibilități de cazare în teritoriu. Cu toate acestea, infrastructura de turistică și mai ales de cazare este încă slab dezvoltată, cu precădere din cauza turismului sezonier (4-5 luni maxim pe an).</w:t>
      </w:r>
    </w:p>
    <w:p w:rsidR="002156F2" w:rsidRDefault="002156F2" w:rsidP="002156F2">
      <w:pPr>
        <w:spacing w:after="0"/>
        <w:ind w:firstLine="425"/>
        <w:jc w:val="both"/>
        <w:rPr>
          <w:rFonts w:ascii="Trebuchet MS" w:hAnsi="Trebuchet MS"/>
        </w:rPr>
      </w:pPr>
      <w:r w:rsidRPr="00A2264B">
        <w:rPr>
          <w:rFonts w:ascii="Trebuchet MS" w:hAnsi="Trebuchet MS"/>
          <w:bCs/>
          <w:color w:val="000000"/>
        </w:rPr>
        <w:t xml:space="preserve">În ceea ce privește </w:t>
      </w:r>
      <w:r w:rsidRPr="00C817B2">
        <w:rPr>
          <w:rFonts w:ascii="Trebuchet MS" w:hAnsi="Trebuchet MS"/>
          <w:b/>
          <w:bCs/>
          <w:color w:val="000000"/>
        </w:rPr>
        <w:t>infrastructura fizică de bază</w:t>
      </w:r>
      <w:r w:rsidRPr="00A2264B">
        <w:rPr>
          <w:rFonts w:ascii="Trebuchet MS" w:hAnsi="Trebuchet MS"/>
          <w:bCs/>
          <w:color w:val="000000"/>
        </w:rPr>
        <w:t xml:space="preserve">, deși investițiile au sporit în mod sistematic în ultima perioadă, aceasta se situează încă mult </w:t>
      </w:r>
      <w:r>
        <w:rPr>
          <w:rFonts w:ascii="Trebuchet MS" w:hAnsi="Trebuchet MS"/>
          <w:bCs/>
          <w:color w:val="000000"/>
        </w:rPr>
        <w:t xml:space="preserve">sub nevoile de dezvoltare ale zonei si </w:t>
      </w:r>
      <w:r w:rsidRPr="00A2264B">
        <w:rPr>
          <w:rFonts w:ascii="Trebuchet MS" w:hAnsi="Trebuchet MS"/>
          <w:bCs/>
          <w:color w:val="000000"/>
        </w:rPr>
        <w:t xml:space="preserve">în urma celei urbane. Numărul redus de unităţi sanitare, lipsa de personal medical calificat în unităţile rămase şi şcolile slab dotate din teritoriu completează imaginea unei zone care se confruntă cu diverse provocări demografice, precum şi cu disparităţi regionale. Situaţia actuală are un impact grav asupra calităţii vieţii întregii populaţii în special a tinerilor, a persoanelor în vârstă și vulnerabile. </w:t>
      </w:r>
    </w:p>
    <w:p w:rsidR="002156F2" w:rsidRDefault="002156F2" w:rsidP="002156F2">
      <w:pPr>
        <w:spacing w:after="0"/>
        <w:ind w:firstLine="284"/>
        <w:jc w:val="both"/>
        <w:rPr>
          <w:rFonts w:ascii="Trebuchet MS" w:hAnsi="Trebuchet MS"/>
        </w:rPr>
      </w:pPr>
      <w:r w:rsidRPr="008926E2">
        <w:rPr>
          <w:rFonts w:ascii="Trebuchet MS" w:hAnsi="Trebuchet MS"/>
        </w:rPr>
        <w:t xml:space="preserve">În ceea ce privește </w:t>
      </w:r>
      <w:r w:rsidRPr="008926E2">
        <w:rPr>
          <w:rFonts w:ascii="Trebuchet MS" w:hAnsi="Trebuchet MS"/>
          <w:b/>
        </w:rPr>
        <w:t>serviciile medicale și sociale</w:t>
      </w:r>
      <w:r w:rsidRPr="008926E2">
        <w:rPr>
          <w:rFonts w:ascii="Trebuchet MS" w:hAnsi="Trebuchet MS"/>
        </w:rPr>
        <w:t xml:space="preserve"> de care beneficiază populația din teritoriu, acestea sunt oferite la un nivel minim sau lipsesc în anumite situații. Astfel, la </w:t>
      </w:r>
      <w:r w:rsidRPr="00463D23">
        <w:rPr>
          <w:rFonts w:ascii="Trebuchet MS" w:hAnsi="Trebuchet MS"/>
        </w:rPr>
        <w:t xml:space="preserve">nivelul întregii zone a teritoriului nu există </w:t>
      </w:r>
      <w:r>
        <w:rPr>
          <w:rFonts w:ascii="Trebuchet MS" w:hAnsi="Trebuchet MS"/>
        </w:rPr>
        <w:t>nici</w:t>
      </w:r>
      <w:r w:rsidRPr="00463D23">
        <w:rPr>
          <w:rFonts w:ascii="Trebuchet MS" w:hAnsi="Trebuchet MS"/>
        </w:rPr>
        <w:t>un spital, cel mai apropiat fiind în municipiul reședință de județ (Tul</w:t>
      </w:r>
      <w:r>
        <w:rPr>
          <w:rFonts w:ascii="Trebuchet MS" w:hAnsi="Trebuchet MS"/>
        </w:rPr>
        <w:t>c</w:t>
      </w:r>
      <w:r w:rsidRPr="00463D23">
        <w:rPr>
          <w:rFonts w:ascii="Trebuchet MS" w:hAnsi="Trebuchet MS"/>
        </w:rPr>
        <w:t>ea), aflat</w:t>
      </w:r>
      <w:r>
        <w:rPr>
          <w:rFonts w:ascii="Trebuchet MS" w:hAnsi="Trebuchet MS"/>
        </w:rPr>
        <w:t>,</w:t>
      </w:r>
      <w:r w:rsidRPr="00463D23">
        <w:rPr>
          <w:rFonts w:ascii="Trebuchet MS" w:hAnsi="Trebuchet MS"/>
        </w:rPr>
        <w:t xml:space="preserve"> în anumite cazuri</w:t>
      </w:r>
      <w:r>
        <w:rPr>
          <w:rFonts w:ascii="Trebuchet MS" w:hAnsi="Trebuchet MS"/>
        </w:rPr>
        <w:t>,</w:t>
      </w:r>
      <w:r w:rsidRPr="00463D23">
        <w:rPr>
          <w:rFonts w:ascii="Trebuchet MS" w:hAnsi="Trebuchet MS"/>
        </w:rPr>
        <w:t xml:space="preserve"> la mai m</w:t>
      </w:r>
      <w:r>
        <w:rPr>
          <w:rFonts w:ascii="Trebuchet MS" w:hAnsi="Trebuchet MS"/>
        </w:rPr>
        <w:t xml:space="preserve">ult de 100 de km distanță și către care se poate ajunge doar pe apă. </w:t>
      </w:r>
      <w:r w:rsidRPr="00A2264B">
        <w:rPr>
          <w:rFonts w:ascii="Trebuchet MS" w:hAnsi="Trebuchet MS"/>
        </w:rPr>
        <w:t xml:space="preserve">În prezent, </w:t>
      </w:r>
      <w:r>
        <w:rPr>
          <w:rFonts w:ascii="Trebuchet MS" w:hAnsi="Trebuchet MS"/>
        </w:rPr>
        <w:t xml:space="preserve">conform informațiilor obținute în cadrul etapei de consultare a comunității din teritoriu există două centre sociale care funcționează la nivel minim (Sulina și Mahmudia) și unul la Sfântu Gheorghe administrat, tot la nivel minim, de o organizație nonguvernamentală prin voluntariat. </w:t>
      </w:r>
      <w:r w:rsidRPr="00A2264B">
        <w:rPr>
          <w:rFonts w:ascii="Trebuchet MS" w:hAnsi="Trebuchet MS"/>
        </w:rPr>
        <w:t xml:space="preserve">În cadrul întâlnirilor organizate în teritoriu a rezultat ca necesară îmbunătățirea serviciilor sociale </w:t>
      </w:r>
      <w:r>
        <w:rPr>
          <w:rFonts w:ascii="Trebuchet MS" w:hAnsi="Trebuchet MS"/>
        </w:rPr>
        <w:t xml:space="preserve">, cu prioritate celor din delta, care sa cuprinda inclusiv minoritati locale, </w:t>
      </w:r>
      <w:r w:rsidRPr="00A2264B">
        <w:rPr>
          <w:rFonts w:ascii="Trebuchet MS" w:hAnsi="Trebuchet MS"/>
        </w:rPr>
        <w:t xml:space="preserve">prin </w:t>
      </w:r>
      <w:r>
        <w:rPr>
          <w:rFonts w:ascii="Trebuchet MS" w:hAnsi="Trebuchet MS"/>
        </w:rPr>
        <w:t>dezvoltarea și dotarea centrelor sociale existente</w:t>
      </w:r>
      <w:r w:rsidRPr="00A2264B">
        <w:rPr>
          <w:rFonts w:ascii="Trebuchet MS" w:hAnsi="Trebuchet MS"/>
        </w:rPr>
        <w:t xml:space="preserve">. </w:t>
      </w:r>
    </w:p>
    <w:p w:rsidR="002156F2" w:rsidRDefault="002156F2" w:rsidP="002156F2">
      <w:pPr>
        <w:spacing w:after="0"/>
        <w:ind w:firstLine="284"/>
        <w:rPr>
          <w:rFonts w:ascii="Trebuchet MS" w:hAnsi="Trebuchet MS"/>
        </w:rPr>
      </w:pPr>
      <w:r>
        <w:rPr>
          <w:rFonts w:ascii="Trebuchet MS" w:hAnsi="Trebuchet MS"/>
        </w:rPr>
        <w:t>Schematic legatura dintre caracteristicile teritoriului si SDL este urmatoarea: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46"/>
        <w:gridCol w:w="4024"/>
        <w:gridCol w:w="2216"/>
      </w:tblGrid>
      <w:tr w:rsidR="002156F2" w:rsidRPr="00F74969" w:rsidTr="00841A06">
        <w:tc>
          <w:tcPr>
            <w:tcW w:w="3085" w:type="dxa"/>
            <w:shd w:val="clear" w:color="auto" w:fill="auto"/>
          </w:tcPr>
          <w:p w:rsidR="002156F2" w:rsidRPr="00F74969" w:rsidRDefault="002156F2" w:rsidP="00841A06">
            <w:pPr>
              <w:spacing w:after="0"/>
              <w:rPr>
                <w:rFonts w:ascii="Trebuchet MS" w:hAnsi="Trebuchet MS"/>
              </w:rPr>
            </w:pPr>
            <w:r w:rsidRPr="00F74969">
              <w:rPr>
                <w:rFonts w:ascii="Trebuchet MS" w:hAnsi="Trebuchet MS"/>
              </w:rPr>
              <w:t>CARACTERISTICILE TERITORIULUI</w:t>
            </w:r>
          </w:p>
        </w:tc>
        <w:tc>
          <w:tcPr>
            <w:tcW w:w="4111" w:type="dxa"/>
            <w:shd w:val="clear" w:color="auto" w:fill="auto"/>
          </w:tcPr>
          <w:p w:rsidR="002156F2" w:rsidRPr="00F74969" w:rsidRDefault="002156F2" w:rsidP="00841A06">
            <w:pPr>
              <w:spacing w:after="0"/>
              <w:rPr>
                <w:rFonts w:ascii="Trebuchet MS" w:hAnsi="Trebuchet MS"/>
              </w:rPr>
            </w:pPr>
            <w:r w:rsidRPr="00F74969">
              <w:rPr>
                <w:rFonts w:ascii="Trebuchet MS" w:hAnsi="Trebuchet MS"/>
              </w:rPr>
              <w:t>OBIECTIVE SPECIFICE</w:t>
            </w:r>
          </w:p>
        </w:tc>
        <w:tc>
          <w:tcPr>
            <w:tcW w:w="2234" w:type="dxa"/>
            <w:shd w:val="clear" w:color="auto" w:fill="auto"/>
          </w:tcPr>
          <w:p w:rsidR="002156F2" w:rsidRPr="00F74969" w:rsidRDefault="002156F2" w:rsidP="00841A06">
            <w:pPr>
              <w:spacing w:after="0"/>
              <w:rPr>
                <w:rFonts w:ascii="Trebuchet MS" w:hAnsi="Trebuchet MS"/>
              </w:rPr>
            </w:pPr>
            <w:r w:rsidRPr="00F74969">
              <w:rPr>
                <w:rFonts w:ascii="Trebuchet MS" w:hAnsi="Trebuchet MS"/>
              </w:rPr>
              <w:t>PRIORITATI</w:t>
            </w:r>
          </w:p>
        </w:tc>
      </w:tr>
      <w:tr w:rsidR="002156F2" w:rsidRPr="00F74969" w:rsidTr="00841A06">
        <w:tc>
          <w:tcPr>
            <w:tcW w:w="3085" w:type="dxa"/>
            <w:shd w:val="clear" w:color="auto" w:fill="auto"/>
          </w:tcPr>
          <w:p w:rsidR="002156F2" w:rsidRPr="00F74969" w:rsidRDefault="002156F2" w:rsidP="00841A06">
            <w:pPr>
              <w:spacing w:after="0"/>
              <w:rPr>
                <w:rFonts w:ascii="Trebuchet MS" w:hAnsi="Trebuchet MS"/>
              </w:rPr>
            </w:pPr>
            <w:r w:rsidRPr="00F74969">
              <w:rPr>
                <w:rFonts w:ascii="Trebuchet MS" w:hAnsi="Trebuchet MS"/>
              </w:rPr>
              <w:t>Zona saraca, densitate, agricultura de subzistenta, supraf. agricole faramitate, populatie imbatranita</w:t>
            </w:r>
          </w:p>
        </w:tc>
        <w:tc>
          <w:tcPr>
            <w:tcW w:w="4111" w:type="dxa"/>
            <w:shd w:val="clear" w:color="auto" w:fill="auto"/>
          </w:tcPr>
          <w:p w:rsidR="002156F2" w:rsidRPr="00F74969" w:rsidRDefault="002156F2" w:rsidP="00841A06">
            <w:pPr>
              <w:spacing w:after="0"/>
              <w:rPr>
                <w:rFonts w:ascii="Trebuchet MS" w:hAnsi="Trebuchet MS"/>
              </w:rPr>
            </w:pPr>
            <w:r w:rsidRPr="00F74969">
              <w:rPr>
                <w:rFonts w:ascii="Trebuchet MS" w:hAnsi="Trebuchet MS"/>
              </w:rPr>
              <w:t>OS1)</w:t>
            </w:r>
            <w:r w:rsidRPr="00F74969">
              <w:rPr>
                <w:rFonts w:ascii="Trebuchet MS" w:hAnsi="Trebuchet MS"/>
                <w:b/>
              </w:rPr>
              <w:t>Sprijinirea micilor fermieri</w:t>
            </w:r>
            <w:r w:rsidRPr="00F74969">
              <w:rPr>
                <w:rFonts w:ascii="Trebuchet MS" w:hAnsi="Trebuchet MS"/>
              </w:rPr>
              <w:t xml:space="preserve"> din teritoriul GAL Delta Dunării prin ajutor  financiar nerambur- sabil; OS5)Crearea și menținerea locurilor de muncă,</w:t>
            </w:r>
          </w:p>
        </w:tc>
        <w:tc>
          <w:tcPr>
            <w:tcW w:w="2234" w:type="dxa"/>
            <w:shd w:val="clear" w:color="auto" w:fill="auto"/>
          </w:tcPr>
          <w:p w:rsidR="002156F2" w:rsidRPr="00F74969" w:rsidRDefault="002156F2" w:rsidP="00841A06">
            <w:pPr>
              <w:spacing w:after="0"/>
              <w:rPr>
                <w:rFonts w:ascii="Trebuchet MS" w:hAnsi="Trebuchet MS"/>
              </w:rPr>
            </w:pPr>
            <w:r w:rsidRPr="00F74969">
              <w:rPr>
                <w:rFonts w:ascii="Trebuchet MS" w:hAnsi="Trebuchet MS"/>
              </w:rPr>
              <w:t>Cresterea viabilita- tii exploatatiilo</w:t>
            </w:r>
            <w:r>
              <w:rPr>
                <w:rFonts w:ascii="Trebuchet MS" w:hAnsi="Trebuchet MS"/>
              </w:rPr>
              <w:t>r</w:t>
            </w:r>
            <w:r w:rsidRPr="00F74969">
              <w:rPr>
                <w:rFonts w:ascii="Trebuchet MS" w:hAnsi="Trebuchet MS"/>
              </w:rPr>
              <w:t xml:space="preserve"> si a competitivitatii agriculturii </w:t>
            </w:r>
          </w:p>
        </w:tc>
      </w:tr>
      <w:tr w:rsidR="002156F2" w:rsidRPr="00F74969" w:rsidTr="00841A06">
        <w:tc>
          <w:tcPr>
            <w:tcW w:w="3085" w:type="dxa"/>
            <w:shd w:val="clear" w:color="auto" w:fill="auto"/>
          </w:tcPr>
          <w:p w:rsidR="002156F2" w:rsidRPr="00F74969" w:rsidRDefault="002156F2" w:rsidP="00841A06">
            <w:pPr>
              <w:spacing w:after="0"/>
              <w:rPr>
                <w:rFonts w:ascii="Trebuchet MS" w:hAnsi="Trebuchet MS"/>
              </w:rPr>
            </w:pPr>
            <w:r w:rsidRPr="00F74969">
              <w:rPr>
                <w:rFonts w:ascii="Trebuchet MS" w:hAnsi="Trebuchet MS"/>
              </w:rPr>
              <w:t>Zona cu potential turistic, teritoriu cu bogat patrimoniu natural si cultural, somaj ridicat</w:t>
            </w:r>
          </w:p>
        </w:tc>
        <w:tc>
          <w:tcPr>
            <w:tcW w:w="4111" w:type="dxa"/>
            <w:shd w:val="clear" w:color="auto" w:fill="auto"/>
          </w:tcPr>
          <w:p w:rsidR="002156F2" w:rsidRPr="00F74969" w:rsidRDefault="002156F2" w:rsidP="00841A06">
            <w:pPr>
              <w:spacing w:after="0"/>
              <w:rPr>
                <w:rFonts w:ascii="Trebuchet MS" w:hAnsi="Trebuchet MS"/>
              </w:rPr>
            </w:pPr>
            <w:r w:rsidRPr="00F74969">
              <w:rPr>
                <w:rFonts w:ascii="Trebuchet MS" w:hAnsi="Trebuchet MS"/>
              </w:rPr>
              <w:t xml:space="preserve">OS2) </w:t>
            </w:r>
            <w:r w:rsidRPr="00F74969">
              <w:rPr>
                <w:rFonts w:ascii="Trebuchet MS" w:hAnsi="Trebuchet MS"/>
                <w:b/>
              </w:rPr>
              <w:t>Dezvoltarea de activități</w:t>
            </w:r>
            <w:r w:rsidRPr="00F74969">
              <w:rPr>
                <w:rFonts w:ascii="Trebuchet MS" w:hAnsi="Trebuchet MS"/>
              </w:rPr>
              <w:t xml:space="preserve"> în sectorul producției, serviciilor și în domeniul turistic; OS5</w:t>
            </w:r>
            <w:r>
              <w:rPr>
                <w:rFonts w:ascii="Trebuchet MS" w:hAnsi="Trebuchet MS"/>
              </w:rPr>
              <w:t xml:space="preserve"> )</w:t>
            </w:r>
            <w:r w:rsidRPr="00F74969">
              <w:rPr>
                <w:rFonts w:ascii="Trebuchet MS" w:hAnsi="Trebuchet MS"/>
              </w:rPr>
              <w:t xml:space="preserve"> Crearea și menținerea </w:t>
            </w:r>
            <w:r w:rsidRPr="00F74969">
              <w:rPr>
                <w:rFonts w:ascii="Trebuchet MS" w:hAnsi="Trebuchet MS"/>
                <w:b/>
              </w:rPr>
              <w:t>locurilor de muncă</w:t>
            </w:r>
          </w:p>
        </w:tc>
        <w:tc>
          <w:tcPr>
            <w:tcW w:w="2234" w:type="dxa"/>
            <w:vMerge w:val="restart"/>
            <w:shd w:val="clear" w:color="auto" w:fill="auto"/>
          </w:tcPr>
          <w:p w:rsidR="002156F2" w:rsidRPr="00101638" w:rsidRDefault="002156F2" w:rsidP="00841A06">
            <w:pPr>
              <w:spacing w:after="0"/>
              <w:rPr>
                <w:rFonts w:ascii="Trebuchet MS" w:hAnsi="Trebuchet MS"/>
              </w:rPr>
            </w:pPr>
            <w:r w:rsidRPr="00101638">
              <w:rPr>
                <w:rFonts w:ascii="Trebuchet MS" w:hAnsi="Trebuchet MS"/>
              </w:rPr>
              <w:t>Încurajarea transferului de cunoştinţe şi a inovării în agricultură, silvicultură şi a zonelor rurale</w:t>
            </w:r>
            <w:r>
              <w:rPr>
                <w:rFonts w:ascii="Trebuchet MS" w:hAnsi="Trebuchet MS"/>
              </w:rPr>
              <w:t>;</w:t>
            </w:r>
          </w:p>
          <w:p w:rsidR="002156F2" w:rsidRDefault="002156F2" w:rsidP="00841A06">
            <w:pPr>
              <w:spacing w:after="0"/>
              <w:rPr>
                <w:rFonts w:ascii="Trebuchet MS" w:hAnsi="Trebuchet MS"/>
              </w:rPr>
            </w:pPr>
          </w:p>
          <w:p w:rsidR="002156F2" w:rsidRPr="00F74969" w:rsidRDefault="002156F2" w:rsidP="00841A06">
            <w:pPr>
              <w:spacing w:after="0"/>
              <w:rPr>
                <w:rFonts w:ascii="Trebuchet MS" w:hAnsi="Trebuchet MS"/>
              </w:rPr>
            </w:pPr>
            <w:r w:rsidRPr="00F74969">
              <w:rPr>
                <w:rFonts w:ascii="Trebuchet MS" w:hAnsi="Trebuchet MS"/>
              </w:rPr>
              <w:t>Promovarea incluziunii sociale, a</w:t>
            </w:r>
            <w:r>
              <w:rPr>
                <w:rFonts w:ascii="Trebuchet MS" w:hAnsi="Trebuchet MS"/>
              </w:rPr>
              <w:t xml:space="preserve"> </w:t>
            </w:r>
            <w:r w:rsidRPr="00F74969">
              <w:rPr>
                <w:rFonts w:ascii="Trebuchet MS" w:hAnsi="Trebuchet MS"/>
              </w:rPr>
              <w:t xml:space="preserve">reducerii saraciei si a dezvoltarii </w:t>
            </w:r>
            <w:r w:rsidRPr="00F74969">
              <w:rPr>
                <w:rFonts w:ascii="Trebuchet MS" w:hAnsi="Trebuchet MS"/>
              </w:rPr>
              <w:lastRenderedPageBreak/>
              <w:t xml:space="preserve">economice in teritoriul GAL DELTA DUNARII </w:t>
            </w:r>
          </w:p>
        </w:tc>
      </w:tr>
      <w:tr w:rsidR="002156F2" w:rsidRPr="00F74969" w:rsidTr="00841A06">
        <w:tc>
          <w:tcPr>
            <w:tcW w:w="3085" w:type="dxa"/>
            <w:shd w:val="clear" w:color="auto" w:fill="auto"/>
          </w:tcPr>
          <w:p w:rsidR="002156F2" w:rsidRPr="00F74969" w:rsidRDefault="002156F2" w:rsidP="00841A06">
            <w:pPr>
              <w:spacing w:after="0"/>
              <w:rPr>
                <w:rFonts w:ascii="Trebuchet MS" w:hAnsi="Trebuchet MS"/>
              </w:rPr>
            </w:pPr>
            <w:r w:rsidRPr="00F74969">
              <w:rPr>
                <w:rFonts w:ascii="Trebuchet MS" w:hAnsi="Trebuchet MS"/>
              </w:rPr>
              <w:t>Infrastructura fizica de baza slab dezvoltata, infrastructura de educatie invchita si neadaptata, infrastructura medicala si socialaprecara si insuficienta</w:t>
            </w:r>
          </w:p>
        </w:tc>
        <w:tc>
          <w:tcPr>
            <w:tcW w:w="4111" w:type="dxa"/>
            <w:shd w:val="clear" w:color="auto" w:fill="auto"/>
          </w:tcPr>
          <w:p w:rsidR="002156F2" w:rsidRDefault="002156F2" w:rsidP="00841A06">
            <w:pPr>
              <w:spacing w:after="0"/>
              <w:rPr>
                <w:rFonts w:ascii="Trebuchet MS" w:hAnsi="Trebuchet MS"/>
              </w:rPr>
            </w:pPr>
            <w:r w:rsidRPr="00F74969">
              <w:rPr>
                <w:rFonts w:ascii="Trebuchet MS" w:hAnsi="Trebuchet MS"/>
              </w:rPr>
              <w:t xml:space="preserve">OS3) Dezvoltarea </w:t>
            </w:r>
            <w:r w:rsidRPr="00F74969">
              <w:rPr>
                <w:rFonts w:ascii="Trebuchet MS" w:hAnsi="Trebuchet MS"/>
                <w:b/>
              </w:rPr>
              <w:t>formelor de asociere și cooperare</w:t>
            </w:r>
            <w:r w:rsidRPr="00F74969">
              <w:rPr>
                <w:rFonts w:ascii="Trebuchet MS" w:hAnsi="Trebuchet MS"/>
              </w:rPr>
              <w:t xml:space="preserve">; OS4) Dezvoltare durabilă a teritoriului prin incurajarea invest. in </w:t>
            </w:r>
            <w:r w:rsidRPr="00F74969">
              <w:rPr>
                <w:rFonts w:ascii="Trebuchet MS" w:hAnsi="Trebuchet MS"/>
                <w:b/>
              </w:rPr>
              <w:t>infra. de bază</w:t>
            </w:r>
            <w:r w:rsidRPr="00F74969">
              <w:rPr>
                <w:rFonts w:ascii="Trebuchet MS" w:hAnsi="Trebuchet MS"/>
              </w:rPr>
              <w:t xml:space="preserve">,  </w:t>
            </w:r>
            <w:r w:rsidRPr="00F74969">
              <w:rPr>
                <w:rFonts w:ascii="Trebuchet MS" w:hAnsi="Trebuchet MS"/>
                <w:b/>
              </w:rPr>
              <w:t>infra. sociala</w:t>
            </w:r>
            <w:r w:rsidRPr="00F74969">
              <w:rPr>
                <w:rFonts w:ascii="Trebuchet MS" w:hAnsi="Trebuchet MS"/>
              </w:rPr>
              <w:t xml:space="preserve"> și </w:t>
            </w:r>
            <w:r w:rsidRPr="00F74969">
              <w:rPr>
                <w:rFonts w:ascii="Trebuchet MS" w:hAnsi="Trebuchet MS"/>
                <w:b/>
              </w:rPr>
              <w:t>minorități</w:t>
            </w:r>
            <w:r w:rsidRPr="00F74969">
              <w:rPr>
                <w:rFonts w:ascii="Trebuchet MS" w:hAnsi="Trebuchet MS"/>
              </w:rPr>
              <w:t xml:space="preserve">; </w:t>
            </w:r>
          </w:p>
          <w:p w:rsidR="002156F2" w:rsidRPr="00F74969" w:rsidRDefault="002156F2" w:rsidP="00841A06">
            <w:pPr>
              <w:spacing w:after="0"/>
              <w:rPr>
                <w:rFonts w:ascii="Trebuchet MS" w:hAnsi="Trebuchet MS"/>
              </w:rPr>
            </w:pPr>
            <w:r w:rsidRPr="00F74969">
              <w:rPr>
                <w:rFonts w:ascii="Trebuchet MS" w:hAnsi="Trebuchet MS"/>
              </w:rPr>
              <w:t>OS5) Crearea și menținerea locurilor de muncă.</w:t>
            </w:r>
          </w:p>
        </w:tc>
        <w:tc>
          <w:tcPr>
            <w:tcW w:w="2234" w:type="dxa"/>
            <w:vMerge/>
            <w:shd w:val="clear" w:color="auto" w:fill="auto"/>
          </w:tcPr>
          <w:p w:rsidR="002156F2" w:rsidRPr="00F74969" w:rsidRDefault="002156F2" w:rsidP="00841A06">
            <w:pPr>
              <w:spacing w:after="0"/>
              <w:rPr>
                <w:rFonts w:ascii="Trebuchet MS" w:hAnsi="Trebuchet MS"/>
              </w:rPr>
            </w:pPr>
          </w:p>
        </w:tc>
      </w:tr>
    </w:tbl>
    <w:p w:rsidR="002156F2" w:rsidRDefault="002156F2" w:rsidP="002156F2">
      <w:pPr>
        <w:spacing w:after="0"/>
        <w:jc w:val="both"/>
        <w:rPr>
          <w:rFonts w:ascii="Trebuchet MS" w:hAnsi="Trebuchet MS"/>
          <w:b/>
        </w:rPr>
      </w:pPr>
    </w:p>
    <w:p w:rsidR="002156F2" w:rsidRPr="00916E3B" w:rsidRDefault="002156F2" w:rsidP="002156F2">
      <w:pPr>
        <w:spacing w:after="0"/>
        <w:ind w:firstLine="284"/>
        <w:jc w:val="both"/>
        <w:rPr>
          <w:rFonts w:ascii="Trebuchet MS" w:hAnsi="Trebuchet MS"/>
          <w:b/>
        </w:rPr>
      </w:pPr>
      <w:r w:rsidRPr="00916E3B">
        <w:rPr>
          <w:rFonts w:ascii="Trebuchet MS" w:hAnsi="Trebuchet MS"/>
          <w:b/>
        </w:rPr>
        <w:t>CAPITOLUL II: Componenta parteneriatului</w:t>
      </w:r>
      <w:r>
        <w:rPr>
          <w:rFonts w:ascii="Trebuchet MS" w:hAnsi="Trebuchet MS"/>
          <w:b/>
        </w:rPr>
        <w:t xml:space="preserve"> - </w:t>
      </w:r>
      <w:r w:rsidRPr="000743E2">
        <w:rPr>
          <w:rFonts w:ascii="Trebuchet MS" w:hAnsi="Trebuchet MS"/>
          <w:sz w:val="20"/>
        </w:rPr>
        <w:t>max. 2 pag.</w:t>
      </w:r>
    </w:p>
    <w:p w:rsidR="002156F2" w:rsidRPr="00916E3B" w:rsidRDefault="002156F2" w:rsidP="002156F2">
      <w:pPr>
        <w:spacing w:after="0"/>
        <w:ind w:firstLine="284"/>
        <w:jc w:val="both"/>
        <w:rPr>
          <w:rFonts w:ascii="Trebuchet MS" w:hAnsi="Trebuchet MS"/>
        </w:rPr>
      </w:pPr>
    </w:p>
    <w:p w:rsidR="002156F2" w:rsidRPr="00916E3B" w:rsidRDefault="002156F2" w:rsidP="002156F2">
      <w:pPr>
        <w:spacing w:after="0"/>
        <w:ind w:firstLine="284"/>
        <w:jc w:val="both"/>
        <w:rPr>
          <w:rFonts w:ascii="Trebuchet MS" w:hAnsi="Trebuchet MS"/>
        </w:rPr>
      </w:pPr>
      <w:r w:rsidRPr="00916E3B">
        <w:rPr>
          <w:rFonts w:ascii="Trebuchet MS" w:hAnsi="Trebuchet MS"/>
        </w:rPr>
        <w:t xml:space="preserve">Parteneriatul </w:t>
      </w:r>
      <w:r w:rsidRPr="006A12F4">
        <w:rPr>
          <w:rFonts w:ascii="Trebuchet MS" w:hAnsi="Trebuchet MS"/>
        </w:rPr>
        <w:t>“</w:t>
      </w:r>
      <w:r w:rsidRPr="00916E3B">
        <w:rPr>
          <w:rFonts w:ascii="Trebuchet MS" w:hAnsi="Trebuchet MS"/>
        </w:rPr>
        <w:t xml:space="preserve">Asociația </w:t>
      </w:r>
      <w:r>
        <w:rPr>
          <w:rFonts w:ascii="Trebuchet MS" w:hAnsi="Trebuchet MS"/>
        </w:rPr>
        <w:t>GAL DELTA DUNARII</w:t>
      </w:r>
      <w:r w:rsidRPr="00916E3B">
        <w:rPr>
          <w:rFonts w:ascii="Trebuchet MS" w:hAnsi="Trebuchet MS"/>
        </w:rPr>
        <w:t xml:space="preserve">” are în componență </w:t>
      </w:r>
      <w:r>
        <w:rPr>
          <w:rFonts w:ascii="Trebuchet MS" w:hAnsi="Trebuchet MS"/>
        </w:rPr>
        <w:t>17</w:t>
      </w:r>
      <w:r w:rsidRPr="00916E3B">
        <w:rPr>
          <w:rFonts w:ascii="Trebuchet MS" w:hAnsi="Trebuchet MS"/>
        </w:rPr>
        <w:t xml:space="preserve"> de membri, din care </w:t>
      </w:r>
      <w:r>
        <w:rPr>
          <w:rFonts w:ascii="Trebuchet MS" w:hAnsi="Trebuchet MS"/>
        </w:rPr>
        <w:t>41,20</w:t>
      </w:r>
      <w:r w:rsidRPr="00916E3B">
        <w:rPr>
          <w:rFonts w:ascii="Trebuchet MS" w:hAnsi="Trebuchet MS"/>
        </w:rPr>
        <w:t xml:space="preserve">% reprezentanți ai sectorului public, </w:t>
      </w:r>
      <w:r>
        <w:rPr>
          <w:rFonts w:ascii="Trebuchet MS" w:hAnsi="Trebuchet MS"/>
        </w:rPr>
        <w:t>35,30</w:t>
      </w:r>
      <w:r w:rsidRPr="00916E3B">
        <w:rPr>
          <w:rFonts w:ascii="Trebuchet MS" w:hAnsi="Trebuchet MS"/>
        </w:rPr>
        <w:t xml:space="preserve">% reprezentanți ai sectorului privat și </w:t>
      </w:r>
      <w:r>
        <w:rPr>
          <w:rFonts w:ascii="Trebuchet MS" w:hAnsi="Trebuchet MS"/>
        </w:rPr>
        <w:t>23,50</w:t>
      </w:r>
      <w:r w:rsidRPr="00916E3B">
        <w:rPr>
          <w:rFonts w:ascii="Trebuchet MS" w:hAnsi="Trebuchet MS"/>
        </w:rPr>
        <w:t xml:space="preserve">% societate civilă. </w:t>
      </w:r>
    </w:p>
    <w:p w:rsidR="002156F2" w:rsidRDefault="002156F2" w:rsidP="002156F2">
      <w:pPr>
        <w:spacing w:after="0"/>
        <w:jc w:val="both"/>
        <w:rPr>
          <w:rFonts w:ascii="Trebuchet MS" w:hAnsi="Trebuchet MS"/>
        </w:rPr>
      </w:pPr>
    </w:p>
    <w:p w:rsidR="002156F2" w:rsidRPr="00916E3B" w:rsidRDefault="002156F2" w:rsidP="002156F2">
      <w:pPr>
        <w:spacing w:after="0"/>
        <w:jc w:val="both"/>
        <w:rPr>
          <w:rFonts w:ascii="Trebuchet MS" w:hAnsi="Trebuchet MS"/>
          <w:color w:val="FF0000"/>
        </w:rPr>
      </w:pPr>
      <w:r w:rsidRPr="00916E3B">
        <w:rPr>
          <w:rFonts w:ascii="Trebuchet MS" w:hAnsi="Trebuchet MS"/>
        </w:rPr>
        <w:t xml:space="preserve">Cele </w:t>
      </w:r>
      <w:r>
        <w:rPr>
          <w:rFonts w:ascii="Trebuchet MS" w:hAnsi="Trebuchet MS"/>
        </w:rPr>
        <w:t>7</w:t>
      </w:r>
      <w:r w:rsidRPr="00916E3B">
        <w:rPr>
          <w:rFonts w:ascii="Trebuchet MS" w:hAnsi="Trebuchet MS"/>
        </w:rPr>
        <w:t xml:space="preserve"> unități administrativ teritoriale – orașul </w:t>
      </w:r>
      <w:r>
        <w:rPr>
          <w:rFonts w:ascii="Trebuchet MS" w:hAnsi="Trebuchet MS"/>
        </w:rPr>
        <w:t>Sulina</w:t>
      </w:r>
      <w:r w:rsidRPr="00916E3B">
        <w:rPr>
          <w:rFonts w:ascii="Trebuchet MS" w:hAnsi="Trebuchet MS"/>
        </w:rPr>
        <w:t xml:space="preserve"> și comunele </w:t>
      </w:r>
      <w:r>
        <w:rPr>
          <w:rFonts w:ascii="Trebuchet MS" w:hAnsi="Trebuchet MS"/>
        </w:rPr>
        <w:t xml:space="preserve">Nufaru, Bestepe, Mahmudia, Murighiol,Valea Nucarilor, Sfantu Gheorghe </w:t>
      </w:r>
      <w:r w:rsidRPr="00916E3B">
        <w:rPr>
          <w:rFonts w:ascii="Trebuchet MS" w:hAnsi="Trebuchet MS"/>
        </w:rPr>
        <w:t xml:space="preserve">– care </w:t>
      </w:r>
      <w:r>
        <w:rPr>
          <w:rFonts w:ascii="Trebuchet MS" w:hAnsi="Trebuchet MS"/>
        </w:rPr>
        <w:t>alcatuiesc</w:t>
      </w:r>
      <w:r w:rsidRPr="00916E3B">
        <w:rPr>
          <w:rFonts w:ascii="Trebuchet MS" w:hAnsi="Trebuchet MS"/>
        </w:rPr>
        <w:t xml:space="preserve"> teritoriul GAL, au un interes direct în dezvoltarea comunităților pe care le reprezintă, atât din punct de vedere al creșterii calității vieții prin oferirea de servicii și infrastructură moderne, cât și din punct de vedere al conservării patrimoniului local și al creării cadrului pentru dezvoltarea de mici afaceri.</w:t>
      </w:r>
      <w:r>
        <w:rPr>
          <w:rFonts w:ascii="Trebuchet MS" w:hAnsi="Trebuchet MS"/>
        </w:rPr>
        <w:t xml:space="preserve"> In perioada trecuta din parteneriat facea parte numai comuna Nufaru. Fiind beneficiari de investitii toate comunele care au facut parte din teritoriul trecut, au hotarat sa se implice , facand parte din asociatie si sa paticipe activ la luarea deciziilor. Reprezentantii egali ai comunitatilor componente ale GAL DD au participat la sedintele publice desfasurate in cadrul activitatilor de animare desfasurate in teritoriu, la cele 3 intalniri de definitivare a strategiei, si in calitate de parteneri la aprobarea strategiei in AGA DELTA DUNARII din data de 22.04.2016</w:t>
      </w:r>
    </w:p>
    <w:p w:rsidR="002156F2" w:rsidRDefault="002156F2" w:rsidP="002156F2">
      <w:pPr>
        <w:spacing w:after="0"/>
        <w:ind w:firstLine="284"/>
        <w:jc w:val="both"/>
        <w:rPr>
          <w:rFonts w:ascii="Trebuchet MS" w:hAnsi="Trebuchet MS"/>
        </w:rPr>
      </w:pPr>
    </w:p>
    <w:p w:rsidR="002156F2" w:rsidRPr="00916E3B" w:rsidRDefault="002156F2" w:rsidP="002156F2">
      <w:pPr>
        <w:spacing w:after="0"/>
        <w:ind w:firstLine="284"/>
        <w:jc w:val="both"/>
        <w:rPr>
          <w:rFonts w:ascii="Trebuchet MS" w:hAnsi="Trebuchet MS"/>
        </w:rPr>
      </w:pPr>
      <w:r w:rsidRPr="00916E3B">
        <w:rPr>
          <w:rFonts w:ascii="Trebuchet MS" w:hAnsi="Trebuchet MS"/>
        </w:rPr>
        <w:t xml:space="preserve">Reprezentanții mediului privat care au aderat la acest parteneriat sunt societăți comerciale care desfășoară activități economice în diferite sectoare (turism, produse locale, agricultură, construcții, producție etc.) care sunt interesați să sprijine dezvoltarea mediului economic din teritoriu și </w:t>
      </w:r>
      <w:r>
        <w:rPr>
          <w:rFonts w:ascii="Trebuchet MS" w:hAnsi="Trebuchet MS"/>
        </w:rPr>
        <w:t xml:space="preserve">in </w:t>
      </w:r>
      <w:r w:rsidRPr="00916E3B">
        <w:rPr>
          <w:rFonts w:ascii="Trebuchet MS" w:hAnsi="Trebuchet MS"/>
        </w:rPr>
        <w:t xml:space="preserve">crearea de noi oportunități </w:t>
      </w:r>
      <w:r>
        <w:rPr>
          <w:rFonts w:ascii="Trebuchet MS" w:hAnsi="Trebuchet MS"/>
        </w:rPr>
        <w:t xml:space="preserve">economice si implicit </w:t>
      </w:r>
      <w:r w:rsidRPr="00916E3B">
        <w:rPr>
          <w:rFonts w:ascii="Trebuchet MS" w:hAnsi="Trebuchet MS"/>
        </w:rPr>
        <w:t>de angajar</w:t>
      </w:r>
      <w:r>
        <w:rPr>
          <w:rFonts w:ascii="Trebuchet MS" w:hAnsi="Trebuchet MS"/>
        </w:rPr>
        <w:t>i</w:t>
      </w:r>
      <w:r w:rsidRPr="00916E3B">
        <w:rPr>
          <w:rFonts w:ascii="Trebuchet MS" w:hAnsi="Trebuchet MS"/>
        </w:rPr>
        <w:t xml:space="preserve"> pentru populație.</w:t>
      </w:r>
      <w:r>
        <w:rPr>
          <w:rFonts w:ascii="Trebuchet MS" w:hAnsi="Trebuchet MS"/>
        </w:rPr>
        <w:t xml:space="preserve"> La sedintele din teritoriu au participat activ la definirea nevoilor privind dezvoltarea rurala si in special dezvoltarea agriculturii si diversificarea activitatilor din comunitatile de care apartin. Un aport deosebit l-au avut reprezentantii societatilor agricole Fragmites si Heliathus, ai caror administratori au instruire superioara si dezvolta un bun management in fermele lor. Acestia au participat activ si la scrierea acestei strategii, pe domeniile lor de competante. Ca reprezentanta a micilor fermieri, presedinta Societatii Agricole Bestepe, doamna Tudorica Stefana a sustinut, alaturi de alti fermieri prezenti la adunarile publice din comunele teritoriului, problematica si propunerile micilor fermieri. Din  partea societatilor neagricole,cei mai activi parteneri, care au venit efectiv cu solutii concrete, au fost reprezentantii SC Delta real Invest si SC Miadcom Distribution, buni cunoscatori ai domeniului turistic din zona si in acelasi timp manageri cu rezultate notabile in bransa,  Pensiunea „Peninsula”a obtinut premiul I al Ordinul Arhitectilor din Romania Arhitectilor din Dobrogea la categoria – Cladiri Publice, pe anul 2015.</w:t>
      </w:r>
    </w:p>
    <w:p w:rsidR="002156F2" w:rsidRDefault="002156F2" w:rsidP="002156F2">
      <w:pPr>
        <w:spacing w:after="0"/>
        <w:ind w:firstLine="284"/>
        <w:jc w:val="both"/>
        <w:rPr>
          <w:rFonts w:ascii="Trebuchet MS" w:hAnsi="Trebuchet MS"/>
        </w:rPr>
      </w:pPr>
    </w:p>
    <w:p w:rsidR="002156F2" w:rsidRPr="00916E3B" w:rsidRDefault="002156F2" w:rsidP="002156F2">
      <w:pPr>
        <w:spacing w:after="0"/>
        <w:ind w:firstLine="284"/>
        <w:jc w:val="both"/>
        <w:rPr>
          <w:rFonts w:ascii="Trebuchet MS" w:hAnsi="Trebuchet MS"/>
        </w:rPr>
      </w:pPr>
      <w:r w:rsidRPr="00916E3B">
        <w:rPr>
          <w:rFonts w:ascii="Trebuchet MS" w:hAnsi="Trebuchet MS"/>
        </w:rPr>
        <w:t>Preocupările ONG-urilor sunt, de asemenea, diverse: acestea sunt active în domeniul</w:t>
      </w:r>
      <w:r w:rsidRPr="00916E3B">
        <w:rPr>
          <w:rFonts w:ascii="Trebuchet MS" w:hAnsi="Trebuchet MS"/>
          <w:color w:val="FF0000"/>
        </w:rPr>
        <w:t xml:space="preserve"> </w:t>
      </w:r>
      <w:r w:rsidRPr="00916E3B">
        <w:rPr>
          <w:rFonts w:ascii="Trebuchet MS" w:hAnsi="Trebuchet MS"/>
        </w:rPr>
        <w:t xml:space="preserve">conservării patrimoniului natural și cultural (material și imaterial), al dezvoltării și integrării comunităților </w:t>
      </w:r>
      <w:r>
        <w:rPr>
          <w:rFonts w:ascii="Trebuchet MS" w:hAnsi="Trebuchet MS"/>
        </w:rPr>
        <w:t>locale</w:t>
      </w:r>
      <w:r w:rsidRPr="00916E3B">
        <w:rPr>
          <w:rFonts w:ascii="Trebuchet MS" w:hAnsi="Trebuchet MS"/>
        </w:rPr>
        <w:t>,</w:t>
      </w:r>
      <w:r>
        <w:rPr>
          <w:rFonts w:ascii="Trebuchet MS" w:hAnsi="Trebuchet MS"/>
        </w:rPr>
        <w:t xml:space="preserve"> al dezvoltarii comunitare si </w:t>
      </w:r>
      <w:r w:rsidRPr="00916E3B">
        <w:rPr>
          <w:rFonts w:ascii="Trebuchet MS" w:hAnsi="Trebuchet MS"/>
        </w:rPr>
        <w:t xml:space="preserve"> au ca obiective promovarea turismului, sprijinirea agricultorilor din zonă,  promovarea și apărarea intereselor femeilor din mediul rural, îmbunătățirea și creșterea accesului la serviciile sociale pentru populația dezavantajată.</w:t>
      </w:r>
      <w:r>
        <w:rPr>
          <w:rFonts w:ascii="Trebuchet MS" w:hAnsi="Trebuchet MS"/>
        </w:rPr>
        <w:t xml:space="preserve"> Din parteneriat fac parte 4 asociatii cu o paleta larga de obictive, dintre care amintim dezvoltarea rurala, protectia mediului, sprijinirea tinerilor si femeilor, </w:t>
      </w:r>
      <w:r>
        <w:rPr>
          <w:rFonts w:ascii="Trebuchet MS" w:hAnsi="Trebuchet MS"/>
        </w:rPr>
        <w:lastRenderedPageBreak/>
        <w:t>dezvoltare comunitara. ONG-urile partenere s-au implicat si in activitatile de promovare si informare, in cele de consultanta, dar mai ales in pregatirea si redactarea documentelor programatice cat si a dosarelor pentru obtinerea de diverse finantari pentru entitati din teritoriul GAL DELTA DUNARII. La crearea si redactare SDL au participat direct asociatiile Hercinica, ADESC si Delta Eco-Tur. In cadrul adunarilor publice membri ai minoritatilor locale din teritoriu si-au prezentat problemele si aspitatiile lor. S-au remarcat asociattile rusilor lipoveni din Mahmudia si Sulina precum si a ucrainienilor din Sfantu Gheorghe.</w:t>
      </w:r>
    </w:p>
    <w:p w:rsidR="002156F2" w:rsidRDefault="002156F2" w:rsidP="002156F2">
      <w:pPr>
        <w:spacing w:after="0"/>
        <w:ind w:firstLine="284"/>
        <w:jc w:val="both"/>
        <w:rPr>
          <w:rFonts w:ascii="Trebuchet MS" w:hAnsi="Trebuchet MS"/>
        </w:rPr>
      </w:pPr>
    </w:p>
    <w:p w:rsidR="002156F2" w:rsidRPr="00916E3B" w:rsidRDefault="002156F2" w:rsidP="002156F2">
      <w:pPr>
        <w:spacing w:after="0"/>
        <w:ind w:firstLine="284"/>
        <w:jc w:val="both"/>
        <w:rPr>
          <w:rFonts w:ascii="Trebuchet MS" w:hAnsi="Trebuchet MS"/>
        </w:rPr>
      </w:pPr>
      <w:r w:rsidRPr="00916E3B">
        <w:rPr>
          <w:rFonts w:ascii="Trebuchet MS" w:hAnsi="Trebuchet MS"/>
        </w:rPr>
        <w:t xml:space="preserve">Considerăm că parteneriatul este unul reprezentativ pentru specificul teritoriului din zona </w:t>
      </w:r>
      <w:r>
        <w:rPr>
          <w:rFonts w:ascii="Trebuchet MS" w:hAnsi="Trebuchet MS"/>
        </w:rPr>
        <w:t>adiacenta a Bratului Sfantu Gheorghe din Delta Dunarii</w:t>
      </w:r>
      <w:r w:rsidRPr="00916E3B">
        <w:rPr>
          <w:rFonts w:ascii="Trebuchet MS" w:hAnsi="Trebuchet MS"/>
        </w:rPr>
        <w:t xml:space="preserve">, fiind acoperite atât sfera economică și de dezvoltare a agriculturii, cea de conservarea a patrimoniului cultural și de promovare turistică, cât și cea dedicată activității sociale sau integrării comunității </w:t>
      </w:r>
      <w:r>
        <w:rPr>
          <w:rFonts w:ascii="Trebuchet MS" w:hAnsi="Trebuchet MS"/>
        </w:rPr>
        <w:t>locale</w:t>
      </w:r>
      <w:r w:rsidRPr="00916E3B">
        <w:rPr>
          <w:rFonts w:ascii="Trebuchet MS" w:hAnsi="Trebuchet MS"/>
        </w:rPr>
        <w:t xml:space="preserve">. Sferele de interes și ariile de acțiune ale partenerilor sunt complementare, neexistând riscul creării unui GAL dominat de un anumit sector. </w:t>
      </w:r>
    </w:p>
    <w:p w:rsidR="002156F2" w:rsidRDefault="002156F2" w:rsidP="002156F2">
      <w:pPr>
        <w:spacing w:after="0"/>
        <w:ind w:firstLine="284"/>
        <w:jc w:val="both"/>
        <w:rPr>
          <w:rFonts w:ascii="Trebuchet MS" w:hAnsi="Trebuchet MS"/>
        </w:rPr>
      </w:pPr>
    </w:p>
    <w:p w:rsidR="002156F2" w:rsidRPr="00916E3B" w:rsidRDefault="002156F2" w:rsidP="002156F2">
      <w:pPr>
        <w:spacing w:after="0"/>
        <w:ind w:firstLine="284"/>
        <w:jc w:val="both"/>
        <w:rPr>
          <w:rFonts w:ascii="Trebuchet MS" w:hAnsi="Trebuchet MS"/>
        </w:rPr>
      </w:pPr>
      <w:r w:rsidRPr="00916E3B">
        <w:rPr>
          <w:rFonts w:ascii="Trebuchet MS" w:hAnsi="Trebuchet MS"/>
        </w:rPr>
        <w:t xml:space="preserve">După cum a rezultat din analiza teritoriului, </w:t>
      </w:r>
      <w:r>
        <w:rPr>
          <w:rFonts w:ascii="Trebuchet MS" w:hAnsi="Trebuchet MS"/>
        </w:rPr>
        <w:t xml:space="preserve">turismul, </w:t>
      </w:r>
      <w:r w:rsidRPr="00916E3B">
        <w:rPr>
          <w:rFonts w:ascii="Trebuchet MS" w:hAnsi="Trebuchet MS"/>
        </w:rPr>
        <w:t xml:space="preserve">agricultura și creșterea animalelor </w:t>
      </w:r>
      <w:r>
        <w:rPr>
          <w:rFonts w:ascii="Trebuchet MS" w:hAnsi="Trebuchet MS"/>
        </w:rPr>
        <w:t>reprezintă principalele</w:t>
      </w:r>
      <w:r w:rsidRPr="00916E3B">
        <w:rPr>
          <w:rFonts w:ascii="Trebuchet MS" w:hAnsi="Trebuchet MS"/>
        </w:rPr>
        <w:t xml:space="preserve"> activitat</w:t>
      </w:r>
      <w:r>
        <w:rPr>
          <w:rFonts w:ascii="Trebuchet MS" w:hAnsi="Trebuchet MS"/>
        </w:rPr>
        <w:t>i</w:t>
      </w:r>
      <w:r w:rsidRPr="00916E3B">
        <w:rPr>
          <w:rFonts w:ascii="Trebuchet MS" w:hAnsi="Trebuchet MS"/>
        </w:rPr>
        <w:t>e derulat</w:t>
      </w:r>
      <w:r>
        <w:rPr>
          <w:rFonts w:ascii="Trebuchet MS" w:hAnsi="Trebuchet MS"/>
        </w:rPr>
        <w:t>e</w:t>
      </w:r>
      <w:r w:rsidRPr="00916E3B">
        <w:rPr>
          <w:rFonts w:ascii="Trebuchet MS" w:hAnsi="Trebuchet MS"/>
        </w:rPr>
        <w:t xml:space="preserve"> de locuitorii zonei. Interesele fermierilor sunt reprezentate la nivelul parteneriatului de următoarele asociații:</w:t>
      </w:r>
    </w:p>
    <w:p w:rsidR="002156F2" w:rsidRPr="00916E3B" w:rsidRDefault="002156F2">
      <w:pPr>
        <w:numPr>
          <w:ilvl w:val="0"/>
          <w:numId w:val="27"/>
        </w:numPr>
        <w:spacing w:after="0"/>
        <w:jc w:val="both"/>
        <w:rPr>
          <w:rFonts w:ascii="Trebuchet MS" w:hAnsi="Trebuchet MS"/>
        </w:rPr>
      </w:pPr>
      <w:r w:rsidRPr="00916E3B">
        <w:rPr>
          <w:rFonts w:ascii="Trebuchet MS" w:hAnsi="Trebuchet MS"/>
        </w:rPr>
        <w:t xml:space="preserve">Asociația </w:t>
      </w:r>
      <w:r>
        <w:rPr>
          <w:rFonts w:ascii="Trebuchet MS" w:hAnsi="Trebuchet MS"/>
        </w:rPr>
        <w:t>Agricola mixta Bestepe si Asociatia Delta eco-tur;</w:t>
      </w:r>
    </w:p>
    <w:p w:rsidR="002156F2" w:rsidRDefault="002156F2" w:rsidP="002156F2">
      <w:pPr>
        <w:spacing w:after="0"/>
        <w:ind w:firstLine="284"/>
        <w:jc w:val="both"/>
        <w:rPr>
          <w:rFonts w:ascii="Trebuchet MS" w:hAnsi="Trebuchet MS"/>
        </w:rPr>
      </w:pPr>
    </w:p>
    <w:p w:rsidR="002156F2" w:rsidRPr="00916E3B" w:rsidRDefault="002156F2" w:rsidP="002156F2">
      <w:pPr>
        <w:spacing w:after="0"/>
        <w:ind w:firstLine="284"/>
        <w:jc w:val="both"/>
        <w:rPr>
          <w:rFonts w:ascii="Trebuchet MS" w:hAnsi="Trebuchet MS"/>
        </w:rPr>
      </w:pPr>
      <w:r w:rsidRPr="00916E3B">
        <w:rPr>
          <w:rFonts w:ascii="Trebuchet MS" w:hAnsi="Trebuchet MS"/>
        </w:rPr>
        <w:t>Dată fiind</w:t>
      </w:r>
      <w:r>
        <w:rPr>
          <w:rFonts w:ascii="Trebuchet MS" w:hAnsi="Trebuchet MS"/>
        </w:rPr>
        <w:t xml:space="preserve"> reprezentativitatea comunităților</w:t>
      </w:r>
      <w:r w:rsidRPr="00916E3B">
        <w:rPr>
          <w:rFonts w:ascii="Trebuchet MS" w:hAnsi="Trebuchet MS"/>
        </w:rPr>
        <w:t xml:space="preserve"> de </w:t>
      </w:r>
      <w:r>
        <w:rPr>
          <w:rFonts w:ascii="Trebuchet MS" w:hAnsi="Trebuchet MS"/>
        </w:rPr>
        <w:t>rusi lipoveni si ucrainieni,</w:t>
      </w:r>
      <w:r w:rsidRPr="00916E3B">
        <w:rPr>
          <w:rFonts w:ascii="Trebuchet MS" w:hAnsi="Trebuchet MS"/>
        </w:rPr>
        <w:t xml:space="preserve"> </w:t>
      </w:r>
      <w:r>
        <w:rPr>
          <w:rFonts w:ascii="Trebuchet MS" w:hAnsi="Trebuchet MS"/>
        </w:rPr>
        <w:t xml:space="preserve">pe </w:t>
      </w:r>
      <w:r w:rsidRPr="00916E3B">
        <w:rPr>
          <w:rFonts w:ascii="Trebuchet MS" w:hAnsi="Trebuchet MS"/>
        </w:rPr>
        <w:t xml:space="preserve">teritoriul GAL </w:t>
      </w:r>
      <w:r>
        <w:rPr>
          <w:rFonts w:ascii="Trebuchet MS" w:hAnsi="Trebuchet MS"/>
        </w:rPr>
        <w:t>DELTA DUNARII</w:t>
      </w:r>
      <w:r w:rsidRPr="00916E3B">
        <w:rPr>
          <w:rFonts w:ascii="Trebuchet MS" w:hAnsi="Trebuchet MS"/>
        </w:rPr>
        <w:t xml:space="preserve">, din parteneriat face parte și Asociația </w:t>
      </w:r>
      <w:r>
        <w:rPr>
          <w:rFonts w:ascii="Trebuchet MS" w:hAnsi="Trebuchet MS"/>
        </w:rPr>
        <w:t>Comunitatea Rusilor Lipoveni din Mahmudia</w:t>
      </w:r>
      <w:r w:rsidRPr="00916E3B">
        <w:rPr>
          <w:rFonts w:ascii="Trebuchet MS" w:hAnsi="Trebuchet MS"/>
        </w:rPr>
        <w:t xml:space="preserve"> care are ca scop dezvoltarea și i</w:t>
      </w:r>
      <w:r>
        <w:rPr>
          <w:rFonts w:ascii="Trebuchet MS" w:hAnsi="Trebuchet MS"/>
        </w:rPr>
        <w:t>ntegrarea acestei comunități si perpetuarea identitatii culturale</w:t>
      </w:r>
    </w:p>
    <w:p w:rsidR="002156F2" w:rsidRDefault="002156F2" w:rsidP="002156F2">
      <w:pPr>
        <w:rPr>
          <w:rFonts w:ascii="Trebuchet MS" w:hAnsi="Trebuchet MS"/>
        </w:rPr>
      </w:pPr>
    </w:p>
    <w:p w:rsidR="002156F2" w:rsidRDefault="002156F2" w:rsidP="002156F2">
      <w:pPr>
        <w:rPr>
          <w:rFonts w:ascii="Trebuchet MS" w:hAnsi="Trebuchet MS"/>
        </w:rPr>
      </w:pPr>
      <w:r>
        <w:rPr>
          <w:rFonts w:ascii="Trebuchet MS" w:hAnsi="Trebuchet MS"/>
        </w:rPr>
        <w:t>Componenta detaliata a parteneriatului se regaseste in Anexa 3 la SDL.</w:t>
      </w:r>
    </w:p>
    <w:p w:rsidR="002156F2" w:rsidRPr="000878BB" w:rsidRDefault="002156F2" w:rsidP="002156F2">
      <w:pPr>
        <w:rPr>
          <w:sz w:val="20"/>
          <w:lang w:val="en-US"/>
        </w:rPr>
      </w:pPr>
      <w:r>
        <w:rPr>
          <w:rFonts w:ascii="Trebuchet MS" w:hAnsi="Trebuchet MS"/>
        </w:rPr>
        <w:br w:type="page"/>
      </w:r>
      <w:r w:rsidRPr="00136CE9">
        <w:rPr>
          <w:rFonts w:ascii="Trebuchet MS" w:hAnsi="Trebuchet MS"/>
          <w:b/>
        </w:rPr>
        <w:lastRenderedPageBreak/>
        <w:t xml:space="preserve"> </w:t>
      </w:r>
      <w:r w:rsidRPr="00430B7D">
        <w:rPr>
          <w:rFonts w:ascii="Trebuchet MS" w:hAnsi="Trebuchet MS"/>
          <w:b/>
        </w:rPr>
        <w:t xml:space="preserve">CAPITOLUL III - </w:t>
      </w:r>
      <w:r w:rsidRPr="00430B7D">
        <w:rPr>
          <w:rFonts w:ascii="Trebuchet MS" w:hAnsi="Trebuchet MS"/>
          <w:b/>
          <w:lang w:val="en-US"/>
        </w:rPr>
        <w:t>Analiza SWOT (analiza punctelor tari, punctelor slabe, oportunităților și amenințărilor)</w:t>
      </w:r>
      <w:r>
        <w:rPr>
          <w:rFonts w:ascii="Trebuchet MS" w:hAnsi="Trebuchet MS"/>
          <w:b/>
          <w:lang w:val="en-US"/>
        </w:rPr>
        <w:t xml:space="preserve"> </w:t>
      </w:r>
      <w:r>
        <w:rPr>
          <w:rFonts w:ascii="Trebuchet MS" w:hAnsi="Trebuchet MS"/>
          <w:lang w:val="en-US"/>
        </w:rPr>
        <w:t xml:space="preserve">– </w:t>
      </w:r>
      <w:r w:rsidRPr="000878BB">
        <w:rPr>
          <w:rFonts w:ascii="Trebuchet MS" w:hAnsi="Trebuchet MS"/>
          <w:sz w:val="20"/>
          <w:lang w:val="en-US"/>
        </w:rPr>
        <w:t>max. 5pag.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03"/>
        <w:gridCol w:w="4783"/>
      </w:tblGrid>
      <w:tr w:rsidR="002156F2" w:rsidRPr="008926E2" w:rsidTr="00841A06">
        <w:trPr>
          <w:jc w:val="center"/>
        </w:trPr>
        <w:tc>
          <w:tcPr>
            <w:tcW w:w="13858" w:type="dxa"/>
            <w:gridSpan w:val="2"/>
            <w:shd w:val="clear" w:color="auto" w:fill="auto"/>
          </w:tcPr>
          <w:p w:rsidR="002156F2" w:rsidRPr="008926E2" w:rsidRDefault="002156F2" w:rsidP="00841A06">
            <w:pPr>
              <w:spacing w:after="0"/>
              <w:ind w:right="66"/>
              <w:jc w:val="center"/>
              <w:rPr>
                <w:rFonts w:ascii="Trebuchet MS" w:hAnsi="Trebuchet MS"/>
                <w:b/>
              </w:rPr>
            </w:pPr>
            <w:r w:rsidRPr="008926E2">
              <w:rPr>
                <w:rFonts w:ascii="Trebuchet MS" w:hAnsi="Trebuchet MS"/>
                <w:b/>
              </w:rPr>
              <w:t>TERITORIU ȘI POPULAȚIE</w:t>
            </w:r>
          </w:p>
        </w:tc>
      </w:tr>
      <w:tr w:rsidR="002156F2" w:rsidRPr="008926E2" w:rsidTr="00841A06">
        <w:trPr>
          <w:jc w:val="center"/>
        </w:trPr>
        <w:tc>
          <w:tcPr>
            <w:tcW w:w="6629" w:type="dxa"/>
            <w:shd w:val="clear" w:color="auto" w:fill="C4BC96"/>
          </w:tcPr>
          <w:p w:rsidR="002156F2" w:rsidRPr="008926E2" w:rsidRDefault="002156F2" w:rsidP="00841A06">
            <w:pPr>
              <w:spacing w:after="0"/>
              <w:ind w:right="66"/>
              <w:jc w:val="center"/>
              <w:rPr>
                <w:rFonts w:ascii="Trebuchet MS" w:hAnsi="Trebuchet MS"/>
                <w:b/>
              </w:rPr>
            </w:pPr>
            <w:r w:rsidRPr="008926E2">
              <w:rPr>
                <w:rFonts w:ascii="Trebuchet MS" w:hAnsi="Trebuchet MS"/>
                <w:b/>
              </w:rPr>
              <w:t>PUNCTE TARI</w:t>
            </w:r>
          </w:p>
        </w:tc>
        <w:tc>
          <w:tcPr>
            <w:tcW w:w="7229" w:type="dxa"/>
            <w:shd w:val="clear" w:color="auto" w:fill="C4BC96"/>
          </w:tcPr>
          <w:p w:rsidR="002156F2" w:rsidRPr="008926E2" w:rsidRDefault="002156F2" w:rsidP="00841A06">
            <w:pPr>
              <w:spacing w:after="0"/>
              <w:ind w:right="66"/>
              <w:jc w:val="center"/>
              <w:rPr>
                <w:rFonts w:ascii="Trebuchet MS" w:hAnsi="Trebuchet MS"/>
                <w:b/>
              </w:rPr>
            </w:pPr>
            <w:r w:rsidRPr="008926E2">
              <w:rPr>
                <w:rFonts w:ascii="Trebuchet MS" w:hAnsi="Trebuchet MS"/>
                <w:b/>
              </w:rPr>
              <w:t>PUNCTE SLABE</w:t>
            </w:r>
          </w:p>
        </w:tc>
      </w:tr>
      <w:tr w:rsidR="002156F2" w:rsidRPr="008926E2" w:rsidTr="00841A06">
        <w:trPr>
          <w:jc w:val="center"/>
        </w:trPr>
        <w:tc>
          <w:tcPr>
            <w:tcW w:w="6629" w:type="dxa"/>
            <w:shd w:val="clear" w:color="auto" w:fill="auto"/>
          </w:tcPr>
          <w:p w:rsidR="002156F2" w:rsidRDefault="002156F2" w:rsidP="00841A06">
            <w:pPr>
              <w:numPr>
                <w:ilvl w:val="0"/>
                <w:numId w:val="1"/>
              </w:numPr>
              <w:spacing w:after="0"/>
              <w:ind w:left="284" w:right="66" w:hanging="284"/>
              <w:rPr>
                <w:rFonts w:ascii="Trebuchet MS" w:hAnsi="Trebuchet MS"/>
              </w:rPr>
            </w:pPr>
            <w:r>
              <w:rPr>
                <w:rFonts w:ascii="Trebuchet MS" w:hAnsi="Trebuchet MS"/>
              </w:rPr>
              <w:t>Cadru natural remarcabil (floră și faună) reprezentat de Rezervația Biosferei Delta Dunării, Complexul Lagunar Razelm-Sinoe, Situri Natura 2000, străbătut de două din cele 3 brațe ale Dunării</w:t>
            </w:r>
            <w:r w:rsidRPr="008926E2">
              <w:rPr>
                <w:rFonts w:ascii="Trebuchet MS" w:hAnsi="Trebuchet MS"/>
              </w:rPr>
              <w:t>;</w:t>
            </w:r>
          </w:p>
          <w:p w:rsidR="002156F2" w:rsidRDefault="002156F2" w:rsidP="00841A06">
            <w:pPr>
              <w:numPr>
                <w:ilvl w:val="0"/>
                <w:numId w:val="1"/>
              </w:numPr>
              <w:spacing w:after="0"/>
              <w:ind w:left="284" w:right="66"/>
              <w:rPr>
                <w:rFonts w:ascii="Trebuchet MS" w:hAnsi="Trebuchet MS"/>
              </w:rPr>
            </w:pPr>
            <w:r w:rsidRPr="000878BB">
              <w:rPr>
                <w:rFonts w:ascii="Trebuchet MS" w:hAnsi="Trebuchet MS"/>
              </w:rPr>
              <w:t xml:space="preserve">Posibilitatea superioară de desfășurare de diverselor forme  de turism: cazare, restaurant, agrement, transportul  destinat turiștilor, </w:t>
            </w:r>
            <w:r>
              <w:rPr>
                <w:rFonts w:ascii="Trebuchet MS" w:hAnsi="Trebuchet MS"/>
              </w:rPr>
              <w:t>SPA,</w:t>
            </w:r>
            <w:r w:rsidRPr="000878BB">
              <w:rPr>
                <w:rFonts w:ascii="Trebuchet MS" w:hAnsi="Trebuchet MS"/>
              </w:rPr>
              <w:t xml:space="preserve"> de conferinţe și</w:t>
            </w:r>
          </w:p>
          <w:p w:rsidR="002156F2" w:rsidRPr="008926E2" w:rsidRDefault="002156F2" w:rsidP="00841A06">
            <w:pPr>
              <w:spacing w:after="0"/>
              <w:ind w:left="284" w:right="66"/>
              <w:rPr>
                <w:rFonts w:ascii="Trebuchet MS" w:hAnsi="Trebuchet MS"/>
              </w:rPr>
            </w:pPr>
            <w:r w:rsidRPr="000878BB">
              <w:rPr>
                <w:rFonts w:ascii="Trebuchet MS" w:hAnsi="Trebuchet MS"/>
              </w:rPr>
              <w:t>alte evenimente speciale, împreună cu serviciile aferente</w:t>
            </w:r>
            <w:r>
              <w:rPr>
                <w:rFonts w:ascii="Trebuchet MS" w:hAnsi="Trebuchet MS"/>
              </w:rPr>
              <w:t>, agroturism, ecoturism, plimbări cu barca, pescuit sportiv, canoe, etc;</w:t>
            </w:r>
            <w:r w:rsidRPr="008926E2">
              <w:rPr>
                <w:rFonts w:ascii="Trebuchet MS" w:hAnsi="Trebuchet MS"/>
              </w:rPr>
              <w:t xml:space="preserve"> </w:t>
            </w:r>
          </w:p>
          <w:p w:rsidR="002156F2" w:rsidRDefault="002156F2" w:rsidP="00841A06">
            <w:pPr>
              <w:numPr>
                <w:ilvl w:val="0"/>
                <w:numId w:val="1"/>
              </w:numPr>
              <w:spacing w:after="0"/>
              <w:ind w:left="284" w:right="68" w:hanging="284"/>
              <w:rPr>
                <w:rFonts w:ascii="Trebuchet MS" w:hAnsi="Trebuchet MS"/>
              </w:rPr>
            </w:pPr>
            <w:r w:rsidRPr="008926E2">
              <w:rPr>
                <w:rFonts w:ascii="Trebuchet MS" w:hAnsi="Trebuchet MS"/>
              </w:rPr>
              <w:t>Număr mare de obiective culturale cu valoare importantă (1</w:t>
            </w:r>
            <w:r>
              <w:rPr>
                <w:rFonts w:ascii="Trebuchet MS" w:hAnsi="Trebuchet MS"/>
              </w:rPr>
              <w:t>56</w:t>
            </w:r>
            <w:r w:rsidRPr="008926E2">
              <w:rPr>
                <w:rFonts w:ascii="Trebuchet MS" w:hAnsi="Trebuchet MS"/>
              </w:rPr>
              <w:t xml:space="preserve"> de monumente istorice incluse în Lista Monumentelor Istorice)</w:t>
            </w:r>
            <w:r>
              <w:rPr>
                <w:rFonts w:ascii="Trebuchet MS" w:hAnsi="Trebuchet MS"/>
              </w:rPr>
              <w:t>: cetăți, situri arheologice, alte monumente</w:t>
            </w:r>
            <w:r w:rsidRPr="008926E2">
              <w:rPr>
                <w:rFonts w:ascii="Trebuchet MS" w:hAnsi="Trebuchet MS"/>
              </w:rPr>
              <w:t>;</w:t>
            </w:r>
          </w:p>
          <w:p w:rsidR="002156F2" w:rsidRDefault="002156F2" w:rsidP="00841A06">
            <w:pPr>
              <w:numPr>
                <w:ilvl w:val="0"/>
                <w:numId w:val="1"/>
              </w:numPr>
              <w:spacing w:after="0"/>
              <w:ind w:left="284" w:right="68" w:hanging="284"/>
              <w:rPr>
                <w:rFonts w:ascii="Trebuchet MS" w:hAnsi="Trebuchet MS"/>
              </w:rPr>
            </w:pPr>
            <w:r>
              <w:rPr>
                <w:rFonts w:ascii="Trebuchet MS" w:hAnsi="Trebuchet MS"/>
              </w:rPr>
              <w:t>Patrimoniul imaterial deosebit: tradiții și obiceiuri, gastronome specifică diferitelor populații, multiculturalitate (peste 10 etnii: ruși lipoveni, ucrainieni, tătari, turci, greci, etc.);</w:t>
            </w:r>
          </w:p>
          <w:p w:rsidR="002156F2" w:rsidRDefault="002156F2" w:rsidP="00841A06">
            <w:pPr>
              <w:numPr>
                <w:ilvl w:val="0"/>
                <w:numId w:val="1"/>
              </w:numPr>
              <w:spacing w:after="0"/>
              <w:ind w:left="284" w:right="68" w:hanging="284"/>
              <w:rPr>
                <w:rFonts w:ascii="Trebuchet MS" w:hAnsi="Trebuchet MS"/>
              </w:rPr>
            </w:pPr>
            <w:r>
              <w:rPr>
                <w:rFonts w:ascii="Trebuchet MS" w:hAnsi="Trebuchet MS"/>
              </w:rPr>
              <w:t>Condiții climatice favorabile dezvoltării turismului de vară;</w:t>
            </w:r>
          </w:p>
          <w:p w:rsidR="002156F2" w:rsidRDefault="002156F2" w:rsidP="00841A06">
            <w:pPr>
              <w:numPr>
                <w:ilvl w:val="0"/>
                <w:numId w:val="1"/>
              </w:numPr>
              <w:spacing w:after="0"/>
              <w:ind w:left="284" w:right="68" w:hanging="284"/>
              <w:rPr>
                <w:rFonts w:ascii="Trebuchet MS" w:hAnsi="Trebuchet MS"/>
              </w:rPr>
            </w:pPr>
            <w:r>
              <w:rPr>
                <w:rFonts w:ascii="Trebuchet MS" w:hAnsi="Trebuchet MS"/>
              </w:rPr>
              <w:t>Potențial de valorificare a surselor de energie verde (regenerabilă);</w:t>
            </w:r>
          </w:p>
          <w:p w:rsidR="002156F2" w:rsidRDefault="002156F2" w:rsidP="00841A06">
            <w:pPr>
              <w:numPr>
                <w:ilvl w:val="0"/>
                <w:numId w:val="1"/>
              </w:numPr>
              <w:spacing w:after="0"/>
              <w:ind w:left="284" w:right="68" w:hanging="284"/>
              <w:rPr>
                <w:rFonts w:ascii="Trebuchet MS" w:hAnsi="Trebuchet MS"/>
              </w:rPr>
            </w:pPr>
            <w:r>
              <w:rPr>
                <w:rFonts w:ascii="Trebuchet MS" w:hAnsi="Trebuchet MS"/>
              </w:rPr>
              <w:t>Aeroportul internațional Delta Dunării aflat în proximitatea GAL-ului;</w:t>
            </w:r>
          </w:p>
          <w:p w:rsidR="002156F2" w:rsidRDefault="002156F2" w:rsidP="00841A06">
            <w:pPr>
              <w:numPr>
                <w:ilvl w:val="0"/>
                <w:numId w:val="1"/>
              </w:numPr>
              <w:spacing w:after="0"/>
              <w:ind w:left="284" w:right="68" w:hanging="284"/>
              <w:rPr>
                <w:rFonts w:ascii="Trebuchet MS" w:hAnsi="Trebuchet MS"/>
              </w:rPr>
            </w:pPr>
            <w:r>
              <w:rPr>
                <w:rFonts w:ascii="Trebuchet MS" w:hAnsi="Trebuchet MS"/>
              </w:rPr>
              <w:t>Infrastructură de acces terestră reabilitată spre Murighiol-Dunavățul de Jos;</w:t>
            </w:r>
          </w:p>
          <w:p w:rsidR="002156F2" w:rsidRDefault="002156F2" w:rsidP="00841A06">
            <w:pPr>
              <w:numPr>
                <w:ilvl w:val="0"/>
                <w:numId w:val="1"/>
              </w:numPr>
              <w:spacing w:after="0"/>
              <w:ind w:left="284" w:right="68" w:hanging="284"/>
              <w:rPr>
                <w:rFonts w:ascii="Trebuchet MS" w:hAnsi="Trebuchet MS"/>
              </w:rPr>
            </w:pPr>
            <w:r>
              <w:rPr>
                <w:rFonts w:ascii="Trebuchet MS" w:hAnsi="Trebuchet MS"/>
              </w:rPr>
              <w:t>Trend ascendent al investițiilor în infrastructura de cazare;</w:t>
            </w:r>
          </w:p>
          <w:p w:rsidR="002156F2" w:rsidRPr="008926E2" w:rsidRDefault="002156F2" w:rsidP="00841A06">
            <w:pPr>
              <w:numPr>
                <w:ilvl w:val="0"/>
                <w:numId w:val="1"/>
              </w:numPr>
              <w:spacing w:after="0"/>
              <w:ind w:left="284" w:right="68" w:hanging="284"/>
              <w:rPr>
                <w:rFonts w:ascii="Trebuchet MS" w:hAnsi="Trebuchet MS"/>
              </w:rPr>
            </w:pPr>
            <w:r>
              <w:rPr>
                <w:rFonts w:ascii="Trebuchet MS" w:hAnsi="Trebuchet MS"/>
              </w:rPr>
              <w:t>Continuarea procesului de decolmatare a canalelor și lacurilor, permițând extinderea traseelor în Delta Dunării unde se practică marea parte a activitatii de turism din Delta Dunarii;</w:t>
            </w:r>
          </w:p>
        </w:tc>
        <w:tc>
          <w:tcPr>
            <w:tcW w:w="7229" w:type="dxa"/>
            <w:shd w:val="clear" w:color="auto" w:fill="auto"/>
          </w:tcPr>
          <w:p w:rsidR="002156F2" w:rsidRPr="00CF3FB7" w:rsidRDefault="002156F2" w:rsidP="00841A06">
            <w:pPr>
              <w:numPr>
                <w:ilvl w:val="0"/>
                <w:numId w:val="2"/>
              </w:numPr>
              <w:spacing w:after="0"/>
              <w:ind w:left="293" w:right="66" w:hanging="195"/>
              <w:rPr>
                <w:rFonts w:ascii="Trebuchet MS" w:hAnsi="Trebuchet MS"/>
                <w:b/>
              </w:rPr>
            </w:pPr>
            <w:r>
              <w:rPr>
                <w:rFonts w:ascii="Trebuchet MS" w:hAnsi="Trebuchet MS"/>
              </w:rPr>
              <w:t xml:space="preserve">Densitatea scăzută a populației; </w:t>
            </w:r>
          </w:p>
          <w:p w:rsidR="002156F2" w:rsidRPr="00673CED" w:rsidRDefault="002156F2" w:rsidP="00841A06">
            <w:pPr>
              <w:numPr>
                <w:ilvl w:val="0"/>
                <w:numId w:val="2"/>
              </w:numPr>
              <w:spacing w:after="0"/>
              <w:ind w:left="293" w:right="66" w:hanging="195"/>
              <w:rPr>
                <w:rFonts w:ascii="Trebuchet MS" w:hAnsi="Trebuchet MS"/>
                <w:b/>
              </w:rPr>
            </w:pPr>
            <w:r>
              <w:rPr>
                <w:rFonts w:ascii="Trebuchet MS" w:hAnsi="Trebuchet MS"/>
              </w:rPr>
              <w:t>Populație îmbătrânită și depopulare;</w:t>
            </w:r>
          </w:p>
          <w:p w:rsidR="002156F2" w:rsidRPr="008926E2" w:rsidRDefault="002156F2" w:rsidP="00841A06">
            <w:pPr>
              <w:numPr>
                <w:ilvl w:val="0"/>
                <w:numId w:val="2"/>
              </w:numPr>
              <w:spacing w:after="0"/>
              <w:ind w:left="293" w:right="66" w:hanging="195"/>
              <w:rPr>
                <w:rFonts w:ascii="Trebuchet MS" w:hAnsi="Trebuchet MS"/>
                <w:b/>
              </w:rPr>
            </w:pPr>
            <w:r w:rsidRPr="008926E2">
              <w:rPr>
                <w:rFonts w:ascii="Trebuchet MS" w:hAnsi="Trebuchet MS"/>
              </w:rPr>
              <w:t xml:space="preserve">Case tradiționale și obiective culturale </w:t>
            </w:r>
            <w:r>
              <w:rPr>
                <w:rFonts w:ascii="Trebuchet MS" w:hAnsi="Trebuchet MS"/>
              </w:rPr>
              <w:t>ne</w:t>
            </w:r>
            <w:r w:rsidRPr="008926E2">
              <w:rPr>
                <w:rFonts w:ascii="Trebuchet MS" w:hAnsi="Trebuchet MS"/>
              </w:rPr>
              <w:t>reabilitate</w:t>
            </w:r>
            <w:r>
              <w:rPr>
                <w:rFonts w:ascii="Trebuchet MS" w:hAnsi="Trebuchet MS"/>
              </w:rPr>
              <w:t>, unele</w:t>
            </w:r>
            <w:r w:rsidRPr="008926E2">
              <w:rPr>
                <w:rFonts w:ascii="Trebuchet MS" w:hAnsi="Trebuchet MS"/>
              </w:rPr>
              <w:t xml:space="preserve"> fără respectarea specificului arhitectural;</w:t>
            </w:r>
          </w:p>
          <w:p w:rsidR="002156F2" w:rsidRPr="008926E2" w:rsidRDefault="002156F2" w:rsidP="00841A06">
            <w:pPr>
              <w:numPr>
                <w:ilvl w:val="0"/>
                <w:numId w:val="2"/>
              </w:numPr>
              <w:spacing w:after="0"/>
              <w:ind w:left="293" w:right="66" w:hanging="195"/>
              <w:rPr>
                <w:rFonts w:ascii="Trebuchet MS" w:hAnsi="Trebuchet MS"/>
                <w:b/>
              </w:rPr>
            </w:pPr>
            <w:r w:rsidRPr="008926E2">
              <w:rPr>
                <w:rFonts w:ascii="Trebuchet MS" w:hAnsi="Trebuchet MS"/>
              </w:rPr>
              <w:t>Număr mare de monumente culturale care necesită intervenții</w:t>
            </w:r>
            <w:r>
              <w:rPr>
                <w:rFonts w:ascii="Trebuchet MS" w:hAnsi="Trebuchet MS"/>
              </w:rPr>
              <w:t xml:space="preserve"> sau punere în valoare;</w:t>
            </w:r>
          </w:p>
          <w:p w:rsidR="002156F2" w:rsidRDefault="002156F2" w:rsidP="00841A06">
            <w:pPr>
              <w:numPr>
                <w:ilvl w:val="0"/>
                <w:numId w:val="2"/>
              </w:numPr>
              <w:spacing w:after="0"/>
              <w:ind w:left="293" w:right="66" w:hanging="195"/>
              <w:rPr>
                <w:rFonts w:ascii="Trebuchet MS" w:hAnsi="Trebuchet MS"/>
              </w:rPr>
            </w:pPr>
            <w:r w:rsidRPr="008926E2">
              <w:rPr>
                <w:rFonts w:ascii="Trebuchet MS" w:hAnsi="Trebuchet MS"/>
              </w:rPr>
              <w:t xml:space="preserve">Infrastructură de agrement </w:t>
            </w:r>
            <w:r>
              <w:rPr>
                <w:rFonts w:ascii="Trebuchet MS" w:hAnsi="Trebuchet MS"/>
              </w:rPr>
              <w:t xml:space="preserve">public </w:t>
            </w:r>
            <w:r w:rsidRPr="008926E2">
              <w:rPr>
                <w:rFonts w:ascii="Trebuchet MS" w:hAnsi="Trebuchet MS"/>
              </w:rPr>
              <w:t>și culturală slab dezvoltată;</w:t>
            </w:r>
          </w:p>
          <w:p w:rsidR="002156F2" w:rsidRPr="008926E2" w:rsidRDefault="002156F2" w:rsidP="00841A06">
            <w:pPr>
              <w:numPr>
                <w:ilvl w:val="0"/>
                <w:numId w:val="2"/>
              </w:numPr>
              <w:spacing w:after="0"/>
              <w:ind w:left="293" w:right="66" w:hanging="195"/>
              <w:rPr>
                <w:rFonts w:ascii="Trebuchet MS" w:hAnsi="Trebuchet MS"/>
              </w:rPr>
            </w:pPr>
            <w:r>
              <w:rPr>
                <w:rFonts w:ascii="Trebuchet MS" w:hAnsi="Trebuchet MS"/>
              </w:rPr>
              <w:t>Infrastructura socială slab dezvoltată (aproape inexistentă);</w:t>
            </w:r>
          </w:p>
          <w:p w:rsidR="002156F2" w:rsidRPr="008926E2" w:rsidRDefault="002156F2" w:rsidP="00841A06">
            <w:pPr>
              <w:numPr>
                <w:ilvl w:val="0"/>
                <w:numId w:val="2"/>
              </w:numPr>
              <w:spacing w:after="0"/>
              <w:ind w:left="293" w:right="66" w:hanging="195"/>
              <w:rPr>
                <w:rFonts w:ascii="Trebuchet MS" w:hAnsi="Trebuchet MS"/>
              </w:rPr>
            </w:pPr>
            <w:r w:rsidRPr="008926E2">
              <w:rPr>
                <w:rFonts w:ascii="Trebuchet MS" w:hAnsi="Trebuchet MS"/>
              </w:rPr>
              <w:t>Infrastructură de bază slab dezvoltată - lipsa piețelor locale, a punctelor de sacrificare a animalelor etc.</w:t>
            </w:r>
          </w:p>
          <w:p w:rsidR="002156F2" w:rsidRPr="008926E2" w:rsidRDefault="002156F2" w:rsidP="00841A06">
            <w:pPr>
              <w:numPr>
                <w:ilvl w:val="0"/>
                <w:numId w:val="2"/>
              </w:numPr>
              <w:spacing w:after="0"/>
              <w:ind w:left="293" w:right="66" w:hanging="195"/>
              <w:rPr>
                <w:rFonts w:ascii="Trebuchet MS" w:hAnsi="Trebuchet MS"/>
              </w:rPr>
            </w:pPr>
            <w:r w:rsidRPr="008926E2">
              <w:rPr>
                <w:rFonts w:ascii="Trebuchet MS" w:hAnsi="Trebuchet MS"/>
              </w:rPr>
              <w:t xml:space="preserve">Lipsa unui strategii comune de marketing si promovare turistică a teritoriului; </w:t>
            </w:r>
          </w:p>
          <w:p w:rsidR="002156F2" w:rsidRPr="008926E2" w:rsidRDefault="002156F2" w:rsidP="00841A06">
            <w:pPr>
              <w:numPr>
                <w:ilvl w:val="0"/>
                <w:numId w:val="2"/>
              </w:numPr>
              <w:spacing w:after="0"/>
              <w:ind w:left="293" w:right="66" w:hanging="195"/>
              <w:rPr>
                <w:rFonts w:ascii="Trebuchet MS" w:hAnsi="Trebuchet MS"/>
              </w:rPr>
            </w:pPr>
            <w:r w:rsidRPr="008926E2">
              <w:rPr>
                <w:rFonts w:ascii="Trebuchet MS" w:hAnsi="Trebuchet MS"/>
              </w:rPr>
              <w:t xml:space="preserve">Grad redus de conștientizare a importanței biodiversității existente în </w:t>
            </w:r>
            <w:r>
              <w:rPr>
                <w:rFonts w:ascii="Trebuchet MS" w:hAnsi="Trebuchet MS"/>
              </w:rPr>
              <w:t>zona teritoriului</w:t>
            </w:r>
            <w:r w:rsidRPr="008926E2">
              <w:rPr>
                <w:rFonts w:ascii="Trebuchet MS" w:hAnsi="Trebuchet MS"/>
              </w:rPr>
              <w:t>;</w:t>
            </w:r>
          </w:p>
          <w:p w:rsidR="002156F2" w:rsidRPr="008926E2" w:rsidRDefault="002156F2" w:rsidP="00841A06">
            <w:pPr>
              <w:numPr>
                <w:ilvl w:val="0"/>
                <w:numId w:val="2"/>
              </w:numPr>
              <w:spacing w:after="0"/>
              <w:ind w:left="293" w:right="66" w:hanging="195"/>
              <w:rPr>
                <w:rFonts w:ascii="Trebuchet MS" w:hAnsi="Trebuchet MS"/>
                <w:b/>
              </w:rPr>
            </w:pPr>
            <w:r w:rsidRPr="008926E2">
              <w:rPr>
                <w:rFonts w:ascii="Trebuchet MS" w:hAnsi="Trebuchet MS"/>
              </w:rPr>
              <w:t>Număr mare de persoane aflate în risc de excluziune socială din cauza apartenenței la diferite grupuri vulnerabile – persoa</w:t>
            </w:r>
            <w:r>
              <w:rPr>
                <w:rFonts w:ascii="Trebuchet MS" w:hAnsi="Trebuchet MS"/>
              </w:rPr>
              <w:t>ne cu dizabilități, vârstnici;</w:t>
            </w:r>
          </w:p>
          <w:p w:rsidR="002156F2" w:rsidRPr="008926E2" w:rsidRDefault="002156F2" w:rsidP="00841A06">
            <w:pPr>
              <w:numPr>
                <w:ilvl w:val="0"/>
                <w:numId w:val="2"/>
              </w:numPr>
              <w:spacing w:after="0"/>
              <w:ind w:left="293" w:right="66" w:hanging="195"/>
              <w:rPr>
                <w:rFonts w:ascii="Trebuchet MS" w:hAnsi="Trebuchet MS"/>
              </w:rPr>
            </w:pPr>
            <w:r w:rsidRPr="008926E2">
              <w:rPr>
                <w:rFonts w:ascii="Trebuchet MS" w:hAnsi="Trebuchet MS"/>
              </w:rPr>
              <w:t>Probleme de mobilitate a populației, în lipsa mijloacelor de transport public</w:t>
            </w:r>
            <w:r>
              <w:rPr>
                <w:rFonts w:ascii="Trebuchet MS" w:hAnsi="Trebuchet MS"/>
              </w:rPr>
              <w:t xml:space="preserve"> și mai cu seamă în cazul comunităților în are accesul se face doar pe apă</w:t>
            </w:r>
            <w:r w:rsidRPr="008926E2">
              <w:rPr>
                <w:rFonts w:ascii="Trebuchet MS" w:hAnsi="Trebuchet MS"/>
              </w:rPr>
              <w:t>;</w:t>
            </w:r>
          </w:p>
          <w:p w:rsidR="002156F2" w:rsidRDefault="002156F2" w:rsidP="00841A06">
            <w:pPr>
              <w:numPr>
                <w:ilvl w:val="0"/>
                <w:numId w:val="2"/>
              </w:numPr>
              <w:spacing w:after="0"/>
              <w:ind w:left="293" w:right="66" w:hanging="195"/>
              <w:rPr>
                <w:rFonts w:ascii="Trebuchet MS" w:hAnsi="Trebuchet MS"/>
              </w:rPr>
            </w:pPr>
            <w:r w:rsidRPr="008926E2">
              <w:rPr>
                <w:rFonts w:ascii="Trebuchet MS" w:hAnsi="Trebuchet MS"/>
              </w:rPr>
              <w:t>Grad redus de conștientizare a populației cu privire la importanța conservării arhitecturii specifice locale;</w:t>
            </w:r>
          </w:p>
          <w:p w:rsidR="002156F2" w:rsidRDefault="002156F2" w:rsidP="00841A06">
            <w:pPr>
              <w:numPr>
                <w:ilvl w:val="0"/>
                <w:numId w:val="2"/>
              </w:numPr>
              <w:spacing w:after="0"/>
              <w:ind w:left="293" w:right="66" w:hanging="195"/>
              <w:rPr>
                <w:rFonts w:ascii="Trebuchet MS" w:hAnsi="Trebuchet MS"/>
              </w:rPr>
            </w:pPr>
            <w:r>
              <w:rPr>
                <w:rFonts w:ascii="Trebuchet MS" w:hAnsi="Trebuchet MS"/>
              </w:rPr>
              <w:t>Lipsa unui sistem integrat de gestionare a deșeurilor;</w:t>
            </w:r>
          </w:p>
          <w:p w:rsidR="002156F2" w:rsidRDefault="002156F2" w:rsidP="00841A06">
            <w:pPr>
              <w:numPr>
                <w:ilvl w:val="0"/>
                <w:numId w:val="2"/>
              </w:numPr>
              <w:spacing w:after="0"/>
              <w:ind w:left="293" w:right="66" w:hanging="195"/>
              <w:rPr>
                <w:rFonts w:ascii="Trebuchet MS" w:hAnsi="Trebuchet MS"/>
              </w:rPr>
            </w:pPr>
            <w:r>
              <w:rPr>
                <w:rFonts w:ascii="Trebuchet MS" w:hAnsi="Trebuchet MS"/>
              </w:rPr>
              <w:t>Existența unor localități fără sisteme de alimentare cu apă sau canalizare;</w:t>
            </w:r>
          </w:p>
          <w:p w:rsidR="002156F2" w:rsidRDefault="002156F2" w:rsidP="00841A06">
            <w:pPr>
              <w:numPr>
                <w:ilvl w:val="0"/>
                <w:numId w:val="2"/>
              </w:numPr>
              <w:spacing w:after="0"/>
              <w:ind w:left="293" w:right="66" w:hanging="195"/>
              <w:rPr>
                <w:rFonts w:ascii="Trebuchet MS" w:hAnsi="Trebuchet MS"/>
              </w:rPr>
            </w:pPr>
            <w:r>
              <w:rPr>
                <w:rFonts w:ascii="Trebuchet MS" w:hAnsi="Trebuchet MS"/>
              </w:rPr>
              <w:t>Lipsa infrastructurii de tratare a apelor uzate;</w:t>
            </w:r>
          </w:p>
          <w:p w:rsidR="002156F2" w:rsidRDefault="002156F2" w:rsidP="00841A06">
            <w:pPr>
              <w:numPr>
                <w:ilvl w:val="0"/>
                <w:numId w:val="2"/>
              </w:numPr>
              <w:spacing w:after="0"/>
              <w:ind w:left="293" w:right="66" w:hanging="195"/>
              <w:rPr>
                <w:rFonts w:ascii="Trebuchet MS" w:hAnsi="Trebuchet MS"/>
              </w:rPr>
            </w:pPr>
            <w:r>
              <w:rPr>
                <w:rFonts w:ascii="Trebuchet MS" w:hAnsi="Trebuchet MS"/>
              </w:rPr>
              <w:t>Servicii turistice nediversificate;</w:t>
            </w:r>
          </w:p>
          <w:p w:rsidR="002156F2" w:rsidRDefault="002156F2" w:rsidP="00841A06">
            <w:pPr>
              <w:numPr>
                <w:ilvl w:val="0"/>
                <w:numId w:val="2"/>
              </w:numPr>
              <w:spacing w:after="0"/>
              <w:ind w:left="293" w:right="66" w:hanging="195"/>
              <w:rPr>
                <w:rFonts w:ascii="Trebuchet MS" w:hAnsi="Trebuchet MS"/>
              </w:rPr>
            </w:pPr>
            <w:r>
              <w:rPr>
                <w:rFonts w:ascii="Trebuchet MS" w:hAnsi="Trebuchet MS"/>
              </w:rPr>
              <w:t>Bilanț demografic în general negativ;</w:t>
            </w:r>
          </w:p>
          <w:p w:rsidR="002156F2" w:rsidRPr="008926E2" w:rsidRDefault="002156F2" w:rsidP="00841A06">
            <w:pPr>
              <w:spacing w:after="0"/>
              <w:ind w:left="98" w:right="66"/>
              <w:rPr>
                <w:rFonts w:ascii="Trebuchet MS" w:hAnsi="Trebuchet MS"/>
              </w:rPr>
            </w:pPr>
          </w:p>
        </w:tc>
      </w:tr>
      <w:tr w:rsidR="002156F2" w:rsidRPr="008926E2" w:rsidTr="00841A06">
        <w:trPr>
          <w:jc w:val="center"/>
        </w:trPr>
        <w:tc>
          <w:tcPr>
            <w:tcW w:w="6629" w:type="dxa"/>
            <w:shd w:val="clear" w:color="auto" w:fill="B6DDE8"/>
          </w:tcPr>
          <w:p w:rsidR="002156F2" w:rsidRPr="008926E2" w:rsidRDefault="002156F2" w:rsidP="00841A06">
            <w:pPr>
              <w:spacing w:after="0"/>
              <w:ind w:right="66"/>
              <w:jc w:val="center"/>
              <w:rPr>
                <w:rFonts w:ascii="Trebuchet MS" w:hAnsi="Trebuchet MS"/>
                <w:b/>
              </w:rPr>
            </w:pPr>
            <w:r w:rsidRPr="008926E2">
              <w:rPr>
                <w:rFonts w:ascii="Trebuchet MS" w:hAnsi="Trebuchet MS"/>
                <w:b/>
              </w:rPr>
              <w:t>OPORTUNITĂȚI</w:t>
            </w:r>
          </w:p>
        </w:tc>
        <w:tc>
          <w:tcPr>
            <w:tcW w:w="7229" w:type="dxa"/>
            <w:shd w:val="clear" w:color="auto" w:fill="B6DDE8"/>
          </w:tcPr>
          <w:p w:rsidR="002156F2" w:rsidRPr="008926E2" w:rsidRDefault="002156F2" w:rsidP="00841A06">
            <w:pPr>
              <w:spacing w:after="0"/>
              <w:ind w:left="341" w:right="66"/>
              <w:jc w:val="center"/>
              <w:rPr>
                <w:rFonts w:ascii="Trebuchet MS" w:hAnsi="Trebuchet MS"/>
                <w:color w:val="FF0000"/>
              </w:rPr>
            </w:pPr>
            <w:r w:rsidRPr="008926E2">
              <w:rPr>
                <w:rFonts w:ascii="Trebuchet MS" w:hAnsi="Trebuchet MS"/>
                <w:b/>
              </w:rPr>
              <w:t>AMENINȚĂRI</w:t>
            </w:r>
          </w:p>
        </w:tc>
      </w:tr>
      <w:tr w:rsidR="002156F2" w:rsidRPr="008926E2" w:rsidTr="00841A06">
        <w:trPr>
          <w:jc w:val="center"/>
        </w:trPr>
        <w:tc>
          <w:tcPr>
            <w:tcW w:w="6629" w:type="dxa"/>
            <w:shd w:val="clear" w:color="auto" w:fill="auto"/>
          </w:tcPr>
          <w:p w:rsidR="002156F2" w:rsidRDefault="002156F2" w:rsidP="00841A06">
            <w:pPr>
              <w:numPr>
                <w:ilvl w:val="0"/>
                <w:numId w:val="3"/>
              </w:numPr>
              <w:spacing w:after="0"/>
              <w:ind w:left="284" w:right="66" w:hanging="284"/>
              <w:rPr>
                <w:rFonts w:ascii="Trebuchet MS" w:hAnsi="Trebuchet MS"/>
              </w:rPr>
            </w:pPr>
            <w:r w:rsidRPr="00F82641">
              <w:rPr>
                <w:rFonts w:ascii="Trebuchet MS" w:hAnsi="Trebuchet MS"/>
              </w:rPr>
              <w:t>Surse de finanțare externe pentru proiecte investiționale;</w:t>
            </w:r>
          </w:p>
          <w:p w:rsidR="002156F2" w:rsidRDefault="002156F2" w:rsidP="00841A06">
            <w:pPr>
              <w:numPr>
                <w:ilvl w:val="0"/>
                <w:numId w:val="3"/>
              </w:numPr>
              <w:spacing w:after="0"/>
              <w:ind w:left="284" w:right="66" w:hanging="284"/>
              <w:rPr>
                <w:rFonts w:ascii="Trebuchet MS" w:hAnsi="Trebuchet MS"/>
              </w:rPr>
            </w:pPr>
            <w:r>
              <w:rPr>
                <w:rFonts w:ascii="Trebuchet MS" w:hAnsi="Trebuchet MS"/>
              </w:rPr>
              <w:lastRenderedPageBreak/>
              <w:t>Surse alternative de venit prin dezvoltarea turismului;</w:t>
            </w:r>
          </w:p>
          <w:p w:rsidR="002156F2" w:rsidRDefault="002156F2" w:rsidP="00841A06">
            <w:pPr>
              <w:numPr>
                <w:ilvl w:val="0"/>
                <w:numId w:val="3"/>
              </w:numPr>
              <w:spacing w:after="0"/>
              <w:ind w:left="284" w:right="66" w:hanging="284"/>
              <w:rPr>
                <w:rFonts w:ascii="Trebuchet MS" w:hAnsi="Trebuchet MS"/>
              </w:rPr>
            </w:pPr>
            <w:r>
              <w:rPr>
                <w:rFonts w:ascii="Trebuchet MS" w:hAnsi="Trebuchet MS"/>
              </w:rPr>
              <w:t>Interes mare pentru crearea și dezvoltarea de microferme;</w:t>
            </w:r>
          </w:p>
          <w:p w:rsidR="002156F2" w:rsidRDefault="002156F2" w:rsidP="00841A06">
            <w:pPr>
              <w:numPr>
                <w:ilvl w:val="0"/>
                <w:numId w:val="3"/>
              </w:numPr>
              <w:spacing w:after="0"/>
              <w:ind w:left="284" w:right="66" w:hanging="284"/>
              <w:rPr>
                <w:rFonts w:ascii="Trebuchet MS" w:hAnsi="Trebuchet MS"/>
              </w:rPr>
            </w:pPr>
            <w:r>
              <w:rPr>
                <w:rFonts w:ascii="Trebuchet MS" w:hAnsi="Trebuchet MS"/>
              </w:rPr>
              <w:t>Interes crescut pentru pentru demararea de mici afaceri locale;</w:t>
            </w:r>
          </w:p>
          <w:p w:rsidR="002156F2" w:rsidRPr="00F82641" w:rsidRDefault="002156F2" w:rsidP="00841A06">
            <w:pPr>
              <w:numPr>
                <w:ilvl w:val="0"/>
                <w:numId w:val="3"/>
              </w:numPr>
              <w:spacing w:after="0"/>
              <w:ind w:left="284" w:right="66" w:hanging="284"/>
              <w:rPr>
                <w:rFonts w:ascii="Trebuchet MS" w:hAnsi="Trebuchet MS"/>
              </w:rPr>
            </w:pPr>
            <w:r>
              <w:rPr>
                <w:rFonts w:ascii="Trebuchet MS" w:hAnsi="Trebuchet MS"/>
              </w:rPr>
              <w:t>Interes crescut al investitorilor mai ales pentru unele zone ale teritoriului;</w:t>
            </w:r>
          </w:p>
          <w:p w:rsidR="002156F2" w:rsidRPr="00F82641" w:rsidRDefault="002156F2" w:rsidP="00841A06">
            <w:pPr>
              <w:numPr>
                <w:ilvl w:val="0"/>
                <w:numId w:val="3"/>
              </w:numPr>
              <w:spacing w:after="0"/>
              <w:ind w:left="284" w:right="66" w:hanging="284"/>
              <w:rPr>
                <w:rFonts w:ascii="Trebuchet MS" w:hAnsi="Trebuchet MS"/>
                <w:b/>
              </w:rPr>
            </w:pPr>
            <w:r w:rsidRPr="00F82641">
              <w:rPr>
                <w:rFonts w:ascii="Trebuchet MS" w:hAnsi="Trebuchet MS"/>
              </w:rPr>
              <w:t>Dezvoltarea ecoturismului și a turismului cultural/religios;</w:t>
            </w:r>
          </w:p>
          <w:p w:rsidR="002156F2" w:rsidRPr="00B809A4" w:rsidRDefault="002156F2" w:rsidP="00841A06">
            <w:pPr>
              <w:numPr>
                <w:ilvl w:val="0"/>
                <w:numId w:val="3"/>
              </w:numPr>
              <w:spacing w:after="0"/>
              <w:ind w:left="284" w:right="66" w:hanging="284"/>
              <w:rPr>
                <w:rFonts w:ascii="Trebuchet MS" w:hAnsi="Trebuchet MS"/>
                <w:b/>
              </w:rPr>
            </w:pPr>
            <w:r>
              <w:rPr>
                <w:rFonts w:ascii="Trebuchet MS" w:hAnsi="Trebuchet MS"/>
              </w:rPr>
              <w:t>Valorificarea statutului de site Natura 2000;</w:t>
            </w:r>
          </w:p>
          <w:p w:rsidR="002156F2" w:rsidRPr="00B809A4" w:rsidRDefault="002156F2" w:rsidP="00841A06">
            <w:pPr>
              <w:numPr>
                <w:ilvl w:val="0"/>
                <w:numId w:val="3"/>
              </w:numPr>
              <w:spacing w:after="0"/>
              <w:ind w:left="284" w:right="66" w:hanging="284"/>
              <w:rPr>
                <w:rFonts w:ascii="Trebuchet MS" w:hAnsi="Trebuchet MS"/>
                <w:b/>
              </w:rPr>
            </w:pPr>
            <w:r>
              <w:rPr>
                <w:rFonts w:ascii="Trebuchet MS" w:hAnsi="Trebuchet MS"/>
              </w:rPr>
              <w:t>Participarea activă la rezolvarea problemelor de mediu prin cooperări și parteneriate;</w:t>
            </w:r>
          </w:p>
          <w:p w:rsidR="002156F2" w:rsidRPr="00B809A4" w:rsidRDefault="002156F2" w:rsidP="00841A06">
            <w:pPr>
              <w:numPr>
                <w:ilvl w:val="0"/>
                <w:numId w:val="3"/>
              </w:numPr>
              <w:spacing w:after="0"/>
              <w:ind w:left="284" w:right="66" w:hanging="284"/>
              <w:rPr>
                <w:rFonts w:ascii="Trebuchet MS" w:hAnsi="Trebuchet MS"/>
                <w:b/>
              </w:rPr>
            </w:pPr>
            <w:r>
              <w:rPr>
                <w:rFonts w:ascii="Trebuchet MS" w:hAnsi="Trebuchet MS"/>
              </w:rPr>
              <w:t>Dezvoltarea de parteneriate externe;</w:t>
            </w:r>
          </w:p>
          <w:p w:rsidR="002156F2" w:rsidRPr="00F82641" w:rsidRDefault="002156F2" w:rsidP="00841A06">
            <w:pPr>
              <w:numPr>
                <w:ilvl w:val="0"/>
                <w:numId w:val="3"/>
              </w:numPr>
              <w:spacing w:after="0"/>
              <w:ind w:left="284" w:right="66" w:hanging="284"/>
              <w:rPr>
                <w:rFonts w:ascii="Trebuchet MS" w:hAnsi="Trebuchet MS"/>
                <w:b/>
              </w:rPr>
            </w:pPr>
            <w:r>
              <w:rPr>
                <w:rFonts w:ascii="Trebuchet MS" w:hAnsi="Trebuchet MS"/>
              </w:rPr>
              <w:t>Parteneriate pentru rezolvarea problemelor de mediu și existența posibilităților de finanțare pentru proiecte de mediu;</w:t>
            </w:r>
          </w:p>
          <w:p w:rsidR="002156F2" w:rsidRPr="008926E2" w:rsidRDefault="002156F2" w:rsidP="00841A06">
            <w:pPr>
              <w:numPr>
                <w:ilvl w:val="0"/>
                <w:numId w:val="3"/>
              </w:numPr>
              <w:spacing w:after="0"/>
              <w:ind w:left="284" w:right="66" w:hanging="284"/>
              <w:rPr>
                <w:rFonts w:ascii="Trebuchet MS" w:hAnsi="Trebuchet MS"/>
                <w:b/>
              </w:rPr>
            </w:pPr>
            <w:r>
              <w:rPr>
                <w:rFonts w:ascii="Trebuchet MS" w:hAnsi="Trebuchet MS"/>
              </w:rPr>
              <w:t>Disponibilitatea autorităților locale de a stabili parteneriate în vederea accesării fondurilor europene;</w:t>
            </w:r>
          </w:p>
        </w:tc>
        <w:tc>
          <w:tcPr>
            <w:tcW w:w="7229" w:type="dxa"/>
            <w:shd w:val="clear" w:color="auto" w:fill="auto"/>
          </w:tcPr>
          <w:p w:rsidR="002156F2" w:rsidRDefault="002156F2" w:rsidP="00841A06">
            <w:pPr>
              <w:numPr>
                <w:ilvl w:val="0"/>
                <w:numId w:val="3"/>
              </w:numPr>
              <w:spacing w:after="0"/>
              <w:ind w:left="336" w:right="66"/>
              <w:rPr>
                <w:rFonts w:ascii="Trebuchet MS" w:hAnsi="Trebuchet MS"/>
              </w:rPr>
            </w:pPr>
            <w:r>
              <w:rPr>
                <w:rFonts w:ascii="Trebuchet MS" w:hAnsi="Trebuchet MS"/>
              </w:rPr>
              <w:lastRenderedPageBreak/>
              <w:t>Legislație insuficient adaptată pentru nevoile Deltei Dunării;</w:t>
            </w:r>
          </w:p>
          <w:p w:rsidR="002156F2" w:rsidRDefault="002156F2" w:rsidP="00841A06">
            <w:pPr>
              <w:numPr>
                <w:ilvl w:val="0"/>
                <w:numId w:val="3"/>
              </w:numPr>
              <w:spacing w:after="0"/>
              <w:ind w:left="336" w:right="66"/>
              <w:rPr>
                <w:rFonts w:ascii="Trebuchet MS" w:hAnsi="Trebuchet MS"/>
              </w:rPr>
            </w:pPr>
            <w:r>
              <w:rPr>
                <w:rFonts w:ascii="Trebuchet MS" w:hAnsi="Trebuchet MS"/>
              </w:rPr>
              <w:lastRenderedPageBreak/>
              <w:t>Creșterea traficului rutier și absența locurilor de parcare;</w:t>
            </w:r>
          </w:p>
          <w:p w:rsidR="002156F2" w:rsidRDefault="002156F2" w:rsidP="00841A06">
            <w:pPr>
              <w:numPr>
                <w:ilvl w:val="0"/>
                <w:numId w:val="3"/>
              </w:numPr>
              <w:spacing w:after="0"/>
              <w:ind w:left="336" w:right="66"/>
              <w:rPr>
                <w:rFonts w:ascii="Trebuchet MS" w:hAnsi="Trebuchet MS"/>
              </w:rPr>
            </w:pPr>
            <w:r>
              <w:rPr>
                <w:rFonts w:ascii="Trebuchet MS" w:hAnsi="Trebuchet MS"/>
              </w:rPr>
              <w:t>Creșterea nivelului de poluare externă;</w:t>
            </w:r>
          </w:p>
          <w:p w:rsidR="002156F2" w:rsidRDefault="002156F2" w:rsidP="00841A06">
            <w:pPr>
              <w:numPr>
                <w:ilvl w:val="0"/>
                <w:numId w:val="3"/>
              </w:numPr>
              <w:spacing w:after="0"/>
              <w:ind w:left="336" w:right="66"/>
              <w:rPr>
                <w:rFonts w:ascii="Trebuchet MS" w:hAnsi="Trebuchet MS"/>
              </w:rPr>
            </w:pPr>
            <w:r>
              <w:rPr>
                <w:rFonts w:ascii="Trebuchet MS" w:hAnsi="Trebuchet MS"/>
              </w:rPr>
              <w:t>Efectele negative asupra ecosistemului din cauza fenomenului încălzirii globale;</w:t>
            </w:r>
          </w:p>
          <w:p w:rsidR="002156F2" w:rsidRPr="008926E2" w:rsidRDefault="002156F2" w:rsidP="00841A06">
            <w:pPr>
              <w:numPr>
                <w:ilvl w:val="0"/>
                <w:numId w:val="3"/>
              </w:numPr>
              <w:spacing w:after="0"/>
              <w:ind w:left="336" w:right="66"/>
              <w:rPr>
                <w:rFonts w:ascii="Trebuchet MS" w:hAnsi="Trebuchet MS"/>
              </w:rPr>
            </w:pPr>
            <w:r w:rsidRPr="008926E2">
              <w:rPr>
                <w:rFonts w:ascii="Trebuchet MS" w:hAnsi="Trebuchet MS"/>
              </w:rPr>
              <w:t>Pierderea identității culturale ca urmare a presiunii globalizării;</w:t>
            </w:r>
          </w:p>
          <w:p w:rsidR="002156F2" w:rsidRPr="008926E2" w:rsidRDefault="002156F2" w:rsidP="00841A06">
            <w:pPr>
              <w:numPr>
                <w:ilvl w:val="0"/>
                <w:numId w:val="3"/>
              </w:numPr>
              <w:spacing w:after="0"/>
              <w:ind w:left="336" w:right="66"/>
              <w:rPr>
                <w:rFonts w:ascii="Trebuchet MS" w:hAnsi="Trebuchet MS"/>
              </w:rPr>
            </w:pPr>
            <w:r w:rsidRPr="008926E2">
              <w:rPr>
                <w:rFonts w:ascii="Trebuchet MS" w:hAnsi="Trebuchet MS"/>
              </w:rPr>
              <w:t>Creșterea riscului de excluziune socială și izolare a persoanelor care provin din grupuri vulnerabile în absența unor măsuri sociale;</w:t>
            </w:r>
          </w:p>
          <w:p w:rsidR="002156F2" w:rsidRPr="008926E2" w:rsidRDefault="002156F2" w:rsidP="00841A06">
            <w:pPr>
              <w:numPr>
                <w:ilvl w:val="0"/>
                <w:numId w:val="3"/>
              </w:numPr>
              <w:spacing w:after="0"/>
              <w:ind w:left="336" w:right="66"/>
              <w:rPr>
                <w:rFonts w:ascii="Trebuchet MS" w:hAnsi="Trebuchet MS"/>
              </w:rPr>
            </w:pPr>
            <w:r w:rsidRPr="008926E2">
              <w:rPr>
                <w:rFonts w:ascii="Trebuchet MS" w:hAnsi="Trebuchet MS"/>
              </w:rPr>
              <w:t>Riscul deteriorării unor habitate aflate sub protecție în contextul practicării unor activități economice invazive – agricultură intensivă, folosirea pesticidelor</w:t>
            </w:r>
            <w:r>
              <w:rPr>
                <w:rFonts w:ascii="Trebuchet MS" w:hAnsi="Trebuchet MS"/>
              </w:rPr>
              <w:t xml:space="preserve">, </w:t>
            </w:r>
            <w:r w:rsidRPr="008926E2">
              <w:rPr>
                <w:rFonts w:ascii="Trebuchet MS" w:hAnsi="Trebuchet MS"/>
              </w:rPr>
              <w:t>activități de agrement cu folosirea mijloacelor de transport cu autopropulsare în ariile protejate etc.;</w:t>
            </w:r>
          </w:p>
          <w:p w:rsidR="002156F2" w:rsidRPr="008926E2" w:rsidRDefault="002156F2" w:rsidP="00841A06">
            <w:pPr>
              <w:numPr>
                <w:ilvl w:val="0"/>
                <w:numId w:val="3"/>
              </w:numPr>
              <w:spacing w:after="0"/>
              <w:ind w:left="336" w:right="66"/>
              <w:rPr>
                <w:rFonts w:ascii="Trebuchet MS" w:hAnsi="Trebuchet MS"/>
                <w:b/>
              </w:rPr>
            </w:pPr>
            <w:r w:rsidRPr="008926E2">
              <w:rPr>
                <w:rFonts w:ascii="Trebuchet MS" w:hAnsi="Trebuchet MS"/>
              </w:rPr>
              <w:t>Migrarea tinerilor în afara teritoriului în lipsa unor măsuri pentru crearea locurilor de muncă.</w:t>
            </w:r>
          </w:p>
        </w:tc>
      </w:tr>
    </w:tbl>
    <w:p w:rsidR="002156F2" w:rsidRDefault="002156F2" w:rsidP="002156F2">
      <w:pPr>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66"/>
        <w:gridCol w:w="561"/>
        <w:gridCol w:w="4313"/>
        <w:gridCol w:w="46"/>
      </w:tblGrid>
      <w:tr w:rsidR="002156F2" w:rsidRPr="008926E2" w:rsidTr="00841A06">
        <w:trPr>
          <w:jc w:val="center"/>
        </w:trPr>
        <w:tc>
          <w:tcPr>
            <w:tcW w:w="9288" w:type="dxa"/>
            <w:gridSpan w:val="4"/>
            <w:shd w:val="clear" w:color="auto" w:fill="auto"/>
          </w:tcPr>
          <w:p w:rsidR="002156F2" w:rsidRPr="008926E2" w:rsidRDefault="002156F2" w:rsidP="00841A06">
            <w:pPr>
              <w:spacing w:after="0"/>
              <w:ind w:right="66"/>
              <w:jc w:val="center"/>
              <w:rPr>
                <w:rFonts w:ascii="Trebuchet MS" w:hAnsi="Trebuchet MS"/>
                <w:b/>
              </w:rPr>
            </w:pPr>
            <w:r w:rsidRPr="008926E2">
              <w:rPr>
                <w:rFonts w:ascii="Trebuchet MS" w:hAnsi="Trebuchet MS"/>
                <w:b/>
              </w:rPr>
              <w:t>ACTIVITĂȚI ECONOMICE</w:t>
            </w:r>
          </w:p>
        </w:tc>
      </w:tr>
      <w:tr w:rsidR="002156F2" w:rsidRPr="008926E2" w:rsidTr="00841A06">
        <w:trPr>
          <w:jc w:val="center"/>
        </w:trPr>
        <w:tc>
          <w:tcPr>
            <w:tcW w:w="4367" w:type="dxa"/>
            <w:shd w:val="clear" w:color="auto" w:fill="B6DDE8"/>
          </w:tcPr>
          <w:p w:rsidR="002156F2" w:rsidRPr="008926E2" w:rsidRDefault="002156F2" w:rsidP="00841A06">
            <w:pPr>
              <w:spacing w:after="0"/>
              <w:ind w:right="66"/>
              <w:jc w:val="center"/>
              <w:rPr>
                <w:rFonts w:ascii="Trebuchet MS" w:hAnsi="Trebuchet MS"/>
                <w:b/>
              </w:rPr>
            </w:pPr>
            <w:r w:rsidRPr="008926E2">
              <w:rPr>
                <w:rFonts w:ascii="Trebuchet MS" w:hAnsi="Trebuchet MS"/>
                <w:b/>
              </w:rPr>
              <w:t>PUNCTE TARI</w:t>
            </w:r>
          </w:p>
        </w:tc>
        <w:tc>
          <w:tcPr>
            <w:tcW w:w="4921" w:type="dxa"/>
            <w:gridSpan w:val="3"/>
            <w:shd w:val="clear" w:color="auto" w:fill="B6DDE8"/>
          </w:tcPr>
          <w:p w:rsidR="002156F2" w:rsidRPr="008926E2" w:rsidRDefault="002156F2" w:rsidP="00841A06">
            <w:pPr>
              <w:spacing w:after="0"/>
              <w:ind w:right="66"/>
              <w:jc w:val="center"/>
              <w:rPr>
                <w:rFonts w:ascii="Trebuchet MS" w:hAnsi="Trebuchet MS"/>
                <w:b/>
              </w:rPr>
            </w:pPr>
            <w:r w:rsidRPr="008926E2">
              <w:rPr>
                <w:rFonts w:ascii="Trebuchet MS" w:hAnsi="Trebuchet MS"/>
                <w:b/>
              </w:rPr>
              <w:t>PUNCTE SLABE</w:t>
            </w:r>
          </w:p>
        </w:tc>
      </w:tr>
      <w:tr w:rsidR="002156F2" w:rsidRPr="008926E2" w:rsidTr="00841A06">
        <w:trPr>
          <w:jc w:val="center"/>
        </w:trPr>
        <w:tc>
          <w:tcPr>
            <w:tcW w:w="4367" w:type="dxa"/>
            <w:shd w:val="clear" w:color="auto" w:fill="auto"/>
          </w:tcPr>
          <w:p w:rsidR="002156F2" w:rsidRDefault="002156F2" w:rsidP="00841A06">
            <w:pPr>
              <w:numPr>
                <w:ilvl w:val="0"/>
                <w:numId w:val="1"/>
              </w:numPr>
              <w:spacing w:after="0"/>
              <w:ind w:left="284" w:right="68" w:hanging="284"/>
              <w:rPr>
                <w:rFonts w:ascii="Trebuchet MS" w:hAnsi="Trebuchet MS"/>
              </w:rPr>
            </w:pPr>
            <w:r>
              <w:rPr>
                <w:rFonts w:ascii="Trebuchet MS" w:hAnsi="Trebuchet MS"/>
              </w:rPr>
              <w:t>Oportunități de afaceri în teritoriu, mai ales în ceea ce privește turismul si serviciile conexe;</w:t>
            </w:r>
          </w:p>
          <w:p w:rsidR="002156F2" w:rsidRDefault="002156F2" w:rsidP="00841A06">
            <w:pPr>
              <w:numPr>
                <w:ilvl w:val="0"/>
                <w:numId w:val="1"/>
              </w:numPr>
              <w:spacing w:after="0"/>
              <w:ind w:left="284" w:right="68" w:hanging="284"/>
              <w:rPr>
                <w:rFonts w:ascii="Trebuchet MS" w:hAnsi="Trebuchet MS"/>
              </w:rPr>
            </w:pPr>
            <w:r>
              <w:rPr>
                <w:rFonts w:ascii="Trebuchet MS" w:hAnsi="Trebuchet MS"/>
              </w:rPr>
              <w:t>Inițierea dezvoltării asociativității agricole;</w:t>
            </w:r>
          </w:p>
          <w:p w:rsidR="002156F2" w:rsidRDefault="002156F2" w:rsidP="00841A06">
            <w:pPr>
              <w:numPr>
                <w:ilvl w:val="0"/>
                <w:numId w:val="1"/>
              </w:numPr>
              <w:spacing w:after="0"/>
              <w:ind w:left="284" w:right="68" w:hanging="284"/>
              <w:rPr>
                <w:rFonts w:ascii="Trebuchet MS" w:hAnsi="Trebuchet MS"/>
              </w:rPr>
            </w:pPr>
            <w:r>
              <w:rPr>
                <w:rFonts w:ascii="Trebuchet MS" w:hAnsi="Trebuchet MS"/>
              </w:rPr>
              <w:t>Grad mare de toleranță/nivel scăzut de conflicte sociale între cetățeni;</w:t>
            </w:r>
          </w:p>
          <w:p w:rsidR="002156F2" w:rsidRDefault="002156F2" w:rsidP="00841A06">
            <w:pPr>
              <w:numPr>
                <w:ilvl w:val="0"/>
                <w:numId w:val="1"/>
              </w:numPr>
              <w:spacing w:after="0"/>
              <w:ind w:left="284" w:right="68" w:hanging="284"/>
              <w:rPr>
                <w:rFonts w:ascii="Trebuchet MS" w:hAnsi="Trebuchet MS"/>
              </w:rPr>
            </w:pPr>
            <w:r>
              <w:rPr>
                <w:rFonts w:ascii="Trebuchet MS" w:hAnsi="Trebuchet MS"/>
              </w:rPr>
              <w:t>Interes crescând de dezvoltare de afaceri în domenii neagricole;</w:t>
            </w:r>
          </w:p>
          <w:p w:rsidR="002156F2" w:rsidRDefault="002156F2" w:rsidP="00841A06">
            <w:pPr>
              <w:numPr>
                <w:ilvl w:val="0"/>
                <w:numId w:val="1"/>
              </w:numPr>
              <w:spacing w:after="0"/>
              <w:ind w:left="284" w:right="68" w:hanging="284"/>
              <w:rPr>
                <w:rFonts w:ascii="Trebuchet MS" w:hAnsi="Trebuchet MS"/>
              </w:rPr>
            </w:pPr>
            <w:r>
              <w:rPr>
                <w:rFonts w:ascii="Trebuchet MS" w:hAnsi="Trebuchet MS"/>
              </w:rPr>
              <w:t>Interes crescând al tinerilor de a accesa fonduri pentru activități agricole;</w:t>
            </w:r>
          </w:p>
          <w:p w:rsidR="002156F2" w:rsidRDefault="002156F2" w:rsidP="00841A06">
            <w:pPr>
              <w:numPr>
                <w:ilvl w:val="0"/>
                <w:numId w:val="1"/>
              </w:numPr>
              <w:spacing w:after="0"/>
              <w:ind w:left="284" w:right="68" w:hanging="284"/>
              <w:rPr>
                <w:rFonts w:ascii="Trebuchet MS" w:hAnsi="Trebuchet MS"/>
              </w:rPr>
            </w:pPr>
            <w:r>
              <w:rPr>
                <w:rFonts w:ascii="Trebuchet MS" w:hAnsi="Trebuchet MS"/>
              </w:rPr>
              <w:t>Interes mare pentru dezvoltarea fermelor mici;</w:t>
            </w:r>
          </w:p>
          <w:p w:rsidR="002156F2" w:rsidRDefault="002156F2" w:rsidP="00841A06">
            <w:pPr>
              <w:numPr>
                <w:ilvl w:val="0"/>
                <w:numId w:val="1"/>
              </w:numPr>
              <w:spacing w:after="0"/>
              <w:ind w:left="284" w:right="68" w:hanging="284"/>
              <w:rPr>
                <w:rFonts w:ascii="Trebuchet MS" w:hAnsi="Trebuchet MS"/>
              </w:rPr>
            </w:pPr>
            <w:r>
              <w:rPr>
                <w:rFonts w:ascii="Trebuchet MS" w:hAnsi="Trebuchet MS"/>
              </w:rPr>
              <w:t>Dezvoltarea fermelor existente;</w:t>
            </w:r>
          </w:p>
          <w:p w:rsidR="002156F2" w:rsidRPr="00CF3FB7" w:rsidRDefault="002156F2" w:rsidP="00841A06">
            <w:pPr>
              <w:spacing w:after="0"/>
              <w:ind w:right="68"/>
              <w:rPr>
                <w:rFonts w:ascii="Trebuchet MS" w:hAnsi="Trebuchet MS"/>
              </w:rPr>
            </w:pPr>
          </w:p>
          <w:p w:rsidR="002156F2" w:rsidRPr="007922DC" w:rsidRDefault="002156F2" w:rsidP="00841A06">
            <w:pPr>
              <w:spacing w:after="0"/>
              <w:ind w:right="66"/>
              <w:rPr>
                <w:rFonts w:ascii="Trebuchet MS" w:hAnsi="Trebuchet MS"/>
              </w:rPr>
            </w:pPr>
          </w:p>
        </w:tc>
        <w:tc>
          <w:tcPr>
            <w:tcW w:w="4921" w:type="dxa"/>
            <w:gridSpan w:val="3"/>
            <w:shd w:val="clear" w:color="auto" w:fill="auto"/>
          </w:tcPr>
          <w:p w:rsidR="002156F2" w:rsidRPr="008926E2" w:rsidRDefault="002156F2" w:rsidP="00841A06">
            <w:pPr>
              <w:numPr>
                <w:ilvl w:val="0"/>
                <w:numId w:val="5"/>
              </w:numPr>
              <w:spacing w:after="0"/>
              <w:ind w:left="294" w:right="66" w:hanging="237"/>
              <w:rPr>
                <w:rFonts w:ascii="Trebuchet MS" w:hAnsi="Trebuchet MS"/>
              </w:rPr>
            </w:pPr>
            <w:r w:rsidRPr="008926E2">
              <w:rPr>
                <w:rFonts w:ascii="Trebuchet MS" w:hAnsi="Trebuchet MS"/>
              </w:rPr>
              <w:t>Trend crescător al numărului de șomeri;</w:t>
            </w:r>
          </w:p>
          <w:p w:rsidR="002156F2" w:rsidRPr="008926E2" w:rsidRDefault="002156F2" w:rsidP="00841A06">
            <w:pPr>
              <w:numPr>
                <w:ilvl w:val="0"/>
                <w:numId w:val="5"/>
              </w:numPr>
              <w:spacing w:after="0"/>
              <w:ind w:left="294" w:right="66" w:hanging="237"/>
              <w:rPr>
                <w:rFonts w:ascii="Trebuchet MS" w:hAnsi="Trebuchet MS"/>
              </w:rPr>
            </w:pPr>
            <w:r w:rsidRPr="008926E2">
              <w:rPr>
                <w:rFonts w:ascii="Trebuchet MS" w:hAnsi="Trebuchet MS"/>
              </w:rPr>
              <w:t>Forță de muncă tânără din teritoriu slab calificată, tinerii calificați fiind cei care migrează la oraș/în afara țării;</w:t>
            </w:r>
          </w:p>
          <w:p w:rsidR="002156F2" w:rsidRPr="008926E2" w:rsidRDefault="002156F2" w:rsidP="00841A06">
            <w:pPr>
              <w:numPr>
                <w:ilvl w:val="0"/>
                <w:numId w:val="5"/>
              </w:numPr>
              <w:spacing w:after="0"/>
              <w:ind w:left="294" w:right="66" w:hanging="237"/>
              <w:rPr>
                <w:rFonts w:ascii="Trebuchet MS" w:hAnsi="Trebuchet MS"/>
              </w:rPr>
            </w:pPr>
            <w:r w:rsidRPr="008926E2">
              <w:rPr>
                <w:rFonts w:ascii="Trebuchet MS" w:hAnsi="Trebuchet MS"/>
              </w:rPr>
              <w:t xml:space="preserve">Lipsa de încredere a fermierilor în formele asociative/cooperative; </w:t>
            </w:r>
          </w:p>
          <w:p w:rsidR="002156F2" w:rsidRDefault="002156F2" w:rsidP="00841A06">
            <w:pPr>
              <w:numPr>
                <w:ilvl w:val="0"/>
                <w:numId w:val="5"/>
              </w:numPr>
              <w:spacing w:after="0"/>
              <w:ind w:left="294" w:right="66" w:hanging="237"/>
              <w:rPr>
                <w:rFonts w:ascii="Trebuchet MS" w:hAnsi="Trebuchet MS"/>
              </w:rPr>
            </w:pPr>
            <w:r w:rsidRPr="008926E2">
              <w:rPr>
                <w:rFonts w:ascii="Trebuchet MS" w:hAnsi="Trebuchet MS"/>
              </w:rPr>
              <w:t>Acces dificil al micilor producători pe piețele de desfacere din afara teritoriului;</w:t>
            </w:r>
          </w:p>
          <w:p w:rsidR="002156F2" w:rsidRDefault="002156F2" w:rsidP="00841A06">
            <w:pPr>
              <w:numPr>
                <w:ilvl w:val="0"/>
                <w:numId w:val="5"/>
              </w:numPr>
              <w:spacing w:after="0"/>
              <w:ind w:left="294" w:right="66" w:hanging="237"/>
              <w:rPr>
                <w:rFonts w:ascii="Trebuchet MS" w:hAnsi="Trebuchet MS"/>
              </w:rPr>
            </w:pPr>
            <w:r>
              <w:rPr>
                <w:rFonts w:ascii="Trebuchet MS" w:hAnsi="Trebuchet MS"/>
              </w:rPr>
              <w:t>Forța de muncă necalificată în spațiul rural, ocupată cu preponderență în agricultura de subzistență;</w:t>
            </w:r>
          </w:p>
          <w:p w:rsidR="002156F2" w:rsidRDefault="002156F2" w:rsidP="00841A06">
            <w:pPr>
              <w:numPr>
                <w:ilvl w:val="0"/>
                <w:numId w:val="5"/>
              </w:numPr>
              <w:spacing w:after="0"/>
              <w:ind w:left="294" w:right="66" w:hanging="237"/>
              <w:rPr>
                <w:rFonts w:ascii="Trebuchet MS" w:hAnsi="Trebuchet MS"/>
              </w:rPr>
            </w:pPr>
            <w:r>
              <w:rPr>
                <w:rFonts w:ascii="Trebuchet MS" w:hAnsi="Trebuchet MS"/>
              </w:rPr>
              <w:t xml:space="preserve">Interes scăzut pentru practicarea meseriilor tradiționale; </w:t>
            </w:r>
          </w:p>
          <w:p w:rsidR="002156F2" w:rsidRDefault="002156F2" w:rsidP="00841A06">
            <w:pPr>
              <w:numPr>
                <w:ilvl w:val="0"/>
                <w:numId w:val="5"/>
              </w:numPr>
              <w:spacing w:after="0"/>
              <w:ind w:left="294" w:right="66" w:hanging="237"/>
              <w:rPr>
                <w:rFonts w:ascii="Trebuchet MS" w:hAnsi="Trebuchet MS"/>
              </w:rPr>
            </w:pPr>
            <w:r>
              <w:rPr>
                <w:rFonts w:ascii="Trebuchet MS" w:hAnsi="Trebuchet MS"/>
              </w:rPr>
              <w:t>Participarea slabă a populației la toate nivelele de educație;</w:t>
            </w:r>
          </w:p>
          <w:p w:rsidR="002156F2" w:rsidRPr="008926E2" w:rsidRDefault="002156F2" w:rsidP="00841A06">
            <w:pPr>
              <w:numPr>
                <w:ilvl w:val="0"/>
                <w:numId w:val="5"/>
              </w:numPr>
              <w:spacing w:after="0"/>
              <w:ind w:left="294" w:right="66" w:hanging="237"/>
              <w:rPr>
                <w:rFonts w:ascii="Trebuchet MS" w:hAnsi="Trebuchet MS"/>
              </w:rPr>
            </w:pPr>
            <w:r>
              <w:rPr>
                <w:rFonts w:ascii="Trebuchet MS" w:hAnsi="Trebuchet MS"/>
              </w:rPr>
              <w:t>Clasa socială de mijloc, slab reprezentată;</w:t>
            </w:r>
          </w:p>
          <w:p w:rsidR="002156F2" w:rsidRPr="008926E2" w:rsidRDefault="002156F2" w:rsidP="00841A06">
            <w:pPr>
              <w:numPr>
                <w:ilvl w:val="0"/>
                <w:numId w:val="5"/>
              </w:numPr>
              <w:spacing w:after="0"/>
              <w:ind w:left="294" w:right="66" w:hanging="237"/>
              <w:rPr>
                <w:rFonts w:ascii="Trebuchet MS" w:hAnsi="Trebuchet MS"/>
              </w:rPr>
            </w:pPr>
            <w:r w:rsidRPr="008926E2">
              <w:rPr>
                <w:rFonts w:ascii="Trebuchet MS" w:hAnsi="Trebuchet MS"/>
              </w:rPr>
              <w:t>Ofertă redusă de unități de alimentație publică în care să poată fi valorificate produse locale;</w:t>
            </w:r>
          </w:p>
          <w:p w:rsidR="002156F2" w:rsidRPr="008926E2" w:rsidRDefault="002156F2" w:rsidP="00841A06">
            <w:pPr>
              <w:numPr>
                <w:ilvl w:val="0"/>
                <w:numId w:val="5"/>
              </w:numPr>
              <w:spacing w:after="0"/>
              <w:ind w:left="294" w:right="66" w:hanging="237"/>
              <w:rPr>
                <w:rFonts w:ascii="Trebuchet MS" w:hAnsi="Trebuchet MS"/>
              </w:rPr>
            </w:pPr>
            <w:r w:rsidRPr="008926E2">
              <w:rPr>
                <w:rFonts w:ascii="Trebuchet MS" w:hAnsi="Trebuchet MS"/>
              </w:rPr>
              <w:t xml:space="preserve">Forță de muncă redusă implicată în activitatea economică, cele mai multe societăți din teritoriu fiind cele care </w:t>
            </w:r>
            <w:r w:rsidRPr="008926E2">
              <w:rPr>
                <w:rFonts w:ascii="Trebuchet MS" w:hAnsi="Trebuchet MS"/>
              </w:rPr>
              <w:lastRenderedPageBreak/>
              <w:t>desfășoară activități de comerț și nu au nevoie de un număr mare de angajați.</w:t>
            </w:r>
          </w:p>
          <w:p w:rsidR="002156F2" w:rsidRPr="008926E2" w:rsidRDefault="002156F2" w:rsidP="00841A06">
            <w:pPr>
              <w:numPr>
                <w:ilvl w:val="0"/>
                <w:numId w:val="5"/>
              </w:numPr>
              <w:spacing w:after="0"/>
              <w:ind w:left="294" w:right="66" w:hanging="237"/>
              <w:rPr>
                <w:rFonts w:ascii="Trebuchet MS" w:hAnsi="Trebuchet MS"/>
              </w:rPr>
            </w:pPr>
            <w:r w:rsidRPr="008926E2">
              <w:rPr>
                <w:rFonts w:ascii="Trebuchet MS" w:hAnsi="Trebuchet MS"/>
              </w:rPr>
              <w:t>Inexistența unor puncte de sacrificare a animalelor în teritoriu;</w:t>
            </w:r>
          </w:p>
          <w:p w:rsidR="002156F2" w:rsidRPr="008926E2" w:rsidRDefault="002156F2" w:rsidP="00841A06">
            <w:pPr>
              <w:numPr>
                <w:ilvl w:val="0"/>
                <w:numId w:val="5"/>
              </w:numPr>
              <w:spacing w:after="0"/>
              <w:ind w:left="294" w:right="66" w:hanging="237"/>
              <w:rPr>
                <w:rFonts w:ascii="Trebuchet MS" w:hAnsi="Trebuchet MS"/>
              </w:rPr>
            </w:pPr>
            <w:r w:rsidRPr="008926E2">
              <w:rPr>
                <w:rFonts w:ascii="Trebuchet MS" w:hAnsi="Trebuchet MS"/>
              </w:rPr>
              <w:t>Accesul dificil la creditare pentru mici fermieri sau antreprenori;</w:t>
            </w:r>
          </w:p>
          <w:p w:rsidR="002156F2" w:rsidRPr="008926E2" w:rsidRDefault="002156F2" w:rsidP="00841A06">
            <w:pPr>
              <w:numPr>
                <w:ilvl w:val="0"/>
                <w:numId w:val="5"/>
              </w:numPr>
              <w:spacing w:after="0"/>
              <w:ind w:left="294" w:right="66" w:hanging="237"/>
              <w:rPr>
                <w:rFonts w:ascii="Trebuchet MS" w:hAnsi="Trebuchet MS"/>
              </w:rPr>
            </w:pPr>
            <w:r w:rsidRPr="008926E2">
              <w:rPr>
                <w:rFonts w:ascii="Trebuchet MS" w:hAnsi="Trebuchet MS"/>
              </w:rPr>
              <w:t>Bază materială depășită  și insuficientă (în agricultură), ceea ce conduce la costuri mari de operare și timp mai mare de realizare a lucrărilor agricole;</w:t>
            </w:r>
          </w:p>
          <w:p w:rsidR="002156F2" w:rsidRPr="008926E2" w:rsidRDefault="002156F2" w:rsidP="00841A06">
            <w:pPr>
              <w:numPr>
                <w:ilvl w:val="0"/>
                <w:numId w:val="5"/>
              </w:numPr>
              <w:spacing w:after="0"/>
              <w:ind w:left="294" w:right="66" w:hanging="237"/>
              <w:rPr>
                <w:rFonts w:ascii="Trebuchet MS" w:hAnsi="Trebuchet MS"/>
              </w:rPr>
            </w:pPr>
            <w:r w:rsidRPr="008926E2">
              <w:rPr>
                <w:rFonts w:ascii="Trebuchet MS" w:hAnsi="Trebuchet MS"/>
              </w:rPr>
              <w:t>Exploatații agricole de dimensiuni mici, fărâmițate;</w:t>
            </w:r>
          </w:p>
          <w:p w:rsidR="002156F2" w:rsidRPr="008926E2" w:rsidRDefault="002156F2" w:rsidP="00841A06">
            <w:pPr>
              <w:numPr>
                <w:ilvl w:val="0"/>
                <w:numId w:val="5"/>
              </w:numPr>
              <w:spacing w:after="0"/>
              <w:ind w:left="294" w:right="66" w:hanging="237"/>
              <w:rPr>
                <w:rFonts w:ascii="Trebuchet MS" w:hAnsi="Trebuchet MS"/>
              </w:rPr>
            </w:pPr>
            <w:r w:rsidRPr="008926E2">
              <w:rPr>
                <w:rFonts w:ascii="Trebuchet MS" w:hAnsi="Trebuchet MS"/>
              </w:rPr>
              <w:t xml:space="preserve">Lipsa oportunităților de angajare în domeniul non-agricol, determină un grad mare de ocupare a populației în agricultura de subzistență; </w:t>
            </w:r>
          </w:p>
          <w:p w:rsidR="002156F2" w:rsidRPr="008926E2" w:rsidRDefault="002156F2" w:rsidP="00841A06">
            <w:pPr>
              <w:numPr>
                <w:ilvl w:val="0"/>
                <w:numId w:val="5"/>
              </w:numPr>
              <w:spacing w:after="0"/>
              <w:ind w:left="294" w:right="66" w:hanging="237"/>
              <w:rPr>
                <w:rFonts w:ascii="Trebuchet MS" w:hAnsi="Trebuchet MS"/>
              </w:rPr>
            </w:pPr>
            <w:r w:rsidRPr="008926E2">
              <w:rPr>
                <w:rFonts w:ascii="Trebuchet MS" w:hAnsi="Trebuchet MS"/>
              </w:rPr>
              <w:t>Procent crescut de exploatații agricole care au conducători vârstnici;</w:t>
            </w:r>
          </w:p>
          <w:p w:rsidR="002156F2" w:rsidRPr="008926E2" w:rsidRDefault="002156F2" w:rsidP="00841A06">
            <w:pPr>
              <w:numPr>
                <w:ilvl w:val="0"/>
                <w:numId w:val="5"/>
              </w:numPr>
              <w:spacing w:after="0"/>
              <w:ind w:left="294" w:right="66" w:hanging="237"/>
              <w:rPr>
                <w:rFonts w:ascii="Trebuchet MS" w:hAnsi="Trebuchet MS"/>
              </w:rPr>
            </w:pPr>
            <w:r w:rsidRPr="008926E2">
              <w:rPr>
                <w:rFonts w:ascii="Trebuchet MS" w:hAnsi="Trebuchet MS"/>
              </w:rPr>
              <w:t>Număr insuficient de unități de procesare raportat la numărul crescătorilor de animale;</w:t>
            </w:r>
          </w:p>
          <w:p w:rsidR="002156F2" w:rsidRPr="008926E2" w:rsidRDefault="002156F2" w:rsidP="00841A06">
            <w:pPr>
              <w:numPr>
                <w:ilvl w:val="0"/>
                <w:numId w:val="5"/>
              </w:numPr>
              <w:spacing w:after="0"/>
              <w:ind w:left="294" w:right="66" w:hanging="237"/>
              <w:rPr>
                <w:rFonts w:ascii="Trebuchet MS" w:hAnsi="Trebuchet MS"/>
              </w:rPr>
            </w:pPr>
            <w:r w:rsidRPr="008926E2">
              <w:rPr>
                <w:rFonts w:ascii="Trebuchet MS" w:hAnsi="Trebuchet MS"/>
              </w:rPr>
              <w:t xml:space="preserve">Dificultăți în organizarea și promovarea unor lanțuri alimentare scurte; </w:t>
            </w:r>
          </w:p>
          <w:p w:rsidR="002156F2" w:rsidRPr="008926E2" w:rsidRDefault="002156F2" w:rsidP="00841A06">
            <w:pPr>
              <w:numPr>
                <w:ilvl w:val="0"/>
                <w:numId w:val="5"/>
              </w:numPr>
              <w:spacing w:after="0"/>
              <w:ind w:left="294" w:right="66" w:hanging="237"/>
              <w:rPr>
                <w:rFonts w:ascii="Trebuchet MS" w:hAnsi="Trebuchet MS"/>
              </w:rPr>
            </w:pPr>
            <w:r w:rsidRPr="008926E2">
              <w:rPr>
                <w:rFonts w:ascii="Trebuchet MS" w:hAnsi="Trebuchet MS"/>
              </w:rPr>
              <w:t xml:space="preserve">Acces dificil la programe de formare/perfecționare ca urmare a resursele necesare </w:t>
            </w:r>
          </w:p>
        </w:tc>
      </w:tr>
      <w:tr w:rsidR="002156F2" w:rsidRPr="008926E2" w:rsidTr="00841A06">
        <w:trPr>
          <w:jc w:val="center"/>
        </w:trPr>
        <w:tc>
          <w:tcPr>
            <w:tcW w:w="4367" w:type="dxa"/>
            <w:shd w:val="clear" w:color="auto" w:fill="D9D9D9"/>
          </w:tcPr>
          <w:p w:rsidR="002156F2" w:rsidRPr="008926E2" w:rsidRDefault="002156F2" w:rsidP="00841A06">
            <w:pPr>
              <w:spacing w:after="0"/>
              <w:ind w:right="66"/>
              <w:jc w:val="center"/>
              <w:rPr>
                <w:rFonts w:ascii="Trebuchet MS" w:hAnsi="Trebuchet MS"/>
                <w:b/>
              </w:rPr>
            </w:pPr>
            <w:r w:rsidRPr="008926E2">
              <w:rPr>
                <w:rFonts w:ascii="Trebuchet MS" w:hAnsi="Trebuchet MS"/>
                <w:b/>
              </w:rPr>
              <w:lastRenderedPageBreak/>
              <w:t>OPORTUNITĂȚI</w:t>
            </w:r>
          </w:p>
        </w:tc>
        <w:tc>
          <w:tcPr>
            <w:tcW w:w="4921" w:type="dxa"/>
            <w:gridSpan w:val="3"/>
            <w:shd w:val="clear" w:color="auto" w:fill="D9D9D9"/>
          </w:tcPr>
          <w:p w:rsidR="002156F2" w:rsidRPr="008926E2" w:rsidRDefault="002156F2" w:rsidP="00841A06">
            <w:pPr>
              <w:spacing w:after="0"/>
              <w:ind w:left="357" w:right="66"/>
              <w:jc w:val="center"/>
              <w:rPr>
                <w:rFonts w:ascii="Trebuchet MS" w:hAnsi="Trebuchet MS"/>
                <w:b/>
              </w:rPr>
            </w:pPr>
            <w:r w:rsidRPr="008926E2">
              <w:rPr>
                <w:rFonts w:ascii="Trebuchet MS" w:hAnsi="Trebuchet MS"/>
                <w:b/>
              </w:rPr>
              <w:t>AMENINȚĂRI</w:t>
            </w:r>
          </w:p>
        </w:tc>
      </w:tr>
      <w:tr w:rsidR="002156F2" w:rsidRPr="008926E2" w:rsidTr="00841A06">
        <w:trPr>
          <w:jc w:val="center"/>
        </w:trPr>
        <w:tc>
          <w:tcPr>
            <w:tcW w:w="4367" w:type="dxa"/>
            <w:shd w:val="clear" w:color="auto" w:fill="auto"/>
          </w:tcPr>
          <w:p w:rsidR="002156F2" w:rsidRPr="008926E2" w:rsidRDefault="002156F2" w:rsidP="00841A06">
            <w:pPr>
              <w:numPr>
                <w:ilvl w:val="0"/>
                <w:numId w:val="4"/>
              </w:numPr>
              <w:spacing w:after="0"/>
              <w:ind w:left="284" w:right="66" w:hanging="284"/>
              <w:rPr>
                <w:rFonts w:ascii="Trebuchet MS" w:hAnsi="Trebuchet MS"/>
              </w:rPr>
            </w:pPr>
            <w:r w:rsidRPr="008926E2">
              <w:rPr>
                <w:rFonts w:ascii="Trebuchet MS" w:hAnsi="Trebuchet MS"/>
              </w:rPr>
              <w:t>Dezvoltarea turismului, ecoturismului, turismului cultural în contextul existenței unui bogat patrimoniu natural, cultural, al practicării agricultu</w:t>
            </w:r>
            <w:r>
              <w:rPr>
                <w:rFonts w:ascii="Trebuchet MS" w:hAnsi="Trebuchet MS"/>
              </w:rPr>
              <w:t>rii de mare parte a populației;</w:t>
            </w:r>
          </w:p>
          <w:p w:rsidR="002156F2" w:rsidRPr="008926E2" w:rsidRDefault="002156F2" w:rsidP="00841A06">
            <w:pPr>
              <w:numPr>
                <w:ilvl w:val="0"/>
                <w:numId w:val="4"/>
              </w:numPr>
              <w:spacing w:after="0"/>
              <w:ind w:left="284" w:right="66" w:hanging="284"/>
              <w:rPr>
                <w:rFonts w:ascii="Trebuchet MS" w:hAnsi="Trebuchet MS"/>
                <w:color w:val="FF0000"/>
              </w:rPr>
            </w:pPr>
            <w:r w:rsidRPr="008926E2">
              <w:rPr>
                <w:rFonts w:ascii="Trebuchet MS" w:hAnsi="Trebuchet MS"/>
              </w:rPr>
              <w:t>Facilitarea constituirii în forme asociative a micilor producători, în vederea comercializării în comun a produselor;</w:t>
            </w:r>
            <w:r w:rsidRPr="008926E2">
              <w:rPr>
                <w:rFonts w:ascii="Trebuchet MS" w:hAnsi="Trebuchet MS"/>
                <w:color w:val="FF0000"/>
              </w:rPr>
              <w:t xml:space="preserve"> </w:t>
            </w:r>
          </w:p>
          <w:p w:rsidR="002156F2" w:rsidRPr="008926E2" w:rsidRDefault="002156F2" w:rsidP="00841A06">
            <w:pPr>
              <w:numPr>
                <w:ilvl w:val="0"/>
                <w:numId w:val="4"/>
              </w:numPr>
              <w:spacing w:after="0"/>
              <w:ind w:left="284" w:right="66" w:hanging="284"/>
              <w:rPr>
                <w:rFonts w:ascii="Trebuchet MS" w:hAnsi="Trebuchet MS"/>
              </w:rPr>
            </w:pPr>
            <w:r w:rsidRPr="008926E2">
              <w:rPr>
                <w:rFonts w:ascii="Trebuchet MS" w:hAnsi="Trebuchet MS"/>
              </w:rPr>
              <w:t xml:space="preserve">Accesul micilor </w:t>
            </w:r>
            <w:r>
              <w:rPr>
                <w:rFonts w:ascii="Trebuchet MS" w:hAnsi="Trebuchet MS"/>
              </w:rPr>
              <w:t xml:space="preserve"> î</w:t>
            </w:r>
            <w:r w:rsidRPr="008926E2">
              <w:rPr>
                <w:rFonts w:ascii="Trebuchet MS" w:hAnsi="Trebuchet MS"/>
              </w:rPr>
              <w:t>ntreprinzători/</w:t>
            </w:r>
            <w:r>
              <w:rPr>
                <w:rFonts w:ascii="Trebuchet MS" w:hAnsi="Trebuchet MS"/>
              </w:rPr>
              <w:t xml:space="preserve"> </w:t>
            </w:r>
            <w:r w:rsidRPr="008926E2">
              <w:rPr>
                <w:rFonts w:ascii="Trebuchet MS" w:hAnsi="Trebuchet MS"/>
              </w:rPr>
              <w:t>producători locali la finanțări nerambursabile;</w:t>
            </w:r>
          </w:p>
          <w:p w:rsidR="002156F2" w:rsidRPr="008926E2" w:rsidRDefault="002156F2" w:rsidP="00841A06">
            <w:pPr>
              <w:numPr>
                <w:ilvl w:val="0"/>
                <w:numId w:val="4"/>
              </w:numPr>
              <w:spacing w:after="0"/>
              <w:ind w:left="284" w:right="66" w:hanging="284"/>
              <w:rPr>
                <w:rFonts w:ascii="Trebuchet MS" w:hAnsi="Trebuchet MS"/>
              </w:rPr>
            </w:pPr>
            <w:r w:rsidRPr="008926E2">
              <w:rPr>
                <w:rFonts w:ascii="Trebuchet MS" w:hAnsi="Trebuchet MS"/>
              </w:rPr>
              <w:t xml:space="preserve">Valorificarea produselor agroalimentare locale prin conversia către agricultura </w:t>
            </w:r>
            <w:r>
              <w:rPr>
                <w:rFonts w:ascii="Trebuchet MS" w:hAnsi="Trebuchet MS"/>
              </w:rPr>
              <w:t>ecologică</w:t>
            </w:r>
            <w:r w:rsidRPr="008926E2">
              <w:rPr>
                <w:rFonts w:ascii="Trebuchet MS" w:hAnsi="Trebuchet MS"/>
              </w:rPr>
              <w:t xml:space="preserve">; </w:t>
            </w:r>
          </w:p>
          <w:p w:rsidR="002156F2" w:rsidRPr="008926E2" w:rsidRDefault="002156F2" w:rsidP="00841A06">
            <w:pPr>
              <w:numPr>
                <w:ilvl w:val="0"/>
                <w:numId w:val="4"/>
              </w:numPr>
              <w:spacing w:after="0"/>
              <w:ind w:left="284" w:right="66" w:hanging="284"/>
              <w:jc w:val="both"/>
              <w:rPr>
                <w:rFonts w:ascii="Trebuchet MS" w:hAnsi="Trebuchet MS"/>
                <w:b/>
              </w:rPr>
            </w:pPr>
            <w:r w:rsidRPr="008926E2">
              <w:rPr>
                <w:rFonts w:ascii="Trebuchet MS" w:hAnsi="Trebuchet MS"/>
              </w:rPr>
              <w:t>Valorificare produselor locale din teritoriu prin crearea unor rețele de promovare a resurselor locale (patrimoniu cultural, natural, produse locale, meșteșuguri etc.);</w:t>
            </w:r>
          </w:p>
          <w:p w:rsidR="002156F2" w:rsidRPr="008926E2" w:rsidRDefault="002156F2" w:rsidP="00841A06">
            <w:pPr>
              <w:numPr>
                <w:ilvl w:val="0"/>
                <w:numId w:val="4"/>
              </w:numPr>
              <w:spacing w:after="0"/>
              <w:ind w:left="284" w:right="66" w:hanging="284"/>
              <w:jc w:val="both"/>
              <w:rPr>
                <w:rFonts w:ascii="Trebuchet MS" w:hAnsi="Trebuchet MS"/>
                <w:b/>
              </w:rPr>
            </w:pPr>
            <w:r w:rsidRPr="008926E2">
              <w:rPr>
                <w:rFonts w:ascii="Trebuchet MS" w:hAnsi="Trebuchet MS"/>
              </w:rPr>
              <w:lastRenderedPageBreak/>
              <w:t>Înființarea și dezvoltarea de activități non-agricole (servicii/producție) în contextul în care paleta serviciilor oferite în teritoriu, atât pentru actorii locali, cât și pentru turiști este restrânsă și există resurse locale neutilizate care pot constitui materie primă pentru activități productive;</w:t>
            </w:r>
          </w:p>
        </w:tc>
        <w:tc>
          <w:tcPr>
            <w:tcW w:w="4921" w:type="dxa"/>
            <w:gridSpan w:val="3"/>
            <w:shd w:val="clear" w:color="auto" w:fill="auto"/>
          </w:tcPr>
          <w:p w:rsidR="002156F2" w:rsidRPr="008926E2" w:rsidRDefault="002156F2" w:rsidP="00841A06">
            <w:pPr>
              <w:numPr>
                <w:ilvl w:val="0"/>
                <w:numId w:val="6"/>
              </w:numPr>
              <w:spacing w:after="0"/>
              <w:ind w:left="250" w:right="66" w:hanging="284"/>
              <w:rPr>
                <w:rFonts w:ascii="Trebuchet MS" w:hAnsi="Trebuchet MS"/>
              </w:rPr>
            </w:pPr>
            <w:r w:rsidRPr="008926E2">
              <w:rPr>
                <w:rFonts w:ascii="Trebuchet MS" w:hAnsi="Trebuchet MS"/>
              </w:rPr>
              <w:lastRenderedPageBreak/>
              <w:t>Scăderea populației active, care migrează din teritoriu în lipsa unor oportunități de angajare sau a celor de deschidere a unei afaceri și a nerentabilității practicării agriculturii;</w:t>
            </w:r>
          </w:p>
          <w:p w:rsidR="002156F2" w:rsidRPr="008926E2" w:rsidRDefault="002156F2" w:rsidP="00841A06">
            <w:pPr>
              <w:numPr>
                <w:ilvl w:val="0"/>
                <w:numId w:val="6"/>
              </w:numPr>
              <w:spacing w:after="0"/>
              <w:ind w:left="250" w:right="66" w:hanging="284"/>
              <w:rPr>
                <w:rFonts w:ascii="Trebuchet MS" w:hAnsi="Trebuchet MS"/>
              </w:rPr>
            </w:pPr>
            <w:r w:rsidRPr="008926E2">
              <w:rPr>
                <w:rFonts w:ascii="Trebuchet MS" w:hAnsi="Trebuchet MS"/>
                <w:shd w:val="clear" w:color="auto" w:fill="FFFFFF"/>
              </w:rPr>
              <w:t>Scăderea</w:t>
            </w:r>
            <w:r w:rsidRPr="008926E2">
              <w:rPr>
                <w:rFonts w:ascii="Trebuchet MS" w:hAnsi="Trebuchet MS"/>
              </w:rPr>
              <w:t xml:space="preserve"> calității produselor agroalimentare locale în contextul lipsei de măsuri pentru creșterea valorii acestora; </w:t>
            </w:r>
          </w:p>
          <w:p w:rsidR="002156F2" w:rsidRPr="008926E2" w:rsidRDefault="002156F2" w:rsidP="00841A06">
            <w:pPr>
              <w:numPr>
                <w:ilvl w:val="0"/>
                <w:numId w:val="6"/>
              </w:numPr>
              <w:spacing w:after="0"/>
              <w:ind w:left="250" w:right="66" w:hanging="284"/>
              <w:rPr>
                <w:rFonts w:ascii="Trebuchet MS" w:hAnsi="Trebuchet MS"/>
              </w:rPr>
            </w:pPr>
            <w:r w:rsidRPr="008926E2">
              <w:rPr>
                <w:rFonts w:ascii="Trebuchet MS" w:hAnsi="Trebuchet MS"/>
              </w:rPr>
              <w:t>Reducerea numărului de produse locale de calitate, din cauza accesului dificil la piețe de desfacere sau a slabei valorificări a acestora;</w:t>
            </w:r>
          </w:p>
          <w:p w:rsidR="002156F2" w:rsidRPr="008926E2" w:rsidRDefault="002156F2" w:rsidP="00841A06">
            <w:pPr>
              <w:numPr>
                <w:ilvl w:val="0"/>
                <w:numId w:val="6"/>
              </w:numPr>
              <w:spacing w:after="0"/>
              <w:ind w:left="250" w:right="66" w:hanging="284"/>
              <w:rPr>
                <w:rFonts w:ascii="Trebuchet MS" w:hAnsi="Trebuchet MS"/>
              </w:rPr>
            </w:pPr>
            <w:r w:rsidRPr="008926E2">
              <w:rPr>
                <w:rFonts w:ascii="Trebuchet MS" w:hAnsi="Trebuchet MS"/>
              </w:rPr>
              <w:t>Limitarea accesului la subvenții și fonduri europene nerambursabile, în contextul perpetuării reticenței față de fenomenul asocierii;</w:t>
            </w:r>
          </w:p>
          <w:p w:rsidR="002156F2" w:rsidRPr="008926E2" w:rsidRDefault="002156F2" w:rsidP="00841A06">
            <w:pPr>
              <w:spacing w:after="0"/>
              <w:ind w:left="250" w:right="66"/>
              <w:rPr>
                <w:rFonts w:ascii="Trebuchet MS" w:hAnsi="Trebuchet MS"/>
              </w:rPr>
            </w:pPr>
          </w:p>
        </w:tc>
      </w:tr>
      <w:tr w:rsidR="002156F2" w:rsidRPr="008926E2" w:rsidTr="00841A06">
        <w:tblPrEx>
          <w:jc w:val="left"/>
        </w:tblPrEx>
        <w:trPr>
          <w:gridAfter w:val="1"/>
          <w:wAfter w:w="46" w:type="dxa"/>
        </w:trPr>
        <w:tc>
          <w:tcPr>
            <w:tcW w:w="9242" w:type="dxa"/>
            <w:gridSpan w:val="3"/>
            <w:shd w:val="clear" w:color="auto" w:fill="auto"/>
          </w:tcPr>
          <w:p w:rsidR="002156F2" w:rsidRPr="008926E2" w:rsidRDefault="002156F2" w:rsidP="00841A06">
            <w:pPr>
              <w:spacing w:after="0"/>
              <w:ind w:right="66"/>
              <w:jc w:val="center"/>
              <w:rPr>
                <w:rFonts w:ascii="Trebuchet MS" w:hAnsi="Trebuchet MS"/>
                <w:b/>
              </w:rPr>
            </w:pPr>
            <w:r>
              <w:rPr>
                <w:rFonts w:ascii="Trebuchet MS" w:hAnsi="Trebuchet MS"/>
                <w:b/>
              </w:rPr>
              <w:lastRenderedPageBreak/>
              <w:t xml:space="preserve">ORGANIZARE INSTITUȚIONALĂ și </w:t>
            </w:r>
            <w:r w:rsidRPr="008926E2">
              <w:rPr>
                <w:rFonts w:ascii="Trebuchet MS" w:hAnsi="Trebuchet MS"/>
                <w:b/>
              </w:rPr>
              <w:t>SOCIALĂ</w:t>
            </w:r>
          </w:p>
        </w:tc>
      </w:tr>
      <w:tr w:rsidR="002156F2" w:rsidRPr="008926E2" w:rsidTr="00841A06">
        <w:tblPrEx>
          <w:jc w:val="left"/>
        </w:tblPrEx>
        <w:trPr>
          <w:gridAfter w:val="1"/>
          <w:wAfter w:w="46" w:type="dxa"/>
        </w:trPr>
        <w:tc>
          <w:tcPr>
            <w:tcW w:w="4928" w:type="dxa"/>
            <w:gridSpan w:val="2"/>
            <w:shd w:val="clear" w:color="auto" w:fill="D9D9D9"/>
          </w:tcPr>
          <w:p w:rsidR="002156F2" w:rsidRPr="008926E2" w:rsidRDefault="002156F2" w:rsidP="00841A06">
            <w:pPr>
              <w:spacing w:after="0"/>
              <w:ind w:right="66"/>
              <w:jc w:val="center"/>
              <w:rPr>
                <w:rFonts w:ascii="Trebuchet MS" w:hAnsi="Trebuchet MS"/>
                <w:b/>
              </w:rPr>
            </w:pPr>
            <w:r w:rsidRPr="008926E2">
              <w:rPr>
                <w:rFonts w:ascii="Trebuchet MS" w:hAnsi="Trebuchet MS"/>
                <w:b/>
              </w:rPr>
              <w:t>PUNCTE TARI</w:t>
            </w:r>
          </w:p>
        </w:tc>
        <w:tc>
          <w:tcPr>
            <w:tcW w:w="4314" w:type="dxa"/>
            <w:shd w:val="clear" w:color="auto" w:fill="D9D9D9"/>
          </w:tcPr>
          <w:p w:rsidR="002156F2" w:rsidRPr="008926E2" w:rsidRDefault="002156F2" w:rsidP="00841A06">
            <w:pPr>
              <w:spacing w:after="0"/>
              <w:ind w:right="66"/>
              <w:jc w:val="center"/>
              <w:rPr>
                <w:rFonts w:ascii="Trebuchet MS" w:hAnsi="Trebuchet MS"/>
                <w:b/>
              </w:rPr>
            </w:pPr>
            <w:r w:rsidRPr="008926E2">
              <w:rPr>
                <w:rFonts w:ascii="Trebuchet MS" w:hAnsi="Trebuchet MS"/>
                <w:b/>
              </w:rPr>
              <w:t>PUNCTE SLABE</w:t>
            </w:r>
          </w:p>
        </w:tc>
      </w:tr>
      <w:tr w:rsidR="002156F2" w:rsidRPr="008926E2" w:rsidTr="00841A06">
        <w:tblPrEx>
          <w:jc w:val="left"/>
        </w:tblPrEx>
        <w:trPr>
          <w:gridAfter w:val="1"/>
          <w:wAfter w:w="46" w:type="dxa"/>
          <w:trHeight w:val="4261"/>
        </w:trPr>
        <w:tc>
          <w:tcPr>
            <w:tcW w:w="4928" w:type="dxa"/>
            <w:gridSpan w:val="2"/>
            <w:shd w:val="clear" w:color="auto" w:fill="auto"/>
          </w:tcPr>
          <w:p w:rsidR="002156F2" w:rsidRPr="008926E2" w:rsidRDefault="002156F2" w:rsidP="00841A06">
            <w:pPr>
              <w:numPr>
                <w:ilvl w:val="0"/>
                <w:numId w:val="7"/>
              </w:numPr>
              <w:spacing w:after="0"/>
              <w:ind w:left="284" w:right="66" w:hanging="284"/>
              <w:rPr>
                <w:rFonts w:ascii="Trebuchet MS" w:hAnsi="Trebuchet MS"/>
                <w:b/>
              </w:rPr>
            </w:pPr>
            <w:r w:rsidRPr="008926E2">
              <w:rPr>
                <w:rFonts w:ascii="Trebuchet MS" w:hAnsi="Trebuchet MS"/>
              </w:rPr>
              <w:t xml:space="preserve">Experiența GAL </w:t>
            </w:r>
            <w:r>
              <w:rPr>
                <w:rFonts w:ascii="Trebuchet MS" w:hAnsi="Trebuchet MS"/>
              </w:rPr>
              <w:t>DELTA DUNĂRII</w:t>
            </w:r>
            <w:r w:rsidRPr="008926E2">
              <w:rPr>
                <w:rFonts w:ascii="Trebuchet MS" w:hAnsi="Trebuchet MS"/>
              </w:rPr>
              <w:t xml:space="preserve"> ca dovadă a funcționării parteneriatului public-privat în teritoriul din zona de nord</w:t>
            </w:r>
            <w:r>
              <w:rPr>
                <w:rFonts w:ascii="Trebuchet MS" w:hAnsi="Trebuchet MS"/>
              </w:rPr>
              <w:t>-est a județului Tulcea</w:t>
            </w:r>
            <w:r w:rsidRPr="008926E2">
              <w:rPr>
                <w:rFonts w:ascii="Trebuchet MS" w:hAnsi="Trebuchet MS"/>
              </w:rPr>
              <w:t>;</w:t>
            </w:r>
          </w:p>
          <w:p w:rsidR="002156F2" w:rsidRPr="008926E2" w:rsidRDefault="002156F2" w:rsidP="00841A06">
            <w:pPr>
              <w:numPr>
                <w:ilvl w:val="0"/>
                <w:numId w:val="7"/>
              </w:numPr>
              <w:spacing w:after="0"/>
              <w:ind w:left="284" w:right="66" w:hanging="284"/>
              <w:rPr>
                <w:rFonts w:ascii="Trebuchet MS" w:hAnsi="Trebuchet MS"/>
                <w:b/>
              </w:rPr>
            </w:pPr>
            <w:r w:rsidRPr="008926E2">
              <w:rPr>
                <w:rFonts w:ascii="Trebuchet MS" w:hAnsi="Trebuchet MS"/>
              </w:rPr>
              <w:t>Existența unor ONG-uri active în teritoriu, atât în domeniul conservării patrimoniului cultural și natural, cât și în domeniul social;</w:t>
            </w:r>
          </w:p>
          <w:p w:rsidR="002156F2" w:rsidRPr="008926E2" w:rsidRDefault="002156F2" w:rsidP="00841A06">
            <w:pPr>
              <w:numPr>
                <w:ilvl w:val="0"/>
                <w:numId w:val="7"/>
              </w:numPr>
              <w:spacing w:after="0"/>
              <w:ind w:left="284" w:right="66" w:hanging="284"/>
              <w:rPr>
                <w:rFonts w:ascii="Trebuchet MS" w:hAnsi="Trebuchet MS"/>
                <w:b/>
              </w:rPr>
            </w:pPr>
            <w:r w:rsidRPr="008926E2">
              <w:rPr>
                <w:rFonts w:ascii="Trebuchet MS" w:hAnsi="Trebuchet MS"/>
              </w:rPr>
              <w:t>Creșterea gradului de accesare a proiectelor cu fonduri nerambursabile (prin Programul LEADER) – în beneficiul comunităților locale;</w:t>
            </w:r>
          </w:p>
          <w:p w:rsidR="002156F2" w:rsidRPr="008926E2" w:rsidRDefault="002156F2" w:rsidP="00841A06">
            <w:pPr>
              <w:numPr>
                <w:ilvl w:val="0"/>
                <w:numId w:val="7"/>
              </w:numPr>
              <w:spacing w:after="0"/>
              <w:ind w:left="284" w:right="66" w:hanging="284"/>
              <w:rPr>
                <w:rFonts w:ascii="Trebuchet MS" w:hAnsi="Trebuchet MS"/>
                <w:b/>
              </w:rPr>
            </w:pPr>
            <w:r w:rsidRPr="008926E2">
              <w:rPr>
                <w:rFonts w:ascii="Trebuchet MS" w:hAnsi="Trebuchet MS"/>
              </w:rPr>
              <w:t xml:space="preserve">Creșterea coeziunii în cadrul parteneriatului </w:t>
            </w:r>
            <w:r>
              <w:rPr>
                <w:rFonts w:ascii="Trebuchet MS" w:hAnsi="Trebuchet MS"/>
              </w:rPr>
              <w:t>GAL Delta Dunării;</w:t>
            </w:r>
          </w:p>
        </w:tc>
        <w:tc>
          <w:tcPr>
            <w:tcW w:w="4314" w:type="dxa"/>
            <w:shd w:val="clear" w:color="auto" w:fill="auto"/>
          </w:tcPr>
          <w:p w:rsidR="002156F2" w:rsidRPr="008926E2" w:rsidRDefault="002156F2" w:rsidP="00841A06">
            <w:pPr>
              <w:numPr>
                <w:ilvl w:val="0"/>
                <w:numId w:val="8"/>
              </w:numPr>
              <w:spacing w:after="0"/>
              <w:ind w:left="248" w:right="66" w:hanging="248"/>
              <w:rPr>
                <w:rFonts w:ascii="Trebuchet MS" w:hAnsi="Trebuchet MS"/>
              </w:rPr>
            </w:pPr>
            <w:r w:rsidRPr="008926E2">
              <w:rPr>
                <w:rFonts w:ascii="Trebuchet MS" w:hAnsi="Trebuchet MS"/>
              </w:rPr>
              <w:t>Pondere mare a populației dependente de măsurile sociale;</w:t>
            </w:r>
          </w:p>
          <w:p w:rsidR="002156F2" w:rsidRPr="008926E2" w:rsidRDefault="002156F2" w:rsidP="00841A06">
            <w:pPr>
              <w:numPr>
                <w:ilvl w:val="0"/>
                <w:numId w:val="8"/>
              </w:numPr>
              <w:spacing w:after="0"/>
              <w:ind w:left="248" w:right="66" w:hanging="248"/>
              <w:rPr>
                <w:rFonts w:ascii="Trebuchet MS" w:hAnsi="Trebuchet MS"/>
              </w:rPr>
            </w:pPr>
            <w:r w:rsidRPr="008926E2">
              <w:rPr>
                <w:rFonts w:ascii="Trebuchet MS" w:hAnsi="Trebuchet MS"/>
              </w:rPr>
              <w:t>Număr mare de dosare de venit minim garantat;</w:t>
            </w:r>
          </w:p>
          <w:p w:rsidR="002156F2" w:rsidRPr="008926E2" w:rsidRDefault="002156F2" w:rsidP="00841A06">
            <w:pPr>
              <w:numPr>
                <w:ilvl w:val="0"/>
                <w:numId w:val="8"/>
              </w:numPr>
              <w:spacing w:after="0"/>
              <w:ind w:left="248" w:right="66" w:hanging="248"/>
              <w:rPr>
                <w:rFonts w:ascii="Trebuchet MS" w:hAnsi="Trebuchet MS"/>
              </w:rPr>
            </w:pPr>
            <w:r w:rsidRPr="008926E2">
              <w:rPr>
                <w:rFonts w:ascii="Trebuchet MS" w:hAnsi="Trebuchet MS"/>
              </w:rPr>
              <w:t xml:space="preserve">Infrastructura educațională </w:t>
            </w:r>
            <w:r>
              <w:rPr>
                <w:rFonts w:ascii="Trebuchet MS" w:hAnsi="Trebuchet MS"/>
              </w:rPr>
              <w:t xml:space="preserve">și sanitară </w:t>
            </w:r>
            <w:r w:rsidRPr="008926E2">
              <w:rPr>
                <w:rFonts w:ascii="Trebuchet MS" w:hAnsi="Trebuchet MS"/>
              </w:rPr>
              <w:t>precară (în special creșe și grădinițe</w:t>
            </w:r>
            <w:r>
              <w:rPr>
                <w:rFonts w:ascii="Trebuchet MS" w:hAnsi="Trebuchet MS"/>
              </w:rPr>
              <w:t>, dispensare</w:t>
            </w:r>
            <w:r w:rsidRPr="008926E2">
              <w:rPr>
                <w:rFonts w:ascii="Trebuchet MS" w:hAnsi="Trebuchet MS"/>
              </w:rPr>
              <w:t xml:space="preserve">); </w:t>
            </w:r>
          </w:p>
          <w:p w:rsidR="002156F2" w:rsidRDefault="002156F2" w:rsidP="00841A06">
            <w:pPr>
              <w:numPr>
                <w:ilvl w:val="0"/>
                <w:numId w:val="8"/>
              </w:numPr>
              <w:spacing w:after="0"/>
              <w:ind w:left="248" w:right="66" w:hanging="248"/>
              <w:rPr>
                <w:rFonts w:ascii="Trebuchet MS" w:hAnsi="Trebuchet MS"/>
              </w:rPr>
            </w:pPr>
            <w:r w:rsidRPr="008926E2">
              <w:rPr>
                <w:rFonts w:ascii="Trebuchet MS" w:hAnsi="Trebuchet MS"/>
              </w:rPr>
              <w:t>Număr redus de centre de servicii sociale;</w:t>
            </w:r>
          </w:p>
          <w:p w:rsidR="002156F2" w:rsidRDefault="002156F2" w:rsidP="00841A06">
            <w:pPr>
              <w:numPr>
                <w:ilvl w:val="0"/>
                <w:numId w:val="8"/>
              </w:numPr>
              <w:spacing w:after="0"/>
              <w:ind w:left="248" w:right="66" w:hanging="248"/>
              <w:rPr>
                <w:rFonts w:ascii="Trebuchet MS" w:hAnsi="Trebuchet MS"/>
              </w:rPr>
            </w:pPr>
            <w:r w:rsidRPr="00747956">
              <w:rPr>
                <w:rFonts w:ascii="Trebuchet MS" w:hAnsi="Trebuchet MS"/>
              </w:rPr>
              <w:t>Slaba dotare a centrelor sociale și servicii sociale de calitate proastă;</w:t>
            </w:r>
          </w:p>
          <w:p w:rsidR="002156F2" w:rsidRPr="00747956" w:rsidRDefault="002156F2" w:rsidP="00841A06">
            <w:pPr>
              <w:numPr>
                <w:ilvl w:val="0"/>
                <w:numId w:val="8"/>
              </w:numPr>
              <w:spacing w:after="0"/>
              <w:ind w:left="248" w:right="66" w:hanging="248"/>
              <w:rPr>
                <w:rFonts w:ascii="Trebuchet MS" w:hAnsi="Trebuchet MS"/>
              </w:rPr>
            </w:pPr>
            <w:r>
              <w:rPr>
                <w:rFonts w:ascii="Trebuchet MS" w:hAnsi="Trebuchet MS"/>
              </w:rPr>
              <w:t>Gradul scazut de expertiza a primariilor in accesarea fondurilor europene;</w:t>
            </w:r>
          </w:p>
        </w:tc>
      </w:tr>
      <w:tr w:rsidR="002156F2" w:rsidRPr="008926E2" w:rsidTr="00841A06">
        <w:tblPrEx>
          <w:jc w:val="left"/>
        </w:tblPrEx>
        <w:trPr>
          <w:gridAfter w:val="1"/>
          <w:wAfter w:w="46" w:type="dxa"/>
        </w:trPr>
        <w:tc>
          <w:tcPr>
            <w:tcW w:w="4928" w:type="dxa"/>
            <w:gridSpan w:val="2"/>
            <w:shd w:val="clear" w:color="auto" w:fill="D9D9D9"/>
          </w:tcPr>
          <w:p w:rsidR="002156F2" w:rsidRPr="008926E2" w:rsidRDefault="002156F2" w:rsidP="00841A06">
            <w:pPr>
              <w:spacing w:after="0"/>
              <w:ind w:right="66"/>
              <w:jc w:val="center"/>
              <w:rPr>
                <w:rFonts w:ascii="Trebuchet MS" w:hAnsi="Trebuchet MS"/>
                <w:b/>
              </w:rPr>
            </w:pPr>
            <w:r w:rsidRPr="008926E2">
              <w:rPr>
                <w:rFonts w:ascii="Trebuchet MS" w:hAnsi="Trebuchet MS"/>
                <w:b/>
              </w:rPr>
              <w:t>OPORTUNITĂȚI</w:t>
            </w:r>
          </w:p>
        </w:tc>
        <w:tc>
          <w:tcPr>
            <w:tcW w:w="4314" w:type="dxa"/>
            <w:shd w:val="clear" w:color="auto" w:fill="D9D9D9"/>
          </w:tcPr>
          <w:p w:rsidR="002156F2" w:rsidRPr="008926E2" w:rsidRDefault="002156F2" w:rsidP="00841A06">
            <w:pPr>
              <w:spacing w:after="0"/>
              <w:ind w:right="66"/>
              <w:jc w:val="center"/>
              <w:rPr>
                <w:rFonts w:ascii="Trebuchet MS" w:hAnsi="Trebuchet MS"/>
                <w:b/>
              </w:rPr>
            </w:pPr>
            <w:r w:rsidRPr="008926E2">
              <w:rPr>
                <w:rFonts w:ascii="Trebuchet MS" w:hAnsi="Trebuchet MS"/>
                <w:b/>
              </w:rPr>
              <w:t>AMENINȚĂRI</w:t>
            </w:r>
          </w:p>
        </w:tc>
      </w:tr>
      <w:tr w:rsidR="002156F2" w:rsidRPr="008926E2" w:rsidTr="00841A06">
        <w:tblPrEx>
          <w:jc w:val="left"/>
        </w:tblPrEx>
        <w:trPr>
          <w:gridAfter w:val="1"/>
          <w:wAfter w:w="46" w:type="dxa"/>
        </w:trPr>
        <w:tc>
          <w:tcPr>
            <w:tcW w:w="4928" w:type="dxa"/>
            <w:gridSpan w:val="2"/>
            <w:shd w:val="clear" w:color="auto" w:fill="auto"/>
          </w:tcPr>
          <w:p w:rsidR="002156F2" w:rsidRPr="008926E2" w:rsidRDefault="002156F2" w:rsidP="00841A06">
            <w:pPr>
              <w:numPr>
                <w:ilvl w:val="0"/>
                <w:numId w:val="9"/>
              </w:numPr>
              <w:spacing w:after="0"/>
              <w:ind w:left="284" w:right="66"/>
              <w:rPr>
                <w:rFonts w:ascii="Trebuchet MS" w:hAnsi="Trebuchet MS"/>
              </w:rPr>
            </w:pPr>
            <w:r w:rsidRPr="008926E2">
              <w:rPr>
                <w:rFonts w:ascii="Trebuchet MS" w:hAnsi="Trebuchet MS"/>
              </w:rPr>
              <w:t>Crearea unor parteneriate public-private între primării și  societatea civilă care să colaboreze în vederea îmbunătățirii serviciilor sociale pentru grupurile vulnerabile;</w:t>
            </w:r>
          </w:p>
          <w:p w:rsidR="002156F2" w:rsidRPr="008926E2" w:rsidRDefault="002156F2" w:rsidP="00841A06">
            <w:pPr>
              <w:numPr>
                <w:ilvl w:val="0"/>
                <w:numId w:val="9"/>
              </w:numPr>
              <w:spacing w:after="0"/>
              <w:ind w:left="284" w:right="66"/>
              <w:rPr>
                <w:rFonts w:ascii="Trebuchet MS" w:hAnsi="Trebuchet MS"/>
              </w:rPr>
            </w:pPr>
            <w:r w:rsidRPr="008926E2">
              <w:rPr>
                <w:rFonts w:ascii="Trebuchet MS" w:hAnsi="Trebuchet MS"/>
              </w:rPr>
              <w:t>Accesul la finanțări destinate înființării de centre sociale;</w:t>
            </w:r>
          </w:p>
          <w:p w:rsidR="002156F2" w:rsidRPr="00F365E3" w:rsidRDefault="002156F2" w:rsidP="00841A06">
            <w:pPr>
              <w:numPr>
                <w:ilvl w:val="0"/>
                <w:numId w:val="3"/>
              </w:numPr>
              <w:spacing w:after="0"/>
              <w:ind w:left="284" w:right="66" w:hanging="284"/>
              <w:rPr>
                <w:rFonts w:ascii="Trebuchet MS" w:hAnsi="Trebuchet MS"/>
                <w:b/>
              </w:rPr>
            </w:pPr>
            <w:r w:rsidRPr="008926E2">
              <w:rPr>
                <w:rFonts w:ascii="Trebuchet MS" w:hAnsi="Trebuchet MS"/>
              </w:rPr>
              <w:t xml:space="preserve">Înființarea unor întreprinderi sociale în care să fie angajate persoane din grupuri vulnerabile, cu risc </w:t>
            </w:r>
            <w:r>
              <w:rPr>
                <w:rFonts w:ascii="Trebuchet MS" w:hAnsi="Trebuchet MS"/>
              </w:rPr>
              <w:t>de excluziune socială</w:t>
            </w:r>
            <w:r w:rsidRPr="008926E2">
              <w:rPr>
                <w:rFonts w:ascii="Trebuchet MS" w:hAnsi="Trebuchet MS"/>
              </w:rPr>
              <w:t>;</w:t>
            </w:r>
          </w:p>
          <w:p w:rsidR="002156F2" w:rsidRPr="00F82641" w:rsidRDefault="002156F2" w:rsidP="00841A06">
            <w:pPr>
              <w:numPr>
                <w:ilvl w:val="0"/>
                <w:numId w:val="3"/>
              </w:numPr>
              <w:spacing w:after="0"/>
              <w:ind w:left="284" w:right="66" w:hanging="284"/>
              <w:rPr>
                <w:rFonts w:ascii="Trebuchet MS" w:hAnsi="Trebuchet MS"/>
                <w:b/>
              </w:rPr>
            </w:pPr>
            <w:r>
              <w:rPr>
                <w:rFonts w:ascii="Trebuchet MS" w:hAnsi="Trebuchet MS"/>
              </w:rPr>
              <w:t>Disponibilitate la nivel local de a sprijini dezvoltarea infrastructurii sociale;</w:t>
            </w:r>
          </w:p>
          <w:p w:rsidR="002156F2" w:rsidRPr="00F365E3" w:rsidRDefault="002156F2" w:rsidP="00841A06">
            <w:pPr>
              <w:spacing w:after="0"/>
              <w:ind w:right="66"/>
              <w:rPr>
                <w:rFonts w:ascii="Trebuchet MS" w:hAnsi="Trebuchet MS"/>
              </w:rPr>
            </w:pPr>
          </w:p>
        </w:tc>
        <w:tc>
          <w:tcPr>
            <w:tcW w:w="4314" w:type="dxa"/>
            <w:shd w:val="clear" w:color="auto" w:fill="auto"/>
          </w:tcPr>
          <w:p w:rsidR="002156F2" w:rsidRPr="008926E2" w:rsidRDefault="002156F2" w:rsidP="00841A06">
            <w:pPr>
              <w:numPr>
                <w:ilvl w:val="0"/>
                <w:numId w:val="10"/>
              </w:numPr>
              <w:tabs>
                <w:tab w:val="left" w:pos="341"/>
              </w:tabs>
              <w:spacing w:after="0"/>
              <w:ind w:left="317" w:right="66"/>
              <w:rPr>
                <w:rFonts w:ascii="Trebuchet MS" w:hAnsi="Trebuchet MS"/>
              </w:rPr>
            </w:pPr>
            <w:r w:rsidRPr="008926E2">
              <w:rPr>
                <w:rFonts w:ascii="Trebuchet MS" w:hAnsi="Trebuchet MS"/>
              </w:rPr>
              <w:t>Risc de excluziune socială și izolare a persoanelor care provin din grupuri vulnerabile/dezavantajate;</w:t>
            </w:r>
          </w:p>
          <w:p w:rsidR="002156F2" w:rsidRPr="008926E2" w:rsidRDefault="002156F2" w:rsidP="00841A06">
            <w:pPr>
              <w:numPr>
                <w:ilvl w:val="0"/>
                <w:numId w:val="10"/>
              </w:numPr>
              <w:tabs>
                <w:tab w:val="left" w:pos="341"/>
              </w:tabs>
              <w:spacing w:after="0"/>
              <w:ind w:left="317" w:right="66"/>
              <w:rPr>
                <w:rFonts w:ascii="Trebuchet MS" w:hAnsi="Trebuchet MS"/>
              </w:rPr>
            </w:pPr>
            <w:r w:rsidRPr="008926E2">
              <w:rPr>
                <w:rFonts w:ascii="Trebuchet MS" w:hAnsi="Trebuchet MS"/>
              </w:rPr>
              <w:t>Risc de creștere a numărului de persoane slab calificate, cu dificultăți în integrare pe piața muncii (pe termen lung);</w:t>
            </w:r>
          </w:p>
          <w:p w:rsidR="002156F2" w:rsidRPr="008926E2" w:rsidRDefault="002156F2" w:rsidP="00841A06">
            <w:pPr>
              <w:numPr>
                <w:ilvl w:val="0"/>
                <w:numId w:val="10"/>
              </w:numPr>
              <w:tabs>
                <w:tab w:val="left" w:pos="341"/>
              </w:tabs>
              <w:spacing w:after="0"/>
              <w:ind w:left="317" w:right="66"/>
              <w:rPr>
                <w:rFonts w:ascii="Trebuchet MS" w:hAnsi="Trebuchet MS"/>
                <w:b/>
              </w:rPr>
            </w:pPr>
            <w:r w:rsidRPr="008926E2">
              <w:rPr>
                <w:rFonts w:ascii="Trebuchet MS" w:hAnsi="Trebuchet MS"/>
              </w:rPr>
              <w:t>Creșterea decalajului între mediul urban și rural, în special din perspectiva calității vieții, din cauza precarității infrastructurii și a serviciilor oferite populației;</w:t>
            </w:r>
          </w:p>
          <w:p w:rsidR="002156F2" w:rsidRPr="008926E2" w:rsidRDefault="002156F2" w:rsidP="00841A06">
            <w:pPr>
              <w:spacing w:after="0"/>
              <w:ind w:left="317" w:right="66"/>
              <w:jc w:val="center"/>
              <w:rPr>
                <w:rFonts w:ascii="Trebuchet MS" w:hAnsi="Trebuchet MS"/>
                <w:b/>
              </w:rPr>
            </w:pPr>
          </w:p>
        </w:tc>
      </w:tr>
    </w:tbl>
    <w:p w:rsidR="002156F2" w:rsidRPr="006A12F4" w:rsidRDefault="002156F2" w:rsidP="002156F2"/>
    <w:p w:rsidR="002156F2" w:rsidRPr="006A12F4" w:rsidRDefault="002156F2" w:rsidP="002156F2">
      <w:pPr>
        <w:spacing w:after="0"/>
        <w:ind w:firstLine="720"/>
        <w:jc w:val="both"/>
        <w:rPr>
          <w:rFonts w:ascii="Trebuchet MS" w:hAnsi="Trebuchet MS"/>
        </w:rPr>
      </w:pPr>
      <w:r w:rsidRPr="006A12F4">
        <w:rPr>
          <w:rFonts w:ascii="Trebuchet MS" w:hAnsi="Trebuchet MS"/>
        </w:rPr>
        <w:t xml:space="preserve">Analiza SWOT a fost realizată coroborând informațiile statistice cu cele rezultate în urma activităților de consultare publică desfășurate la nivelul teritoriului (chestionare completate, discuții cu persoanele din comunități, cu autoritățile publice, desfășurarea adunărilor publice de consultare a populației, etc). </w:t>
      </w:r>
    </w:p>
    <w:p w:rsidR="002156F2" w:rsidRPr="006A12F4" w:rsidRDefault="002156F2" w:rsidP="002156F2">
      <w:pPr>
        <w:spacing w:after="0"/>
        <w:jc w:val="both"/>
        <w:rPr>
          <w:rFonts w:ascii="Trebuchet MS" w:hAnsi="Trebuchet MS"/>
        </w:rPr>
      </w:pPr>
      <w:r w:rsidRPr="006A12F4">
        <w:rPr>
          <w:rFonts w:ascii="Trebuchet MS" w:hAnsi="Trebuchet MS"/>
        </w:rPr>
        <w:tab/>
        <w:t xml:space="preserve">Se constată astfel, ca element general de analiză a teritorului, necesitatea dezvoltării la nivel local a activităților care să vizeze sprijinirea fermierilor în inițierea sau dezvoltarea de afaceri în domeniul agricol în vederea, mai ales, a contracarării feomenului de depopulare a satelor, inițierea și dezvoltarea la nivel local de activități neagricole, cu </w:t>
      </w:r>
      <w:r w:rsidRPr="006A12F4">
        <w:rPr>
          <w:rFonts w:ascii="Trebuchet MS" w:hAnsi="Trebuchet MS"/>
        </w:rPr>
        <w:lastRenderedPageBreak/>
        <w:t xml:space="preserve">precădere din domeniul producției, serviciilor și mai ales a serviciiilor turistice, promovarea onor forme de cooperare și dezvoltarea investițiilor în infrastructura de bază și diversificarea serviciilor comunitare. </w:t>
      </w:r>
    </w:p>
    <w:p w:rsidR="002156F2" w:rsidRDefault="002156F2" w:rsidP="002156F2">
      <w:pPr>
        <w:spacing w:after="0"/>
        <w:ind w:firstLine="708"/>
        <w:jc w:val="both"/>
        <w:rPr>
          <w:rFonts w:ascii="Trebuchet MS" w:hAnsi="Trebuchet MS"/>
          <w:bCs/>
          <w:color w:val="000000"/>
        </w:rPr>
      </w:pPr>
    </w:p>
    <w:p w:rsidR="002156F2" w:rsidRDefault="002156F2" w:rsidP="002156F2">
      <w:pPr>
        <w:spacing w:after="0"/>
        <w:ind w:firstLine="708"/>
        <w:jc w:val="both"/>
        <w:rPr>
          <w:rFonts w:ascii="Trebuchet MS" w:hAnsi="Trebuchet MS"/>
          <w:bCs/>
          <w:color w:val="000000"/>
        </w:rPr>
      </w:pPr>
      <w:r>
        <w:rPr>
          <w:rFonts w:ascii="Trebuchet MS" w:hAnsi="Trebuchet MS"/>
          <w:bCs/>
          <w:color w:val="000000"/>
        </w:rPr>
        <w:t>Astfel, s-au identificat 9 nevoi generale care, prin mai multe tipuri de obiective specifice, au fost concretizate în 6 măsuri de dezvoltare locală. Nevoile identificate sunt următoarele: (N1)Creșterea nivelului de trai al populației locale prin reducerea gradului de sărăcie, (N2)Incurajarea tinerilor de a desfășura activități economice in teritoriul GAL DD, (N3)Încurajarea micilor fermieri de a-si dezvolta propriile afaceri locale, (N4) Reducerea fenomenului de depopulare a satelor în teritoriul GAL Delta Dunării, (N5) Dezvoltarea sau infiintarea de activitati non-agricole in teritoriu in scopul diversificarii economiei locale, (N6) Dezvoltarea asociativității și cooperării la nivel local</w:t>
      </w:r>
      <w:r w:rsidR="00B529DF">
        <w:rPr>
          <w:rFonts w:ascii="Trebuchet MS" w:hAnsi="Trebuchet MS"/>
          <w:bCs/>
          <w:color w:val="000000"/>
        </w:rPr>
        <w:t>:a)</w:t>
      </w:r>
      <w:r>
        <w:rPr>
          <w:rFonts w:ascii="Trebuchet MS" w:hAnsi="Trebuchet MS"/>
          <w:bCs/>
          <w:color w:val="000000"/>
        </w:rPr>
        <w:t xml:space="preserve"> între micii întreprinzători prin inițierea de procese de lucru comune în vederea dezvoltării de /servicii, mai ales în sectorul turistic</w:t>
      </w:r>
      <w:r w:rsidR="00B529DF">
        <w:rPr>
          <w:rFonts w:ascii="Trebuchet MS" w:hAnsi="Trebuchet MS"/>
          <w:bCs/>
          <w:color w:val="000000"/>
        </w:rPr>
        <w:t xml:space="preserve">; b) intre diferiti actori publici si/sau privati care contribuie la realizarea obiectivelor si prioritatilor politicii de dezvoltare locala. </w:t>
      </w:r>
      <w:r>
        <w:rPr>
          <w:rFonts w:ascii="Trebuchet MS" w:hAnsi="Trebuchet MS"/>
          <w:bCs/>
          <w:color w:val="000000"/>
        </w:rPr>
        <w:t xml:space="preserve"> (N7) Susținerea dezvoltării infrastructurii sociale din teritoriu și a serviciilor sociale asociate, (N8) Susținerea incluziunii sociale a persoanelor dezavantajate, în special a bătrânilor și a reprezentanților minorităților locale, (N9) Dezvoltarea infrastructurii de bază și servicii adecvate în teritoriu, inclusiv conservarea și promovarea patrimoniului local. </w:t>
      </w:r>
    </w:p>
    <w:p w:rsidR="002156F2" w:rsidRDefault="002156F2" w:rsidP="002156F2">
      <w:pPr>
        <w:spacing w:after="0"/>
        <w:ind w:firstLine="708"/>
        <w:jc w:val="both"/>
        <w:rPr>
          <w:rFonts w:ascii="Trebuchet MS" w:hAnsi="Trebuchet MS"/>
          <w:bCs/>
          <w:color w:val="000000"/>
        </w:rPr>
      </w:pPr>
    </w:p>
    <w:p w:rsidR="002156F2" w:rsidRDefault="002156F2" w:rsidP="002156F2">
      <w:pPr>
        <w:spacing w:after="0"/>
        <w:ind w:firstLine="708"/>
        <w:jc w:val="both"/>
        <w:rPr>
          <w:rFonts w:ascii="Trebuchet MS" w:hAnsi="Trebuchet MS"/>
          <w:bCs/>
          <w:color w:val="000000"/>
        </w:rPr>
      </w:pPr>
    </w:p>
    <w:p w:rsidR="002156F2" w:rsidRDefault="002156F2" w:rsidP="002156F2">
      <w:pPr>
        <w:spacing w:after="0"/>
        <w:ind w:firstLine="708"/>
        <w:jc w:val="both"/>
        <w:rPr>
          <w:rFonts w:ascii="Trebuchet MS" w:hAnsi="Trebuchet MS"/>
          <w:bCs/>
          <w:color w:val="000000"/>
        </w:rPr>
      </w:pPr>
    </w:p>
    <w:p w:rsidR="002156F2" w:rsidRDefault="002156F2" w:rsidP="002156F2">
      <w:pPr>
        <w:spacing w:after="0"/>
        <w:ind w:firstLine="708"/>
        <w:jc w:val="both"/>
        <w:rPr>
          <w:rFonts w:ascii="Trebuchet MS" w:hAnsi="Trebuchet MS"/>
          <w:bCs/>
          <w:color w:val="000000"/>
        </w:rPr>
      </w:pPr>
    </w:p>
    <w:p w:rsidR="002156F2" w:rsidRDefault="002156F2" w:rsidP="002156F2">
      <w:pPr>
        <w:spacing w:after="0"/>
        <w:ind w:firstLine="708"/>
        <w:jc w:val="both"/>
        <w:rPr>
          <w:rFonts w:ascii="Trebuchet MS" w:hAnsi="Trebuchet MS"/>
          <w:bCs/>
          <w:color w:val="000000"/>
        </w:rPr>
      </w:pPr>
    </w:p>
    <w:p w:rsidR="002156F2" w:rsidRDefault="002156F2" w:rsidP="002156F2">
      <w:pPr>
        <w:spacing w:after="0"/>
        <w:ind w:firstLine="708"/>
        <w:jc w:val="both"/>
        <w:rPr>
          <w:rFonts w:ascii="Trebuchet MS" w:hAnsi="Trebuchet MS"/>
          <w:bCs/>
          <w:color w:val="000000"/>
        </w:rPr>
      </w:pPr>
    </w:p>
    <w:p w:rsidR="002156F2" w:rsidRDefault="002156F2" w:rsidP="002156F2">
      <w:pPr>
        <w:spacing w:after="0"/>
        <w:ind w:firstLine="708"/>
        <w:jc w:val="both"/>
        <w:rPr>
          <w:rFonts w:ascii="Trebuchet MS" w:hAnsi="Trebuchet MS"/>
          <w:bCs/>
          <w:color w:val="000000"/>
        </w:rPr>
      </w:pPr>
    </w:p>
    <w:p w:rsidR="002156F2" w:rsidRDefault="002156F2" w:rsidP="002156F2">
      <w:pPr>
        <w:spacing w:after="0"/>
        <w:ind w:firstLine="708"/>
        <w:jc w:val="both"/>
        <w:rPr>
          <w:rFonts w:ascii="Trebuchet MS" w:hAnsi="Trebuchet MS"/>
          <w:bCs/>
          <w:color w:val="000000"/>
        </w:rPr>
      </w:pPr>
    </w:p>
    <w:p w:rsidR="002156F2" w:rsidRDefault="002156F2" w:rsidP="002156F2">
      <w:pPr>
        <w:spacing w:after="0"/>
        <w:ind w:firstLine="708"/>
        <w:jc w:val="both"/>
        <w:rPr>
          <w:rFonts w:ascii="Trebuchet MS" w:hAnsi="Trebuchet MS"/>
          <w:bCs/>
          <w:color w:val="000000"/>
        </w:rPr>
      </w:pPr>
    </w:p>
    <w:p w:rsidR="002156F2" w:rsidRDefault="002156F2" w:rsidP="002156F2">
      <w:pPr>
        <w:spacing w:after="0"/>
        <w:ind w:firstLine="708"/>
        <w:jc w:val="both"/>
        <w:rPr>
          <w:rFonts w:ascii="Trebuchet MS" w:hAnsi="Trebuchet MS"/>
          <w:bCs/>
          <w:color w:val="000000"/>
        </w:rPr>
      </w:pPr>
    </w:p>
    <w:p w:rsidR="002156F2" w:rsidRDefault="002156F2" w:rsidP="002156F2">
      <w:pPr>
        <w:spacing w:after="0"/>
        <w:ind w:firstLine="708"/>
        <w:jc w:val="both"/>
        <w:rPr>
          <w:rFonts w:ascii="Trebuchet MS" w:hAnsi="Trebuchet MS"/>
          <w:bCs/>
          <w:color w:val="000000"/>
        </w:rPr>
      </w:pPr>
    </w:p>
    <w:p w:rsidR="002156F2" w:rsidRDefault="002156F2" w:rsidP="002156F2">
      <w:pPr>
        <w:spacing w:after="0"/>
        <w:ind w:firstLine="708"/>
        <w:jc w:val="both"/>
        <w:rPr>
          <w:rFonts w:ascii="Trebuchet MS" w:hAnsi="Trebuchet MS"/>
          <w:bCs/>
          <w:color w:val="000000"/>
        </w:rPr>
      </w:pPr>
    </w:p>
    <w:p w:rsidR="002156F2" w:rsidRDefault="002156F2" w:rsidP="002156F2">
      <w:pPr>
        <w:spacing w:after="0"/>
        <w:ind w:firstLine="708"/>
        <w:jc w:val="both"/>
        <w:rPr>
          <w:rFonts w:ascii="Trebuchet MS" w:hAnsi="Trebuchet MS"/>
          <w:bCs/>
          <w:color w:val="000000"/>
        </w:rPr>
      </w:pPr>
    </w:p>
    <w:p w:rsidR="002156F2" w:rsidRDefault="002156F2" w:rsidP="002156F2">
      <w:pPr>
        <w:spacing w:after="0"/>
        <w:ind w:firstLine="708"/>
        <w:jc w:val="both"/>
        <w:rPr>
          <w:rFonts w:ascii="Trebuchet MS" w:hAnsi="Trebuchet MS"/>
          <w:bCs/>
          <w:color w:val="000000"/>
        </w:rPr>
      </w:pPr>
    </w:p>
    <w:p w:rsidR="002156F2" w:rsidRDefault="002156F2" w:rsidP="002156F2">
      <w:pPr>
        <w:spacing w:after="0"/>
        <w:ind w:firstLine="708"/>
        <w:jc w:val="both"/>
        <w:rPr>
          <w:rFonts w:ascii="Trebuchet MS" w:hAnsi="Trebuchet MS"/>
          <w:bCs/>
          <w:color w:val="000000"/>
        </w:rPr>
      </w:pPr>
    </w:p>
    <w:p w:rsidR="002156F2" w:rsidRDefault="002156F2" w:rsidP="002156F2">
      <w:pPr>
        <w:spacing w:after="0"/>
        <w:ind w:firstLine="708"/>
        <w:jc w:val="both"/>
        <w:rPr>
          <w:rFonts w:ascii="Trebuchet MS" w:hAnsi="Trebuchet MS"/>
          <w:bCs/>
          <w:color w:val="000000"/>
        </w:rPr>
      </w:pPr>
    </w:p>
    <w:p w:rsidR="002156F2" w:rsidRDefault="002156F2" w:rsidP="002156F2">
      <w:pPr>
        <w:spacing w:after="0"/>
        <w:ind w:firstLine="708"/>
        <w:jc w:val="both"/>
        <w:rPr>
          <w:rFonts w:ascii="Trebuchet MS" w:hAnsi="Trebuchet MS"/>
          <w:bCs/>
          <w:color w:val="000000"/>
        </w:rPr>
      </w:pPr>
    </w:p>
    <w:p w:rsidR="002156F2" w:rsidRDefault="002156F2" w:rsidP="002156F2">
      <w:pPr>
        <w:spacing w:after="0"/>
        <w:ind w:firstLine="708"/>
        <w:jc w:val="both"/>
        <w:rPr>
          <w:rFonts w:ascii="Trebuchet MS" w:hAnsi="Trebuchet MS"/>
          <w:bCs/>
          <w:color w:val="000000"/>
        </w:rPr>
      </w:pPr>
    </w:p>
    <w:p w:rsidR="002156F2" w:rsidRDefault="002156F2" w:rsidP="002156F2">
      <w:pPr>
        <w:spacing w:after="0"/>
        <w:ind w:firstLine="708"/>
        <w:jc w:val="both"/>
        <w:rPr>
          <w:rFonts w:ascii="Trebuchet MS" w:hAnsi="Trebuchet MS"/>
          <w:bCs/>
          <w:color w:val="000000"/>
        </w:rPr>
      </w:pPr>
    </w:p>
    <w:p w:rsidR="002156F2" w:rsidRDefault="002156F2" w:rsidP="002156F2">
      <w:pPr>
        <w:spacing w:after="0"/>
        <w:ind w:firstLine="708"/>
        <w:jc w:val="both"/>
        <w:rPr>
          <w:rFonts w:ascii="Trebuchet MS" w:hAnsi="Trebuchet MS"/>
          <w:bCs/>
          <w:color w:val="000000"/>
        </w:rPr>
      </w:pPr>
    </w:p>
    <w:p w:rsidR="002156F2" w:rsidRDefault="002156F2" w:rsidP="002156F2">
      <w:pPr>
        <w:spacing w:after="0"/>
        <w:ind w:firstLine="708"/>
        <w:jc w:val="both"/>
        <w:rPr>
          <w:rFonts w:ascii="Trebuchet MS" w:hAnsi="Trebuchet MS"/>
          <w:bCs/>
          <w:color w:val="000000"/>
        </w:rPr>
      </w:pPr>
    </w:p>
    <w:p w:rsidR="002156F2" w:rsidRDefault="002156F2" w:rsidP="002156F2">
      <w:pPr>
        <w:spacing w:after="0"/>
        <w:ind w:firstLine="708"/>
        <w:jc w:val="both"/>
        <w:rPr>
          <w:rFonts w:ascii="Trebuchet MS" w:hAnsi="Trebuchet MS"/>
          <w:bCs/>
          <w:color w:val="000000"/>
        </w:rPr>
      </w:pPr>
    </w:p>
    <w:p w:rsidR="002156F2" w:rsidRDefault="002156F2" w:rsidP="002156F2">
      <w:pPr>
        <w:spacing w:after="0"/>
        <w:ind w:firstLine="708"/>
        <w:jc w:val="both"/>
        <w:rPr>
          <w:rFonts w:ascii="Trebuchet MS" w:hAnsi="Trebuchet MS"/>
          <w:bCs/>
          <w:color w:val="000000"/>
        </w:rPr>
      </w:pPr>
    </w:p>
    <w:p w:rsidR="002156F2" w:rsidRDefault="002156F2" w:rsidP="002156F2">
      <w:pPr>
        <w:spacing w:after="0"/>
        <w:ind w:firstLine="708"/>
        <w:jc w:val="both"/>
        <w:rPr>
          <w:rFonts w:ascii="Trebuchet MS" w:hAnsi="Trebuchet MS"/>
          <w:bCs/>
          <w:color w:val="000000"/>
        </w:rPr>
      </w:pPr>
    </w:p>
    <w:p w:rsidR="00FC78D9" w:rsidRDefault="00FC78D9" w:rsidP="002156F2">
      <w:pPr>
        <w:spacing w:after="0"/>
        <w:ind w:firstLine="708"/>
        <w:jc w:val="both"/>
        <w:rPr>
          <w:rFonts w:ascii="Trebuchet MS" w:hAnsi="Trebuchet MS"/>
          <w:bCs/>
          <w:color w:val="000000"/>
        </w:rPr>
      </w:pPr>
    </w:p>
    <w:p w:rsidR="00FC78D9" w:rsidRDefault="00FC78D9" w:rsidP="002156F2">
      <w:pPr>
        <w:spacing w:after="0"/>
        <w:ind w:firstLine="708"/>
        <w:jc w:val="both"/>
        <w:rPr>
          <w:rFonts w:ascii="Trebuchet MS" w:hAnsi="Trebuchet MS"/>
          <w:bCs/>
          <w:color w:val="000000"/>
        </w:rPr>
      </w:pPr>
    </w:p>
    <w:p w:rsidR="00FC78D9" w:rsidRDefault="00FC78D9" w:rsidP="002156F2">
      <w:pPr>
        <w:spacing w:after="0"/>
        <w:ind w:firstLine="708"/>
        <w:jc w:val="both"/>
        <w:rPr>
          <w:rFonts w:ascii="Trebuchet MS" w:hAnsi="Trebuchet MS"/>
          <w:bCs/>
          <w:color w:val="000000"/>
        </w:rPr>
      </w:pPr>
    </w:p>
    <w:p w:rsidR="002156F2" w:rsidRDefault="002156F2" w:rsidP="002156F2">
      <w:pPr>
        <w:spacing w:after="0"/>
        <w:ind w:firstLine="708"/>
        <w:jc w:val="both"/>
        <w:rPr>
          <w:rFonts w:ascii="Trebuchet MS" w:hAnsi="Trebuchet MS"/>
          <w:bCs/>
          <w:color w:val="000000"/>
        </w:rPr>
      </w:pPr>
    </w:p>
    <w:p w:rsidR="002156F2" w:rsidRDefault="002156F2" w:rsidP="00F67395">
      <w:pPr>
        <w:spacing w:after="0"/>
        <w:jc w:val="both"/>
        <w:rPr>
          <w:rFonts w:ascii="Trebuchet MS" w:hAnsi="Trebuchet MS"/>
          <w:bCs/>
          <w:color w:val="000000"/>
        </w:rPr>
      </w:pPr>
    </w:p>
    <w:p w:rsidR="002156F2" w:rsidRDefault="002156F2" w:rsidP="002156F2">
      <w:pPr>
        <w:spacing w:after="0"/>
        <w:ind w:firstLine="708"/>
        <w:jc w:val="both"/>
        <w:rPr>
          <w:rFonts w:ascii="Trebuchet MS" w:hAnsi="Trebuchet MS"/>
          <w:bCs/>
          <w:color w:val="000000"/>
        </w:rPr>
      </w:pPr>
    </w:p>
    <w:p w:rsidR="002156F2" w:rsidRPr="006A12F4" w:rsidRDefault="002156F2" w:rsidP="002156F2">
      <w:pPr>
        <w:rPr>
          <w:rFonts w:ascii="Trebuchet MS" w:hAnsi="Trebuchet MS"/>
          <w:lang w:val="fr-FR"/>
        </w:rPr>
      </w:pPr>
      <w:r w:rsidRPr="007E1946">
        <w:rPr>
          <w:rFonts w:ascii="Trebuchet MS" w:hAnsi="Trebuchet MS"/>
          <w:b/>
        </w:rPr>
        <w:lastRenderedPageBreak/>
        <w:t xml:space="preserve">CAPITOLUL IV – </w:t>
      </w:r>
      <w:r w:rsidRPr="006A12F4">
        <w:rPr>
          <w:rFonts w:ascii="Trebuchet MS" w:hAnsi="Trebuchet MS"/>
          <w:b/>
          <w:lang w:val="fr-FR"/>
        </w:rPr>
        <w:t>Obiective, priorități și domenii de intervenție                         max. 3pag</w:t>
      </w:r>
    </w:p>
    <w:p w:rsidR="002156F2" w:rsidRDefault="002156F2" w:rsidP="002156F2">
      <w:pPr>
        <w:spacing w:after="0"/>
        <w:jc w:val="both"/>
        <w:rPr>
          <w:rFonts w:ascii="Trebuchet MS" w:hAnsi="Trebuchet MS"/>
        </w:rPr>
      </w:pPr>
      <w:r>
        <w:rPr>
          <w:rFonts w:ascii="Trebuchet MS" w:hAnsi="Trebuchet MS"/>
        </w:rPr>
        <w:t>In urma d</w:t>
      </w:r>
      <w:r w:rsidRPr="007E1946">
        <w:rPr>
          <w:rFonts w:ascii="Trebuchet MS" w:hAnsi="Trebuchet MS"/>
        </w:rPr>
        <w:t>esfășurar</w:t>
      </w:r>
      <w:r>
        <w:rPr>
          <w:rFonts w:ascii="Trebuchet MS" w:hAnsi="Trebuchet MS"/>
        </w:rPr>
        <w:t>ii</w:t>
      </w:r>
      <w:r w:rsidRPr="007E1946">
        <w:rPr>
          <w:rFonts w:ascii="Trebuchet MS" w:hAnsi="Trebuchet MS"/>
        </w:rPr>
        <w:t xml:space="preserve"> întâlnirilor publice de implicare activă a comunităților</w:t>
      </w:r>
      <w:r>
        <w:rPr>
          <w:rFonts w:ascii="Trebuchet MS" w:hAnsi="Trebuchet MS"/>
        </w:rPr>
        <w:t>,</w:t>
      </w:r>
      <w:r w:rsidRPr="007E1946">
        <w:rPr>
          <w:rFonts w:ascii="Trebuchet MS" w:hAnsi="Trebuchet MS"/>
        </w:rPr>
        <w:t xml:space="preserve"> </w:t>
      </w:r>
      <w:r>
        <w:rPr>
          <w:rFonts w:ascii="Trebuchet MS" w:hAnsi="Trebuchet MS"/>
        </w:rPr>
        <w:t>in conformitate cu</w:t>
      </w:r>
      <w:r w:rsidRPr="007E1946">
        <w:rPr>
          <w:rFonts w:ascii="Trebuchet MS" w:hAnsi="Trebuchet MS"/>
        </w:rPr>
        <w:t xml:space="preserve"> planul de consultare publică implementat în teritoriu</w:t>
      </w:r>
      <w:r>
        <w:rPr>
          <w:rFonts w:ascii="Trebuchet MS" w:hAnsi="Trebuchet MS"/>
        </w:rPr>
        <w:t>,</w:t>
      </w:r>
      <w:r w:rsidRPr="007E1946">
        <w:rPr>
          <w:rFonts w:ascii="Trebuchet MS" w:hAnsi="Trebuchet MS"/>
        </w:rPr>
        <w:t xml:space="preserve"> în vederea stabilirii direcțiilor strategice principale ale Strategiei de Dezvoltare Locală în baza nevoilor identificate în teritoriu, </w:t>
      </w:r>
      <w:r>
        <w:rPr>
          <w:rFonts w:ascii="Trebuchet MS" w:hAnsi="Trebuchet MS"/>
        </w:rPr>
        <w:t>s-</w:t>
      </w:r>
      <w:r w:rsidRPr="007E1946">
        <w:rPr>
          <w:rFonts w:ascii="Trebuchet MS" w:hAnsi="Trebuchet MS"/>
        </w:rPr>
        <w:t xml:space="preserve">au stabilit </w:t>
      </w:r>
      <w:r>
        <w:rPr>
          <w:rFonts w:ascii="Trebuchet MS" w:hAnsi="Trebuchet MS"/>
        </w:rPr>
        <w:t>obiectivele specifice</w:t>
      </w:r>
      <w:r w:rsidRPr="007E1946">
        <w:rPr>
          <w:rFonts w:ascii="Trebuchet MS" w:hAnsi="Trebuchet MS"/>
        </w:rPr>
        <w:t xml:space="preserve"> de dezvoltare a teritoriului </w:t>
      </w:r>
      <w:r>
        <w:rPr>
          <w:rFonts w:ascii="Trebuchet MS" w:hAnsi="Trebuchet MS"/>
        </w:rPr>
        <w:t>GAL DELTA DUNARII</w:t>
      </w:r>
      <w:r w:rsidRPr="007E1946">
        <w:rPr>
          <w:rFonts w:ascii="Trebuchet MS" w:hAnsi="Trebuchet MS"/>
        </w:rPr>
        <w:t xml:space="preserve"> </w:t>
      </w:r>
      <w:r>
        <w:rPr>
          <w:rFonts w:ascii="Trebuchet MS" w:hAnsi="Trebuchet MS"/>
        </w:rPr>
        <w:t xml:space="preserve">si concordanta lor cu obiectivele de dezvoltare rurala (cf Reg.(UE) nr. 1305/2013 </w:t>
      </w:r>
      <w:r w:rsidRPr="007E1946">
        <w:rPr>
          <w:rFonts w:ascii="Trebuchet MS" w:hAnsi="Trebuchet MS"/>
        </w:rPr>
        <w:t>după cum urmează:</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28"/>
        <w:gridCol w:w="2268"/>
        <w:gridCol w:w="1843"/>
      </w:tblGrid>
      <w:tr w:rsidR="002156F2" w:rsidRPr="006F5FB2" w:rsidTr="00841A06">
        <w:trPr>
          <w:trHeight w:val="581"/>
        </w:trPr>
        <w:tc>
          <w:tcPr>
            <w:tcW w:w="4928" w:type="dxa"/>
            <w:shd w:val="clear" w:color="auto" w:fill="auto"/>
          </w:tcPr>
          <w:p w:rsidR="002156F2" w:rsidRPr="00F74969" w:rsidRDefault="002156F2" w:rsidP="00841A06">
            <w:pPr>
              <w:rPr>
                <w:rFonts w:ascii="Trebuchet MS" w:hAnsi="Trebuchet MS"/>
                <w:b/>
                <w:bCs/>
              </w:rPr>
            </w:pPr>
            <w:r w:rsidRPr="00F74969">
              <w:rPr>
                <w:rFonts w:ascii="Trebuchet MS" w:hAnsi="Trebuchet MS"/>
                <w:b/>
                <w:bCs/>
              </w:rPr>
              <w:t>Nevoile identificate</w:t>
            </w:r>
          </w:p>
        </w:tc>
        <w:tc>
          <w:tcPr>
            <w:tcW w:w="2268" w:type="dxa"/>
            <w:shd w:val="clear" w:color="auto" w:fill="auto"/>
          </w:tcPr>
          <w:p w:rsidR="002156F2" w:rsidRPr="00F74969" w:rsidRDefault="002156F2" w:rsidP="00841A06">
            <w:pPr>
              <w:rPr>
                <w:rFonts w:ascii="Trebuchet MS" w:hAnsi="Trebuchet MS"/>
                <w:b/>
                <w:bCs/>
              </w:rPr>
            </w:pPr>
            <w:r w:rsidRPr="00F74969">
              <w:rPr>
                <w:rFonts w:ascii="Trebuchet MS" w:hAnsi="Trebuchet MS"/>
                <w:b/>
                <w:bCs/>
              </w:rPr>
              <w:t>Obiective specifice teritoriului</w:t>
            </w:r>
          </w:p>
        </w:tc>
        <w:tc>
          <w:tcPr>
            <w:tcW w:w="1843" w:type="dxa"/>
            <w:shd w:val="clear" w:color="auto" w:fill="auto"/>
          </w:tcPr>
          <w:p w:rsidR="002156F2" w:rsidRPr="00F74969" w:rsidRDefault="002156F2" w:rsidP="00841A06">
            <w:pPr>
              <w:rPr>
                <w:rFonts w:ascii="Trebuchet MS" w:hAnsi="Trebuchet MS"/>
                <w:b/>
                <w:bCs/>
              </w:rPr>
            </w:pPr>
            <w:r w:rsidRPr="00F74969">
              <w:rPr>
                <w:rFonts w:ascii="Trebuchet MS" w:hAnsi="Trebuchet MS"/>
                <w:b/>
                <w:bCs/>
              </w:rPr>
              <w:t>Obiectivele de Dezv. Rurala (Reg.1305)</w:t>
            </w:r>
          </w:p>
        </w:tc>
      </w:tr>
      <w:tr w:rsidR="002156F2" w:rsidRPr="006F5FB2" w:rsidTr="00841A06">
        <w:trPr>
          <w:trHeight w:val="2599"/>
        </w:trPr>
        <w:tc>
          <w:tcPr>
            <w:tcW w:w="4928" w:type="dxa"/>
            <w:shd w:val="clear" w:color="auto" w:fill="auto"/>
          </w:tcPr>
          <w:p w:rsidR="002156F2" w:rsidRPr="00F74969" w:rsidRDefault="002156F2" w:rsidP="00841A06">
            <w:pPr>
              <w:widowControl w:val="0"/>
              <w:autoSpaceDE w:val="0"/>
              <w:autoSpaceDN w:val="0"/>
              <w:adjustRightInd w:val="0"/>
              <w:rPr>
                <w:rFonts w:ascii="Trebuchet MS" w:hAnsi="Trebuchet MS"/>
                <w:b/>
                <w:bCs/>
              </w:rPr>
            </w:pPr>
            <w:r w:rsidRPr="00F74969">
              <w:rPr>
                <w:rFonts w:ascii="Trebuchet MS" w:hAnsi="Trebuchet MS" w:cs="Times New Roman"/>
              </w:rPr>
              <w:t xml:space="preserve">(N1) Creșterea nivelului de trai a populației locale prin reducerea gradului de sărăcie;  (N2) Incurajarea tinerilor de a desfășura activități economice in teritoriul GAL DD; (N3) Încurajarea micilor fermieri de a-și dezvolta afacerile locale și scăderii nivelului de ocupare în agricultura de subzistență; </w:t>
            </w:r>
            <w:r w:rsidRPr="00F74969">
              <w:rPr>
                <w:rFonts w:ascii="Trebuchet MS" w:hAnsi="Trebuchet MS"/>
              </w:rPr>
              <w:t>(N4)  Reducerea fenomenului de depopulare a satelor  în teritoriul GAL Delta Dunării;</w:t>
            </w:r>
          </w:p>
        </w:tc>
        <w:tc>
          <w:tcPr>
            <w:tcW w:w="2268" w:type="dxa"/>
            <w:shd w:val="clear" w:color="auto" w:fill="auto"/>
          </w:tcPr>
          <w:p w:rsidR="002156F2" w:rsidRPr="00F74969" w:rsidRDefault="002156F2" w:rsidP="00841A06">
            <w:pPr>
              <w:rPr>
                <w:rFonts w:ascii="Trebuchet MS" w:hAnsi="Trebuchet MS"/>
                <w:b/>
                <w:bCs/>
              </w:rPr>
            </w:pPr>
            <w:r w:rsidRPr="00F74969">
              <w:rPr>
                <w:rFonts w:ascii="Trebuchet MS" w:hAnsi="Trebuchet MS"/>
              </w:rPr>
              <w:t xml:space="preserve">OS1. Sprijinirea micilor fermieri din teritoriul GAL Delta Dunării prin ajutor  financiar nerambur- sabil; </w:t>
            </w:r>
            <w:r w:rsidRPr="00F74969">
              <w:rPr>
                <w:rFonts w:ascii="Trebuchet MS" w:hAnsi="Trebuchet MS"/>
                <w:bCs/>
              </w:rPr>
              <w:t>OS5. Crearea și menținerea locurilor de muncă;</w:t>
            </w:r>
          </w:p>
        </w:tc>
        <w:tc>
          <w:tcPr>
            <w:tcW w:w="1843" w:type="dxa"/>
            <w:shd w:val="clear" w:color="auto" w:fill="auto"/>
          </w:tcPr>
          <w:p w:rsidR="002156F2" w:rsidRPr="00F74969" w:rsidRDefault="002156F2" w:rsidP="00841A06">
            <w:pPr>
              <w:rPr>
                <w:rFonts w:ascii="Trebuchet MS" w:hAnsi="Trebuchet MS"/>
                <w:b/>
                <w:bCs/>
              </w:rPr>
            </w:pPr>
          </w:p>
          <w:p w:rsidR="002156F2" w:rsidRPr="00F74969" w:rsidRDefault="002156F2" w:rsidP="00841A06">
            <w:pPr>
              <w:rPr>
                <w:rFonts w:ascii="Trebuchet MS" w:hAnsi="Trebuchet MS"/>
                <w:b/>
                <w:bCs/>
              </w:rPr>
            </w:pPr>
          </w:p>
          <w:p w:rsidR="002156F2" w:rsidRPr="00F74969" w:rsidRDefault="002156F2" w:rsidP="00841A06">
            <w:pPr>
              <w:rPr>
                <w:rFonts w:ascii="Trebuchet MS" w:hAnsi="Trebuchet MS"/>
                <w:bCs/>
              </w:rPr>
            </w:pPr>
            <w:r w:rsidRPr="00F74969">
              <w:rPr>
                <w:rFonts w:ascii="Trebuchet MS" w:hAnsi="Trebuchet MS"/>
                <w:bCs/>
              </w:rPr>
              <w:t>Favorizarea competitivitatii agriculturii</w:t>
            </w:r>
          </w:p>
        </w:tc>
      </w:tr>
      <w:tr w:rsidR="002156F2" w:rsidRPr="006F5FB2" w:rsidTr="00841A06">
        <w:tc>
          <w:tcPr>
            <w:tcW w:w="4928" w:type="dxa"/>
            <w:shd w:val="clear" w:color="auto" w:fill="auto"/>
          </w:tcPr>
          <w:p w:rsidR="002156F2" w:rsidRPr="00F74969" w:rsidRDefault="002156F2" w:rsidP="00841A06">
            <w:pPr>
              <w:widowControl w:val="0"/>
              <w:autoSpaceDE w:val="0"/>
              <w:autoSpaceDN w:val="0"/>
              <w:adjustRightInd w:val="0"/>
              <w:rPr>
                <w:rFonts w:ascii="Trebuchet MS" w:hAnsi="Trebuchet MS" w:cs="Times New Roman"/>
              </w:rPr>
            </w:pPr>
            <w:r w:rsidRPr="00F74969">
              <w:rPr>
                <w:rFonts w:ascii="Trebuchet MS" w:hAnsi="Trebuchet MS" w:cs="Times New Roman"/>
              </w:rPr>
              <w:t xml:space="preserve">(N1) Creșterea nivelului de trai a populației locale prin reducerea gradului de sărăcie; </w:t>
            </w:r>
            <w:r w:rsidRPr="00F74969">
              <w:rPr>
                <w:rFonts w:ascii="Trebuchet MS" w:hAnsi="Trebuchet MS"/>
              </w:rPr>
              <w:t xml:space="preserve">(N4)  Reducerea fenomenului de depopulare a satelor  în teritoriul GAL Delta Dunării; </w:t>
            </w:r>
            <w:r w:rsidRPr="00F74969">
              <w:rPr>
                <w:rFonts w:ascii="Trebuchet MS" w:hAnsi="Trebuchet MS" w:cs="Times New Roman"/>
              </w:rPr>
              <w:t>(N5) Dezvoltarea sau infiintarea de activități non-gricole în teritoriu în scopul  diversificării economiei locale;</w:t>
            </w:r>
          </w:p>
        </w:tc>
        <w:tc>
          <w:tcPr>
            <w:tcW w:w="2268" w:type="dxa"/>
            <w:shd w:val="clear" w:color="auto" w:fill="auto"/>
          </w:tcPr>
          <w:p w:rsidR="002156F2" w:rsidRPr="00F74969" w:rsidRDefault="002156F2" w:rsidP="00841A06">
            <w:pPr>
              <w:rPr>
                <w:rFonts w:ascii="Trebuchet MS" w:hAnsi="Trebuchet MS"/>
                <w:b/>
                <w:bCs/>
              </w:rPr>
            </w:pPr>
            <w:r w:rsidRPr="00F74969">
              <w:rPr>
                <w:rFonts w:ascii="Trebuchet MS" w:hAnsi="Trebuchet MS"/>
              </w:rPr>
              <w:t xml:space="preserve">O2. Dezvoltarea de activitati in sectorul productiei, servicii lor si in domeniul turistic; </w:t>
            </w:r>
            <w:r w:rsidRPr="00F74969">
              <w:rPr>
                <w:rFonts w:ascii="Trebuchet MS" w:hAnsi="Trebuchet MS"/>
                <w:bCs/>
              </w:rPr>
              <w:t>O5. Crearea și</w:t>
            </w:r>
            <w:r>
              <w:rPr>
                <w:rFonts w:ascii="Trebuchet MS" w:hAnsi="Trebuchet MS"/>
                <w:bCs/>
              </w:rPr>
              <w:t xml:space="preserve"> menținerea locurilor de muncă.</w:t>
            </w:r>
          </w:p>
        </w:tc>
        <w:tc>
          <w:tcPr>
            <w:tcW w:w="1843" w:type="dxa"/>
            <w:vMerge w:val="restart"/>
            <w:shd w:val="clear" w:color="auto" w:fill="auto"/>
            <w:vAlign w:val="center"/>
          </w:tcPr>
          <w:p w:rsidR="002156F2" w:rsidRDefault="002156F2" w:rsidP="00841A06">
            <w:pPr>
              <w:jc w:val="center"/>
              <w:rPr>
                <w:rFonts w:ascii="Trebuchet MS" w:hAnsi="Trebuchet MS"/>
                <w:bCs/>
              </w:rPr>
            </w:pPr>
          </w:p>
          <w:p w:rsidR="002156F2" w:rsidRDefault="002156F2" w:rsidP="00841A06">
            <w:pPr>
              <w:jc w:val="center"/>
              <w:rPr>
                <w:rFonts w:ascii="Trebuchet MS" w:hAnsi="Trebuchet MS"/>
                <w:bCs/>
              </w:rPr>
            </w:pPr>
            <w:r>
              <w:rPr>
                <w:rFonts w:ascii="Trebuchet MS" w:hAnsi="Trebuchet MS"/>
                <w:bCs/>
              </w:rPr>
              <w:t>Favorizarea competitivității agriculturii</w:t>
            </w:r>
          </w:p>
          <w:p w:rsidR="002156F2" w:rsidRDefault="002156F2" w:rsidP="00841A06">
            <w:pPr>
              <w:jc w:val="center"/>
              <w:rPr>
                <w:rFonts w:ascii="Trebuchet MS" w:hAnsi="Trebuchet MS"/>
                <w:bCs/>
              </w:rPr>
            </w:pPr>
          </w:p>
          <w:p w:rsidR="002156F2" w:rsidRDefault="002156F2" w:rsidP="00841A06">
            <w:pPr>
              <w:jc w:val="center"/>
              <w:rPr>
                <w:rFonts w:ascii="Trebuchet MS" w:hAnsi="Trebuchet MS"/>
                <w:bCs/>
              </w:rPr>
            </w:pPr>
          </w:p>
          <w:p w:rsidR="002156F2" w:rsidRPr="00F74969" w:rsidRDefault="002156F2" w:rsidP="00841A06">
            <w:pPr>
              <w:jc w:val="center"/>
              <w:rPr>
                <w:rFonts w:ascii="Trebuchet MS" w:hAnsi="Trebuchet MS"/>
                <w:bCs/>
              </w:rPr>
            </w:pPr>
            <w:r w:rsidRPr="00F74969">
              <w:rPr>
                <w:rFonts w:ascii="Trebuchet MS" w:hAnsi="Trebuchet MS"/>
                <w:bCs/>
              </w:rPr>
              <w:t>Obtinerea unei dezvoltari teritoriale echilibrate a economiei si comunitatilor rurale, inclusiv crearea si mentinerea d locuri de munca</w:t>
            </w:r>
          </w:p>
        </w:tc>
      </w:tr>
      <w:tr w:rsidR="002156F2" w:rsidRPr="006F5FB2" w:rsidTr="00841A06">
        <w:trPr>
          <w:trHeight w:val="416"/>
        </w:trPr>
        <w:tc>
          <w:tcPr>
            <w:tcW w:w="4928" w:type="dxa"/>
            <w:shd w:val="clear" w:color="auto" w:fill="auto"/>
          </w:tcPr>
          <w:p w:rsidR="002156F2" w:rsidRPr="00F74969" w:rsidRDefault="002156F2" w:rsidP="00841A06">
            <w:pPr>
              <w:widowControl w:val="0"/>
              <w:autoSpaceDE w:val="0"/>
              <w:autoSpaceDN w:val="0"/>
              <w:adjustRightInd w:val="0"/>
              <w:rPr>
                <w:rFonts w:ascii="Trebuchet MS" w:hAnsi="Trebuchet MS" w:cs="Times New Roman"/>
              </w:rPr>
            </w:pPr>
            <w:r w:rsidRPr="00F74969">
              <w:rPr>
                <w:rFonts w:ascii="Trebuchet MS" w:hAnsi="Trebuchet MS" w:cs="Times New Roman"/>
              </w:rPr>
              <w:t>(N1) Creșterea nivelului de trai a populației locale prin reducerea gradului de sărăcie;</w:t>
            </w:r>
          </w:p>
          <w:p w:rsidR="002156F2" w:rsidRPr="00F74969" w:rsidRDefault="002156F2" w:rsidP="00841A06">
            <w:pPr>
              <w:rPr>
                <w:rFonts w:ascii="Trebuchet MS" w:hAnsi="Trebuchet MS" w:cs="Times New Roman"/>
              </w:rPr>
            </w:pPr>
            <w:r w:rsidRPr="00F74969">
              <w:rPr>
                <w:rFonts w:ascii="Trebuchet MS" w:hAnsi="Trebuchet MS" w:cs="Times New Roman"/>
              </w:rPr>
              <w:t>(N5) Dezvoltarea sau infiintarea de activități non-gricole;</w:t>
            </w:r>
          </w:p>
          <w:p w:rsidR="002156F2" w:rsidRPr="00F74969" w:rsidRDefault="002156F2" w:rsidP="00841A06">
            <w:pPr>
              <w:rPr>
                <w:rFonts w:ascii="Trebuchet MS" w:hAnsi="Trebuchet MS"/>
                <w:bCs/>
              </w:rPr>
            </w:pPr>
            <w:r w:rsidRPr="00F74969">
              <w:rPr>
                <w:rFonts w:ascii="Trebuchet MS" w:hAnsi="Trebuchet MS"/>
                <w:bCs/>
              </w:rPr>
              <w:t>(N6) Dezvoltarea asociativității și cooperării la nivel local între</w:t>
            </w:r>
            <w:r w:rsidR="00B529DF">
              <w:rPr>
                <w:rFonts w:ascii="Trebuchet MS" w:hAnsi="Trebuchet MS"/>
                <w:bCs/>
              </w:rPr>
              <w:t>: a)</w:t>
            </w:r>
            <w:r w:rsidRPr="00F74969">
              <w:rPr>
                <w:rFonts w:ascii="Trebuchet MS" w:hAnsi="Trebuchet MS"/>
                <w:bCs/>
              </w:rPr>
              <w:t xml:space="preserve"> micii întreprinzători prin inițierea de procese de lucru comune</w:t>
            </w:r>
            <w:r w:rsidR="00B529DF" w:rsidRPr="00B529DF">
              <w:rPr>
                <w:rFonts w:ascii="Trebuchet MS" w:hAnsi="Trebuchet MS"/>
                <w:bCs/>
              </w:rPr>
              <w:t>; b) intre diferiti actori publici si/sau privati care contribuie la realizarea obiectivelor si prioritatilor politicii de dezvoltare locala.</w:t>
            </w:r>
            <w:r w:rsidRPr="00F74969">
              <w:rPr>
                <w:rFonts w:ascii="Trebuchet MS" w:hAnsi="Trebuchet MS"/>
                <w:bCs/>
              </w:rPr>
              <w:t>;</w:t>
            </w:r>
          </w:p>
          <w:p w:rsidR="002156F2" w:rsidRPr="00F74969" w:rsidRDefault="002156F2" w:rsidP="00841A06">
            <w:pPr>
              <w:rPr>
                <w:rFonts w:ascii="Trebuchet MS" w:hAnsi="Trebuchet MS"/>
                <w:bCs/>
              </w:rPr>
            </w:pPr>
            <w:r w:rsidRPr="00F74969">
              <w:rPr>
                <w:rFonts w:ascii="Trebuchet MS" w:hAnsi="Trebuchet MS"/>
                <w:bCs/>
              </w:rPr>
              <w:t>(N7) Susținerea dezvoltării infra. sociale din teritoriu și a serviciilor sociale asociate</w:t>
            </w:r>
          </w:p>
          <w:p w:rsidR="002156F2" w:rsidRPr="00F74969" w:rsidRDefault="002156F2" w:rsidP="00841A06">
            <w:pPr>
              <w:rPr>
                <w:rFonts w:ascii="Trebuchet MS" w:hAnsi="Trebuchet MS"/>
                <w:bCs/>
              </w:rPr>
            </w:pPr>
            <w:r w:rsidRPr="00F74969">
              <w:rPr>
                <w:rFonts w:ascii="Trebuchet MS" w:hAnsi="Trebuchet MS"/>
                <w:bCs/>
              </w:rPr>
              <w:t>(N8)Susținerea incluziunii sociale a persoanelor dezavantajate, în special a bătrânilor și a reprezentanților minorităților naționale</w:t>
            </w:r>
          </w:p>
          <w:p w:rsidR="002156F2" w:rsidRPr="00F74969" w:rsidRDefault="002156F2" w:rsidP="00841A06">
            <w:pPr>
              <w:rPr>
                <w:rFonts w:ascii="Trebuchet MS" w:hAnsi="Trebuchet MS"/>
                <w:b/>
                <w:bCs/>
              </w:rPr>
            </w:pPr>
            <w:r w:rsidRPr="00F74969">
              <w:rPr>
                <w:rFonts w:ascii="Trebuchet MS" w:hAnsi="Trebuchet MS"/>
                <w:bCs/>
              </w:rPr>
              <w:t xml:space="preserve">(N9) Dezvoltarea infra. de bază și servicii </w:t>
            </w:r>
            <w:r w:rsidRPr="00F74969">
              <w:rPr>
                <w:rFonts w:ascii="Trebuchet MS" w:hAnsi="Trebuchet MS"/>
                <w:bCs/>
              </w:rPr>
              <w:lastRenderedPageBreak/>
              <w:t>adecvate în teritoriu, inclusiv conservarea și promovarea patrimoniului local;</w:t>
            </w:r>
          </w:p>
        </w:tc>
        <w:tc>
          <w:tcPr>
            <w:tcW w:w="2268" w:type="dxa"/>
            <w:shd w:val="clear" w:color="auto" w:fill="auto"/>
          </w:tcPr>
          <w:p w:rsidR="002156F2" w:rsidRPr="00F74969" w:rsidRDefault="002156F2" w:rsidP="00841A06">
            <w:pPr>
              <w:rPr>
                <w:rFonts w:ascii="Trebuchet MS" w:hAnsi="Trebuchet MS"/>
              </w:rPr>
            </w:pPr>
            <w:r w:rsidRPr="00F74969">
              <w:rPr>
                <w:rFonts w:ascii="Trebuchet MS" w:hAnsi="Trebuchet MS"/>
              </w:rPr>
              <w:lastRenderedPageBreak/>
              <w:t xml:space="preserve">O3. Dezvoltarea formelor de asociere și cooperare în teritoriul GAL Delta Dunării </w:t>
            </w:r>
          </w:p>
          <w:p w:rsidR="002156F2" w:rsidRPr="00F74969" w:rsidRDefault="002156F2" w:rsidP="00841A06">
            <w:pPr>
              <w:rPr>
                <w:rFonts w:ascii="Trebuchet MS" w:hAnsi="Trebuchet MS"/>
                <w:bCs/>
              </w:rPr>
            </w:pPr>
            <w:r w:rsidRPr="00F74969">
              <w:rPr>
                <w:rFonts w:ascii="Trebuchet MS" w:hAnsi="Trebuchet MS"/>
                <w:bCs/>
              </w:rPr>
              <w:t>O4. Dezvoltare durabilă a teritoriului prin incurajarea investitiilor in infrastructura de bază,  infrastructura sociala și minorități,</w:t>
            </w:r>
          </w:p>
          <w:p w:rsidR="002156F2" w:rsidRPr="00F74969" w:rsidRDefault="002156F2" w:rsidP="00841A06">
            <w:pPr>
              <w:rPr>
                <w:rFonts w:ascii="Trebuchet MS" w:hAnsi="Trebuchet MS"/>
                <w:b/>
                <w:bCs/>
              </w:rPr>
            </w:pPr>
            <w:r w:rsidRPr="00F74969">
              <w:rPr>
                <w:rFonts w:ascii="Trebuchet MS" w:hAnsi="Trebuchet MS"/>
                <w:bCs/>
              </w:rPr>
              <w:t>O5. Crearea și menținerea locurilor de muncă,</w:t>
            </w:r>
          </w:p>
        </w:tc>
        <w:tc>
          <w:tcPr>
            <w:tcW w:w="1843" w:type="dxa"/>
            <w:vMerge/>
            <w:shd w:val="clear" w:color="auto" w:fill="auto"/>
          </w:tcPr>
          <w:p w:rsidR="002156F2" w:rsidRPr="00F74969" w:rsidRDefault="002156F2" w:rsidP="00841A06">
            <w:pPr>
              <w:pStyle w:val="NormalWeb"/>
              <w:spacing w:before="0" w:beforeAutospacing="0" w:after="0" w:afterAutospacing="0"/>
              <w:rPr>
                <w:rFonts w:ascii="Trebuchet MS" w:eastAsia="Times New Roman" w:hAnsi="Trebuchet MS" w:cs="Times New Roman"/>
                <w:b/>
                <w:bCs/>
                <w:color w:val="000000"/>
                <w:sz w:val="22"/>
                <w:szCs w:val="22"/>
              </w:rPr>
            </w:pPr>
          </w:p>
        </w:tc>
      </w:tr>
    </w:tbl>
    <w:p w:rsidR="002156F2" w:rsidRPr="007E1946" w:rsidRDefault="002156F2" w:rsidP="002156F2">
      <w:pPr>
        <w:spacing w:after="0"/>
        <w:jc w:val="both"/>
        <w:rPr>
          <w:rFonts w:ascii="Trebuchet MS" w:hAnsi="Trebuchet MS"/>
        </w:rPr>
      </w:pPr>
      <w:r w:rsidRPr="007E1946">
        <w:rPr>
          <w:rFonts w:ascii="Trebuchet MS" w:hAnsi="Trebuchet MS"/>
        </w:rPr>
        <w:lastRenderedPageBreak/>
        <w:t>Desfășurarea întâlnirilor publice de implicare activă a comunităților și planul de consultare publică implementat în teritoriu au stabilit principalele priorități de dezvoltare a teritoriului din zona de N-E a județului Tulcea (GAL Delta Dunării) după cum urmează:</w:t>
      </w:r>
    </w:p>
    <w:p w:rsidR="002156F2" w:rsidDel="001F64A0" w:rsidRDefault="002156F2">
      <w:pPr>
        <w:numPr>
          <w:ilvl w:val="0"/>
          <w:numId w:val="26"/>
        </w:numPr>
        <w:spacing w:after="0"/>
        <w:jc w:val="both"/>
        <w:rPr>
          <w:del w:id="20" w:author="GAL-2" w:date="2024-10-17T11:46:00Z"/>
          <w:rFonts w:ascii="Trebuchet MS" w:hAnsi="Trebuchet MS"/>
        </w:rPr>
      </w:pPr>
      <w:del w:id="21" w:author="GAL-2" w:date="2024-10-17T11:46:00Z">
        <w:r w:rsidRPr="00F63930" w:rsidDel="001F64A0">
          <w:rPr>
            <w:rFonts w:ascii="Trebuchet MS" w:hAnsi="Trebuchet MS"/>
          </w:rPr>
          <w:delText>Priorit</w:delText>
        </w:r>
        <w:r w:rsidDel="001F64A0">
          <w:rPr>
            <w:rFonts w:ascii="Trebuchet MS" w:hAnsi="Trebuchet MS"/>
          </w:rPr>
          <w:delText>atea P 1</w:delText>
        </w:r>
        <w:r w:rsidRPr="00F63930" w:rsidDel="001F64A0">
          <w:rPr>
            <w:rFonts w:ascii="Trebuchet MS" w:hAnsi="Trebuchet MS"/>
          </w:rPr>
          <w:delText xml:space="preserve"> </w:delText>
        </w:r>
        <w:r w:rsidDel="001F64A0">
          <w:rPr>
            <w:rFonts w:ascii="Trebuchet MS" w:hAnsi="Trebuchet MS"/>
          </w:rPr>
          <w:delText>”</w:delText>
        </w:r>
        <w:r w:rsidRPr="00F63930" w:rsidDel="001F64A0">
          <w:rPr>
            <w:rFonts w:ascii="Trebuchet MS" w:hAnsi="Trebuchet MS"/>
          </w:rPr>
          <w:delText>Încurajarea transferului de cunoştinţe şi a inovării în agricultură, silvicultură şi a zonelor rurale”,</w:delText>
        </w:r>
      </w:del>
    </w:p>
    <w:p w:rsidR="002156F2" w:rsidRPr="00F76FF9" w:rsidRDefault="002156F2">
      <w:pPr>
        <w:numPr>
          <w:ilvl w:val="0"/>
          <w:numId w:val="26"/>
        </w:numPr>
        <w:spacing w:after="0"/>
        <w:jc w:val="both"/>
        <w:rPr>
          <w:rFonts w:ascii="Trebuchet MS" w:hAnsi="Trebuchet MS"/>
        </w:rPr>
      </w:pPr>
      <w:r w:rsidRPr="00F76FF9">
        <w:rPr>
          <w:rFonts w:ascii="Trebuchet MS" w:hAnsi="Trebuchet MS"/>
          <w:b/>
        </w:rPr>
        <w:t>Prioritatea P2 „</w:t>
      </w:r>
      <w:r w:rsidRPr="00F76FF9">
        <w:rPr>
          <w:rFonts w:ascii="Trebuchet MS" w:hAnsi="Trebuchet MS"/>
        </w:rPr>
        <w:t xml:space="preserve">Creșterea viabilității exploatațiilor și a competitivității tuturor tipurilor de agricultură </w:t>
      </w:r>
      <w:r>
        <w:rPr>
          <w:rFonts w:ascii="Trebuchet MS" w:hAnsi="Trebuchet MS"/>
        </w:rPr>
        <w:t>în toate regiunile și promovarea tehnologiilor agricole inovatoare si a gestionării durabile a pădurilor”;</w:t>
      </w:r>
    </w:p>
    <w:p w:rsidR="002156F2" w:rsidRPr="007E1946" w:rsidRDefault="002156F2">
      <w:pPr>
        <w:numPr>
          <w:ilvl w:val="0"/>
          <w:numId w:val="26"/>
        </w:numPr>
        <w:spacing w:after="0"/>
        <w:jc w:val="both"/>
        <w:rPr>
          <w:rFonts w:ascii="Trebuchet MS" w:hAnsi="Trebuchet MS"/>
        </w:rPr>
      </w:pPr>
      <w:r w:rsidRPr="007E1946">
        <w:rPr>
          <w:rFonts w:ascii="Trebuchet MS" w:hAnsi="Trebuchet MS"/>
          <w:b/>
        </w:rPr>
        <w:t>Prioritatea</w:t>
      </w:r>
      <w:r w:rsidRPr="007E1946">
        <w:rPr>
          <w:rFonts w:ascii="Trebuchet MS" w:hAnsi="Trebuchet MS"/>
        </w:rPr>
        <w:t xml:space="preserve"> </w:t>
      </w:r>
      <w:r w:rsidRPr="007E1946">
        <w:rPr>
          <w:rFonts w:ascii="Trebuchet MS" w:hAnsi="Trebuchet MS"/>
          <w:b/>
        </w:rPr>
        <w:t>P6</w:t>
      </w:r>
      <w:r w:rsidRPr="007E1946">
        <w:rPr>
          <w:rFonts w:ascii="Trebuchet MS" w:hAnsi="Trebuchet MS"/>
        </w:rPr>
        <w:t xml:space="preserve"> </w:t>
      </w:r>
      <w:r w:rsidRPr="007E1946">
        <w:rPr>
          <w:rFonts w:ascii="Trebuchet MS" w:hAnsi="Trebuchet MS"/>
          <w:b/>
        </w:rPr>
        <w:t>„</w:t>
      </w:r>
      <w:r w:rsidRPr="007E1946">
        <w:rPr>
          <w:rFonts w:ascii="Trebuchet MS" w:hAnsi="Trebuchet MS"/>
        </w:rPr>
        <w:t>Promovarea incluziunii sociale, a reducerii sărăciei și a dezvoltării economice în zonele rurale”</w:t>
      </w:r>
      <w:r>
        <w:rPr>
          <w:rFonts w:ascii="Trebuchet MS" w:hAnsi="Trebuchet MS"/>
        </w:rPr>
        <w:t>.</w:t>
      </w:r>
    </w:p>
    <w:p w:rsidR="002156F2" w:rsidRPr="007E1946" w:rsidRDefault="002156F2" w:rsidP="002156F2">
      <w:pPr>
        <w:spacing w:after="0"/>
        <w:jc w:val="both"/>
        <w:rPr>
          <w:rFonts w:ascii="Trebuchet MS" w:hAnsi="Trebuchet MS"/>
        </w:rPr>
      </w:pPr>
      <w:r w:rsidRPr="007E1946">
        <w:rPr>
          <w:rFonts w:ascii="Trebuchet MS" w:hAnsi="Trebuchet MS"/>
        </w:rPr>
        <w:t>În planul de finanțare</w:t>
      </w:r>
      <w:r>
        <w:rPr>
          <w:rFonts w:ascii="Trebuchet MS" w:hAnsi="Trebuchet MS"/>
        </w:rPr>
        <w:t xml:space="preserve">, </w:t>
      </w:r>
      <w:r w:rsidRPr="007E1946">
        <w:rPr>
          <w:rFonts w:ascii="Trebuchet MS" w:hAnsi="Trebuchet MS"/>
        </w:rPr>
        <w:t xml:space="preserve"> </w:t>
      </w:r>
      <w:del w:id="22" w:author="GAL-2" w:date="2024-10-17T11:46:00Z">
        <w:r w:rsidRPr="00FB532E" w:rsidDel="001F64A0">
          <w:rPr>
            <w:rFonts w:ascii="Trebuchet MS" w:hAnsi="Trebuchet MS"/>
          </w:rPr>
          <w:delText>P1 are o alocare de 0,44% din total alocare SDL</w:delText>
        </w:r>
        <w:r w:rsidRPr="00B676E9" w:rsidDel="001F64A0">
          <w:rPr>
            <w:rFonts w:ascii="Trebuchet MS" w:hAnsi="Trebuchet MS"/>
          </w:rPr>
          <w:delText>,</w:delText>
        </w:r>
        <w:r w:rsidDel="001F64A0">
          <w:rPr>
            <w:rFonts w:ascii="Trebuchet MS" w:hAnsi="Trebuchet MS"/>
          </w:rPr>
          <w:delText xml:space="preserve"> </w:delText>
        </w:r>
      </w:del>
      <w:r w:rsidRPr="007E1946">
        <w:rPr>
          <w:rFonts w:ascii="Trebuchet MS" w:hAnsi="Trebuchet MS"/>
          <w:b/>
        </w:rPr>
        <w:t>P2</w:t>
      </w:r>
      <w:r w:rsidRPr="007E1946">
        <w:rPr>
          <w:rFonts w:ascii="Trebuchet MS" w:hAnsi="Trebuchet MS"/>
        </w:rPr>
        <w:t xml:space="preserve"> are o alocare de </w:t>
      </w:r>
      <w:r w:rsidRPr="004B459B">
        <w:rPr>
          <w:rFonts w:ascii="Trebuchet MS" w:hAnsi="Trebuchet MS"/>
        </w:rPr>
        <w:t>4,</w:t>
      </w:r>
      <w:del w:id="23" w:author="GAL-2" w:date="2024-10-17T11:47:00Z">
        <w:r w:rsidRPr="004B459B" w:rsidDel="001F64A0">
          <w:rPr>
            <w:rFonts w:ascii="Trebuchet MS" w:hAnsi="Trebuchet MS"/>
          </w:rPr>
          <w:delText>97</w:delText>
        </w:r>
      </w:del>
      <w:ins w:id="24" w:author="GAL-2" w:date="2024-10-17T11:47:00Z">
        <w:r w:rsidR="001F64A0">
          <w:rPr>
            <w:rFonts w:ascii="Trebuchet MS" w:hAnsi="Trebuchet MS"/>
          </w:rPr>
          <w:t xml:space="preserve"> 91</w:t>
        </w:r>
      </w:ins>
      <w:r w:rsidRPr="004B459B">
        <w:rPr>
          <w:rFonts w:ascii="Trebuchet MS" w:hAnsi="Trebuchet MS"/>
        </w:rPr>
        <w:t xml:space="preserve"> %, </w:t>
      </w:r>
      <w:r>
        <w:rPr>
          <w:rFonts w:ascii="Trebuchet MS" w:hAnsi="Trebuchet MS"/>
        </w:rPr>
        <w:t>,</w:t>
      </w:r>
      <w:r w:rsidRPr="007E1946">
        <w:rPr>
          <w:rFonts w:ascii="Trebuchet MS" w:hAnsi="Trebuchet MS"/>
        </w:rPr>
        <w:t xml:space="preserve">iar </w:t>
      </w:r>
      <w:r w:rsidRPr="007E1946">
        <w:rPr>
          <w:rFonts w:ascii="Trebuchet MS" w:hAnsi="Trebuchet MS"/>
          <w:b/>
        </w:rPr>
        <w:t>P6</w:t>
      </w:r>
      <w:r w:rsidRPr="007E1946">
        <w:rPr>
          <w:rFonts w:ascii="Trebuchet MS" w:hAnsi="Trebuchet MS"/>
        </w:rPr>
        <w:t xml:space="preserve"> are o alocare de </w:t>
      </w:r>
      <w:r w:rsidRPr="004B459B">
        <w:rPr>
          <w:rFonts w:ascii="Trebuchet MS" w:hAnsi="Trebuchet MS"/>
        </w:rPr>
        <w:t>68,</w:t>
      </w:r>
      <w:ins w:id="25" w:author="GAL-2" w:date="2024-10-17T11:47:00Z">
        <w:r w:rsidR="001F64A0" w:rsidRPr="004B459B" w:rsidDel="001F64A0">
          <w:rPr>
            <w:rFonts w:ascii="Trebuchet MS" w:hAnsi="Trebuchet MS"/>
          </w:rPr>
          <w:t xml:space="preserve"> </w:t>
        </w:r>
      </w:ins>
      <w:del w:id="26" w:author="GAL-2" w:date="2024-10-17T11:47:00Z">
        <w:r w:rsidRPr="004B459B" w:rsidDel="001F64A0">
          <w:rPr>
            <w:rFonts w:ascii="Trebuchet MS" w:hAnsi="Trebuchet MS"/>
          </w:rPr>
          <w:delText>46</w:delText>
        </w:r>
      </w:del>
      <w:ins w:id="27" w:author="GAL-2" w:date="2024-10-17T11:47:00Z">
        <w:r w:rsidR="001F64A0">
          <w:rPr>
            <w:rFonts w:ascii="Trebuchet MS" w:hAnsi="Trebuchet MS"/>
          </w:rPr>
          <w:t xml:space="preserve"> 96</w:t>
        </w:r>
      </w:ins>
      <w:r w:rsidRPr="004B459B">
        <w:rPr>
          <w:rFonts w:ascii="Trebuchet MS" w:hAnsi="Trebuchet MS"/>
        </w:rPr>
        <w:t xml:space="preserve">% </w:t>
      </w:r>
      <w:r>
        <w:rPr>
          <w:rFonts w:ascii="Trebuchet MS" w:hAnsi="Trebuchet MS"/>
        </w:rPr>
        <w:t xml:space="preserve"> , </w:t>
      </w:r>
      <w:r w:rsidRPr="007E1946">
        <w:rPr>
          <w:rFonts w:ascii="Trebuchet MS" w:hAnsi="Trebuchet MS"/>
        </w:rPr>
        <w:t>din total alocare SDL</w:t>
      </w:r>
      <w:r w:rsidRPr="007E1946">
        <w:rPr>
          <w:rFonts w:ascii="Trebuchet MS" w:hAnsi="Trebuchet MS"/>
          <w:b/>
        </w:rPr>
        <w:t xml:space="preserve">, </w:t>
      </w:r>
      <w:r>
        <w:rPr>
          <w:rFonts w:ascii="Trebuchet MS" w:hAnsi="Trebuchet MS"/>
        </w:rPr>
        <w:t xml:space="preserve">plus 25% </w:t>
      </w:r>
      <w:r w:rsidRPr="007E1946">
        <w:rPr>
          <w:rFonts w:ascii="Trebuchet MS" w:hAnsi="Trebuchet MS"/>
        </w:rPr>
        <w:t xml:space="preserve"> cheltuieli de functionare.</w:t>
      </w:r>
    </w:p>
    <w:p w:rsidR="002156F2" w:rsidRPr="007E1946" w:rsidRDefault="002156F2" w:rsidP="002156F2">
      <w:pPr>
        <w:spacing w:after="0"/>
        <w:jc w:val="both"/>
        <w:rPr>
          <w:rFonts w:ascii="Trebuchet MS" w:hAnsi="Trebuchet MS"/>
        </w:rPr>
      </w:pPr>
      <w:r w:rsidRPr="007E1946">
        <w:rPr>
          <w:rFonts w:ascii="Trebuchet MS" w:hAnsi="Trebuchet MS"/>
        </w:rPr>
        <w:t xml:space="preserve">Pentru a răspunde priorităților identificate în strategia GAL Delta Dunării, au fost stabilite </w:t>
      </w:r>
      <w:r>
        <w:rPr>
          <w:rFonts w:ascii="Trebuchet MS" w:hAnsi="Trebuchet MS"/>
        </w:rPr>
        <w:t xml:space="preserve">8 </w:t>
      </w:r>
      <w:r w:rsidRPr="007E1946">
        <w:rPr>
          <w:rFonts w:ascii="Trebuchet MS" w:hAnsi="Trebuchet MS"/>
          <w:b/>
        </w:rPr>
        <w:t xml:space="preserve"> măsuri</w:t>
      </w:r>
      <w:r w:rsidRPr="007E1946">
        <w:rPr>
          <w:rFonts w:ascii="Trebuchet MS" w:hAnsi="Trebuchet MS"/>
        </w:rPr>
        <w:t xml:space="preserve"> care contribuie la îndeplinirea obiectivelor de dezvoltare, priorităților Uniunii Europene în materie de dezvoltare locală și implicit la domeniilor de intervenție ale acestora, așa cum sunt definite de Reg. (UE) 1305/2013.</w:t>
      </w:r>
      <w:r>
        <w:rPr>
          <w:rFonts w:ascii="Trebuchet MS" w:hAnsi="Trebuchet MS"/>
        </w:rPr>
        <w:t xml:space="preserve"> </w:t>
      </w:r>
      <w:r w:rsidRPr="007E1946">
        <w:rPr>
          <w:rFonts w:ascii="Trebuchet MS" w:hAnsi="Trebuchet MS"/>
        </w:rPr>
        <w:t xml:space="preserve">Cele </w:t>
      </w:r>
      <w:r>
        <w:rPr>
          <w:rFonts w:ascii="Trebuchet MS" w:hAnsi="Trebuchet MS"/>
        </w:rPr>
        <w:t xml:space="preserve">8 </w:t>
      </w:r>
      <w:r w:rsidRPr="007E1946">
        <w:rPr>
          <w:rFonts w:ascii="Trebuchet MS" w:hAnsi="Trebuchet MS"/>
        </w:rPr>
        <w:t xml:space="preserve"> măsuri au fost astfel structurate încât să asigure </w:t>
      </w:r>
      <w:r w:rsidRPr="007E1946">
        <w:rPr>
          <w:rFonts w:ascii="Trebuchet MS" w:hAnsi="Trebuchet MS"/>
          <w:b/>
        </w:rPr>
        <w:t>dezvoltarea mai multor domenii identificate</w:t>
      </w:r>
      <w:r w:rsidRPr="007E1946">
        <w:rPr>
          <w:rFonts w:ascii="Trebuchet MS" w:hAnsi="Trebuchet MS"/>
        </w:rPr>
        <w:t xml:space="preserve"> ca prioritare la nivel local, mai exact:</w:t>
      </w:r>
      <w:r>
        <w:rPr>
          <w:rFonts w:ascii="Trebuchet MS" w:hAnsi="Trebuchet MS"/>
        </w:rPr>
        <w:t xml:space="preserve"> transfer de cunostinte si inovarea in agricultura,</w:t>
      </w:r>
      <w:r w:rsidRPr="007E1946">
        <w:rPr>
          <w:rFonts w:ascii="Trebuchet MS" w:hAnsi="Trebuchet MS"/>
        </w:rPr>
        <w:t xml:space="preserve"> dezvoltarea agriculturii, sprijinirea asociativității, încurajarea diversificării și modernizării sectorului neagricol, sprijinirea investițiilor în serviciile și infrastructura de uz public, a celor care vizează infrastructura socială și incluziunea minorităților, dezvoltarea capitalului social etc., evitându-se situația ca sprijinul să fie direcționat către un singur sector. </w:t>
      </w:r>
      <w:r w:rsidRPr="007E1946">
        <w:rPr>
          <w:rFonts w:ascii="Trebuchet MS" w:hAnsi="Trebuchet MS"/>
          <w:b/>
        </w:rPr>
        <w:t>Abordarea integrată</w:t>
      </w:r>
      <w:r w:rsidRPr="007E1946">
        <w:rPr>
          <w:rFonts w:ascii="Trebuchet MS" w:hAnsi="Trebuchet MS"/>
        </w:rPr>
        <w:t xml:space="preserve"> a nevoilor identificate este evidențiată și de complementaritatea și sinergia existente între cele </w:t>
      </w:r>
      <w:r>
        <w:rPr>
          <w:rFonts w:ascii="Trebuchet MS" w:hAnsi="Trebuchet MS"/>
        </w:rPr>
        <w:t xml:space="preserve">8 </w:t>
      </w:r>
      <w:r w:rsidRPr="007E1946">
        <w:rPr>
          <w:rFonts w:ascii="Trebuchet MS" w:hAnsi="Trebuchet MS"/>
        </w:rPr>
        <w:t xml:space="preserve"> măsuri.</w:t>
      </w:r>
    </w:p>
    <w:p w:rsidR="002156F2" w:rsidRDefault="002156F2" w:rsidP="002156F2">
      <w:pPr>
        <w:spacing w:after="0"/>
        <w:jc w:val="both"/>
        <w:rPr>
          <w:rFonts w:ascii="Trebuchet MS" w:hAnsi="Trebuchet MS"/>
        </w:rPr>
      </w:pPr>
    </w:p>
    <w:p w:rsidR="002156F2" w:rsidRPr="007C6BB8" w:rsidRDefault="002156F2" w:rsidP="002156F2">
      <w:pPr>
        <w:spacing w:after="0"/>
        <w:jc w:val="both"/>
        <w:rPr>
          <w:rFonts w:ascii="Trebuchet MS" w:hAnsi="Trebuchet MS"/>
        </w:rPr>
      </w:pPr>
      <w:r w:rsidRPr="007E1946">
        <w:rPr>
          <w:rFonts w:ascii="Trebuchet MS" w:hAnsi="Trebuchet MS"/>
        </w:rPr>
        <w:t>Codificarea măsurilor s-a făcut raportat la domeniile de intervenție principale cărora le corespund:</w:t>
      </w:r>
      <w:r>
        <w:rPr>
          <w:rFonts w:ascii="Trebuchet MS" w:hAnsi="Trebuchet MS"/>
        </w:rPr>
        <w:t xml:space="preserve"> </w:t>
      </w:r>
      <w:r w:rsidRPr="007E1946">
        <w:rPr>
          <w:rFonts w:ascii="Trebuchet MS" w:hAnsi="Trebuchet MS"/>
          <w:b/>
        </w:rPr>
        <w:t xml:space="preserve">M1/2B </w:t>
      </w:r>
      <w:r w:rsidRPr="007E1946">
        <w:rPr>
          <w:rFonts w:ascii="Trebuchet MS" w:hAnsi="Trebuchet MS"/>
        </w:rPr>
        <w:t>„</w:t>
      </w:r>
      <w:r w:rsidRPr="007E1946">
        <w:rPr>
          <w:rFonts w:ascii="Trebuchet MS" w:hAnsi="Trebuchet MS"/>
          <w:bCs/>
          <w:iCs/>
        </w:rPr>
        <w:t>Încurajarea tinerilor fermieri și a fermelor mici”</w:t>
      </w:r>
      <w:r w:rsidRPr="007E1946">
        <w:rPr>
          <w:rFonts w:ascii="Trebuchet MS" w:hAnsi="Trebuchet MS"/>
        </w:rPr>
        <w:t>;</w:t>
      </w:r>
      <w:r>
        <w:rPr>
          <w:rFonts w:ascii="Trebuchet MS" w:hAnsi="Trebuchet MS"/>
        </w:rPr>
        <w:t xml:space="preserve"> </w:t>
      </w:r>
      <w:r w:rsidRPr="007E1946">
        <w:rPr>
          <w:rFonts w:ascii="Trebuchet MS" w:hAnsi="Trebuchet MS"/>
          <w:b/>
        </w:rPr>
        <w:t xml:space="preserve">M2/6A </w:t>
      </w:r>
      <w:r w:rsidRPr="007E1946">
        <w:rPr>
          <w:rFonts w:ascii="Trebuchet MS" w:hAnsi="Trebuchet MS"/>
        </w:rPr>
        <w:t>„Promovarea produselor și serviciilor din colectivitățile rurale”;</w:t>
      </w:r>
      <w:r>
        <w:rPr>
          <w:rFonts w:ascii="Trebuchet MS" w:hAnsi="Trebuchet MS"/>
        </w:rPr>
        <w:t xml:space="preserve"> </w:t>
      </w:r>
      <w:r w:rsidRPr="007E1946">
        <w:rPr>
          <w:rFonts w:ascii="Trebuchet MS" w:hAnsi="Trebuchet MS"/>
          <w:b/>
        </w:rPr>
        <w:t>M3/6A ”</w:t>
      </w:r>
      <w:r w:rsidRPr="007E1946">
        <w:rPr>
          <w:rFonts w:ascii="Trebuchet MS" w:hAnsi="Trebuchet MS"/>
        </w:rPr>
        <w:t>Creșterea economiei prin dezvoltarea de activități neagricole”</w:t>
      </w:r>
      <w:del w:id="28" w:author="GAL-2" w:date="2024-10-09T14:01:00Z">
        <w:r w:rsidDel="00961827">
          <w:rPr>
            <w:rFonts w:ascii="Trebuchet MS" w:hAnsi="Trebuchet MS"/>
          </w:rPr>
          <w:delText xml:space="preserve"> </w:delText>
        </w:r>
        <w:r w:rsidRPr="007E1946" w:rsidDel="00961827">
          <w:rPr>
            <w:rFonts w:ascii="Trebuchet MS" w:hAnsi="Trebuchet MS"/>
            <w:b/>
          </w:rPr>
          <w:delText xml:space="preserve">M4/6B </w:delText>
        </w:r>
        <w:r w:rsidRPr="007E1946" w:rsidDel="00961827">
          <w:rPr>
            <w:rFonts w:ascii="Trebuchet MS" w:hAnsi="Trebuchet MS"/>
          </w:rPr>
          <w:delText>„Promovarea formelor de cooperare, asociere în dezvoltarea</w:delText>
        </w:r>
        <w:r w:rsidDel="00961827">
          <w:rPr>
            <w:rFonts w:ascii="Trebuchet MS" w:hAnsi="Trebuchet MS"/>
          </w:rPr>
          <w:delText xml:space="preserve"> locala </w:delText>
        </w:r>
        <w:r w:rsidRPr="007E1946" w:rsidDel="00961827">
          <w:rPr>
            <w:rFonts w:ascii="Trebuchet MS" w:hAnsi="Trebuchet MS"/>
          </w:rPr>
          <w:delText>”</w:delText>
        </w:r>
      </w:del>
      <w:r w:rsidRPr="007E1946">
        <w:rPr>
          <w:rFonts w:ascii="Trebuchet MS" w:hAnsi="Trebuchet MS"/>
        </w:rPr>
        <w:t>;</w:t>
      </w:r>
      <w:r>
        <w:rPr>
          <w:rFonts w:ascii="Trebuchet MS" w:hAnsi="Trebuchet MS"/>
        </w:rPr>
        <w:t xml:space="preserve"> </w:t>
      </w:r>
      <w:r w:rsidRPr="007E1946">
        <w:rPr>
          <w:rFonts w:ascii="Trebuchet MS" w:hAnsi="Trebuchet MS"/>
          <w:b/>
        </w:rPr>
        <w:t xml:space="preserve">M5/6B </w:t>
      </w:r>
      <w:r w:rsidRPr="007E1946">
        <w:rPr>
          <w:rFonts w:ascii="Trebuchet MS" w:hAnsi="Trebuchet MS"/>
        </w:rPr>
        <w:t>„</w:t>
      </w:r>
      <w:r w:rsidRPr="007E1946">
        <w:rPr>
          <w:rFonts w:ascii="Trebuchet MS" w:hAnsi="Trebuchet MS"/>
          <w:bCs/>
        </w:rPr>
        <w:t>Investiții în infrastructura socială și pentru integrarea minorităților</w:t>
      </w:r>
      <w:r>
        <w:rPr>
          <w:rFonts w:ascii="Trebuchet MS" w:hAnsi="Trebuchet MS"/>
          <w:bCs/>
        </w:rPr>
        <w:t xml:space="preserve"> locale </w:t>
      </w:r>
      <w:r w:rsidRPr="007E1946">
        <w:rPr>
          <w:rFonts w:ascii="Trebuchet MS" w:hAnsi="Trebuchet MS"/>
          <w:bCs/>
        </w:rPr>
        <w:t>”;</w:t>
      </w:r>
      <w:r>
        <w:rPr>
          <w:rFonts w:ascii="Trebuchet MS" w:hAnsi="Trebuchet MS"/>
          <w:bCs/>
        </w:rPr>
        <w:t xml:space="preserve"> </w:t>
      </w:r>
      <w:r w:rsidRPr="007E1946">
        <w:rPr>
          <w:rFonts w:ascii="Trebuchet MS" w:hAnsi="Trebuchet MS"/>
          <w:b/>
        </w:rPr>
        <w:t xml:space="preserve">M6/6B </w:t>
      </w:r>
      <w:r w:rsidRPr="007E1946">
        <w:rPr>
          <w:rFonts w:ascii="Trebuchet MS" w:hAnsi="Trebuchet MS"/>
        </w:rPr>
        <w:t>”Modernizarea satelor și diversificarea serviciilor comunitare”;</w:t>
      </w:r>
      <w:del w:id="29" w:author="GAL-2" w:date="2024-10-09T14:01:00Z">
        <w:r w:rsidDel="00961827">
          <w:rPr>
            <w:rFonts w:ascii="Trebuchet MS" w:hAnsi="Trebuchet MS"/>
          </w:rPr>
          <w:delText xml:space="preserve"> M7/1A „</w:delText>
        </w:r>
        <w:r w:rsidRPr="007C6BB8" w:rsidDel="00961827">
          <w:rPr>
            <w:rFonts w:ascii="Trebuchet MS" w:hAnsi="Trebuchet MS"/>
          </w:rPr>
          <w:delText>Transfer de cunostinte in activitatea de agrement turistic</w:delText>
        </w:r>
        <w:r w:rsidDel="00961827">
          <w:rPr>
            <w:rFonts w:ascii="Trebuchet MS" w:hAnsi="Trebuchet MS"/>
          </w:rPr>
          <w:delText>”</w:delText>
        </w:r>
      </w:del>
      <w:r>
        <w:rPr>
          <w:rFonts w:ascii="Trebuchet MS" w:hAnsi="Trebuchet MS"/>
        </w:rPr>
        <w:t xml:space="preserve">; </w:t>
      </w:r>
      <w:r w:rsidRPr="007C6BB8">
        <w:rPr>
          <w:rFonts w:ascii="Trebuchet MS" w:hAnsi="Trebuchet MS"/>
        </w:rPr>
        <w:t xml:space="preserve">M8/6B: </w:t>
      </w:r>
      <w:r>
        <w:rPr>
          <w:rFonts w:ascii="Trebuchet MS" w:hAnsi="Trebuchet MS"/>
        </w:rPr>
        <w:t>„</w:t>
      </w:r>
      <w:r w:rsidRPr="007C6BB8">
        <w:rPr>
          <w:rFonts w:ascii="Trebuchet MS" w:hAnsi="Trebuchet MS"/>
        </w:rPr>
        <w:t>Patrimoniul rural deltaic</w:t>
      </w:r>
      <w:r>
        <w:rPr>
          <w:rFonts w:ascii="Trebuchet MS" w:hAnsi="Trebuchet MS"/>
        </w:rPr>
        <w:t>”.</w:t>
      </w:r>
    </w:p>
    <w:p w:rsidR="002156F2" w:rsidRPr="007E1946" w:rsidRDefault="002156F2" w:rsidP="002156F2">
      <w:pPr>
        <w:spacing w:after="0"/>
        <w:jc w:val="both"/>
        <w:rPr>
          <w:rFonts w:ascii="Trebuchet MS" w:hAnsi="Trebuchet MS"/>
        </w:rPr>
      </w:pPr>
      <w:r w:rsidRPr="007E1946">
        <w:rPr>
          <w:rFonts w:ascii="Trebuchet MS" w:hAnsi="Trebuchet MS"/>
        </w:rPr>
        <w:t xml:space="preserve">În ceea ce privește </w:t>
      </w:r>
      <w:r w:rsidRPr="007E1946">
        <w:rPr>
          <w:rFonts w:ascii="Trebuchet MS" w:hAnsi="Trebuchet MS"/>
          <w:b/>
        </w:rPr>
        <w:t>ierarhizarea măsurilor</w:t>
      </w:r>
      <w:r w:rsidRPr="007E1946">
        <w:rPr>
          <w:rFonts w:ascii="Trebuchet MS" w:hAnsi="Trebuchet MS"/>
        </w:rPr>
        <w:t>, M6/</w:t>
      </w:r>
      <w:r>
        <w:rPr>
          <w:rFonts w:ascii="Trebuchet MS" w:hAnsi="Trebuchet MS"/>
        </w:rPr>
        <w:t>6B</w:t>
      </w:r>
      <w:r w:rsidRPr="007E1946">
        <w:rPr>
          <w:rFonts w:ascii="Trebuchet MS" w:hAnsi="Trebuchet MS"/>
        </w:rPr>
        <w:t xml:space="preserve"> are cea mai mare alocare financiara (</w:t>
      </w:r>
      <w:r w:rsidRPr="00B14E93">
        <w:rPr>
          <w:rFonts w:ascii="Trebuchet MS" w:hAnsi="Trebuchet MS"/>
        </w:rPr>
        <w:t>24,05 %</w:t>
      </w:r>
      <w:r>
        <w:rPr>
          <w:rFonts w:ascii="Trebuchet MS" w:hAnsi="Trebuchet MS"/>
        </w:rPr>
        <w:t xml:space="preserve">, </w:t>
      </w:r>
      <w:r w:rsidRPr="007E1946">
        <w:rPr>
          <w:rFonts w:ascii="Trebuchet MS" w:hAnsi="Trebuchet MS"/>
        </w:rPr>
        <w:t>raspunde celui mai mare grup tinta</w:t>
      </w:r>
      <w:r>
        <w:rPr>
          <w:rFonts w:ascii="Trebuchet MS" w:hAnsi="Trebuchet MS"/>
        </w:rPr>
        <w:t xml:space="preserve"> </w:t>
      </w:r>
      <w:r w:rsidRPr="007E1946">
        <w:rPr>
          <w:rFonts w:ascii="Trebuchet MS" w:hAnsi="Trebuchet MS"/>
        </w:rPr>
        <w:t>(10.000 persoane) iar beneficiarii directi pot fi primarii, reprezentantii societatii civile si ai mediului de afaceri,</w:t>
      </w:r>
      <w:r>
        <w:rPr>
          <w:rFonts w:ascii="Trebuchet MS" w:hAnsi="Trebuchet MS"/>
        </w:rPr>
        <w:t xml:space="preserve"> </w:t>
      </w:r>
      <w:r w:rsidRPr="007E1946">
        <w:rPr>
          <w:rFonts w:ascii="Trebuchet MS" w:hAnsi="Trebuchet MS"/>
        </w:rPr>
        <w:t>fermieri. M3/6A are o alocare financiară</w:t>
      </w:r>
      <w:r>
        <w:rPr>
          <w:rFonts w:ascii="Trebuchet MS" w:hAnsi="Trebuchet MS"/>
        </w:rPr>
        <w:t xml:space="preserve"> (</w:t>
      </w:r>
      <w:r w:rsidRPr="00B14E93">
        <w:rPr>
          <w:rFonts w:ascii="Trebuchet MS" w:hAnsi="Trebuchet MS"/>
        </w:rPr>
        <w:t xml:space="preserve">21,57%), </w:t>
      </w:r>
      <w:r w:rsidRPr="007E1946">
        <w:rPr>
          <w:rFonts w:ascii="Trebuchet MS" w:hAnsi="Trebuchet MS"/>
        </w:rPr>
        <w:t xml:space="preserve">iar în cadrul </w:t>
      </w:r>
      <w:r>
        <w:rPr>
          <w:rFonts w:ascii="Trebuchet MS" w:hAnsi="Trebuchet MS"/>
        </w:rPr>
        <w:t xml:space="preserve">masurilor </w:t>
      </w:r>
      <w:r w:rsidRPr="007E1946">
        <w:rPr>
          <w:rFonts w:ascii="Trebuchet MS" w:hAnsi="Trebuchet MS"/>
        </w:rPr>
        <w:t xml:space="preserve">M 1/2B </w:t>
      </w:r>
      <w:r>
        <w:rPr>
          <w:rFonts w:ascii="Trebuchet MS" w:hAnsi="Trebuchet MS"/>
        </w:rPr>
        <w:t xml:space="preserve">si </w:t>
      </w:r>
      <w:r w:rsidRPr="007E1946">
        <w:rPr>
          <w:rFonts w:ascii="Trebuchet MS" w:hAnsi="Trebuchet MS"/>
        </w:rPr>
        <w:t xml:space="preserve">M 2/6A au fost alocate </w:t>
      </w:r>
      <w:r>
        <w:rPr>
          <w:rFonts w:ascii="Trebuchet MS" w:hAnsi="Trebuchet MS"/>
        </w:rPr>
        <w:t xml:space="preserve">22, 63 </w:t>
      </w:r>
      <w:r w:rsidRPr="007E1946">
        <w:rPr>
          <w:rFonts w:ascii="Trebuchet MS" w:hAnsi="Trebuchet MS"/>
        </w:rPr>
        <w:t>procente</w:t>
      </w:r>
      <w:r>
        <w:rPr>
          <w:rFonts w:ascii="Trebuchet MS" w:hAnsi="Trebuchet MS"/>
        </w:rPr>
        <w:t xml:space="preserve">. </w:t>
      </w:r>
      <w:del w:id="30" w:author="GAL-2" w:date="2024-10-09T14:01:00Z">
        <w:r w:rsidRPr="007E1946" w:rsidDel="00961827">
          <w:rPr>
            <w:rFonts w:ascii="Trebuchet MS" w:hAnsi="Trebuchet MS"/>
          </w:rPr>
          <w:delText xml:space="preserve">M 4/6B </w:delText>
        </w:r>
        <w:r w:rsidDel="00961827">
          <w:rPr>
            <w:rFonts w:ascii="Trebuchet MS" w:hAnsi="Trebuchet MS"/>
          </w:rPr>
          <w:delText xml:space="preserve">si </w:delText>
        </w:r>
      </w:del>
      <w:r w:rsidRPr="007E1946">
        <w:rPr>
          <w:rFonts w:ascii="Trebuchet MS" w:hAnsi="Trebuchet MS"/>
        </w:rPr>
        <w:t xml:space="preserve">M 5/6B au fost repartizate </w:t>
      </w:r>
      <w:r>
        <w:rPr>
          <w:rFonts w:ascii="Trebuchet MS" w:hAnsi="Trebuchet MS"/>
        </w:rPr>
        <w:t xml:space="preserve"> 1,38 %  , respectiv 1,31 % , </w:t>
      </w:r>
      <w:r w:rsidRPr="00012D49">
        <w:rPr>
          <w:rFonts w:ascii="Trebuchet MS" w:hAnsi="Trebuchet MS"/>
        </w:rPr>
        <w:t xml:space="preserve">din fondurile totale pentru implementarea SDL </w:t>
      </w:r>
      <w:r>
        <w:rPr>
          <w:rFonts w:ascii="Trebuchet MS" w:hAnsi="Trebuchet MS"/>
        </w:rPr>
        <w:t>.</w:t>
      </w:r>
      <w:del w:id="31" w:author="GAL-2" w:date="2024-10-09T14:01:00Z">
        <w:r w:rsidDel="00961827">
          <w:rPr>
            <w:rFonts w:ascii="Trebuchet MS" w:hAnsi="Trebuchet MS"/>
          </w:rPr>
          <w:delText>La M7/1A au fost alocati 0,44 %</w:delText>
        </w:r>
      </w:del>
      <w:r>
        <w:rPr>
          <w:rFonts w:ascii="Trebuchet MS" w:hAnsi="Trebuchet MS"/>
        </w:rPr>
        <w:t xml:space="preserve"> </w:t>
      </w:r>
      <w:del w:id="32" w:author="GAL-2" w:date="2024-10-09T14:01:00Z">
        <w:r w:rsidRPr="00012D49" w:rsidDel="00961827">
          <w:rPr>
            <w:rFonts w:ascii="Trebuchet MS" w:hAnsi="Trebuchet MS"/>
          </w:rPr>
          <w:delText xml:space="preserve">si la  </w:delText>
        </w:r>
      </w:del>
      <w:r w:rsidRPr="00012D49">
        <w:rPr>
          <w:rFonts w:ascii="Trebuchet MS" w:hAnsi="Trebuchet MS"/>
        </w:rPr>
        <w:t xml:space="preserve">M8/6B s-au alocat 2,48% </w:t>
      </w:r>
      <w:r>
        <w:rPr>
          <w:rFonts w:ascii="Trebuchet MS" w:hAnsi="Trebuchet MS"/>
        </w:rPr>
        <w:t>.</w:t>
      </w:r>
      <w:r w:rsidRPr="007E1946">
        <w:rPr>
          <w:rFonts w:ascii="Trebuchet MS" w:hAnsi="Trebuchet MS"/>
        </w:rPr>
        <w:t xml:space="preserve"> </w:t>
      </w:r>
    </w:p>
    <w:p w:rsidR="002156F2" w:rsidRPr="007E1946" w:rsidRDefault="002156F2" w:rsidP="002156F2">
      <w:pPr>
        <w:spacing w:after="0"/>
        <w:jc w:val="both"/>
        <w:rPr>
          <w:rFonts w:ascii="Trebuchet MS" w:hAnsi="Trebuchet MS"/>
          <w:bCs/>
        </w:rPr>
      </w:pPr>
      <w:r w:rsidRPr="007E1946">
        <w:rPr>
          <w:rFonts w:ascii="Trebuchet MS" w:hAnsi="Trebuchet MS"/>
        </w:rPr>
        <w:t xml:space="preserve">În subsidiar, măsurile vor răspunde și priorității </w:t>
      </w:r>
      <w:r w:rsidRPr="007E1946">
        <w:rPr>
          <w:rFonts w:ascii="Trebuchet MS" w:hAnsi="Trebuchet MS"/>
          <w:b/>
        </w:rPr>
        <w:t>5</w:t>
      </w:r>
      <w:r>
        <w:rPr>
          <w:rFonts w:ascii="Trebuchet MS" w:hAnsi="Trebuchet MS"/>
          <w:b/>
        </w:rPr>
        <w:t>C, 1A si 2A.</w:t>
      </w:r>
      <w:r w:rsidRPr="007E1946">
        <w:rPr>
          <w:rFonts w:ascii="Trebuchet MS" w:hAnsi="Trebuchet MS"/>
        </w:rPr>
        <w:t xml:space="preserve"> Promovarea utilizării eficiente a resurselor și spijinirea tranziției către o economie cu emisii reduse de carbon și reziliență la schimbările climatice în sectoarele agricol, alimentar și silvic aceste aspecte fiind evidențiate în fișele măsurilor </w:t>
      </w:r>
      <w:r w:rsidRPr="007E1946">
        <w:rPr>
          <w:rFonts w:ascii="Trebuchet MS" w:hAnsi="Trebuchet MS"/>
          <w:b/>
        </w:rPr>
        <w:t>M6/6B</w:t>
      </w:r>
      <w:r w:rsidRPr="007E1946">
        <w:rPr>
          <w:rFonts w:ascii="Trebuchet MS" w:hAnsi="Trebuchet MS"/>
        </w:rPr>
        <w:t xml:space="preserve"> “ Modernizarea satelor și diversificarea serviciilor comunitare”,  </w:t>
      </w:r>
      <w:r w:rsidRPr="007E1946">
        <w:rPr>
          <w:rFonts w:ascii="Trebuchet MS" w:hAnsi="Trebuchet MS"/>
          <w:b/>
        </w:rPr>
        <w:t xml:space="preserve">M2/6A </w:t>
      </w:r>
      <w:r w:rsidRPr="007E1946">
        <w:rPr>
          <w:rFonts w:ascii="Trebuchet MS" w:hAnsi="Trebuchet MS"/>
        </w:rPr>
        <w:t xml:space="preserve">„Promovarea produselor și serviciilor din colectivitățile </w:t>
      </w:r>
      <w:r w:rsidRPr="007E1946">
        <w:rPr>
          <w:rFonts w:ascii="Trebuchet MS" w:hAnsi="Trebuchet MS"/>
        </w:rPr>
        <w:lastRenderedPageBreak/>
        <w:t xml:space="preserve">rurale” si </w:t>
      </w:r>
      <w:r w:rsidRPr="007E1946">
        <w:rPr>
          <w:rFonts w:ascii="Trebuchet MS" w:hAnsi="Trebuchet MS"/>
          <w:b/>
        </w:rPr>
        <w:t>M3/6A ”</w:t>
      </w:r>
      <w:r w:rsidRPr="007E1946">
        <w:rPr>
          <w:rFonts w:ascii="Trebuchet MS" w:hAnsi="Trebuchet MS"/>
        </w:rPr>
        <w:t>Creșterea economiei prin dezvoltarea de activități neagricole”</w:t>
      </w:r>
      <w:r>
        <w:rPr>
          <w:rFonts w:ascii="Trebuchet MS" w:hAnsi="Trebuchet MS"/>
        </w:rPr>
        <w:t xml:space="preserve">, </w:t>
      </w:r>
      <w:del w:id="33" w:author="GAL-2" w:date="2024-10-09T14:01:00Z">
        <w:r w:rsidRPr="00901F45" w:rsidDel="00961827">
          <w:rPr>
            <w:rFonts w:ascii="Trebuchet MS" w:hAnsi="Trebuchet MS"/>
          </w:rPr>
          <w:delText>M7/1A „Transfer de cunostinte in activitatea de agrement turistic”</w:delText>
        </w:r>
        <w:r w:rsidDel="00961827">
          <w:rPr>
            <w:rFonts w:ascii="Trebuchet MS" w:hAnsi="Trebuchet MS"/>
          </w:rPr>
          <w:delText>.</w:delText>
        </w:r>
      </w:del>
    </w:p>
    <w:p w:rsidR="002156F2" w:rsidRDefault="002156F2" w:rsidP="002156F2">
      <w:pPr>
        <w:pStyle w:val="Default"/>
        <w:spacing w:line="276" w:lineRule="auto"/>
        <w:jc w:val="both"/>
        <w:rPr>
          <w:rFonts w:ascii="Trebuchet MS" w:hAnsi="Trebuchet MS"/>
          <w:sz w:val="22"/>
          <w:szCs w:val="22"/>
        </w:rPr>
      </w:pPr>
    </w:p>
    <w:p w:rsidR="002156F2" w:rsidRDefault="002156F2" w:rsidP="002156F2">
      <w:pPr>
        <w:pStyle w:val="Default"/>
        <w:spacing w:line="276" w:lineRule="auto"/>
        <w:jc w:val="both"/>
        <w:rPr>
          <w:rFonts w:ascii="Trebuchet MS" w:hAnsi="Trebuchet MS"/>
        </w:rPr>
      </w:pPr>
      <w:r w:rsidRPr="007E1946">
        <w:rPr>
          <w:rFonts w:ascii="Trebuchet MS" w:hAnsi="Trebuchet MS"/>
          <w:sz w:val="22"/>
          <w:szCs w:val="22"/>
        </w:rPr>
        <w:t xml:space="preserve">Corespondența fiecărei măsuri cu obiectivele de dezvoltare rurală, prioritățile și domeniile de intervenție menționate la art. 4 și 5 din Reg. (UE) nr. 1305/2013, precum și indicatorii specifici (cantitativi și </w:t>
      </w:r>
      <w:r w:rsidRPr="00921743">
        <w:rPr>
          <w:rFonts w:ascii="Trebuchet MS" w:hAnsi="Trebuchet MS"/>
          <w:sz w:val="20"/>
          <w:szCs w:val="22"/>
        </w:rPr>
        <w:t>calitativi</w:t>
      </w:r>
      <w:r w:rsidRPr="007E1946">
        <w:rPr>
          <w:rFonts w:ascii="Trebuchet MS" w:hAnsi="Trebuchet MS"/>
          <w:sz w:val="22"/>
          <w:szCs w:val="22"/>
        </w:rPr>
        <w:t xml:space="preserve">) pe baza cărora se va face monitorizarea sunt redate în tabelul de mai jos. </w:t>
      </w:r>
    </w:p>
    <w:p w:rsidR="002156F2" w:rsidRPr="007E1946" w:rsidRDefault="002156F2" w:rsidP="002156F2">
      <w:pPr>
        <w:rPr>
          <w:rFonts w:ascii="Trebuchet MS" w:hAnsi="Trebuchet MS"/>
          <w:b/>
          <w:noProof/>
        </w:rPr>
      </w:pPr>
      <w:bookmarkStart w:id="34" w:name="_Hlk178334427"/>
      <w:r w:rsidRPr="007E1946">
        <w:rPr>
          <w:rFonts w:ascii="Trebuchet MS" w:hAnsi="Trebuchet MS"/>
          <w:b/>
          <w:noProof/>
        </w:rPr>
        <w:t>Tabel schematic logica intervenției Obiective – prorități de dezvoltare rurală – măsuri</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48"/>
        <w:gridCol w:w="1321"/>
        <w:gridCol w:w="1418"/>
        <w:gridCol w:w="991"/>
        <w:gridCol w:w="3686"/>
      </w:tblGrid>
      <w:tr w:rsidR="002156F2" w:rsidRPr="007E1946" w:rsidTr="00841A06">
        <w:trPr>
          <w:trHeight w:val="405"/>
        </w:trPr>
        <w:tc>
          <w:tcPr>
            <w:tcW w:w="2048" w:type="dxa"/>
            <w:vMerge w:val="restart"/>
            <w:shd w:val="clear" w:color="auto" w:fill="AEAAAA"/>
          </w:tcPr>
          <w:bookmarkEnd w:id="34"/>
          <w:p w:rsidR="002156F2" w:rsidRDefault="002156F2" w:rsidP="00841A06">
            <w:pPr>
              <w:spacing w:after="0"/>
              <w:rPr>
                <w:rFonts w:ascii="Trebuchet MS" w:hAnsi="Trebuchet MS"/>
                <w:b/>
                <w:noProof/>
                <w:lang w:eastAsia="ro-RO"/>
              </w:rPr>
            </w:pPr>
            <w:r w:rsidRPr="007E1946">
              <w:rPr>
                <w:rFonts w:ascii="Trebuchet MS" w:hAnsi="Trebuchet MS"/>
                <w:b/>
                <w:noProof/>
                <w:lang w:eastAsia="ro-RO"/>
              </w:rPr>
              <w:t>Obiectivul de dezv</w:t>
            </w:r>
            <w:r>
              <w:rPr>
                <w:rFonts w:ascii="Trebuchet MS" w:hAnsi="Trebuchet MS"/>
                <w:b/>
                <w:noProof/>
                <w:lang w:eastAsia="ro-RO"/>
              </w:rPr>
              <w:t>.</w:t>
            </w:r>
            <w:r w:rsidRPr="007E1946">
              <w:rPr>
                <w:rFonts w:ascii="Trebuchet MS" w:hAnsi="Trebuchet MS"/>
                <w:b/>
                <w:noProof/>
                <w:lang w:eastAsia="ro-RO"/>
              </w:rPr>
              <w:t xml:space="preserve"> 1 </w:t>
            </w:r>
          </w:p>
          <w:p w:rsidR="002156F2" w:rsidRPr="007E1946" w:rsidRDefault="002156F2" w:rsidP="00841A06">
            <w:pPr>
              <w:spacing w:after="0"/>
              <w:rPr>
                <w:rFonts w:ascii="Trebuchet MS" w:hAnsi="Trebuchet MS"/>
                <w:b/>
                <w:noProof/>
                <w:lang w:eastAsia="ro-RO"/>
              </w:rPr>
            </w:pPr>
            <w:r w:rsidRPr="007E1946">
              <w:rPr>
                <w:rFonts w:ascii="Trebuchet MS" w:hAnsi="Trebuchet MS"/>
                <w:b/>
                <w:noProof/>
                <w:lang w:eastAsia="ro-RO"/>
              </w:rPr>
              <w:t>Favorizare</w:t>
            </w:r>
            <w:r>
              <w:rPr>
                <w:rFonts w:ascii="Trebuchet MS" w:hAnsi="Trebuchet MS"/>
                <w:b/>
                <w:noProof/>
                <w:lang w:eastAsia="ro-RO"/>
              </w:rPr>
              <w:t>a competitivității agriculturii</w:t>
            </w:r>
          </w:p>
          <w:p w:rsidR="002156F2" w:rsidRPr="007E1946" w:rsidRDefault="002156F2" w:rsidP="00841A06">
            <w:pPr>
              <w:spacing w:after="0"/>
              <w:rPr>
                <w:rFonts w:ascii="Trebuchet MS" w:hAnsi="Trebuchet MS"/>
                <w:noProof/>
                <w:lang w:eastAsia="ro-RO"/>
              </w:rPr>
            </w:pPr>
            <w:r w:rsidRPr="007E1946">
              <w:rPr>
                <w:rFonts w:ascii="Trebuchet MS" w:hAnsi="Trebuchet MS"/>
                <w:noProof/>
                <w:lang w:eastAsia="ro-RO"/>
              </w:rPr>
              <w:t>Ob</w:t>
            </w:r>
            <w:r>
              <w:rPr>
                <w:rFonts w:ascii="Trebuchet MS" w:hAnsi="Trebuchet MS"/>
                <w:noProof/>
                <w:lang w:eastAsia="ro-RO"/>
              </w:rPr>
              <w:t xml:space="preserve">. </w:t>
            </w:r>
            <w:r w:rsidRPr="007E1946">
              <w:rPr>
                <w:rFonts w:ascii="Trebuchet MS" w:hAnsi="Trebuchet MS"/>
                <w:noProof/>
                <w:lang w:eastAsia="ro-RO"/>
              </w:rPr>
              <w:t>transversale:</w:t>
            </w:r>
          </w:p>
          <w:p w:rsidR="002156F2" w:rsidRPr="007E1946" w:rsidRDefault="002156F2" w:rsidP="00841A06">
            <w:pPr>
              <w:spacing w:after="0"/>
              <w:rPr>
                <w:rFonts w:ascii="Trebuchet MS" w:hAnsi="Trebuchet MS"/>
                <w:noProof/>
                <w:lang w:eastAsia="ro-RO"/>
              </w:rPr>
            </w:pPr>
            <w:r w:rsidRPr="007E1946">
              <w:rPr>
                <w:rFonts w:ascii="Trebuchet MS" w:hAnsi="Trebuchet MS"/>
                <w:noProof/>
                <w:lang w:eastAsia="ro-RO"/>
              </w:rPr>
              <w:t>Inovare si mediu</w:t>
            </w:r>
          </w:p>
        </w:tc>
        <w:tc>
          <w:tcPr>
            <w:tcW w:w="1321" w:type="dxa"/>
            <w:shd w:val="clear" w:color="auto" w:fill="D0CECE"/>
          </w:tcPr>
          <w:p w:rsidR="002156F2" w:rsidRPr="007E1946" w:rsidRDefault="00C52B81" w:rsidP="00841A06">
            <w:pPr>
              <w:spacing w:after="0"/>
              <w:rPr>
                <w:rFonts w:ascii="Trebuchet MS" w:hAnsi="Trebuchet MS"/>
                <w:b/>
                <w:noProof/>
                <w:lang w:eastAsia="ro-RO"/>
              </w:rPr>
            </w:pPr>
            <w:r w:rsidRPr="00C52B81">
              <w:rPr>
                <w:noProof/>
                <w:lang w:eastAsia="ro-RO"/>
              </w:rPr>
              <w:pict>
                <v:shapetype id="_x0000_t32" coordsize="21600,21600" o:spt="32" o:oned="t" path="m,l21600,21600e" filled="f">
                  <v:path arrowok="t" fillok="f" o:connecttype="none"/>
                  <o:lock v:ext="edit" shapetype="t"/>
                </v:shapetype>
                <v:shape id="Straight Arrow Connector 31" o:spid="_x0000_s2077" type="#_x0000_t32" style="position:absolute;margin-left:36.6pt;margin-top:31.7pt;width:31.5pt;height:0;z-index:251660288;visibility:visible;mso-wrap-distance-top:-1e-4mm;mso-wrap-distance-bottom:-1e-4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" strokecolor="windowText" strokeweight=".5pt">
                  <v:stroke endarrow="block" joinstyle="miter"/>
                  <o:lock v:ext="edit" shapetype="f"/>
                </v:shape>
              </w:pict>
            </w:r>
            <w:r w:rsidR="002156F2" w:rsidRPr="007E1946">
              <w:rPr>
                <w:rFonts w:ascii="Trebuchet MS" w:hAnsi="Trebuchet MS"/>
                <w:b/>
                <w:noProof/>
                <w:lang w:eastAsia="ro-RO"/>
              </w:rPr>
              <w:t>Priorități de dezv</w:t>
            </w:r>
            <w:r w:rsidR="002156F2">
              <w:rPr>
                <w:rFonts w:ascii="Trebuchet MS" w:hAnsi="Trebuchet MS"/>
                <w:b/>
                <w:noProof/>
                <w:lang w:eastAsia="ro-RO"/>
              </w:rPr>
              <w:t>.</w:t>
            </w:r>
            <w:r w:rsidR="002156F2" w:rsidRPr="007E1946">
              <w:rPr>
                <w:rFonts w:ascii="Trebuchet MS" w:hAnsi="Trebuchet MS"/>
                <w:b/>
                <w:noProof/>
                <w:lang w:eastAsia="ro-RO"/>
              </w:rPr>
              <w:t xml:space="preserve"> rurală </w:t>
            </w:r>
          </w:p>
        </w:tc>
        <w:tc>
          <w:tcPr>
            <w:tcW w:w="1418" w:type="dxa"/>
            <w:shd w:val="clear" w:color="auto" w:fill="D0CECE"/>
          </w:tcPr>
          <w:p w:rsidR="002156F2" w:rsidRPr="007E1946" w:rsidRDefault="002156F2" w:rsidP="00841A06">
            <w:pPr>
              <w:spacing w:after="0"/>
              <w:rPr>
                <w:rFonts w:ascii="Trebuchet MS" w:hAnsi="Trebuchet MS"/>
                <w:b/>
                <w:noProof/>
                <w:lang w:eastAsia="ro-RO"/>
              </w:rPr>
            </w:pPr>
            <w:r w:rsidRPr="007E1946">
              <w:rPr>
                <w:rFonts w:ascii="Trebuchet MS" w:hAnsi="Trebuchet MS"/>
                <w:b/>
                <w:noProof/>
                <w:lang w:eastAsia="ro-RO"/>
              </w:rPr>
              <w:t xml:space="preserve">Domenii de intervenție </w:t>
            </w:r>
          </w:p>
          <w:p w:rsidR="002156F2" w:rsidRPr="007E1946" w:rsidRDefault="00C52B81" w:rsidP="00841A06">
            <w:pPr>
              <w:spacing w:after="0"/>
              <w:rPr>
                <w:rFonts w:ascii="Trebuchet MS" w:hAnsi="Trebuchet MS"/>
                <w:b/>
                <w:noProof/>
                <w:lang w:eastAsia="ro-RO"/>
              </w:rPr>
            </w:pPr>
            <w:r w:rsidRPr="00C52B81">
              <w:rPr>
                <w:noProof/>
                <w:lang w:eastAsia="ro-RO"/>
              </w:rPr>
              <w:pict>
                <v:shape id="Straight Arrow Connector 30" o:spid="_x0000_s2076" type="#_x0000_t32" style="position:absolute;margin-left:25.6pt;margin-top:5.4pt;width:33.75pt;height:0;z-index:251661312;visibility:visible;mso-wrap-distance-top:-1e-4mm;mso-wrap-distance-bottom:-1e-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" strokecolor="windowText" strokeweight=".5pt">
                  <v:stroke endarrow="block" joinstyle="miter"/>
                  <o:lock v:ext="edit" shapetype="f"/>
                </v:shape>
              </w:pict>
            </w:r>
          </w:p>
        </w:tc>
        <w:tc>
          <w:tcPr>
            <w:tcW w:w="991" w:type="dxa"/>
            <w:shd w:val="clear" w:color="auto" w:fill="auto"/>
          </w:tcPr>
          <w:p w:rsidR="002156F2" w:rsidRPr="007E1946" w:rsidRDefault="002156F2" w:rsidP="00841A06">
            <w:pPr>
              <w:spacing w:after="0"/>
              <w:rPr>
                <w:rFonts w:ascii="Trebuchet MS" w:hAnsi="Trebuchet MS"/>
                <w:b/>
                <w:noProof/>
                <w:lang w:eastAsia="ro-RO"/>
              </w:rPr>
            </w:pPr>
          </w:p>
          <w:p w:rsidR="002156F2" w:rsidRPr="007E1946" w:rsidRDefault="00C52B81" w:rsidP="00841A06">
            <w:pPr>
              <w:spacing w:after="0"/>
              <w:rPr>
                <w:rFonts w:ascii="Trebuchet MS" w:hAnsi="Trebuchet MS"/>
                <w:b/>
                <w:noProof/>
                <w:lang w:eastAsia="ro-RO"/>
              </w:rPr>
            </w:pPr>
            <w:r w:rsidRPr="00C52B81">
              <w:rPr>
                <w:noProof/>
                <w:lang w:eastAsia="ro-RO"/>
              </w:rPr>
              <w:pict>
                <v:shape id="Straight Arrow Connector 29" o:spid="_x0000_s2075" type="#_x0000_t32" style="position:absolute;margin-left:-1.9pt;margin-top:18.25pt;width:33.75pt;height:0;z-index:251662336;visibility:visible;mso-wrap-distance-top:-1e-4mm;mso-wrap-distance-bottom:-1e-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" strokecolor="windowText" strokeweight=".5pt">
                  <v:stroke endarrow="block" joinstyle="miter"/>
                  <o:lock v:ext="edit" shapetype="f"/>
                </v:shape>
              </w:pict>
            </w:r>
            <w:r w:rsidR="002156F2" w:rsidRPr="007E1946">
              <w:rPr>
                <w:rFonts w:ascii="Trebuchet MS" w:hAnsi="Trebuchet MS"/>
                <w:b/>
                <w:noProof/>
                <w:lang w:eastAsia="ro-RO"/>
              </w:rPr>
              <w:t xml:space="preserve">Măsuri  </w:t>
            </w:r>
          </w:p>
        </w:tc>
        <w:tc>
          <w:tcPr>
            <w:tcW w:w="3686" w:type="dxa"/>
            <w:shd w:val="clear" w:color="auto" w:fill="D0CECE"/>
          </w:tcPr>
          <w:p w:rsidR="002156F2" w:rsidRPr="007E1946" w:rsidRDefault="002156F2" w:rsidP="00841A06">
            <w:pPr>
              <w:spacing w:after="0"/>
              <w:rPr>
                <w:rFonts w:ascii="Trebuchet MS" w:hAnsi="Trebuchet MS"/>
                <w:b/>
                <w:noProof/>
                <w:lang w:eastAsia="ro-RO"/>
              </w:rPr>
            </w:pPr>
            <w:r w:rsidRPr="007E1946">
              <w:rPr>
                <w:rFonts w:ascii="Trebuchet MS" w:hAnsi="Trebuchet MS"/>
                <w:b/>
                <w:noProof/>
                <w:lang w:eastAsia="ro-RO"/>
              </w:rPr>
              <w:t xml:space="preserve">Indicatori de rezultat </w:t>
            </w:r>
          </w:p>
        </w:tc>
      </w:tr>
      <w:tr w:rsidR="002156F2" w:rsidRPr="007E1946" w:rsidTr="00841A06">
        <w:trPr>
          <w:trHeight w:val="882"/>
        </w:trPr>
        <w:tc>
          <w:tcPr>
            <w:tcW w:w="2048" w:type="dxa"/>
            <w:vMerge/>
            <w:shd w:val="clear" w:color="auto" w:fill="AEAAAA"/>
          </w:tcPr>
          <w:p w:rsidR="002156F2" w:rsidRPr="007E1946" w:rsidRDefault="002156F2" w:rsidP="00841A06">
            <w:pPr>
              <w:spacing w:after="0"/>
              <w:rPr>
                <w:rFonts w:ascii="Trebuchet MS" w:hAnsi="Trebuchet MS"/>
                <w:noProof/>
                <w:lang w:eastAsia="ro-RO"/>
              </w:rPr>
            </w:pPr>
          </w:p>
        </w:tc>
        <w:tc>
          <w:tcPr>
            <w:tcW w:w="1321" w:type="dxa"/>
            <w:shd w:val="clear" w:color="auto" w:fill="D0CECE"/>
          </w:tcPr>
          <w:p w:rsidR="002156F2" w:rsidRDefault="002156F2" w:rsidP="00841A06">
            <w:pPr>
              <w:spacing w:after="0"/>
              <w:rPr>
                <w:rFonts w:ascii="Trebuchet MS" w:hAnsi="Trebuchet MS"/>
                <w:noProof/>
                <w:lang w:eastAsia="ro-RO"/>
              </w:rPr>
            </w:pPr>
            <w:del w:id="35" w:author="Administrator" w:date="2024-09-27T11:00:00Z">
              <w:r w:rsidDel="001422D4">
                <w:rPr>
                  <w:rFonts w:ascii="Trebuchet MS" w:hAnsi="Trebuchet MS"/>
                  <w:noProof/>
                  <w:lang w:eastAsia="ro-RO"/>
                </w:rPr>
                <w:delText>P1</w:delText>
              </w:r>
            </w:del>
          </w:p>
        </w:tc>
        <w:tc>
          <w:tcPr>
            <w:tcW w:w="1418" w:type="dxa"/>
            <w:shd w:val="clear" w:color="auto" w:fill="D0CECE"/>
          </w:tcPr>
          <w:p w:rsidR="002156F2" w:rsidRPr="007E1946" w:rsidRDefault="002156F2" w:rsidP="00841A06">
            <w:pPr>
              <w:spacing w:after="0"/>
              <w:rPr>
                <w:rFonts w:ascii="Trebuchet MS" w:hAnsi="Trebuchet MS"/>
                <w:noProof/>
                <w:lang w:eastAsia="ro-RO"/>
              </w:rPr>
            </w:pPr>
            <w:del w:id="36" w:author="Administrator" w:date="2024-09-27T11:00:00Z">
              <w:r w:rsidDel="001422D4">
                <w:rPr>
                  <w:rFonts w:ascii="Trebuchet MS" w:hAnsi="Trebuchet MS"/>
                  <w:noProof/>
                  <w:lang w:eastAsia="ro-RO"/>
                </w:rPr>
                <w:delText>1A</w:delText>
              </w:r>
            </w:del>
          </w:p>
        </w:tc>
        <w:tc>
          <w:tcPr>
            <w:tcW w:w="991" w:type="dxa"/>
            <w:shd w:val="clear" w:color="auto" w:fill="auto"/>
          </w:tcPr>
          <w:p w:rsidR="002156F2" w:rsidRPr="007E1946" w:rsidRDefault="002156F2" w:rsidP="00841A06">
            <w:pPr>
              <w:spacing w:after="0"/>
              <w:rPr>
                <w:rFonts w:ascii="Trebuchet MS" w:hAnsi="Trebuchet MS"/>
                <w:noProof/>
                <w:lang w:eastAsia="ro-RO"/>
              </w:rPr>
            </w:pPr>
            <w:del w:id="37" w:author="Administrator" w:date="2024-09-27T10:59:00Z">
              <w:r w:rsidDel="001422D4">
                <w:rPr>
                  <w:rFonts w:ascii="Trebuchet MS" w:hAnsi="Trebuchet MS"/>
                  <w:noProof/>
                  <w:lang w:eastAsia="ro-RO"/>
                </w:rPr>
                <w:delText>M7/1A</w:delText>
              </w:r>
            </w:del>
          </w:p>
        </w:tc>
        <w:tc>
          <w:tcPr>
            <w:tcW w:w="3686" w:type="dxa"/>
            <w:shd w:val="clear" w:color="auto" w:fill="D0CECE"/>
          </w:tcPr>
          <w:p w:rsidR="002156F2" w:rsidDel="001422D4" w:rsidRDefault="002156F2" w:rsidP="00841A06">
            <w:pPr>
              <w:pStyle w:val="TableParagraph"/>
              <w:kinsoku w:val="0"/>
              <w:overflowPunct w:val="0"/>
              <w:spacing w:line="243" w:lineRule="exact"/>
              <w:ind w:left="103"/>
              <w:rPr>
                <w:del w:id="38" w:author="Administrator" w:date="2024-09-27T10:59:00Z"/>
                <w:color w:val="000000"/>
                <w:sz w:val="22"/>
                <w:szCs w:val="22"/>
              </w:rPr>
            </w:pPr>
            <w:del w:id="39" w:author="Administrator" w:date="2024-09-27T10:59:00Z">
              <w:r w:rsidDel="001422D4">
                <w:rPr>
                  <w:sz w:val="22"/>
                  <w:szCs w:val="22"/>
                </w:rPr>
                <w:delText>Număr de persoane sprijinite: 28</w:delText>
              </w:r>
              <w:r w:rsidDel="001422D4">
                <w:rPr>
                  <w:color w:val="000000"/>
                  <w:sz w:val="22"/>
                  <w:szCs w:val="22"/>
                </w:rPr>
                <w:delText>;</w:delText>
              </w:r>
            </w:del>
          </w:p>
          <w:p w:rsidR="002156F2" w:rsidRPr="00FA7C7D" w:rsidRDefault="002156F2" w:rsidP="00841A06">
            <w:pPr>
              <w:pStyle w:val="TableParagraph"/>
              <w:kinsoku w:val="0"/>
              <w:overflowPunct w:val="0"/>
              <w:spacing w:line="243" w:lineRule="exact"/>
              <w:ind w:left="103"/>
              <w:rPr>
                <w:color w:val="000000"/>
              </w:rPr>
            </w:pPr>
            <w:del w:id="40" w:author="Administrator" w:date="2024-09-27T10:59:00Z">
              <w:r w:rsidDel="001422D4">
                <w:rPr>
                  <w:color w:val="000000"/>
                  <w:sz w:val="22"/>
                  <w:szCs w:val="22"/>
                </w:rPr>
                <w:delText xml:space="preserve"> Valoare publica totala: 16.000 EUR</w:delText>
              </w:r>
            </w:del>
          </w:p>
        </w:tc>
      </w:tr>
      <w:tr w:rsidR="002156F2" w:rsidRPr="007E1946" w:rsidTr="00841A06">
        <w:trPr>
          <w:trHeight w:val="195"/>
        </w:trPr>
        <w:tc>
          <w:tcPr>
            <w:tcW w:w="2048" w:type="dxa"/>
            <w:vMerge/>
            <w:shd w:val="clear" w:color="auto" w:fill="AEAAAA"/>
          </w:tcPr>
          <w:p w:rsidR="002156F2" w:rsidRPr="007E1946" w:rsidRDefault="002156F2" w:rsidP="00841A06">
            <w:pPr>
              <w:spacing w:after="0"/>
              <w:rPr>
                <w:rFonts w:ascii="Trebuchet MS" w:hAnsi="Trebuchet MS"/>
                <w:noProof/>
                <w:lang w:eastAsia="ro-RO"/>
              </w:rPr>
            </w:pPr>
          </w:p>
        </w:tc>
        <w:tc>
          <w:tcPr>
            <w:tcW w:w="1321" w:type="dxa"/>
            <w:shd w:val="clear" w:color="auto" w:fill="D0CECE"/>
          </w:tcPr>
          <w:p w:rsidR="002156F2" w:rsidRPr="007E1946" w:rsidRDefault="002156F2" w:rsidP="00841A06">
            <w:pPr>
              <w:spacing w:after="0"/>
              <w:rPr>
                <w:rFonts w:ascii="Trebuchet MS" w:hAnsi="Trebuchet MS"/>
                <w:noProof/>
                <w:lang w:eastAsia="ro-RO"/>
              </w:rPr>
            </w:pPr>
            <w:r>
              <w:rPr>
                <w:rFonts w:ascii="Trebuchet MS" w:hAnsi="Trebuchet MS"/>
                <w:noProof/>
                <w:lang w:eastAsia="ro-RO"/>
              </w:rPr>
              <w:t>P2</w:t>
            </w:r>
          </w:p>
        </w:tc>
        <w:tc>
          <w:tcPr>
            <w:tcW w:w="1418" w:type="dxa"/>
            <w:shd w:val="clear" w:color="auto" w:fill="D0CECE"/>
          </w:tcPr>
          <w:p w:rsidR="002156F2" w:rsidRPr="007E1946" w:rsidRDefault="002156F2" w:rsidP="00841A06">
            <w:pPr>
              <w:spacing w:after="0"/>
              <w:rPr>
                <w:rFonts w:ascii="Trebuchet MS" w:hAnsi="Trebuchet MS"/>
                <w:noProof/>
                <w:lang w:eastAsia="ro-RO"/>
              </w:rPr>
            </w:pPr>
            <w:r w:rsidRPr="007E1946">
              <w:rPr>
                <w:rFonts w:ascii="Trebuchet MS" w:hAnsi="Trebuchet MS"/>
                <w:noProof/>
                <w:lang w:eastAsia="ro-RO"/>
              </w:rPr>
              <w:t xml:space="preserve">2B) </w:t>
            </w:r>
            <w:r>
              <w:rPr>
                <w:rFonts w:ascii="Trebuchet MS" w:hAnsi="Trebuchet MS"/>
                <w:noProof/>
                <w:lang w:eastAsia="ro-RO"/>
              </w:rPr>
              <w:t>; 2A</w:t>
            </w:r>
          </w:p>
        </w:tc>
        <w:tc>
          <w:tcPr>
            <w:tcW w:w="991" w:type="dxa"/>
            <w:shd w:val="clear" w:color="auto" w:fill="auto"/>
          </w:tcPr>
          <w:p w:rsidR="002156F2" w:rsidRPr="007E1946" w:rsidRDefault="002156F2" w:rsidP="00841A06">
            <w:pPr>
              <w:spacing w:after="0"/>
              <w:rPr>
                <w:rFonts w:ascii="Trebuchet MS" w:hAnsi="Trebuchet MS"/>
                <w:noProof/>
                <w:lang w:eastAsia="ro-RO"/>
              </w:rPr>
            </w:pPr>
            <w:r w:rsidRPr="007E1946">
              <w:rPr>
                <w:rFonts w:ascii="Trebuchet MS" w:hAnsi="Trebuchet MS"/>
                <w:noProof/>
                <w:lang w:eastAsia="ro-RO"/>
              </w:rPr>
              <w:t xml:space="preserve">M1/2B </w:t>
            </w:r>
          </w:p>
        </w:tc>
        <w:tc>
          <w:tcPr>
            <w:tcW w:w="3686" w:type="dxa"/>
            <w:shd w:val="clear" w:color="auto" w:fill="D0CECE"/>
          </w:tcPr>
          <w:p w:rsidR="002156F2" w:rsidRPr="006A12F4" w:rsidRDefault="002156F2" w:rsidP="00841A06">
            <w:pPr>
              <w:spacing w:after="0"/>
              <w:rPr>
                <w:rFonts w:ascii="Trebuchet MS" w:hAnsi="Trebuchet MS"/>
                <w:noProof/>
                <w:lang w:val="fr-FR" w:eastAsia="ro-RO"/>
              </w:rPr>
            </w:pPr>
            <w:r w:rsidRPr="007E1946">
              <w:rPr>
                <w:rFonts w:ascii="Trebuchet MS" w:hAnsi="Trebuchet MS"/>
                <w:noProof/>
                <w:lang w:eastAsia="ro-RO"/>
              </w:rPr>
              <w:t>N</w:t>
            </w:r>
            <w:r>
              <w:rPr>
                <w:rFonts w:ascii="Trebuchet MS" w:hAnsi="Trebuchet MS"/>
                <w:noProof/>
                <w:lang w:eastAsia="ro-RO"/>
              </w:rPr>
              <w:t>r</w:t>
            </w:r>
            <w:r w:rsidRPr="007E1946">
              <w:rPr>
                <w:rFonts w:ascii="Trebuchet MS" w:hAnsi="Trebuchet MS"/>
                <w:noProof/>
                <w:lang w:eastAsia="ro-RO"/>
              </w:rPr>
              <w:t xml:space="preserve"> total de exploatații sprijinite</w:t>
            </w:r>
            <w:r w:rsidRPr="006A12F4">
              <w:rPr>
                <w:rFonts w:ascii="Trebuchet MS" w:hAnsi="Trebuchet MS"/>
                <w:noProof/>
                <w:lang w:val="fr-FR" w:eastAsia="ro-RO"/>
              </w:rPr>
              <w:t xml:space="preserve">: </w:t>
            </w:r>
            <w:r>
              <w:rPr>
                <w:rFonts w:ascii="Trebuchet MS" w:hAnsi="Trebuchet MS"/>
                <w:noProof/>
                <w:lang w:val="fr-FR" w:eastAsia="ro-RO"/>
              </w:rPr>
              <w:t>5</w:t>
            </w:r>
          </w:p>
          <w:p w:rsidR="00B53D5E" w:rsidRDefault="002156F2">
            <w:pPr>
              <w:spacing w:after="0"/>
              <w:rPr>
                <w:rFonts w:ascii="Trebuchet MS" w:hAnsi="Trebuchet MS"/>
                <w:lang w:eastAsia="ro-RO"/>
                <w:rPrChange w:id="41" w:author="GAL-2" w:date="2024-09-30T10:57:00Z">
                  <w:rPr>
                    <w:rFonts w:ascii="Trebuchet MS" w:hAnsi="Trebuchet MS"/>
                    <w:noProof/>
                    <w:color w:val="FF0000"/>
                    <w:lang w:eastAsia="ro-RO"/>
                  </w:rPr>
                </w:rPrChange>
              </w:rPr>
            </w:pPr>
            <w:r w:rsidRPr="007E1946">
              <w:rPr>
                <w:rFonts w:ascii="Trebuchet MS" w:hAnsi="Trebuchet MS"/>
                <w:lang w:eastAsia="ro-RO"/>
              </w:rPr>
              <w:t xml:space="preserve">Cheltuielile publice totale: </w:t>
            </w:r>
            <w:ins w:id="42" w:author="GAL-2" w:date="2024-09-30T10:56:00Z">
              <w:r w:rsidR="0096229F">
                <w:rPr>
                  <w:rFonts w:ascii="Trebuchet MS" w:hAnsi="Trebuchet MS"/>
                  <w:lang w:eastAsia="ro-RO"/>
                </w:rPr>
                <w:t xml:space="preserve"> </w:t>
              </w:r>
            </w:ins>
            <w:del w:id="43" w:author="GAL-2" w:date="2024-09-30T10:56:00Z">
              <w:r w:rsidDel="0096229F">
                <w:rPr>
                  <w:rFonts w:ascii="Trebuchet MS" w:hAnsi="Trebuchet MS"/>
                  <w:lang w:eastAsia="ro-RO"/>
                </w:rPr>
                <w:delText xml:space="preserve">180.000 </w:delText>
              </w:r>
            </w:del>
            <w:ins w:id="44" w:author="GAL-2" w:date="2024-09-30T10:57:00Z">
              <w:r w:rsidR="00C52B81" w:rsidRPr="00C52B81">
                <w:rPr>
                  <w:b/>
                  <w:color w:val="000000"/>
                  <w:rPrChange w:id="45" w:author="GAL-2" w:date="2024-09-30T11:01:00Z">
                    <w:rPr>
                      <w:color w:val="000000"/>
                    </w:rPr>
                  </w:rPrChange>
                </w:rPr>
                <w:t>177.777,78</w:t>
              </w:r>
              <w:r w:rsidR="0096229F">
                <w:rPr>
                  <w:color w:val="000000"/>
                </w:rPr>
                <w:t xml:space="preserve"> </w:t>
              </w:r>
            </w:ins>
            <w:r w:rsidRPr="007E1946">
              <w:rPr>
                <w:rFonts w:ascii="Trebuchet MS" w:hAnsi="Trebuchet MS"/>
                <w:lang w:eastAsia="ro-RO"/>
              </w:rPr>
              <w:t>de euro.</w:t>
            </w:r>
            <w:r>
              <w:t xml:space="preserve"> </w:t>
            </w:r>
            <w:r w:rsidRPr="00FA7C7D">
              <w:rPr>
                <w:rFonts w:ascii="Trebuchet MS" w:hAnsi="Trebuchet MS"/>
              </w:rPr>
              <w:t xml:space="preserve">Pentru aceasta masura se aloca din fonduri EURI suma de </w:t>
            </w:r>
            <w:r>
              <w:rPr>
                <w:rFonts w:ascii="Trebuchet MS" w:hAnsi="Trebuchet MS"/>
              </w:rPr>
              <w:t>8</w:t>
            </w:r>
            <w:r w:rsidRPr="00FA7C7D">
              <w:rPr>
                <w:rFonts w:ascii="Trebuchet MS" w:hAnsi="Trebuchet MS"/>
              </w:rPr>
              <w:t>0.000 Euro.</w:t>
            </w:r>
          </w:p>
        </w:tc>
      </w:tr>
      <w:tr w:rsidR="002156F2" w:rsidRPr="007E1946" w:rsidTr="00841A06">
        <w:trPr>
          <w:trHeight w:val="945"/>
        </w:trPr>
        <w:tc>
          <w:tcPr>
            <w:tcW w:w="2048" w:type="dxa"/>
            <w:vMerge w:val="restart"/>
            <w:shd w:val="clear" w:color="auto" w:fill="AEAAAA"/>
          </w:tcPr>
          <w:p w:rsidR="002156F2" w:rsidRDefault="002156F2" w:rsidP="00841A06">
            <w:pPr>
              <w:spacing w:after="0"/>
              <w:rPr>
                <w:rFonts w:ascii="Trebuchet MS" w:hAnsi="Trebuchet MS"/>
                <w:b/>
                <w:noProof/>
                <w:lang w:eastAsia="ro-RO"/>
              </w:rPr>
            </w:pPr>
            <w:r>
              <w:rPr>
                <w:rFonts w:ascii="Trebuchet MS" w:hAnsi="Trebuchet MS"/>
                <w:b/>
                <w:noProof/>
                <w:lang w:eastAsia="ro-RO"/>
              </w:rPr>
              <w:t>Obiectivul de dezv. 1 favorizarea competitivității agriculturii</w:t>
            </w:r>
          </w:p>
          <w:p w:rsidR="002156F2" w:rsidRDefault="002156F2" w:rsidP="00841A06">
            <w:pPr>
              <w:spacing w:after="0"/>
              <w:rPr>
                <w:rFonts w:ascii="Trebuchet MS" w:hAnsi="Trebuchet MS"/>
                <w:b/>
                <w:noProof/>
                <w:lang w:eastAsia="ro-RO"/>
              </w:rPr>
            </w:pPr>
            <w:r w:rsidRPr="007E1946">
              <w:rPr>
                <w:rFonts w:ascii="Trebuchet MS" w:hAnsi="Trebuchet MS"/>
                <w:b/>
                <w:noProof/>
                <w:lang w:eastAsia="ro-RO"/>
              </w:rPr>
              <w:t>Ob</w:t>
            </w:r>
            <w:r>
              <w:rPr>
                <w:rFonts w:ascii="Trebuchet MS" w:hAnsi="Trebuchet MS"/>
                <w:b/>
                <w:noProof/>
                <w:lang w:eastAsia="ro-RO"/>
              </w:rPr>
              <w:t xml:space="preserve">. </w:t>
            </w:r>
            <w:r w:rsidRPr="007E1946">
              <w:rPr>
                <w:rFonts w:ascii="Trebuchet MS" w:hAnsi="Trebuchet MS"/>
                <w:b/>
                <w:noProof/>
                <w:lang w:eastAsia="ro-RO"/>
              </w:rPr>
              <w:t xml:space="preserve">de </w:t>
            </w:r>
            <w:r>
              <w:rPr>
                <w:rFonts w:ascii="Trebuchet MS" w:hAnsi="Trebuchet MS"/>
                <w:b/>
                <w:noProof/>
                <w:lang w:eastAsia="ro-RO"/>
              </w:rPr>
              <w:t>d</w:t>
            </w:r>
            <w:r w:rsidRPr="007E1946">
              <w:rPr>
                <w:rFonts w:ascii="Trebuchet MS" w:hAnsi="Trebuchet MS"/>
                <w:b/>
                <w:noProof/>
                <w:lang w:eastAsia="ro-RO"/>
              </w:rPr>
              <w:t>ezvolta</w:t>
            </w:r>
            <w:r>
              <w:rPr>
                <w:rFonts w:ascii="Trebuchet MS" w:hAnsi="Trebuchet MS"/>
                <w:b/>
                <w:noProof/>
                <w:lang w:eastAsia="ro-RO"/>
              </w:rPr>
              <w:t xml:space="preserve">- </w:t>
            </w:r>
            <w:r w:rsidRPr="007E1946">
              <w:rPr>
                <w:rFonts w:ascii="Trebuchet MS" w:hAnsi="Trebuchet MS"/>
                <w:b/>
                <w:noProof/>
                <w:lang w:eastAsia="ro-RO"/>
              </w:rPr>
              <w:t xml:space="preserve">re rurală 3 </w:t>
            </w:r>
          </w:p>
          <w:p w:rsidR="002156F2" w:rsidRPr="007E1946" w:rsidRDefault="002156F2" w:rsidP="00841A06">
            <w:pPr>
              <w:spacing w:after="0"/>
              <w:rPr>
                <w:rFonts w:ascii="Trebuchet MS" w:hAnsi="Trebuchet MS"/>
                <w:b/>
                <w:noProof/>
                <w:lang w:eastAsia="ro-RO"/>
              </w:rPr>
            </w:pPr>
            <w:r w:rsidRPr="007E1946">
              <w:rPr>
                <w:rFonts w:ascii="Trebuchet MS" w:hAnsi="Trebuchet MS"/>
                <w:b/>
                <w:noProof/>
                <w:lang w:eastAsia="ro-RO"/>
              </w:rPr>
              <w:t>Obținerea unei dezvoltări terito</w:t>
            </w:r>
            <w:r>
              <w:rPr>
                <w:rFonts w:ascii="Trebuchet MS" w:hAnsi="Trebuchet MS"/>
                <w:b/>
                <w:noProof/>
                <w:lang w:eastAsia="ro-RO"/>
              </w:rPr>
              <w:t xml:space="preserve"> </w:t>
            </w:r>
            <w:r w:rsidRPr="007E1946">
              <w:rPr>
                <w:rFonts w:ascii="Trebuchet MS" w:hAnsi="Trebuchet MS"/>
                <w:b/>
                <w:noProof/>
                <w:lang w:eastAsia="ro-RO"/>
              </w:rPr>
              <w:t xml:space="preserve">riale echilibrate a economiilor și comunităților rurale, inclusiv crearea și menținerea </w:t>
            </w:r>
            <w:r>
              <w:rPr>
                <w:rFonts w:ascii="Trebuchet MS" w:hAnsi="Trebuchet MS"/>
                <w:b/>
                <w:noProof/>
                <w:lang w:eastAsia="ro-RO"/>
              </w:rPr>
              <w:t>locurilor de muncă</w:t>
            </w:r>
          </w:p>
          <w:p w:rsidR="002156F2" w:rsidRPr="007E1946" w:rsidRDefault="002156F2" w:rsidP="00841A06">
            <w:pPr>
              <w:spacing w:after="0"/>
              <w:rPr>
                <w:rFonts w:ascii="Trebuchet MS" w:hAnsi="Trebuchet MS"/>
                <w:noProof/>
                <w:lang w:eastAsia="ro-RO"/>
              </w:rPr>
            </w:pPr>
            <w:r w:rsidRPr="007E1946">
              <w:rPr>
                <w:rFonts w:ascii="Trebuchet MS" w:hAnsi="Trebuchet MS"/>
                <w:noProof/>
                <w:lang w:eastAsia="ro-RO"/>
              </w:rPr>
              <w:t>Obiective transversale:</w:t>
            </w:r>
          </w:p>
          <w:p w:rsidR="002156F2" w:rsidRPr="007E1946" w:rsidRDefault="002156F2" w:rsidP="00841A06">
            <w:pPr>
              <w:spacing w:after="0"/>
              <w:rPr>
                <w:rFonts w:ascii="Trebuchet MS" w:hAnsi="Trebuchet MS"/>
                <w:noProof/>
                <w:highlight w:val="yellow"/>
                <w:lang w:eastAsia="ro-RO"/>
              </w:rPr>
            </w:pPr>
            <w:r w:rsidRPr="007E1946">
              <w:rPr>
                <w:rFonts w:ascii="Trebuchet MS" w:hAnsi="Trebuchet MS"/>
                <w:noProof/>
                <w:lang w:eastAsia="ro-RO"/>
              </w:rPr>
              <w:t>Inovare si mediu</w:t>
            </w:r>
          </w:p>
        </w:tc>
        <w:tc>
          <w:tcPr>
            <w:tcW w:w="1321" w:type="dxa"/>
            <w:shd w:val="clear" w:color="auto" w:fill="D0CECE"/>
          </w:tcPr>
          <w:p w:rsidR="002156F2" w:rsidRPr="007E1946" w:rsidRDefault="00C52B81" w:rsidP="00841A06">
            <w:pPr>
              <w:spacing w:after="0"/>
              <w:rPr>
                <w:rFonts w:ascii="Trebuchet MS" w:hAnsi="Trebuchet MS"/>
                <w:b/>
                <w:noProof/>
                <w:lang w:eastAsia="ro-RO"/>
              </w:rPr>
            </w:pPr>
            <w:r w:rsidRPr="00C52B81">
              <w:rPr>
                <w:noProof/>
                <w:lang w:eastAsia="ro-RO"/>
              </w:rPr>
              <w:pict>
                <v:shape id="Straight Arrow Connector 28" o:spid="_x0000_s2074" type="#_x0000_t32" style="position:absolute;margin-left:21.15pt;margin-top:41.2pt;width:41.25pt;height:0;z-index:251663360;visibility:visible;mso-wrap-distance-top:-1e-4mm;mso-wrap-distance-bottom:-1e-4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" strokecolor="windowText" strokeweight=".5pt">
                  <v:stroke endarrow="block" joinstyle="miter"/>
                  <o:lock v:ext="edit" shapetype="f"/>
                </v:shape>
              </w:pict>
            </w:r>
            <w:r w:rsidR="002156F2" w:rsidRPr="007E1946">
              <w:rPr>
                <w:rFonts w:ascii="Trebuchet MS" w:hAnsi="Trebuchet MS"/>
                <w:b/>
                <w:noProof/>
                <w:lang w:eastAsia="ro-RO"/>
              </w:rPr>
              <w:t>Priorități de dezv</w:t>
            </w:r>
            <w:r w:rsidR="002156F2">
              <w:rPr>
                <w:rFonts w:ascii="Trebuchet MS" w:hAnsi="Trebuchet MS"/>
                <w:b/>
                <w:noProof/>
                <w:lang w:eastAsia="ro-RO"/>
              </w:rPr>
              <w:t>.</w:t>
            </w:r>
            <w:r w:rsidR="002156F2" w:rsidRPr="007E1946">
              <w:rPr>
                <w:rFonts w:ascii="Trebuchet MS" w:hAnsi="Trebuchet MS"/>
                <w:b/>
                <w:noProof/>
                <w:lang w:eastAsia="ro-RO"/>
              </w:rPr>
              <w:t xml:space="preserve"> rurală</w:t>
            </w:r>
          </w:p>
        </w:tc>
        <w:tc>
          <w:tcPr>
            <w:tcW w:w="1418" w:type="dxa"/>
            <w:shd w:val="clear" w:color="auto" w:fill="D0CECE"/>
          </w:tcPr>
          <w:p w:rsidR="002156F2" w:rsidRPr="007E1946" w:rsidRDefault="002156F2" w:rsidP="00841A06">
            <w:pPr>
              <w:spacing w:after="0"/>
              <w:rPr>
                <w:rFonts w:ascii="Trebuchet MS" w:hAnsi="Trebuchet MS"/>
                <w:b/>
                <w:noProof/>
                <w:lang w:eastAsia="ro-RO"/>
              </w:rPr>
            </w:pPr>
            <w:r w:rsidRPr="007E1946">
              <w:rPr>
                <w:rFonts w:ascii="Trebuchet MS" w:hAnsi="Trebuchet MS"/>
                <w:b/>
                <w:noProof/>
                <w:lang w:eastAsia="ro-RO"/>
              </w:rPr>
              <w:t>Domenii de intervenție</w:t>
            </w:r>
          </w:p>
          <w:p w:rsidR="002156F2" w:rsidRPr="007E1946" w:rsidRDefault="00C52B81" w:rsidP="00841A06">
            <w:pPr>
              <w:spacing w:after="0"/>
              <w:rPr>
                <w:rFonts w:ascii="Trebuchet MS" w:hAnsi="Trebuchet MS"/>
                <w:noProof/>
                <w:lang w:eastAsia="ro-RO"/>
              </w:rPr>
            </w:pPr>
            <w:r w:rsidRPr="00C52B81">
              <w:rPr>
                <w:noProof/>
                <w:lang w:eastAsia="ro-RO"/>
              </w:rPr>
              <w:pict>
                <v:shape id="Straight Arrow Connector 27" o:spid="_x0000_s2073" type="#_x0000_t32" style="position:absolute;margin-left:8.25pt;margin-top:12.85pt;width:41.25pt;height:0;z-index:251664384;visibility:visible;mso-wrap-distance-top:-1e-4mm;mso-wrap-distance-bottom:-1e-4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" strokecolor="windowText" strokeweight=".5pt">
                  <v:stroke endarrow="block" joinstyle="miter"/>
                  <o:lock v:ext="edit" shapetype="f"/>
                </v:shape>
              </w:pict>
            </w:r>
          </w:p>
        </w:tc>
        <w:tc>
          <w:tcPr>
            <w:tcW w:w="991" w:type="dxa"/>
            <w:shd w:val="clear" w:color="auto" w:fill="auto"/>
          </w:tcPr>
          <w:p w:rsidR="002156F2" w:rsidRPr="007E1946" w:rsidRDefault="002156F2" w:rsidP="00841A06">
            <w:pPr>
              <w:spacing w:after="0"/>
              <w:rPr>
                <w:rFonts w:ascii="Trebuchet MS" w:hAnsi="Trebuchet MS"/>
                <w:b/>
                <w:noProof/>
                <w:lang w:eastAsia="ro-RO"/>
              </w:rPr>
            </w:pPr>
          </w:p>
          <w:p w:rsidR="002156F2" w:rsidRPr="007E1946" w:rsidRDefault="002156F2" w:rsidP="00841A06">
            <w:pPr>
              <w:spacing w:after="0"/>
              <w:rPr>
                <w:rFonts w:ascii="Trebuchet MS" w:hAnsi="Trebuchet MS"/>
                <w:b/>
                <w:noProof/>
                <w:lang w:eastAsia="ro-RO"/>
              </w:rPr>
            </w:pPr>
            <w:r w:rsidRPr="007E1946">
              <w:rPr>
                <w:rFonts w:ascii="Trebuchet MS" w:hAnsi="Trebuchet MS"/>
                <w:b/>
                <w:noProof/>
                <w:lang w:eastAsia="ro-RO"/>
              </w:rPr>
              <w:t xml:space="preserve">Măsuri </w:t>
            </w:r>
          </w:p>
          <w:p w:rsidR="002156F2" w:rsidRPr="007E1946" w:rsidRDefault="00C52B81" w:rsidP="00841A06">
            <w:pPr>
              <w:spacing w:after="0"/>
              <w:rPr>
                <w:rFonts w:ascii="Trebuchet MS" w:hAnsi="Trebuchet MS"/>
                <w:noProof/>
                <w:lang w:eastAsia="ro-RO"/>
              </w:rPr>
            </w:pPr>
            <w:r w:rsidRPr="00C52B81">
              <w:rPr>
                <w:noProof/>
                <w:lang w:eastAsia="ro-RO"/>
              </w:rPr>
              <w:pict>
                <v:shape id="Straight Arrow Connector 5" o:spid="_x0000_s2072" type="#_x0000_t32" style="position:absolute;margin-left:-2.75pt;margin-top:12.75pt;width:41.25pt;height:0;z-index:251665408;visibility:visible;mso-wrap-distance-top:-1e-4mm;mso-wrap-distance-bottom:-1e-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" strokecolor="windowText" strokeweight=".5pt">
                  <v:stroke endarrow="block" joinstyle="miter"/>
                  <o:lock v:ext="edit" shapetype="f"/>
                </v:shape>
              </w:pict>
            </w:r>
          </w:p>
        </w:tc>
        <w:tc>
          <w:tcPr>
            <w:tcW w:w="3686" w:type="dxa"/>
            <w:shd w:val="clear" w:color="auto" w:fill="D0CECE"/>
          </w:tcPr>
          <w:p w:rsidR="002156F2" w:rsidRPr="007E1946" w:rsidRDefault="002156F2" w:rsidP="00841A06">
            <w:pPr>
              <w:spacing w:after="0"/>
              <w:rPr>
                <w:rFonts w:ascii="Trebuchet MS" w:hAnsi="Trebuchet MS"/>
                <w:b/>
                <w:noProof/>
                <w:lang w:eastAsia="ro-RO"/>
              </w:rPr>
            </w:pPr>
            <w:r w:rsidRPr="007E1946">
              <w:rPr>
                <w:rFonts w:ascii="Trebuchet MS" w:hAnsi="Trebuchet MS"/>
                <w:b/>
                <w:noProof/>
                <w:lang w:eastAsia="ro-RO"/>
              </w:rPr>
              <w:t>Indicatori de rezultat</w:t>
            </w:r>
          </w:p>
          <w:p w:rsidR="002156F2" w:rsidRPr="007E1946" w:rsidRDefault="002156F2" w:rsidP="00841A06">
            <w:pPr>
              <w:spacing w:after="0"/>
              <w:rPr>
                <w:rFonts w:ascii="Trebuchet MS" w:hAnsi="Trebuchet MS"/>
                <w:noProof/>
                <w:highlight w:val="yellow"/>
                <w:lang w:eastAsia="ro-RO"/>
              </w:rPr>
            </w:pPr>
          </w:p>
        </w:tc>
      </w:tr>
      <w:tr w:rsidR="002156F2" w:rsidRPr="007E1946" w:rsidTr="00841A06">
        <w:trPr>
          <w:trHeight w:val="120"/>
        </w:trPr>
        <w:tc>
          <w:tcPr>
            <w:tcW w:w="2048" w:type="dxa"/>
            <w:vMerge/>
            <w:shd w:val="clear" w:color="auto" w:fill="AEAAAA"/>
          </w:tcPr>
          <w:p w:rsidR="002156F2" w:rsidRPr="007E1946" w:rsidRDefault="002156F2" w:rsidP="00841A06">
            <w:pPr>
              <w:spacing w:after="0"/>
              <w:rPr>
                <w:rFonts w:ascii="Trebuchet MS" w:hAnsi="Trebuchet MS"/>
                <w:noProof/>
                <w:highlight w:val="yellow"/>
                <w:lang w:eastAsia="ro-RO"/>
              </w:rPr>
            </w:pPr>
          </w:p>
        </w:tc>
        <w:tc>
          <w:tcPr>
            <w:tcW w:w="1321" w:type="dxa"/>
            <w:vMerge w:val="restart"/>
            <w:shd w:val="clear" w:color="auto" w:fill="D0CECE"/>
          </w:tcPr>
          <w:p w:rsidR="002156F2" w:rsidRPr="007E1946" w:rsidRDefault="002156F2" w:rsidP="00841A06">
            <w:pPr>
              <w:spacing w:after="0"/>
              <w:rPr>
                <w:rFonts w:ascii="Trebuchet MS" w:hAnsi="Trebuchet MS"/>
                <w:noProof/>
                <w:lang w:eastAsia="ro-RO"/>
              </w:rPr>
            </w:pPr>
            <w:r>
              <w:rPr>
                <w:rFonts w:ascii="Trebuchet MS" w:hAnsi="Trebuchet MS"/>
                <w:noProof/>
                <w:lang w:eastAsia="ro-RO"/>
              </w:rPr>
              <w:t xml:space="preserve">P2; </w:t>
            </w:r>
            <w:r w:rsidRPr="007E1946">
              <w:rPr>
                <w:rFonts w:ascii="Trebuchet MS" w:hAnsi="Trebuchet MS"/>
                <w:noProof/>
                <w:lang w:eastAsia="ro-RO"/>
              </w:rPr>
              <w:t xml:space="preserve">P6 </w:t>
            </w:r>
          </w:p>
        </w:tc>
        <w:tc>
          <w:tcPr>
            <w:tcW w:w="1418" w:type="dxa"/>
            <w:vMerge w:val="restart"/>
            <w:shd w:val="clear" w:color="auto" w:fill="D0CECE"/>
          </w:tcPr>
          <w:p w:rsidR="002156F2" w:rsidRPr="007E1946" w:rsidRDefault="002156F2" w:rsidP="00841A06">
            <w:pPr>
              <w:spacing w:after="0"/>
              <w:rPr>
                <w:rFonts w:ascii="Trebuchet MS" w:hAnsi="Trebuchet MS"/>
                <w:noProof/>
                <w:lang w:eastAsia="ro-RO"/>
              </w:rPr>
            </w:pPr>
            <w:r w:rsidRPr="007E1946">
              <w:rPr>
                <w:rFonts w:ascii="Trebuchet MS" w:hAnsi="Trebuchet MS"/>
                <w:noProof/>
                <w:lang w:eastAsia="ro-RO"/>
              </w:rPr>
              <w:t>6A)</w:t>
            </w:r>
            <w:r>
              <w:rPr>
                <w:rFonts w:ascii="Trebuchet MS" w:hAnsi="Trebuchet MS"/>
                <w:noProof/>
                <w:lang w:eastAsia="ro-RO"/>
              </w:rPr>
              <w:t>; 5C</w:t>
            </w:r>
            <w:r w:rsidRPr="007E1946">
              <w:rPr>
                <w:rFonts w:ascii="Trebuchet MS" w:hAnsi="Trebuchet MS"/>
                <w:noProof/>
                <w:lang w:eastAsia="ro-RO"/>
              </w:rPr>
              <w:t xml:space="preserve"> </w:t>
            </w:r>
          </w:p>
        </w:tc>
        <w:tc>
          <w:tcPr>
            <w:tcW w:w="991" w:type="dxa"/>
            <w:shd w:val="clear" w:color="auto" w:fill="auto"/>
          </w:tcPr>
          <w:p w:rsidR="002156F2" w:rsidRPr="007E1946" w:rsidRDefault="002156F2" w:rsidP="00841A06">
            <w:pPr>
              <w:pStyle w:val="Default"/>
              <w:spacing w:line="276" w:lineRule="auto"/>
              <w:jc w:val="both"/>
              <w:rPr>
                <w:rFonts w:ascii="Trebuchet MS" w:hAnsi="Trebuchet MS"/>
                <w:bCs/>
                <w:color w:val="auto"/>
                <w:sz w:val="22"/>
                <w:szCs w:val="22"/>
                <w:lang w:eastAsia="ro-RO"/>
              </w:rPr>
            </w:pPr>
            <w:r w:rsidRPr="007E1946">
              <w:rPr>
                <w:rFonts w:ascii="Trebuchet MS" w:hAnsi="Trebuchet MS"/>
                <w:color w:val="auto"/>
                <w:sz w:val="22"/>
                <w:szCs w:val="22"/>
                <w:lang w:eastAsia="ro-RO"/>
              </w:rPr>
              <w:t>M2/6A</w:t>
            </w:r>
            <w:r w:rsidRPr="007E1946">
              <w:rPr>
                <w:rFonts w:ascii="Trebuchet MS" w:hAnsi="Trebuchet MS"/>
                <w:sz w:val="22"/>
                <w:szCs w:val="22"/>
                <w:lang w:eastAsia="ro-RO"/>
              </w:rPr>
              <w:t xml:space="preserve"> </w:t>
            </w:r>
          </w:p>
        </w:tc>
        <w:tc>
          <w:tcPr>
            <w:tcW w:w="3686" w:type="dxa"/>
            <w:shd w:val="clear" w:color="auto" w:fill="D0CECE"/>
          </w:tcPr>
          <w:p w:rsidR="002156F2" w:rsidRPr="007E1946" w:rsidRDefault="002156F2" w:rsidP="00841A06">
            <w:pPr>
              <w:autoSpaceDE w:val="0"/>
              <w:autoSpaceDN w:val="0"/>
              <w:adjustRightInd w:val="0"/>
              <w:spacing w:after="0"/>
              <w:rPr>
                <w:rFonts w:ascii="Trebuchet MS" w:hAnsi="Trebuchet MS"/>
                <w:lang w:eastAsia="ro-RO"/>
              </w:rPr>
            </w:pPr>
            <w:r w:rsidRPr="007E1946">
              <w:rPr>
                <w:rFonts w:ascii="Trebuchet MS" w:hAnsi="Trebuchet MS"/>
                <w:lang w:eastAsia="ro-RO"/>
              </w:rPr>
              <w:t xml:space="preserve">Locuri de muncă create: </w:t>
            </w:r>
            <w:r>
              <w:rPr>
                <w:rFonts w:ascii="Trebuchet MS" w:hAnsi="Trebuchet MS"/>
                <w:lang w:eastAsia="ro-RO"/>
              </w:rPr>
              <w:t>5</w:t>
            </w:r>
          </w:p>
          <w:p w:rsidR="002156F2" w:rsidRPr="007E1946" w:rsidRDefault="002156F2" w:rsidP="00841A06">
            <w:pPr>
              <w:spacing w:after="0"/>
              <w:rPr>
                <w:rFonts w:ascii="Trebuchet MS" w:hAnsi="Trebuchet MS"/>
                <w:noProof/>
                <w:highlight w:val="yellow"/>
                <w:lang w:eastAsia="ro-RO"/>
              </w:rPr>
            </w:pPr>
            <w:r w:rsidRPr="007E1946">
              <w:rPr>
                <w:rFonts w:ascii="Trebuchet MS" w:hAnsi="Trebuchet MS"/>
                <w:lang w:eastAsia="ro-RO"/>
              </w:rPr>
              <w:t xml:space="preserve">Cheltuielile publice totale: </w:t>
            </w:r>
            <w:r>
              <w:rPr>
                <w:rFonts w:ascii="Trebuchet MS" w:hAnsi="Trebuchet MS"/>
                <w:lang w:eastAsia="ro-RO"/>
              </w:rPr>
              <w:t xml:space="preserve">640.000 </w:t>
            </w:r>
            <w:r w:rsidRPr="007E1946">
              <w:rPr>
                <w:rFonts w:ascii="Trebuchet MS" w:hAnsi="Trebuchet MS"/>
                <w:lang w:eastAsia="ro-RO"/>
              </w:rPr>
              <w:t>de euro</w:t>
            </w:r>
          </w:p>
        </w:tc>
      </w:tr>
      <w:tr w:rsidR="002156F2" w:rsidRPr="007E1946" w:rsidTr="00841A06">
        <w:trPr>
          <w:trHeight w:val="120"/>
        </w:trPr>
        <w:tc>
          <w:tcPr>
            <w:tcW w:w="2048" w:type="dxa"/>
            <w:vMerge/>
            <w:shd w:val="clear" w:color="auto" w:fill="AEAAAA"/>
          </w:tcPr>
          <w:p w:rsidR="002156F2" w:rsidRPr="007E1946" w:rsidRDefault="002156F2" w:rsidP="00841A06">
            <w:pPr>
              <w:spacing w:after="0"/>
              <w:rPr>
                <w:rFonts w:ascii="Trebuchet MS" w:hAnsi="Trebuchet MS"/>
                <w:noProof/>
                <w:highlight w:val="yellow"/>
                <w:lang w:eastAsia="ro-RO"/>
              </w:rPr>
            </w:pPr>
          </w:p>
        </w:tc>
        <w:tc>
          <w:tcPr>
            <w:tcW w:w="1321" w:type="dxa"/>
            <w:vMerge/>
            <w:shd w:val="clear" w:color="auto" w:fill="D0CECE"/>
          </w:tcPr>
          <w:p w:rsidR="002156F2" w:rsidRPr="007E1946" w:rsidRDefault="002156F2" w:rsidP="00841A06">
            <w:pPr>
              <w:spacing w:after="0"/>
              <w:rPr>
                <w:rFonts w:ascii="Trebuchet MS" w:hAnsi="Trebuchet MS"/>
                <w:noProof/>
                <w:highlight w:val="yellow"/>
                <w:lang w:eastAsia="ro-RO"/>
              </w:rPr>
            </w:pPr>
          </w:p>
        </w:tc>
        <w:tc>
          <w:tcPr>
            <w:tcW w:w="1418" w:type="dxa"/>
            <w:vMerge/>
            <w:shd w:val="clear" w:color="auto" w:fill="D0CECE"/>
          </w:tcPr>
          <w:p w:rsidR="002156F2" w:rsidRPr="007E1946" w:rsidRDefault="002156F2" w:rsidP="00841A06">
            <w:pPr>
              <w:spacing w:after="0"/>
              <w:rPr>
                <w:rFonts w:ascii="Trebuchet MS" w:hAnsi="Trebuchet MS"/>
                <w:noProof/>
                <w:lang w:eastAsia="ro-RO"/>
              </w:rPr>
            </w:pPr>
          </w:p>
        </w:tc>
        <w:tc>
          <w:tcPr>
            <w:tcW w:w="991" w:type="dxa"/>
            <w:shd w:val="clear" w:color="auto" w:fill="auto"/>
          </w:tcPr>
          <w:p w:rsidR="002156F2" w:rsidRPr="007E1946" w:rsidRDefault="002156F2" w:rsidP="00841A06">
            <w:pPr>
              <w:spacing w:after="0"/>
              <w:jc w:val="both"/>
              <w:rPr>
                <w:rFonts w:ascii="Trebuchet MS" w:hAnsi="Trebuchet MS"/>
                <w:color w:val="00B0F0"/>
                <w:lang w:eastAsia="ro-RO"/>
              </w:rPr>
            </w:pPr>
            <w:r w:rsidRPr="007E1946">
              <w:rPr>
                <w:rFonts w:ascii="Trebuchet MS" w:hAnsi="Trebuchet MS"/>
                <w:lang w:eastAsia="ro-RO"/>
              </w:rPr>
              <w:t>M3/6A</w:t>
            </w:r>
          </w:p>
        </w:tc>
        <w:tc>
          <w:tcPr>
            <w:tcW w:w="3686" w:type="dxa"/>
            <w:shd w:val="clear" w:color="auto" w:fill="D0CECE"/>
          </w:tcPr>
          <w:p w:rsidR="002156F2" w:rsidRPr="007E1946" w:rsidRDefault="002156F2" w:rsidP="00841A06">
            <w:pPr>
              <w:autoSpaceDE w:val="0"/>
              <w:autoSpaceDN w:val="0"/>
              <w:adjustRightInd w:val="0"/>
              <w:spacing w:after="0"/>
              <w:rPr>
                <w:rFonts w:ascii="Trebuchet MS" w:hAnsi="Trebuchet MS"/>
                <w:lang w:eastAsia="ro-RO"/>
              </w:rPr>
            </w:pPr>
            <w:r w:rsidRPr="007E1946">
              <w:rPr>
                <w:rFonts w:ascii="Trebuchet MS" w:hAnsi="Trebuchet MS"/>
                <w:lang w:eastAsia="ro-RO"/>
              </w:rPr>
              <w:t>Locuri de muncă create: 3</w:t>
            </w:r>
          </w:p>
          <w:p w:rsidR="002156F2" w:rsidRPr="007E1946" w:rsidRDefault="002156F2" w:rsidP="00841A06">
            <w:pPr>
              <w:spacing w:after="0"/>
              <w:rPr>
                <w:rFonts w:ascii="Trebuchet MS" w:hAnsi="Trebuchet MS"/>
                <w:noProof/>
                <w:highlight w:val="yellow"/>
                <w:lang w:eastAsia="ro-RO"/>
              </w:rPr>
            </w:pPr>
            <w:r w:rsidRPr="007E1946">
              <w:rPr>
                <w:rFonts w:ascii="Trebuchet MS" w:hAnsi="Trebuchet MS"/>
                <w:lang w:eastAsia="ro-RO"/>
              </w:rPr>
              <w:t xml:space="preserve">Cheltuielile publice totale: </w:t>
            </w:r>
            <w:r>
              <w:rPr>
                <w:rFonts w:ascii="Trebuchet MS" w:hAnsi="Trebuchet MS"/>
                <w:lang w:eastAsia="ro-RO"/>
              </w:rPr>
              <w:t xml:space="preserve">  </w:t>
            </w:r>
            <w:ins w:id="46" w:author="Administrator" w:date="2024-09-27T12:18:00Z">
              <w:r w:rsidR="00374BAA">
                <w:rPr>
                  <w:rFonts w:ascii="Trebuchet MS" w:hAnsi="Trebuchet MS"/>
                  <w:lang w:eastAsia="ro-RO"/>
                </w:rPr>
                <w:t xml:space="preserve">779.238,32 </w:t>
              </w:r>
            </w:ins>
            <w:del w:id="47" w:author="Administrator" w:date="2024-09-27T12:18:00Z">
              <w:r w:rsidRPr="0064275F" w:rsidDel="00374BAA">
                <w:rPr>
                  <w:rFonts w:ascii="Trebuchet MS" w:hAnsi="Trebuchet MS"/>
                  <w:lang w:eastAsia="ro-RO"/>
                </w:rPr>
                <w:delText xml:space="preserve">781.499,90  </w:delText>
              </w:r>
            </w:del>
            <w:r w:rsidRPr="007E1946">
              <w:rPr>
                <w:rFonts w:ascii="Trebuchet MS" w:hAnsi="Trebuchet MS"/>
                <w:lang w:eastAsia="ro-RO"/>
              </w:rPr>
              <w:t>de euro</w:t>
            </w:r>
            <w:r>
              <w:rPr>
                <w:rFonts w:ascii="Trebuchet MS" w:hAnsi="Trebuchet MS"/>
                <w:lang w:eastAsia="ro-RO"/>
              </w:rPr>
              <w:t xml:space="preserve">. </w:t>
            </w:r>
            <w:r w:rsidRPr="00ED37DA">
              <w:rPr>
                <w:rFonts w:ascii="Trebuchet MS" w:hAnsi="Trebuchet MS"/>
              </w:rPr>
              <w:t>Pentru aceasta masura se aloca din fonduri EURI suma de</w:t>
            </w:r>
            <w:r>
              <w:rPr>
                <w:rFonts w:ascii="Trebuchet MS" w:hAnsi="Trebuchet MS"/>
              </w:rPr>
              <w:t xml:space="preserve"> </w:t>
            </w:r>
            <w:ins w:id="48" w:author="Administrator" w:date="2024-09-27T12:19:00Z">
              <w:r w:rsidR="00374BAA">
                <w:rPr>
                  <w:rFonts w:ascii="Trebuchet MS" w:hAnsi="Trebuchet MS"/>
                </w:rPr>
                <w:t xml:space="preserve"> </w:t>
              </w:r>
            </w:ins>
            <w:r>
              <w:rPr>
                <w:rFonts w:ascii="Trebuchet MS" w:hAnsi="Trebuchet MS"/>
              </w:rPr>
              <w:t>83.957,33 Euro.</w:t>
            </w:r>
          </w:p>
        </w:tc>
      </w:tr>
      <w:tr w:rsidR="002156F2" w:rsidRPr="007E1946" w:rsidTr="00841A06">
        <w:trPr>
          <w:trHeight w:val="120"/>
        </w:trPr>
        <w:tc>
          <w:tcPr>
            <w:tcW w:w="2048" w:type="dxa"/>
            <w:vMerge/>
            <w:shd w:val="clear" w:color="auto" w:fill="AEAAAA"/>
          </w:tcPr>
          <w:p w:rsidR="002156F2" w:rsidRPr="007E1946" w:rsidRDefault="002156F2" w:rsidP="00841A06">
            <w:pPr>
              <w:spacing w:after="0"/>
              <w:rPr>
                <w:rFonts w:ascii="Trebuchet MS" w:hAnsi="Trebuchet MS"/>
                <w:noProof/>
                <w:highlight w:val="yellow"/>
                <w:lang w:eastAsia="ro-RO"/>
              </w:rPr>
            </w:pPr>
          </w:p>
        </w:tc>
        <w:tc>
          <w:tcPr>
            <w:tcW w:w="1321" w:type="dxa"/>
            <w:vMerge/>
            <w:shd w:val="clear" w:color="auto" w:fill="D0CECE"/>
          </w:tcPr>
          <w:p w:rsidR="002156F2" w:rsidRPr="007E1946" w:rsidRDefault="002156F2" w:rsidP="00841A06">
            <w:pPr>
              <w:spacing w:after="0"/>
              <w:rPr>
                <w:rFonts w:ascii="Trebuchet MS" w:hAnsi="Trebuchet MS"/>
                <w:noProof/>
                <w:highlight w:val="yellow"/>
                <w:lang w:eastAsia="ro-RO"/>
              </w:rPr>
            </w:pPr>
          </w:p>
        </w:tc>
        <w:tc>
          <w:tcPr>
            <w:tcW w:w="1418" w:type="dxa"/>
            <w:vMerge w:val="restart"/>
            <w:shd w:val="clear" w:color="auto" w:fill="D0CECE"/>
          </w:tcPr>
          <w:p w:rsidR="002156F2" w:rsidRPr="007E1946" w:rsidRDefault="002156F2" w:rsidP="00841A06">
            <w:pPr>
              <w:spacing w:after="0"/>
              <w:rPr>
                <w:rFonts w:ascii="Trebuchet MS" w:hAnsi="Trebuchet MS"/>
                <w:noProof/>
                <w:lang w:eastAsia="ro-RO"/>
              </w:rPr>
            </w:pPr>
            <w:r w:rsidRPr="007E1946">
              <w:rPr>
                <w:rFonts w:ascii="Trebuchet MS" w:hAnsi="Trebuchet MS"/>
                <w:noProof/>
                <w:lang w:eastAsia="ro-RO"/>
              </w:rPr>
              <w:t xml:space="preserve">6B) </w:t>
            </w:r>
            <w:r>
              <w:rPr>
                <w:rFonts w:ascii="Trebuchet MS" w:hAnsi="Trebuchet MS"/>
                <w:noProof/>
                <w:lang w:eastAsia="ro-RO"/>
              </w:rPr>
              <w:t>; 5C;2A</w:t>
            </w:r>
          </w:p>
          <w:p w:rsidR="002156F2" w:rsidRPr="007E1946" w:rsidRDefault="002156F2" w:rsidP="00841A06">
            <w:pPr>
              <w:spacing w:after="0"/>
              <w:rPr>
                <w:rFonts w:ascii="Trebuchet MS" w:hAnsi="Trebuchet MS"/>
                <w:noProof/>
                <w:lang w:eastAsia="ro-RO"/>
              </w:rPr>
            </w:pPr>
            <w:r w:rsidRPr="007E1946">
              <w:rPr>
                <w:rFonts w:ascii="Trebuchet MS" w:hAnsi="Trebuchet MS"/>
                <w:noProof/>
                <w:lang w:eastAsia="ro-RO"/>
              </w:rPr>
              <w:t xml:space="preserve"> </w:t>
            </w:r>
          </w:p>
        </w:tc>
        <w:tc>
          <w:tcPr>
            <w:tcW w:w="991" w:type="dxa"/>
            <w:shd w:val="clear" w:color="auto" w:fill="auto"/>
          </w:tcPr>
          <w:p w:rsidR="002156F2" w:rsidRPr="007E1946" w:rsidRDefault="002156F2" w:rsidP="00841A06">
            <w:pPr>
              <w:tabs>
                <w:tab w:val="left" w:pos="0"/>
              </w:tabs>
              <w:spacing w:after="0"/>
              <w:rPr>
                <w:rFonts w:ascii="Trebuchet MS" w:hAnsi="Trebuchet MS"/>
                <w:noProof/>
                <w:lang w:eastAsia="ro-RO"/>
              </w:rPr>
            </w:pPr>
            <w:del w:id="49" w:author="GAL-2" w:date="2024-10-09T14:02:00Z">
              <w:r w:rsidRPr="007E1946" w:rsidDel="00961827">
                <w:rPr>
                  <w:rFonts w:ascii="Trebuchet MS" w:hAnsi="Trebuchet MS"/>
                  <w:noProof/>
                  <w:lang w:eastAsia="ro-RO"/>
                </w:rPr>
                <w:delText>M4/6B</w:delText>
              </w:r>
            </w:del>
          </w:p>
        </w:tc>
        <w:tc>
          <w:tcPr>
            <w:tcW w:w="3686" w:type="dxa"/>
            <w:shd w:val="clear" w:color="auto" w:fill="D0CECE"/>
          </w:tcPr>
          <w:p w:rsidR="002156F2" w:rsidRPr="007E1946" w:rsidDel="00961827" w:rsidRDefault="002156F2" w:rsidP="00841A06">
            <w:pPr>
              <w:autoSpaceDE w:val="0"/>
              <w:autoSpaceDN w:val="0"/>
              <w:adjustRightInd w:val="0"/>
              <w:spacing w:after="0"/>
              <w:rPr>
                <w:del w:id="50" w:author="GAL-2" w:date="2024-10-09T14:02:00Z"/>
                <w:rFonts w:ascii="Trebuchet MS" w:hAnsi="Trebuchet MS"/>
                <w:lang w:eastAsia="ro-RO"/>
              </w:rPr>
            </w:pPr>
            <w:del w:id="51" w:author="GAL-2" w:date="2024-10-09T14:02:00Z">
              <w:r w:rsidRPr="007E1946" w:rsidDel="00961827">
                <w:rPr>
                  <w:rFonts w:ascii="Trebuchet MS" w:hAnsi="Trebuchet MS"/>
                  <w:lang w:eastAsia="ro-RO"/>
                </w:rPr>
                <w:delText>Forme de asociere și cooperare realizate: 1</w:delText>
              </w:r>
            </w:del>
          </w:p>
          <w:p w:rsidR="002156F2" w:rsidRPr="007E1946" w:rsidRDefault="002156F2" w:rsidP="00841A06">
            <w:pPr>
              <w:spacing w:after="0"/>
              <w:rPr>
                <w:rFonts w:ascii="Trebuchet MS" w:hAnsi="Trebuchet MS"/>
                <w:noProof/>
                <w:highlight w:val="yellow"/>
                <w:lang w:eastAsia="ro-RO"/>
              </w:rPr>
            </w:pPr>
            <w:del w:id="52" w:author="GAL-2" w:date="2024-10-09T14:02:00Z">
              <w:r w:rsidRPr="007E1946" w:rsidDel="00961827">
                <w:rPr>
                  <w:rFonts w:ascii="Trebuchet MS" w:hAnsi="Trebuchet MS"/>
                  <w:lang w:eastAsia="ro-RO"/>
                </w:rPr>
                <w:delText xml:space="preserve">Cheltuielile publice totale: </w:delText>
              </w:r>
              <w:r w:rsidDel="00961827">
                <w:rPr>
                  <w:rFonts w:ascii="Trebuchet MS" w:hAnsi="Trebuchet MS"/>
                  <w:lang w:eastAsia="ro-RO"/>
                </w:rPr>
                <w:delText>50.000</w:delText>
              </w:r>
              <w:r w:rsidRPr="007E1946" w:rsidDel="00961827">
                <w:rPr>
                  <w:rFonts w:ascii="Trebuchet MS" w:hAnsi="Trebuchet MS"/>
                  <w:lang w:eastAsia="ro-RO"/>
                </w:rPr>
                <w:delText xml:space="preserve"> de euro</w:delText>
              </w:r>
            </w:del>
          </w:p>
        </w:tc>
      </w:tr>
      <w:tr w:rsidR="002156F2" w:rsidRPr="007E1946" w:rsidTr="00841A06">
        <w:trPr>
          <w:trHeight w:val="806"/>
        </w:trPr>
        <w:tc>
          <w:tcPr>
            <w:tcW w:w="2048" w:type="dxa"/>
            <w:vMerge/>
            <w:shd w:val="clear" w:color="auto" w:fill="AEAAAA"/>
          </w:tcPr>
          <w:p w:rsidR="002156F2" w:rsidRPr="007E1946" w:rsidRDefault="002156F2" w:rsidP="00841A06">
            <w:pPr>
              <w:spacing w:after="0"/>
              <w:rPr>
                <w:rFonts w:ascii="Trebuchet MS" w:hAnsi="Trebuchet MS"/>
                <w:noProof/>
                <w:highlight w:val="yellow"/>
                <w:lang w:eastAsia="ro-RO"/>
              </w:rPr>
            </w:pPr>
          </w:p>
        </w:tc>
        <w:tc>
          <w:tcPr>
            <w:tcW w:w="1321" w:type="dxa"/>
            <w:vMerge/>
            <w:shd w:val="clear" w:color="auto" w:fill="D0CECE"/>
          </w:tcPr>
          <w:p w:rsidR="002156F2" w:rsidRPr="007E1946" w:rsidRDefault="002156F2" w:rsidP="00841A06">
            <w:pPr>
              <w:spacing w:after="0"/>
              <w:rPr>
                <w:rFonts w:ascii="Trebuchet MS" w:hAnsi="Trebuchet MS"/>
                <w:noProof/>
                <w:highlight w:val="yellow"/>
                <w:lang w:eastAsia="ro-RO"/>
              </w:rPr>
            </w:pPr>
          </w:p>
        </w:tc>
        <w:tc>
          <w:tcPr>
            <w:tcW w:w="1418" w:type="dxa"/>
            <w:vMerge/>
            <w:shd w:val="clear" w:color="auto" w:fill="D0CECE"/>
            <w:vAlign w:val="center"/>
          </w:tcPr>
          <w:p w:rsidR="002156F2" w:rsidRPr="007E1946" w:rsidRDefault="002156F2" w:rsidP="00841A06">
            <w:pPr>
              <w:spacing w:after="0"/>
              <w:rPr>
                <w:rFonts w:ascii="Trebuchet MS" w:hAnsi="Trebuchet MS"/>
                <w:noProof/>
                <w:highlight w:val="yellow"/>
                <w:lang w:eastAsia="ro-RO"/>
              </w:rPr>
            </w:pPr>
          </w:p>
        </w:tc>
        <w:tc>
          <w:tcPr>
            <w:tcW w:w="991" w:type="dxa"/>
            <w:shd w:val="clear" w:color="auto" w:fill="auto"/>
          </w:tcPr>
          <w:p w:rsidR="002156F2" w:rsidRPr="007E1946" w:rsidRDefault="002156F2" w:rsidP="00841A06">
            <w:pPr>
              <w:tabs>
                <w:tab w:val="left" w:pos="0"/>
              </w:tabs>
              <w:spacing w:after="0"/>
              <w:rPr>
                <w:rFonts w:ascii="Trebuchet MS" w:hAnsi="Trebuchet MS"/>
                <w:noProof/>
                <w:lang w:eastAsia="ro-RO"/>
              </w:rPr>
            </w:pPr>
            <w:r w:rsidRPr="007E1946">
              <w:rPr>
                <w:rFonts w:ascii="Trebuchet MS" w:hAnsi="Trebuchet MS"/>
                <w:noProof/>
                <w:lang w:eastAsia="ro-RO"/>
              </w:rPr>
              <w:t>M5/6B</w:t>
            </w:r>
          </w:p>
        </w:tc>
        <w:tc>
          <w:tcPr>
            <w:tcW w:w="3686" w:type="dxa"/>
            <w:shd w:val="clear" w:color="auto" w:fill="D0CECE"/>
          </w:tcPr>
          <w:p w:rsidR="002156F2" w:rsidRPr="007E1946" w:rsidRDefault="002156F2" w:rsidP="00841A06">
            <w:pPr>
              <w:autoSpaceDE w:val="0"/>
              <w:autoSpaceDN w:val="0"/>
              <w:adjustRightInd w:val="0"/>
              <w:spacing w:after="0"/>
              <w:rPr>
                <w:rFonts w:ascii="Trebuchet MS" w:hAnsi="Trebuchet MS"/>
                <w:noProof/>
                <w:lang w:eastAsia="ro-RO"/>
              </w:rPr>
            </w:pPr>
            <w:r w:rsidRPr="007E1946">
              <w:rPr>
                <w:rFonts w:ascii="Trebuchet MS" w:hAnsi="Trebuchet MS"/>
                <w:lang w:eastAsia="ro-RO"/>
              </w:rPr>
              <w:t>Populație netă care beneficiază de servicii: 30</w:t>
            </w:r>
            <w:r>
              <w:rPr>
                <w:rFonts w:ascii="Trebuchet MS" w:hAnsi="Trebuchet MS"/>
                <w:lang w:eastAsia="ro-RO"/>
              </w:rPr>
              <w:t xml:space="preserve">; </w:t>
            </w:r>
            <w:r w:rsidRPr="007E1946">
              <w:rPr>
                <w:rFonts w:ascii="Trebuchet MS" w:hAnsi="Trebuchet MS"/>
                <w:lang w:eastAsia="ro-RO"/>
              </w:rPr>
              <w:t xml:space="preserve">Cheltuielile publice totale: </w:t>
            </w:r>
            <w:r>
              <w:rPr>
                <w:rFonts w:ascii="Trebuchet MS" w:hAnsi="Trebuchet MS"/>
                <w:lang w:eastAsia="ro-RO"/>
              </w:rPr>
              <w:t xml:space="preserve"> </w:t>
            </w:r>
            <w:ins w:id="53" w:author="Administrator" w:date="2024-09-27T11:05:00Z">
              <w:r w:rsidR="001422D4">
                <w:rPr>
                  <w:rFonts w:ascii="Trebuchet MS" w:hAnsi="Trebuchet MS"/>
                  <w:lang w:eastAsia="ro-RO"/>
                </w:rPr>
                <w:t xml:space="preserve">40.868,54 </w:t>
              </w:r>
            </w:ins>
            <w:del w:id="54" w:author="Administrator" w:date="2024-09-27T11:05:00Z">
              <w:r w:rsidDel="001422D4">
                <w:rPr>
                  <w:rFonts w:ascii="Trebuchet MS" w:hAnsi="Trebuchet MS"/>
                  <w:lang w:eastAsia="ro-RO"/>
                </w:rPr>
                <w:delText xml:space="preserve">47.596,9 </w:delText>
              </w:r>
            </w:del>
            <w:r w:rsidRPr="007E1946">
              <w:rPr>
                <w:rFonts w:ascii="Trebuchet MS" w:hAnsi="Trebuchet MS"/>
                <w:lang w:eastAsia="ro-RO"/>
              </w:rPr>
              <w:t>de euro</w:t>
            </w:r>
          </w:p>
        </w:tc>
      </w:tr>
      <w:tr w:rsidR="002156F2" w:rsidRPr="007E1946" w:rsidTr="00841A06">
        <w:trPr>
          <w:trHeight w:val="766"/>
        </w:trPr>
        <w:tc>
          <w:tcPr>
            <w:tcW w:w="2048" w:type="dxa"/>
            <w:vMerge/>
            <w:shd w:val="clear" w:color="auto" w:fill="AEAAAA"/>
          </w:tcPr>
          <w:p w:rsidR="002156F2" w:rsidRPr="007E1946" w:rsidRDefault="002156F2" w:rsidP="00841A06">
            <w:pPr>
              <w:spacing w:after="0"/>
              <w:rPr>
                <w:rFonts w:ascii="Trebuchet MS" w:hAnsi="Trebuchet MS"/>
                <w:noProof/>
                <w:highlight w:val="yellow"/>
                <w:lang w:eastAsia="ro-RO"/>
              </w:rPr>
            </w:pPr>
          </w:p>
        </w:tc>
        <w:tc>
          <w:tcPr>
            <w:tcW w:w="1321" w:type="dxa"/>
            <w:vMerge/>
            <w:shd w:val="clear" w:color="auto" w:fill="D0CECE"/>
          </w:tcPr>
          <w:p w:rsidR="002156F2" w:rsidRPr="007E1946" w:rsidRDefault="002156F2" w:rsidP="00841A06">
            <w:pPr>
              <w:spacing w:after="0"/>
              <w:rPr>
                <w:rFonts w:ascii="Trebuchet MS" w:hAnsi="Trebuchet MS"/>
                <w:noProof/>
                <w:highlight w:val="yellow"/>
                <w:lang w:eastAsia="ro-RO"/>
              </w:rPr>
            </w:pPr>
          </w:p>
        </w:tc>
        <w:tc>
          <w:tcPr>
            <w:tcW w:w="1418" w:type="dxa"/>
            <w:vMerge/>
            <w:shd w:val="clear" w:color="auto" w:fill="D0CECE"/>
            <w:vAlign w:val="center"/>
          </w:tcPr>
          <w:p w:rsidR="002156F2" w:rsidRPr="007E1946" w:rsidRDefault="002156F2" w:rsidP="00841A06">
            <w:pPr>
              <w:spacing w:after="0"/>
              <w:rPr>
                <w:rFonts w:ascii="Trebuchet MS" w:hAnsi="Trebuchet MS"/>
                <w:noProof/>
                <w:highlight w:val="yellow"/>
                <w:lang w:eastAsia="ro-RO"/>
              </w:rPr>
            </w:pPr>
          </w:p>
        </w:tc>
        <w:tc>
          <w:tcPr>
            <w:tcW w:w="991" w:type="dxa"/>
            <w:shd w:val="clear" w:color="auto" w:fill="auto"/>
          </w:tcPr>
          <w:p w:rsidR="002156F2" w:rsidRPr="007E1946" w:rsidRDefault="002156F2" w:rsidP="00841A06">
            <w:pPr>
              <w:tabs>
                <w:tab w:val="left" w:pos="0"/>
              </w:tabs>
              <w:spacing w:after="0"/>
              <w:rPr>
                <w:rFonts w:ascii="Trebuchet MS" w:hAnsi="Trebuchet MS"/>
                <w:noProof/>
                <w:highlight w:val="yellow"/>
                <w:lang w:eastAsia="ro-RO"/>
              </w:rPr>
            </w:pPr>
            <w:r w:rsidRPr="007E1946">
              <w:rPr>
                <w:rFonts w:ascii="Trebuchet MS" w:hAnsi="Trebuchet MS"/>
                <w:noProof/>
                <w:lang w:eastAsia="ro-RO"/>
              </w:rPr>
              <w:t>M6/6B</w:t>
            </w:r>
          </w:p>
        </w:tc>
        <w:tc>
          <w:tcPr>
            <w:tcW w:w="3686" w:type="dxa"/>
            <w:shd w:val="clear" w:color="auto" w:fill="D0CECE"/>
          </w:tcPr>
          <w:p w:rsidR="002156F2" w:rsidRPr="007E1946" w:rsidRDefault="002156F2" w:rsidP="00841A06">
            <w:pPr>
              <w:autoSpaceDE w:val="0"/>
              <w:autoSpaceDN w:val="0"/>
              <w:adjustRightInd w:val="0"/>
              <w:spacing w:after="0"/>
              <w:rPr>
                <w:rFonts w:ascii="Trebuchet MS" w:hAnsi="Trebuchet MS"/>
                <w:lang w:eastAsia="ro-RO"/>
              </w:rPr>
            </w:pPr>
            <w:r w:rsidRPr="007E1946">
              <w:rPr>
                <w:rFonts w:ascii="Trebuchet MS" w:hAnsi="Trebuchet MS"/>
                <w:lang w:eastAsia="ro-RO"/>
              </w:rPr>
              <w:t>Populație care beneficiază: 10.000</w:t>
            </w:r>
          </w:p>
          <w:p w:rsidR="00000000" w:rsidRDefault="002156F2">
            <w:pPr>
              <w:autoSpaceDE w:val="0"/>
              <w:autoSpaceDN w:val="0"/>
              <w:adjustRightInd w:val="0"/>
              <w:spacing w:after="0"/>
              <w:rPr>
                <w:rFonts w:ascii="Trebuchet MS" w:hAnsi="Trebuchet MS"/>
                <w:highlight w:val="yellow"/>
                <w:lang w:eastAsia="ro-RO"/>
              </w:rPr>
            </w:pPr>
            <w:r w:rsidRPr="007E1946">
              <w:rPr>
                <w:rFonts w:ascii="Trebuchet MS" w:hAnsi="Trebuchet MS"/>
                <w:lang w:eastAsia="ro-RO"/>
              </w:rPr>
              <w:t xml:space="preserve">Cheltuielile publice totale: </w:t>
            </w:r>
            <w:r>
              <w:rPr>
                <w:rFonts w:ascii="Trebuchet MS" w:hAnsi="Trebuchet MS"/>
                <w:lang w:eastAsia="ro-RO"/>
              </w:rPr>
              <w:t xml:space="preserve">  </w:t>
            </w:r>
            <w:ins w:id="55" w:author="GAL-2" w:date="2024-10-17T11:54:00Z">
              <w:r w:rsidR="00782831">
                <w:rPr>
                  <w:rFonts w:ascii="Trebuchet MS" w:hAnsi="Trebuchet MS"/>
                  <w:lang w:eastAsia="ro-RO"/>
                </w:rPr>
                <w:t xml:space="preserve"> </w:t>
              </w:r>
            </w:ins>
            <w:del w:id="56" w:author="GAL-2" w:date="2024-10-17T11:54:00Z">
              <w:r w:rsidDel="00782831">
                <w:rPr>
                  <w:rFonts w:ascii="Trebuchet MS" w:hAnsi="Trebuchet MS"/>
                  <w:lang w:eastAsia="ro-RO"/>
                </w:rPr>
                <w:delText xml:space="preserve">871.348,14 </w:delText>
              </w:r>
            </w:del>
            <w:ins w:id="57" w:author="GAL-2" w:date="2024-10-17T11:55:00Z">
              <w:r w:rsidR="00782831">
                <w:rPr>
                  <w:rFonts w:ascii="Trebuchet MS" w:hAnsi="Trebuchet MS"/>
                  <w:lang w:eastAsia="ro-RO"/>
                </w:rPr>
                <w:t>950.280,30</w:t>
              </w:r>
            </w:ins>
            <w:r w:rsidRPr="007E1946">
              <w:rPr>
                <w:rFonts w:ascii="Trebuchet MS" w:hAnsi="Trebuchet MS"/>
                <w:lang w:eastAsia="ro-RO"/>
              </w:rPr>
              <w:t>de euro</w:t>
            </w:r>
          </w:p>
        </w:tc>
      </w:tr>
      <w:tr w:rsidR="002156F2" w:rsidRPr="007E1946" w:rsidTr="00841A06">
        <w:trPr>
          <w:trHeight w:val="766"/>
        </w:trPr>
        <w:tc>
          <w:tcPr>
            <w:tcW w:w="2048" w:type="dxa"/>
            <w:vMerge/>
            <w:shd w:val="clear" w:color="auto" w:fill="AEAAAA"/>
          </w:tcPr>
          <w:p w:rsidR="002156F2" w:rsidRPr="007E1946" w:rsidRDefault="002156F2" w:rsidP="00841A06">
            <w:pPr>
              <w:spacing w:after="0"/>
              <w:rPr>
                <w:rFonts w:ascii="Trebuchet MS" w:hAnsi="Trebuchet MS"/>
                <w:noProof/>
                <w:highlight w:val="yellow"/>
                <w:lang w:eastAsia="ro-RO"/>
              </w:rPr>
            </w:pPr>
          </w:p>
        </w:tc>
        <w:tc>
          <w:tcPr>
            <w:tcW w:w="1321" w:type="dxa"/>
            <w:vMerge/>
            <w:shd w:val="clear" w:color="auto" w:fill="D0CECE"/>
          </w:tcPr>
          <w:p w:rsidR="002156F2" w:rsidRPr="007E1946" w:rsidRDefault="002156F2" w:rsidP="00841A06">
            <w:pPr>
              <w:spacing w:after="0"/>
              <w:rPr>
                <w:rFonts w:ascii="Trebuchet MS" w:hAnsi="Trebuchet MS"/>
                <w:noProof/>
                <w:highlight w:val="yellow"/>
                <w:lang w:eastAsia="ro-RO"/>
              </w:rPr>
            </w:pPr>
          </w:p>
        </w:tc>
        <w:tc>
          <w:tcPr>
            <w:tcW w:w="1418" w:type="dxa"/>
            <w:vMerge/>
            <w:shd w:val="clear" w:color="auto" w:fill="D0CECE"/>
            <w:vAlign w:val="center"/>
          </w:tcPr>
          <w:p w:rsidR="002156F2" w:rsidRPr="007E1946" w:rsidRDefault="002156F2" w:rsidP="00841A06">
            <w:pPr>
              <w:spacing w:after="0"/>
              <w:rPr>
                <w:rFonts w:ascii="Trebuchet MS" w:hAnsi="Trebuchet MS"/>
                <w:noProof/>
                <w:highlight w:val="yellow"/>
                <w:lang w:eastAsia="ro-RO"/>
              </w:rPr>
            </w:pPr>
          </w:p>
        </w:tc>
        <w:tc>
          <w:tcPr>
            <w:tcW w:w="991" w:type="dxa"/>
            <w:shd w:val="clear" w:color="auto" w:fill="auto"/>
          </w:tcPr>
          <w:p w:rsidR="002156F2" w:rsidRPr="007E1946" w:rsidRDefault="002156F2" w:rsidP="00841A06">
            <w:pPr>
              <w:tabs>
                <w:tab w:val="left" w:pos="0"/>
              </w:tabs>
              <w:spacing w:after="0"/>
              <w:rPr>
                <w:rFonts w:ascii="Trebuchet MS" w:hAnsi="Trebuchet MS"/>
                <w:noProof/>
                <w:lang w:eastAsia="ro-RO"/>
              </w:rPr>
            </w:pPr>
            <w:r>
              <w:rPr>
                <w:rFonts w:ascii="Trebuchet MS" w:hAnsi="Trebuchet MS"/>
                <w:noProof/>
                <w:lang w:eastAsia="ro-RO"/>
              </w:rPr>
              <w:t>M8/6B</w:t>
            </w:r>
          </w:p>
        </w:tc>
        <w:tc>
          <w:tcPr>
            <w:tcW w:w="3686" w:type="dxa"/>
            <w:shd w:val="clear" w:color="auto" w:fill="D0CECE"/>
          </w:tcPr>
          <w:p w:rsidR="002156F2" w:rsidRPr="00FA7C7D" w:rsidRDefault="002156F2" w:rsidP="00841A06">
            <w:pPr>
              <w:tabs>
                <w:tab w:val="center" w:pos="4513"/>
                <w:tab w:val="right" w:pos="9026"/>
              </w:tabs>
              <w:spacing w:after="0" w:line="240" w:lineRule="auto"/>
              <w:jc w:val="both"/>
              <w:rPr>
                <w:rFonts w:ascii="Trebuchet MS" w:eastAsia="Times New Roman" w:hAnsi="Trebuchet MS" w:cs="Times New Roman"/>
              </w:rPr>
            </w:pPr>
            <w:r w:rsidRPr="00FA7C7D">
              <w:rPr>
                <w:rFonts w:ascii="Trebuchet MS" w:eastAsia="Times New Roman" w:hAnsi="Trebuchet MS" w:cs="Times New Roman"/>
              </w:rPr>
              <w:t xml:space="preserve">Numărul de locuri de muncă create: 0 </w:t>
            </w:r>
          </w:p>
          <w:p w:rsidR="002156F2" w:rsidRPr="00FA7C7D" w:rsidRDefault="002156F2" w:rsidP="00841A06">
            <w:pPr>
              <w:tabs>
                <w:tab w:val="center" w:pos="4513"/>
                <w:tab w:val="right" w:pos="9026"/>
              </w:tabs>
              <w:spacing w:after="0" w:line="240" w:lineRule="auto"/>
              <w:jc w:val="both"/>
              <w:rPr>
                <w:rFonts w:ascii="Trebuchet MS" w:eastAsia="Times New Roman" w:hAnsi="Trebuchet MS" w:cs="Times New Roman"/>
              </w:rPr>
            </w:pPr>
            <w:r w:rsidRPr="00FA7C7D">
              <w:rPr>
                <w:rFonts w:ascii="Trebuchet MS" w:eastAsia="Times New Roman" w:hAnsi="Trebuchet MS" w:cs="Times New Roman"/>
              </w:rPr>
              <w:t>Populație netă care beneficiază de servicii/ acțiuni: minim 9.000.</w:t>
            </w:r>
          </w:p>
          <w:p w:rsidR="002156F2" w:rsidRPr="00FA7C7D" w:rsidRDefault="002156F2" w:rsidP="00841A06">
            <w:pPr>
              <w:tabs>
                <w:tab w:val="center" w:pos="4513"/>
                <w:tab w:val="right" w:pos="9026"/>
              </w:tabs>
              <w:spacing w:after="0" w:line="240" w:lineRule="auto"/>
              <w:jc w:val="both"/>
              <w:rPr>
                <w:rFonts w:ascii="Trebuchet MS" w:eastAsia="Times New Roman" w:hAnsi="Trebuchet MS" w:cs="Times New Roman"/>
              </w:rPr>
            </w:pPr>
            <w:r w:rsidRPr="00FA7C7D">
              <w:rPr>
                <w:rFonts w:ascii="Trebuchet MS" w:eastAsia="Times New Roman" w:hAnsi="Trebuchet MS" w:cs="Times New Roman"/>
              </w:rPr>
              <w:t xml:space="preserve">Număr participanți la acțiuni (inclusiv premergătoare): minim </w:t>
            </w:r>
            <w:r w:rsidRPr="00FA7C7D">
              <w:rPr>
                <w:rFonts w:ascii="Trebuchet MS" w:eastAsia="Times New Roman" w:hAnsi="Trebuchet MS" w:cs="Times New Roman"/>
              </w:rPr>
              <w:lastRenderedPageBreak/>
              <w:t>20 persoane</w:t>
            </w:r>
          </w:p>
          <w:p w:rsidR="00000000" w:rsidRDefault="002156F2">
            <w:pPr>
              <w:autoSpaceDE w:val="0"/>
              <w:autoSpaceDN w:val="0"/>
              <w:adjustRightInd w:val="0"/>
              <w:spacing w:after="0"/>
              <w:rPr>
                <w:rFonts w:ascii="Trebuchet MS" w:hAnsi="Trebuchet MS"/>
                <w:color w:val="1F3763" w:themeColor="accent1" w:themeShade="7F"/>
                <w:lang w:eastAsia="ro-RO"/>
              </w:rPr>
              <w:pPrChange w:id="58" w:author="GAL-2" w:date="2024-09-30T10:59:00Z">
                <w:pPr>
                  <w:keepNext/>
                  <w:keepLines/>
                  <w:autoSpaceDE w:val="0"/>
                  <w:autoSpaceDN w:val="0"/>
                  <w:adjustRightInd w:val="0"/>
                  <w:spacing w:before="200" w:after="0"/>
                  <w:outlineLvl w:val="4"/>
                </w:pPr>
              </w:pPrChange>
            </w:pPr>
            <w:r w:rsidRPr="007E1946">
              <w:rPr>
                <w:rFonts w:ascii="Trebuchet MS" w:hAnsi="Trebuchet MS"/>
                <w:lang w:eastAsia="ro-RO"/>
              </w:rPr>
              <w:t>Cheltuielile publice totale:</w:t>
            </w:r>
            <w:r>
              <w:rPr>
                <w:rFonts w:ascii="Trebuchet MS" w:hAnsi="Trebuchet MS"/>
                <w:lang w:eastAsia="ro-RO"/>
              </w:rPr>
              <w:t xml:space="preserve"> </w:t>
            </w:r>
            <w:del w:id="59" w:author="GAL-2" w:date="2024-09-30T10:58:00Z">
              <w:r w:rsidDel="0096229F">
                <w:rPr>
                  <w:rFonts w:ascii="Trebuchet MS" w:hAnsi="Trebuchet MS"/>
                  <w:lang w:eastAsia="ro-RO"/>
                </w:rPr>
                <w:delText>90.000</w:delText>
              </w:r>
            </w:del>
            <w:ins w:id="60" w:author="GAL-2" w:date="2024-09-30T10:58:00Z">
              <w:r w:rsidR="0096229F">
                <w:rPr>
                  <w:rFonts w:ascii="Trebuchet MS" w:hAnsi="Trebuchet MS"/>
                  <w:lang w:eastAsia="ro-RO"/>
                </w:rPr>
                <w:t xml:space="preserve"> 8</w:t>
              </w:r>
            </w:ins>
            <w:ins w:id="61" w:author="GAL-2" w:date="2024-09-30T10:59:00Z">
              <w:r w:rsidR="0096229F">
                <w:rPr>
                  <w:rFonts w:ascii="Trebuchet MS" w:hAnsi="Trebuchet MS"/>
                  <w:lang w:eastAsia="ro-RO"/>
                </w:rPr>
                <w:t>8</w:t>
              </w:r>
            </w:ins>
            <w:ins w:id="62" w:author="GAL-2" w:date="2024-09-30T10:58:00Z">
              <w:r w:rsidR="0096229F">
                <w:rPr>
                  <w:rFonts w:ascii="Trebuchet MS" w:hAnsi="Trebuchet MS"/>
                  <w:lang w:eastAsia="ro-RO"/>
                </w:rPr>
                <w:t>.</w:t>
              </w:r>
            </w:ins>
            <w:ins w:id="63" w:author="GAL-2" w:date="2024-09-30T10:59:00Z">
              <w:r w:rsidR="0096229F">
                <w:rPr>
                  <w:rFonts w:ascii="Trebuchet MS" w:hAnsi="Trebuchet MS"/>
                  <w:lang w:eastAsia="ro-RO"/>
                </w:rPr>
                <w:t>28</w:t>
              </w:r>
            </w:ins>
            <w:ins w:id="64" w:author="GAL-2" w:date="2024-09-30T10:58:00Z">
              <w:r w:rsidR="0096229F">
                <w:rPr>
                  <w:rFonts w:ascii="Trebuchet MS" w:hAnsi="Trebuchet MS"/>
                  <w:lang w:eastAsia="ro-RO"/>
                </w:rPr>
                <w:t>0</w:t>
              </w:r>
            </w:ins>
            <w:del w:id="65" w:author="GAL-2" w:date="2024-09-30T10:58:00Z">
              <w:r w:rsidDel="0096229F">
                <w:rPr>
                  <w:rFonts w:ascii="Trebuchet MS" w:hAnsi="Trebuchet MS"/>
                  <w:lang w:eastAsia="ro-RO"/>
                </w:rPr>
                <w:delText xml:space="preserve"> </w:delText>
              </w:r>
            </w:del>
            <w:r>
              <w:rPr>
                <w:rFonts w:ascii="Trebuchet MS" w:hAnsi="Trebuchet MS"/>
                <w:lang w:eastAsia="ro-RO"/>
              </w:rPr>
              <w:t>euro</w:t>
            </w:r>
          </w:p>
        </w:tc>
      </w:tr>
    </w:tbl>
    <w:p w:rsidR="002156F2" w:rsidRPr="007E1946" w:rsidRDefault="002156F2" w:rsidP="002156F2">
      <w:pPr>
        <w:spacing w:after="0"/>
        <w:ind w:firstLine="284"/>
        <w:jc w:val="both"/>
        <w:rPr>
          <w:rFonts w:ascii="Trebuchet MS" w:hAnsi="Trebuchet MS"/>
          <w:noProof/>
        </w:rPr>
      </w:pPr>
      <w:r w:rsidRPr="007E1946">
        <w:rPr>
          <w:rFonts w:ascii="Trebuchet MS" w:hAnsi="Trebuchet MS"/>
          <w:b/>
          <w:noProof/>
        </w:rPr>
        <w:lastRenderedPageBreak/>
        <w:t>Caracterul integrat</w:t>
      </w:r>
      <w:r w:rsidRPr="007E1946">
        <w:rPr>
          <w:rFonts w:ascii="Trebuchet MS" w:hAnsi="Trebuchet MS"/>
          <w:noProof/>
        </w:rPr>
        <w:t xml:space="preserve"> al SDL GAL Delta Dunării este susținut pe de o parte de complementaritatea existentă între măsurile incluse în strategie, iar pe de altă parte de caracterul sinergic al acestora: măsurile M2/6A, M3/6A, </w:t>
      </w:r>
      <w:del w:id="66" w:author="GAL-2" w:date="2024-10-09T14:02:00Z">
        <w:r w:rsidRPr="007E1946" w:rsidDel="00961827">
          <w:rPr>
            <w:rFonts w:ascii="Trebuchet MS" w:hAnsi="Trebuchet MS"/>
            <w:noProof/>
          </w:rPr>
          <w:delText xml:space="preserve">M4/6B, </w:delText>
        </w:r>
      </w:del>
      <w:r w:rsidRPr="007E1946">
        <w:rPr>
          <w:rFonts w:ascii="Trebuchet MS" w:hAnsi="Trebuchet MS"/>
          <w:noProof/>
        </w:rPr>
        <w:t>M5/6B</w:t>
      </w:r>
      <w:r>
        <w:rPr>
          <w:rFonts w:ascii="Trebuchet MS" w:hAnsi="Trebuchet MS"/>
          <w:noProof/>
        </w:rPr>
        <w:t>,</w:t>
      </w:r>
      <w:r w:rsidRPr="007E1946">
        <w:rPr>
          <w:rFonts w:ascii="Trebuchet MS" w:hAnsi="Trebuchet MS"/>
          <w:noProof/>
        </w:rPr>
        <w:t xml:space="preserve"> M6/6B</w:t>
      </w:r>
      <w:r>
        <w:rPr>
          <w:rFonts w:ascii="Trebuchet MS" w:hAnsi="Trebuchet MS"/>
          <w:noProof/>
        </w:rPr>
        <w:t xml:space="preserve"> si M8/6B</w:t>
      </w:r>
      <w:r w:rsidRPr="007E1946">
        <w:rPr>
          <w:rFonts w:ascii="Trebuchet MS" w:hAnsi="Trebuchet MS"/>
          <w:noProof/>
        </w:rPr>
        <w:t xml:space="preserve"> contribuie la îndeplinirea priorității P6, în timp ce măsura M1/2B răspunde priorității P2</w:t>
      </w:r>
      <w:r>
        <w:rPr>
          <w:rFonts w:ascii="Trebuchet MS" w:hAnsi="Trebuchet MS"/>
          <w:noProof/>
        </w:rPr>
        <w:t xml:space="preserve"> </w:t>
      </w:r>
      <w:del w:id="67" w:author="GAL-2" w:date="2024-10-09T14:02:00Z">
        <w:r w:rsidDel="00961827">
          <w:rPr>
            <w:rFonts w:ascii="Trebuchet MS" w:hAnsi="Trebuchet MS"/>
            <w:noProof/>
          </w:rPr>
          <w:delText>iar masura M7/1A raspunde prioritatii P1.</w:delText>
        </w:r>
        <w:r w:rsidRPr="007E1946" w:rsidDel="00961827">
          <w:rPr>
            <w:rFonts w:ascii="Trebuchet MS" w:hAnsi="Trebuchet MS"/>
            <w:noProof/>
          </w:rPr>
          <w:delText>.</w:delText>
        </w:r>
      </w:del>
    </w:p>
    <w:p w:rsidR="002156F2" w:rsidRPr="00172D1B" w:rsidRDefault="002156F2" w:rsidP="002156F2">
      <w:pPr>
        <w:ind w:firstLine="284"/>
        <w:jc w:val="both"/>
        <w:rPr>
          <w:szCs w:val="28"/>
        </w:rPr>
      </w:pPr>
      <w:r w:rsidRPr="007E1946">
        <w:rPr>
          <w:rFonts w:ascii="Trebuchet MS" w:hAnsi="Trebuchet MS"/>
          <w:noProof/>
        </w:rPr>
        <w:t xml:space="preserve"> </w:t>
      </w:r>
      <w:r w:rsidRPr="007E1946">
        <w:rPr>
          <w:rFonts w:ascii="Trebuchet MS" w:hAnsi="Trebuchet MS"/>
          <w:b/>
          <w:noProof/>
        </w:rPr>
        <w:t>Caracterul inovator</w:t>
      </w:r>
      <w:r w:rsidRPr="007E1946">
        <w:rPr>
          <w:rFonts w:ascii="Trebuchet MS" w:hAnsi="Trebuchet MS"/>
          <w:noProof/>
        </w:rPr>
        <w:t xml:space="preserve"> al SDL Gal Delta Dunării este dat de metodele folosite pentru identificarea nevoilora intențiilor de investiții și </w:t>
      </w:r>
      <w:r>
        <w:rPr>
          <w:rFonts w:ascii="Trebuchet MS" w:hAnsi="Trebuchet MS"/>
          <w:noProof/>
        </w:rPr>
        <w:t>in conditiile de eligibilitate si de selectie adoptate</w:t>
      </w:r>
      <w:r w:rsidRPr="007E1946">
        <w:rPr>
          <w:rFonts w:ascii="Trebuchet MS" w:hAnsi="Trebuchet MS"/>
          <w:noProof/>
        </w:rPr>
        <w:t>. S-au colectat date</w:t>
      </w:r>
      <w:r>
        <w:rPr>
          <w:rFonts w:ascii="Trebuchet MS" w:hAnsi="Trebuchet MS"/>
          <w:noProof/>
        </w:rPr>
        <w:t>le necesare din teritoriu</w:t>
      </w:r>
      <w:r w:rsidRPr="007E1946">
        <w:rPr>
          <w:rFonts w:ascii="Trebuchet MS" w:hAnsi="Trebuchet MS"/>
          <w:noProof/>
        </w:rPr>
        <w:t xml:space="preserve"> respectându-se astfel realitatea socială și stimulând răspunsuri la problemele sensibile identificate în cadrul întâlnirilor publice (asociere, capital social, oportunități de dezvoltare ale zonei, conștientizarea posibilităților de valorificar</w:t>
      </w:r>
      <w:r>
        <w:rPr>
          <w:rFonts w:ascii="Trebuchet MS" w:hAnsi="Trebuchet MS"/>
          <w:noProof/>
        </w:rPr>
        <w:t>e a produselor prin agroturism,</w:t>
      </w:r>
      <w:r w:rsidRPr="007E1946">
        <w:rPr>
          <w:rFonts w:ascii="Trebuchet MS" w:hAnsi="Trebuchet MS"/>
          <w:noProof/>
        </w:rPr>
        <w:t xml:space="preserve"> animare/facilitare,</w:t>
      </w:r>
      <w:r>
        <w:rPr>
          <w:rFonts w:ascii="Trebuchet MS" w:hAnsi="Trebuchet MS"/>
          <w:noProof/>
        </w:rPr>
        <w:t xml:space="preserve"> etc</w:t>
      </w:r>
      <w:r w:rsidRPr="007E1946">
        <w:rPr>
          <w:rFonts w:ascii="Trebuchet MS" w:hAnsi="Trebuchet MS"/>
          <w:noProof/>
        </w:rPr>
        <w:t xml:space="preserve">). </w:t>
      </w:r>
      <w:r w:rsidRPr="004F334B">
        <w:rPr>
          <w:rFonts w:ascii="Trebuchet MS" w:hAnsi="Trebuchet MS"/>
          <w:b/>
          <w:noProof/>
        </w:rPr>
        <w:t>Produsele/ serviciile bazate pe tehnologii sau metode moderne</w:t>
      </w:r>
      <w:r w:rsidRPr="004F334B">
        <w:rPr>
          <w:rFonts w:ascii="Trebuchet MS" w:hAnsi="Trebuchet MS"/>
          <w:noProof/>
        </w:rPr>
        <w:t xml:space="preserve">, practicile și procesele noi reprezintă principalele motoare pentru inovare și pentru diversificarea activităților din mediul rural, precum și pentru </w:t>
      </w:r>
      <w:r w:rsidRPr="004F334B">
        <w:rPr>
          <w:rFonts w:ascii="Trebuchet MS" w:hAnsi="Trebuchet MS"/>
          <w:b/>
          <w:noProof/>
        </w:rPr>
        <w:t>îmbunătățirea competitivității economiei rurale</w:t>
      </w:r>
      <w:r w:rsidRPr="004F334B">
        <w:rPr>
          <w:rFonts w:ascii="Trebuchet MS" w:hAnsi="Trebuchet MS"/>
          <w:noProof/>
        </w:rPr>
        <w:t xml:space="preserve">. </w:t>
      </w:r>
      <w:r>
        <w:rPr>
          <w:rFonts w:ascii="Trebuchet MS" w:hAnsi="Trebuchet MS"/>
          <w:noProof/>
        </w:rPr>
        <w:t>Unele pr</w:t>
      </w:r>
      <w:r w:rsidRPr="004F334B">
        <w:rPr>
          <w:rFonts w:ascii="Trebuchet MS" w:hAnsi="Trebuchet MS"/>
          <w:noProof/>
        </w:rPr>
        <w:t xml:space="preserve">oiectele din cadrul </w:t>
      </w:r>
      <w:r>
        <w:rPr>
          <w:rFonts w:ascii="Trebuchet MS" w:hAnsi="Trebuchet MS"/>
          <w:noProof/>
        </w:rPr>
        <w:t>SDL</w:t>
      </w:r>
      <w:r w:rsidRPr="004F334B">
        <w:rPr>
          <w:rFonts w:ascii="Trebuchet MS" w:hAnsi="Trebuchet MS"/>
          <w:noProof/>
        </w:rPr>
        <w:t xml:space="preserve"> viz</w:t>
      </w:r>
      <w:r>
        <w:rPr>
          <w:rFonts w:ascii="Trebuchet MS" w:hAnsi="Trebuchet MS"/>
          <w:noProof/>
        </w:rPr>
        <w:t>eaz</w:t>
      </w:r>
      <w:r w:rsidRPr="004F334B">
        <w:rPr>
          <w:rFonts w:ascii="Trebuchet MS" w:hAnsi="Trebuchet MS"/>
          <w:noProof/>
        </w:rPr>
        <w:t xml:space="preserve">a </w:t>
      </w:r>
      <w:r w:rsidRPr="004F334B">
        <w:rPr>
          <w:rFonts w:ascii="Trebuchet MS" w:hAnsi="Trebuchet MS"/>
          <w:b/>
          <w:noProof/>
        </w:rPr>
        <w:t>crearea prin cooperare de entitati asociative</w:t>
      </w:r>
      <w:r>
        <w:rPr>
          <w:rFonts w:ascii="Trebuchet MS" w:hAnsi="Trebuchet MS"/>
          <w:b/>
          <w:noProof/>
        </w:rPr>
        <w:t>,</w:t>
      </w:r>
      <w:r w:rsidRPr="004F334B">
        <w:rPr>
          <w:rFonts w:ascii="Trebuchet MS" w:hAnsi="Trebuchet MS"/>
          <w:noProof/>
        </w:rPr>
        <w:t xml:space="preserve"> prin care</w:t>
      </w:r>
      <w:r>
        <w:rPr>
          <w:rFonts w:ascii="Trebuchet MS" w:hAnsi="Trebuchet MS"/>
          <w:noProof/>
        </w:rPr>
        <w:t>,</w:t>
      </w:r>
      <w:r w:rsidRPr="004F334B">
        <w:rPr>
          <w:rFonts w:ascii="Trebuchet MS" w:hAnsi="Trebuchet MS"/>
          <w:noProof/>
        </w:rPr>
        <w:t xml:space="preserve"> pe baza unui plan sau studii de specialitate sa contribuie la realizarea unor prioritati de dezvolta</w:t>
      </w:r>
      <w:r>
        <w:rPr>
          <w:rFonts w:ascii="Trebuchet MS" w:hAnsi="Trebuchet MS"/>
          <w:noProof/>
        </w:rPr>
        <w:t xml:space="preserve">re rurala din teritoriu. </w:t>
      </w:r>
      <w:r w:rsidRPr="004F334B">
        <w:rPr>
          <w:rFonts w:ascii="Trebuchet MS" w:hAnsi="Trebuchet MS"/>
          <w:noProof/>
        </w:rPr>
        <w:t xml:space="preserve">Proiectele se vor axa pe soluții inovatoare care generează beneficii directe pentru partenerii și, implicit, pentru economia locală, inclusiv prin diseminarea rezultatelor către toți actorii interesați. </w:t>
      </w:r>
      <w:r w:rsidRPr="004F334B">
        <w:rPr>
          <w:rFonts w:ascii="Trebuchet MS" w:hAnsi="Trebuchet MS"/>
          <w:b/>
          <w:noProof/>
        </w:rPr>
        <w:t>Cooperarea</w:t>
      </w:r>
      <w:r>
        <w:rPr>
          <w:rFonts w:ascii="Trebuchet MS" w:hAnsi="Trebuchet MS"/>
          <w:noProof/>
        </w:rPr>
        <w:t xml:space="preserve"> poate sa  promoveze</w:t>
      </w:r>
      <w:r w:rsidRPr="004F334B">
        <w:rPr>
          <w:rFonts w:ascii="Trebuchet MS" w:hAnsi="Trebuchet MS"/>
          <w:noProof/>
        </w:rPr>
        <w:t xml:space="preserve"> </w:t>
      </w:r>
      <w:r>
        <w:rPr>
          <w:rFonts w:ascii="Trebuchet MS" w:hAnsi="Trebuchet MS"/>
          <w:noProof/>
        </w:rPr>
        <w:t>parteneri</w:t>
      </w:r>
      <w:r w:rsidRPr="004F334B">
        <w:rPr>
          <w:rFonts w:ascii="Trebuchet MS" w:hAnsi="Trebuchet MS"/>
          <w:noProof/>
        </w:rPr>
        <w:t xml:space="preserve"> care colaborează </w:t>
      </w:r>
      <w:r>
        <w:rPr>
          <w:rFonts w:ascii="Trebuchet MS" w:hAnsi="Trebuchet MS"/>
          <w:noProof/>
        </w:rPr>
        <w:t xml:space="preserve">impreuna </w:t>
      </w:r>
      <w:r w:rsidRPr="004F334B">
        <w:rPr>
          <w:rFonts w:ascii="Trebuchet MS" w:hAnsi="Trebuchet MS"/>
          <w:noProof/>
        </w:rPr>
        <w:t xml:space="preserve">pentru identificarea unor soluţii noi </w:t>
      </w:r>
      <w:r w:rsidRPr="004F334B">
        <w:rPr>
          <w:rFonts w:ascii="Trebuchet MS" w:hAnsi="Trebuchet MS"/>
          <w:b/>
          <w:noProof/>
        </w:rPr>
        <w:t>prin asociere</w:t>
      </w:r>
      <w:r w:rsidRPr="004F334B">
        <w:rPr>
          <w:rFonts w:ascii="Trebuchet MS" w:hAnsi="Trebuchet MS"/>
          <w:noProof/>
        </w:rPr>
        <w:t xml:space="preserve"> și dezvoltarea economii de scară, de multiplicare a valorii adaugate cu acelasi efort.</w:t>
      </w:r>
    </w:p>
    <w:p w:rsidR="002156F2" w:rsidRPr="00EA54A0" w:rsidRDefault="002156F2" w:rsidP="002156F2">
      <w:pPr>
        <w:ind w:firstLine="284"/>
        <w:jc w:val="both"/>
        <w:rPr>
          <w:sz w:val="20"/>
          <w:lang w:val="en-US"/>
        </w:rPr>
      </w:pPr>
      <w:r>
        <w:rPr>
          <w:rFonts w:ascii="Trebuchet MS" w:hAnsi="Trebuchet MS"/>
          <w:noProof/>
        </w:rPr>
        <w:br w:type="page"/>
      </w:r>
      <w:bookmarkStart w:id="68" w:name="_Hlk178334473"/>
      <w:r w:rsidRPr="00430B7D">
        <w:rPr>
          <w:rFonts w:ascii="Trebuchet MS" w:hAnsi="Trebuchet MS"/>
          <w:b/>
        </w:rPr>
        <w:lastRenderedPageBreak/>
        <w:t xml:space="preserve">CAPITOLUL V – </w:t>
      </w:r>
      <w:r w:rsidRPr="00430B7D">
        <w:rPr>
          <w:rFonts w:ascii="Trebuchet MS" w:hAnsi="Trebuchet MS"/>
          <w:b/>
          <w:lang w:val="en-US"/>
        </w:rPr>
        <w:t>Prezentarea măsurilor</w:t>
      </w:r>
      <w:r>
        <w:rPr>
          <w:rFonts w:ascii="Trebuchet MS" w:hAnsi="Trebuchet MS"/>
          <w:b/>
          <w:lang w:val="en-US"/>
        </w:rPr>
        <w:t xml:space="preserve"> </w:t>
      </w:r>
      <w:r>
        <w:rPr>
          <w:rFonts w:ascii="Trebuchet MS" w:hAnsi="Trebuchet MS"/>
          <w:lang w:val="en-US"/>
        </w:rPr>
        <w:t xml:space="preserve">– </w:t>
      </w:r>
      <w:r w:rsidRPr="00EA54A0">
        <w:rPr>
          <w:rFonts w:ascii="Trebuchet MS" w:hAnsi="Trebuchet MS"/>
          <w:sz w:val="20"/>
          <w:lang w:val="en-US"/>
        </w:rPr>
        <w:t>max. 5 pag/masura</w:t>
      </w:r>
      <w:bookmarkEnd w:id="68"/>
    </w:p>
    <w:p w:rsidR="002156F2" w:rsidRDefault="002156F2" w:rsidP="002156F2">
      <w:pPr>
        <w:rPr>
          <w:lang w:val="en-US"/>
        </w:rPr>
      </w:pPr>
      <w:r w:rsidRPr="00430B7D">
        <w:rPr>
          <w:rFonts w:ascii="Trebuchet MS" w:hAnsi="Trebuchet MS"/>
          <w:b/>
          <w:lang w:val="en-US"/>
        </w:rPr>
        <w:t>FIȘA MĂSURII M1/2B</w:t>
      </w:r>
      <w:r w:rsidRPr="00430B7D">
        <w:rPr>
          <w:rFonts w:ascii="Trebuchet MS" w:hAnsi="Trebuchet MS"/>
          <w:b/>
          <w:webHidden/>
          <w:lang w:val="en-US"/>
        </w:rPr>
        <w:t>:</w:t>
      </w:r>
      <w:r w:rsidRPr="00430B7D">
        <w:rPr>
          <w:b/>
          <w:webHidden/>
        </w:rPr>
        <w:t xml:space="preserve"> </w:t>
      </w:r>
      <w:r w:rsidRPr="00430B7D">
        <w:rPr>
          <w:rFonts w:ascii="Trebuchet MS" w:hAnsi="Trebuchet MS"/>
          <w:b/>
          <w:webHidden/>
          <w:lang w:val="en-US"/>
        </w:rPr>
        <w:t>Încurajarea tinerilor fermieri și a fermelor mi</w:t>
      </w:r>
      <w:r>
        <w:rPr>
          <w:rFonts w:ascii="Trebuchet MS" w:hAnsi="Trebuchet MS"/>
          <w:b/>
          <w:webHidden/>
          <w:lang w:val="en-US"/>
        </w:rPr>
        <w:t>ci</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7"/>
        <w:gridCol w:w="2268"/>
        <w:gridCol w:w="1984"/>
        <w:gridCol w:w="3261"/>
      </w:tblGrid>
      <w:tr w:rsidR="002156F2" w:rsidRPr="00DC6FCB" w:rsidTr="00841A06">
        <w:trPr>
          <w:trHeight w:val="530"/>
        </w:trPr>
        <w:tc>
          <w:tcPr>
            <w:tcW w:w="2127" w:type="dxa"/>
            <w:vAlign w:val="center"/>
          </w:tcPr>
          <w:p w:rsidR="002156F2" w:rsidRPr="00DC6FCB" w:rsidRDefault="002156F2" w:rsidP="00841A06">
            <w:pPr>
              <w:ind w:left="-108"/>
              <w:rPr>
                <w:rFonts w:ascii="Trebuchet MS" w:hAnsi="Trebuchet MS"/>
                <w:b/>
              </w:rPr>
            </w:pPr>
            <w:r w:rsidRPr="00DC6FCB">
              <w:rPr>
                <w:rFonts w:ascii="Trebuchet MS" w:hAnsi="Trebuchet MS"/>
                <w:b/>
              </w:rPr>
              <w:t>Denumirea măsurii</w:t>
            </w:r>
          </w:p>
        </w:tc>
        <w:tc>
          <w:tcPr>
            <w:tcW w:w="7513" w:type="dxa"/>
            <w:gridSpan w:val="3"/>
            <w:vAlign w:val="center"/>
          </w:tcPr>
          <w:p w:rsidR="002156F2" w:rsidRPr="00DC6FCB" w:rsidRDefault="002156F2" w:rsidP="00841A06">
            <w:pPr>
              <w:jc w:val="both"/>
              <w:rPr>
                <w:rFonts w:ascii="Trebuchet MS" w:hAnsi="Trebuchet MS"/>
                <w:b/>
              </w:rPr>
            </w:pPr>
            <w:r w:rsidRPr="00DC6FCB">
              <w:rPr>
                <w:rFonts w:ascii="Trebuchet MS" w:hAnsi="Trebuchet MS"/>
                <w:b/>
              </w:rPr>
              <w:t>INCURAJAREA TINERILOR FERMIERI SI A FERMELOR MICI</w:t>
            </w:r>
          </w:p>
        </w:tc>
      </w:tr>
      <w:tr w:rsidR="002156F2" w:rsidRPr="00DC6FCB" w:rsidTr="00841A06">
        <w:trPr>
          <w:trHeight w:val="298"/>
        </w:trPr>
        <w:tc>
          <w:tcPr>
            <w:tcW w:w="2127" w:type="dxa"/>
            <w:vAlign w:val="center"/>
          </w:tcPr>
          <w:p w:rsidR="002156F2" w:rsidRPr="00DC6FCB" w:rsidRDefault="002156F2" w:rsidP="00841A06">
            <w:pPr>
              <w:rPr>
                <w:rFonts w:ascii="Trebuchet MS" w:hAnsi="Trebuchet MS"/>
              </w:rPr>
            </w:pPr>
            <w:r w:rsidRPr="00DC6FCB">
              <w:rPr>
                <w:rFonts w:ascii="Trebuchet MS" w:hAnsi="Trebuchet MS"/>
              </w:rPr>
              <w:t>Codul măsurii</w:t>
            </w:r>
          </w:p>
        </w:tc>
        <w:tc>
          <w:tcPr>
            <w:tcW w:w="7513" w:type="dxa"/>
            <w:gridSpan w:val="3"/>
            <w:vAlign w:val="center"/>
          </w:tcPr>
          <w:p w:rsidR="002156F2" w:rsidRPr="00DC6FCB" w:rsidRDefault="002156F2" w:rsidP="00841A06">
            <w:pPr>
              <w:rPr>
                <w:rFonts w:ascii="Trebuchet MS" w:hAnsi="Trebuchet MS"/>
                <w:lang w:val="en-US"/>
              </w:rPr>
            </w:pPr>
            <w:r w:rsidRPr="00DC6FCB">
              <w:rPr>
                <w:rFonts w:ascii="Trebuchet MS" w:hAnsi="Trebuchet MS"/>
              </w:rPr>
              <w:t>M1/2</w:t>
            </w:r>
            <w:r w:rsidRPr="00DC6FCB">
              <w:rPr>
                <w:rFonts w:ascii="Trebuchet MS" w:hAnsi="Trebuchet MS"/>
                <w:lang w:val="en-US"/>
              </w:rPr>
              <w:t>B</w:t>
            </w:r>
          </w:p>
        </w:tc>
      </w:tr>
      <w:tr w:rsidR="002156F2" w:rsidRPr="00DC6FCB" w:rsidTr="00841A06">
        <w:trPr>
          <w:trHeight w:val="288"/>
        </w:trPr>
        <w:tc>
          <w:tcPr>
            <w:tcW w:w="2127" w:type="dxa"/>
            <w:vAlign w:val="center"/>
          </w:tcPr>
          <w:p w:rsidR="002156F2" w:rsidRPr="00DC6FCB" w:rsidRDefault="002156F2" w:rsidP="00841A06">
            <w:pPr>
              <w:rPr>
                <w:rFonts w:ascii="Trebuchet MS" w:hAnsi="Trebuchet MS"/>
              </w:rPr>
            </w:pPr>
            <w:r w:rsidRPr="00DC6FCB">
              <w:rPr>
                <w:rFonts w:ascii="Trebuchet MS" w:hAnsi="Trebuchet MS"/>
              </w:rPr>
              <w:t>Tipul măsurii</w:t>
            </w:r>
          </w:p>
        </w:tc>
        <w:tc>
          <w:tcPr>
            <w:tcW w:w="2268" w:type="dxa"/>
            <w:vAlign w:val="center"/>
          </w:tcPr>
          <w:p w:rsidR="002156F2" w:rsidRPr="00DC6FCB" w:rsidRDefault="002156F2" w:rsidP="00841A06">
            <w:pPr>
              <w:pStyle w:val="ListParagraph"/>
              <w:spacing w:after="0"/>
              <w:ind w:left="365"/>
              <w:contextualSpacing/>
              <w:rPr>
                <w:rFonts w:ascii="Trebuchet MS" w:hAnsi="Trebuchet MS"/>
              </w:rPr>
            </w:pPr>
            <w:r w:rsidRPr="00DC6FCB">
              <w:rPr>
                <w:rFonts w:ascii="Trebuchet MS" w:hAnsi="Trebuchet MS"/>
              </w:rPr>
              <w:t>Investiţii</w:t>
            </w:r>
          </w:p>
        </w:tc>
        <w:tc>
          <w:tcPr>
            <w:tcW w:w="1984" w:type="dxa"/>
            <w:vAlign w:val="center"/>
          </w:tcPr>
          <w:p w:rsidR="002156F2" w:rsidRPr="00DC6FCB" w:rsidRDefault="002156F2" w:rsidP="00841A06">
            <w:pPr>
              <w:pStyle w:val="ListParagraph"/>
              <w:spacing w:after="0"/>
              <w:ind w:left="464"/>
              <w:contextualSpacing/>
              <w:rPr>
                <w:rFonts w:ascii="Trebuchet MS" w:hAnsi="Trebuchet MS"/>
              </w:rPr>
            </w:pPr>
            <w:r w:rsidRPr="00DC6FCB">
              <w:rPr>
                <w:rFonts w:ascii="Trebuchet MS" w:hAnsi="Trebuchet MS"/>
              </w:rPr>
              <w:t>Servicii</w:t>
            </w:r>
          </w:p>
        </w:tc>
        <w:tc>
          <w:tcPr>
            <w:tcW w:w="3261" w:type="dxa"/>
            <w:vAlign w:val="center"/>
          </w:tcPr>
          <w:p w:rsidR="002156F2" w:rsidRPr="00DC6FCB" w:rsidRDefault="002156F2" w:rsidP="00841A06">
            <w:pPr>
              <w:pStyle w:val="ListParagraph"/>
              <w:spacing w:after="0"/>
              <w:ind w:left="459"/>
              <w:contextualSpacing/>
              <w:rPr>
                <w:rFonts w:ascii="Trebuchet MS" w:hAnsi="Trebuchet MS"/>
              </w:rPr>
            </w:pPr>
            <w:r>
              <w:rPr>
                <w:rFonts w:ascii="Trebuchet MS" w:hAnsi="Trebuchet MS"/>
              </w:rPr>
              <w:t xml:space="preserve">X  </w:t>
            </w:r>
            <w:r w:rsidRPr="00DC6FCB">
              <w:rPr>
                <w:rFonts w:ascii="Trebuchet MS" w:hAnsi="Trebuchet MS"/>
              </w:rPr>
              <w:t>Sprijin Forfetar</w:t>
            </w:r>
          </w:p>
        </w:tc>
      </w:tr>
      <w:tr w:rsidR="002156F2" w:rsidRPr="00DC6FCB" w:rsidTr="00841A06">
        <w:trPr>
          <w:trHeight w:val="260"/>
        </w:trPr>
        <w:tc>
          <w:tcPr>
            <w:tcW w:w="9640" w:type="dxa"/>
            <w:gridSpan w:val="4"/>
            <w:shd w:val="clear" w:color="auto" w:fill="C6D9F1"/>
            <w:vAlign w:val="center"/>
          </w:tcPr>
          <w:p w:rsidR="002156F2" w:rsidRPr="00DC6FCB" w:rsidRDefault="002156F2" w:rsidP="00841A06">
            <w:pPr>
              <w:rPr>
                <w:rFonts w:ascii="Trebuchet MS" w:hAnsi="Trebuchet MS"/>
                <w:b/>
              </w:rPr>
            </w:pPr>
            <w:r w:rsidRPr="00DC6FCB">
              <w:rPr>
                <w:rFonts w:ascii="Trebuchet MS" w:hAnsi="Trebuchet MS"/>
                <w:b/>
              </w:rPr>
              <w:t>1.Descrierea generală a măsurii</w:t>
            </w:r>
          </w:p>
        </w:tc>
      </w:tr>
      <w:tr w:rsidR="002156F2" w:rsidRPr="00DC6FCB" w:rsidTr="00841A06">
        <w:trPr>
          <w:trHeight w:val="301"/>
        </w:trPr>
        <w:tc>
          <w:tcPr>
            <w:tcW w:w="9640" w:type="dxa"/>
            <w:gridSpan w:val="4"/>
            <w:shd w:val="clear" w:color="auto" w:fill="FFFF69"/>
            <w:vAlign w:val="center"/>
          </w:tcPr>
          <w:p w:rsidR="002156F2" w:rsidRPr="00DC6FCB" w:rsidRDefault="002156F2" w:rsidP="00841A06">
            <w:pPr>
              <w:rPr>
                <w:rFonts w:ascii="Trebuchet MS" w:hAnsi="Trebuchet MS"/>
                <w:b/>
              </w:rPr>
            </w:pPr>
            <w:r w:rsidRPr="00DC6FCB">
              <w:rPr>
                <w:rFonts w:ascii="Trebuchet MS" w:hAnsi="Trebuchet MS"/>
              </w:rPr>
              <w:t>1.1 Justificare</w:t>
            </w:r>
            <w:r w:rsidRPr="00DC6FCB">
              <w:rPr>
                <w:rFonts w:ascii="Trebuchet MS" w:hAnsi="Trebuchet MS"/>
                <w:lang w:val="en-US"/>
              </w:rPr>
              <w:t xml:space="preserve">a alegerii masurii </w:t>
            </w:r>
            <w:r w:rsidRPr="00DC6FCB">
              <w:rPr>
                <w:rFonts w:ascii="Trebuchet MS" w:hAnsi="Trebuchet MS"/>
              </w:rPr>
              <w:t>cu analiza SWOTT</w:t>
            </w:r>
            <w:r w:rsidRPr="00DC6FCB">
              <w:rPr>
                <w:rFonts w:ascii="Trebuchet MS" w:hAnsi="Trebuchet MS"/>
                <w:lang w:val="en-US"/>
              </w:rPr>
              <w:t xml:space="preserve"> a teritoriului</w:t>
            </w:r>
          </w:p>
        </w:tc>
      </w:tr>
      <w:tr w:rsidR="002156F2" w:rsidRPr="00DC6FCB" w:rsidTr="00841A06">
        <w:trPr>
          <w:trHeight w:val="260"/>
        </w:trPr>
        <w:tc>
          <w:tcPr>
            <w:tcW w:w="9640" w:type="dxa"/>
            <w:gridSpan w:val="4"/>
            <w:shd w:val="clear" w:color="auto" w:fill="FFFFFF"/>
            <w:vAlign w:val="center"/>
          </w:tcPr>
          <w:p w:rsidR="002156F2" w:rsidRPr="009D771B" w:rsidRDefault="002156F2" w:rsidP="00841A06">
            <w:pPr>
              <w:spacing w:after="0"/>
              <w:ind w:firstLine="357"/>
              <w:jc w:val="both"/>
              <w:rPr>
                <w:rFonts w:ascii="Trebuchet MS" w:hAnsi="Trebuchet MS"/>
                <w:color w:val="0070C0"/>
              </w:rPr>
            </w:pPr>
            <w:r w:rsidRPr="006A12F4">
              <w:rPr>
                <w:rFonts w:ascii="Trebuchet MS" w:hAnsi="Trebuchet MS"/>
              </w:rPr>
              <w:t>În teritoriul GAL DD, fermele sunt in special mici si se caracterizează printr-o putere economică redusă. Deschiderea acestora către piaţă este relativ redusă. Aceste ferme se caracterizează printr-o structură de producţie minimala, determinată in special de necesităţile familiei, precum şi printr-o dotare tehnică redusă.</w:t>
            </w:r>
            <w:r w:rsidRPr="00DC6FCB">
              <w:rPr>
                <w:rFonts w:ascii="Trebuchet MS" w:hAnsi="Trebuchet MS"/>
              </w:rPr>
              <w:t xml:space="preserve"> În urma întâlnirilor publice organizate în etapa de animare a teritoriului, dar și din analiza SWOT a rezultat că, deși agricultura are o pondere importantă în economia locală a teritoriului GAL DD, se confruntă cu o serie de probleme: Procent crescut de exploatații agricole care au conducători vârstnici; Accesul dificil la creditare pentru mici fermieri; Bază materială depășită fizic și moral;Exploatații agricole de dimensiuni mici, fărâmițate.</w:t>
            </w:r>
            <w:r>
              <w:rPr>
                <w:rFonts w:ascii="Trebuchet MS" w:hAnsi="Trebuchet MS"/>
              </w:rPr>
              <w:t xml:space="preserve"> </w:t>
            </w:r>
            <w:r w:rsidRPr="00DC6FCB">
              <w:rPr>
                <w:rFonts w:ascii="Trebuchet MS" w:hAnsi="Trebuchet MS"/>
              </w:rPr>
              <w:t xml:space="preserve">Măsura M1/2B </w:t>
            </w:r>
            <w:r>
              <w:rPr>
                <w:rFonts w:ascii="Trebuchet MS" w:hAnsi="Trebuchet MS"/>
              </w:rPr>
              <w:t xml:space="preserve">sprijina </w:t>
            </w:r>
            <w:r w:rsidRPr="00DC6FCB">
              <w:rPr>
                <w:rFonts w:ascii="Trebuchet MS" w:hAnsi="Trebuchet MS"/>
              </w:rPr>
              <w:t xml:space="preserve"> instal</w:t>
            </w:r>
            <w:r>
              <w:rPr>
                <w:rFonts w:ascii="Trebuchet MS" w:hAnsi="Trebuchet MS"/>
              </w:rPr>
              <w:t>area</w:t>
            </w:r>
            <w:r w:rsidRPr="00DC6FCB">
              <w:rPr>
                <w:rFonts w:ascii="Trebuchet MS" w:hAnsi="Trebuchet MS"/>
              </w:rPr>
              <w:t xml:space="preserve"> tinerilor fermieri, aceștia fiind deschiși spre abordări inovative și adaptabili la cerințele pieței. </w:t>
            </w:r>
            <w:r>
              <w:rPr>
                <w:rFonts w:ascii="Trebuchet MS" w:hAnsi="Trebuchet MS"/>
              </w:rPr>
              <w:t xml:space="preserve">Ei </w:t>
            </w:r>
            <w:r w:rsidRPr="00DC6FCB">
              <w:rPr>
                <w:rFonts w:ascii="Trebuchet MS" w:hAnsi="Trebuchet MS"/>
              </w:rPr>
              <w:t>pot veni cu noi competențe și cu un management modern și eficient. Măsura își propune, de asemenea, să sprijine fermele mici din teritoriul GAL  DD, care, pentru a deven</w:t>
            </w:r>
            <w:r>
              <w:rPr>
                <w:rFonts w:ascii="Trebuchet MS" w:hAnsi="Trebuchet MS"/>
              </w:rPr>
              <w:t>i competitive pe piață</w:t>
            </w:r>
            <w:r w:rsidRPr="00DC6FCB">
              <w:rPr>
                <w:rFonts w:ascii="Trebuchet MS" w:hAnsi="Trebuchet MS"/>
              </w:rPr>
              <w:t xml:space="preserve"> au nevoie de echipamente și tehnologii moderne, care pot contribui atât la reducerea costurilor, cât și la creșterea productivității. Riscul este ca, fermele mici să fie eliminate de pe piață. </w:t>
            </w:r>
            <w:r w:rsidRPr="009107EE">
              <w:rPr>
                <w:rFonts w:ascii="Trebuchet MS" w:hAnsi="Trebuchet MS"/>
              </w:rPr>
              <w:t xml:space="preserve">Măsura răspunde nevoilor identificate la nivel local după cum urmează: </w:t>
            </w:r>
            <w:r w:rsidRPr="00487A59">
              <w:rPr>
                <w:rFonts w:ascii="Trebuchet MS" w:hAnsi="Trebuchet MS"/>
              </w:rPr>
              <w:t>(N1) Creșterea nivelului de trai a populației locale prin reducerea gradului de sărăcie;(N2) Incurajarea tinerilor de a desfășura activități economice in teritoriul GAL DD;(N3) Încurajarea micilor fermieri de a dezvolta afaceri locale;(N4)  Reducerea fenomenului de depopulare a satelor  în teritoriul GAL DD</w:t>
            </w:r>
            <w:r>
              <w:rPr>
                <w:rFonts w:ascii="Trebuchet MS" w:hAnsi="Trebuchet MS"/>
              </w:rPr>
              <w:t>.</w:t>
            </w:r>
          </w:p>
        </w:tc>
      </w:tr>
      <w:tr w:rsidR="002156F2" w:rsidRPr="00DC6FCB" w:rsidTr="00841A06">
        <w:trPr>
          <w:trHeight w:val="260"/>
        </w:trPr>
        <w:tc>
          <w:tcPr>
            <w:tcW w:w="9640" w:type="dxa"/>
            <w:gridSpan w:val="4"/>
            <w:shd w:val="clear" w:color="auto" w:fill="FFFF69"/>
            <w:vAlign w:val="center"/>
          </w:tcPr>
          <w:p w:rsidR="002156F2" w:rsidRPr="00DC6FCB" w:rsidRDefault="002156F2" w:rsidP="00841A06">
            <w:pPr>
              <w:rPr>
                <w:rFonts w:ascii="Trebuchet MS" w:hAnsi="Trebuchet MS"/>
              </w:rPr>
            </w:pPr>
            <w:r w:rsidRPr="00DC6FCB">
              <w:rPr>
                <w:rFonts w:ascii="Trebuchet MS" w:hAnsi="Trebuchet MS"/>
              </w:rPr>
              <w:t>1.2. Obiectivul de dezvoltare rurală al Reg(UE) 1305/2013</w:t>
            </w:r>
          </w:p>
        </w:tc>
      </w:tr>
      <w:tr w:rsidR="002156F2" w:rsidRPr="00DC6FCB" w:rsidTr="00841A06">
        <w:trPr>
          <w:trHeight w:val="278"/>
        </w:trPr>
        <w:tc>
          <w:tcPr>
            <w:tcW w:w="9640" w:type="dxa"/>
            <w:gridSpan w:val="4"/>
            <w:shd w:val="clear" w:color="auto" w:fill="FFFFFF"/>
            <w:vAlign w:val="center"/>
          </w:tcPr>
          <w:p w:rsidR="002156F2" w:rsidRPr="00DC6FCB" w:rsidRDefault="002156F2" w:rsidP="00841A06">
            <w:pPr>
              <w:rPr>
                <w:rFonts w:ascii="Trebuchet MS" w:hAnsi="Trebuchet MS"/>
              </w:rPr>
            </w:pPr>
            <w:r w:rsidRPr="00DC6FCB">
              <w:rPr>
                <w:rFonts w:ascii="Trebuchet MS" w:hAnsi="Trebuchet MS"/>
              </w:rPr>
              <w:t xml:space="preserve">Favorizarea competitivității agriculturii, din Reg. (UE) nr. 1305/2013, art. 4, lit. (a).  </w:t>
            </w:r>
          </w:p>
        </w:tc>
      </w:tr>
      <w:tr w:rsidR="002156F2" w:rsidRPr="00DC6FCB" w:rsidTr="00841A06">
        <w:trPr>
          <w:trHeight w:val="260"/>
        </w:trPr>
        <w:tc>
          <w:tcPr>
            <w:tcW w:w="9640" w:type="dxa"/>
            <w:gridSpan w:val="4"/>
            <w:shd w:val="clear" w:color="auto" w:fill="FFFF69"/>
            <w:vAlign w:val="center"/>
          </w:tcPr>
          <w:p w:rsidR="002156F2" w:rsidRPr="00DC6FCB" w:rsidRDefault="002156F2" w:rsidP="00841A06">
            <w:pPr>
              <w:rPr>
                <w:rFonts w:ascii="Trebuchet MS" w:hAnsi="Trebuchet MS"/>
              </w:rPr>
            </w:pPr>
            <w:r w:rsidRPr="00DC6FCB">
              <w:rPr>
                <w:rFonts w:ascii="Trebuchet MS" w:hAnsi="Trebuchet MS"/>
              </w:rPr>
              <w:t>1.3.Obiectivul specific local al măsurii</w:t>
            </w:r>
          </w:p>
        </w:tc>
      </w:tr>
      <w:tr w:rsidR="002156F2" w:rsidRPr="00DC6FCB" w:rsidTr="00841A06">
        <w:trPr>
          <w:trHeight w:val="260"/>
        </w:trPr>
        <w:tc>
          <w:tcPr>
            <w:tcW w:w="9640" w:type="dxa"/>
            <w:gridSpan w:val="4"/>
            <w:shd w:val="clear" w:color="auto" w:fill="FFFFFF"/>
            <w:vAlign w:val="center"/>
          </w:tcPr>
          <w:p w:rsidR="002156F2" w:rsidRPr="006A12F4" w:rsidRDefault="002156F2" w:rsidP="00841A06">
            <w:pPr>
              <w:pStyle w:val="ListParagraph"/>
              <w:tabs>
                <w:tab w:val="left" w:pos="176"/>
              </w:tabs>
              <w:spacing w:after="0"/>
              <w:ind w:left="0"/>
              <w:jc w:val="both"/>
              <w:rPr>
                <w:rFonts w:ascii="Trebuchet MS" w:hAnsi="Trebuchet MS"/>
                <w:lang w:val="ro-RO"/>
              </w:rPr>
            </w:pPr>
            <w:r w:rsidRPr="006A12F4">
              <w:rPr>
                <w:rFonts w:ascii="Trebuchet MS" w:hAnsi="Trebuchet MS"/>
                <w:lang w:val="ro-RO"/>
              </w:rPr>
              <w:t>OS1)Sprijinirea micilor fermieri din teritoriul GAL Delta Dunării prin ajutor  financiar nerambursabil;  OS5)Crearea și menținerea locurilor de muncă.</w:t>
            </w:r>
          </w:p>
        </w:tc>
      </w:tr>
      <w:tr w:rsidR="002156F2" w:rsidRPr="00DC6FCB" w:rsidTr="00841A06">
        <w:trPr>
          <w:trHeight w:val="260"/>
        </w:trPr>
        <w:tc>
          <w:tcPr>
            <w:tcW w:w="9640" w:type="dxa"/>
            <w:gridSpan w:val="4"/>
            <w:shd w:val="clear" w:color="auto" w:fill="FFFF69"/>
            <w:vAlign w:val="center"/>
          </w:tcPr>
          <w:p w:rsidR="002156F2" w:rsidRPr="00DC6FCB" w:rsidRDefault="002156F2" w:rsidP="00841A06">
            <w:pPr>
              <w:rPr>
                <w:rFonts w:ascii="Trebuchet MS" w:hAnsi="Trebuchet MS"/>
              </w:rPr>
            </w:pPr>
            <w:r w:rsidRPr="00DC6FCB">
              <w:rPr>
                <w:rFonts w:ascii="Trebuchet MS" w:hAnsi="Trebuchet MS"/>
              </w:rPr>
              <w:t>1.4. Contribuţie la prioritatea prevăzuta la art.5, Reg.(UE) nr.1305/2013</w:t>
            </w:r>
          </w:p>
        </w:tc>
      </w:tr>
      <w:tr w:rsidR="002156F2" w:rsidRPr="00DC6FCB" w:rsidTr="00841A06">
        <w:trPr>
          <w:trHeight w:val="260"/>
        </w:trPr>
        <w:tc>
          <w:tcPr>
            <w:tcW w:w="9640" w:type="dxa"/>
            <w:gridSpan w:val="4"/>
            <w:shd w:val="clear" w:color="auto" w:fill="FFFFFF"/>
            <w:vAlign w:val="center"/>
          </w:tcPr>
          <w:p w:rsidR="002156F2" w:rsidRPr="006A12F4" w:rsidRDefault="002156F2" w:rsidP="00841A06">
            <w:pPr>
              <w:pStyle w:val="ListParagraph"/>
              <w:tabs>
                <w:tab w:val="left" w:pos="231"/>
              </w:tabs>
              <w:spacing w:after="0"/>
              <w:ind w:left="51"/>
              <w:jc w:val="both"/>
              <w:rPr>
                <w:rFonts w:ascii="Trebuchet MS" w:hAnsi="Trebuchet MS"/>
                <w:lang w:val="fr-FR"/>
              </w:rPr>
            </w:pPr>
            <w:r w:rsidRPr="006A12F4">
              <w:rPr>
                <w:rFonts w:ascii="Trebuchet MS" w:hAnsi="Trebuchet MS"/>
                <w:lang w:val="fr-FR"/>
              </w:rPr>
              <w:t>Masura M1 contribuie la prioritatea P2.-  Creşterea viabilității exploatațiilor şi a competitivității tuturor tipurilor de agricultură în toate regiunile şi promovarea tehnologiilor agricole inovatoare și a gestionării durabile a pădurilor;</w:t>
            </w:r>
          </w:p>
        </w:tc>
      </w:tr>
      <w:tr w:rsidR="002156F2" w:rsidRPr="00DC6FCB" w:rsidTr="00841A06">
        <w:trPr>
          <w:trHeight w:val="260"/>
        </w:trPr>
        <w:tc>
          <w:tcPr>
            <w:tcW w:w="9640" w:type="dxa"/>
            <w:gridSpan w:val="4"/>
            <w:shd w:val="clear" w:color="auto" w:fill="FFFF69"/>
            <w:vAlign w:val="center"/>
          </w:tcPr>
          <w:p w:rsidR="002156F2" w:rsidRPr="00DC6FCB" w:rsidRDefault="002156F2" w:rsidP="00841A06">
            <w:pPr>
              <w:rPr>
                <w:rFonts w:ascii="Trebuchet MS" w:hAnsi="Trebuchet MS"/>
              </w:rPr>
            </w:pPr>
            <w:r w:rsidRPr="00DC6FCB">
              <w:rPr>
                <w:rFonts w:ascii="Trebuchet MS" w:hAnsi="Trebuchet MS"/>
              </w:rPr>
              <w:t>1.5. Corespondenta cu obiectivele din  R(UE) nr.1305/2013</w:t>
            </w:r>
          </w:p>
        </w:tc>
      </w:tr>
      <w:tr w:rsidR="002156F2" w:rsidRPr="00DC6FCB" w:rsidTr="00841A06">
        <w:trPr>
          <w:trHeight w:val="260"/>
        </w:trPr>
        <w:tc>
          <w:tcPr>
            <w:tcW w:w="9640" w:type="dxa"/>
            <w:gridSpan w:val="4"/>
            <w:shd w:val="clear" w:color="auto" w:fill="FFFFFF"/>
            <w:vAlign w:val="center"/>
          </w:tcPr>
          <w:p w:rsidR="002156F2" w:rsidRPr="00DC6FCB" w:rsidRDefault="002156F2" w:rsidP="00841A06">
            <w:pPr>
              <w:spacing w:after="0"/>
              <w:jc w:val="both"/>
              <w:rPr>
                <w:rFonts w:ascii="Trebuchet MS" w:hAnsi="Trebuchet MS"/>
              </w:rPr>
            </w:pPr>
            <w:r w:rsidRPr="00DC6FCB">
              <w:rPr>
                <w:rFonts w:ascii="Trebuchet MS" w:hAnsi="Trebuchet MS"/>
              </w:rPr>
              <w:t xml:space="preserve"> Măsura corespunde obiectivelor art.19 “Dezvoltarea exploatațiilor și a întreprinderilor” din Reg. (UE) nr. 1305/2013, mai exact alin. 1, lit. (a) ajutor la înființarea de întreprinderi, punctele (i) tinerii fermieri și (iii) dezvoltarea fermelor mici</w:t>
            </w:r>
          </w:p>
        </w:tc>
      </w:tr>
      <w:tr w:rsidR="002156F2" w:rsidRPr="00DC6FCB" w:rsidTr="00841A06">
        <w:trPr>
          <w:trHeight w:val="260"/>
        </w:trPr>
        <w:tc>
          <w:tcPr>
            <w:tcW w:w="9640" w:type="dxa"/>
            <w:gridSpan w:val="4"/>
            <w:shd w:val="clear" w:color="auto" w:fill="FFFF69"/>
            <w:vAlign w:val="center"/>
          </w:tcPr>
          <w:p w:rsidR="002156F2" w:rsidRPr="00DC6FCB" w:rsidRDefault="002156F2" w:rsidP="00841A06">
            <w:pPr>
              <w:rPr>
                <w:rFonts w:ascii="Trebuchet MS" w:hAnsi="Trebuchet MS"/>
              </w:rPr>
            </w:pPr>
            <w:r w:rsidRPr="00DC6FCB">
              <w:rPr>
                <w:rFonts w:ascii="Trebuchet MS" w:hAnsi="Trebuchet MS"/>
              </w:rPr>
              <w:lastRenderedPageBreak/>
              <w:t>1.6. Contribuţia la domeniile de intervenţie, cf. Art.5 reg.(UE) nr. 1305/2013</w:t>
            </w:r>
          </w:p>
        </w:tc>
      </w:tr>
      <w:tr w:rsidR="002156F2" w:rsidRPr="00DC6FCB" w:rsidTr="00841A06">
        <w:trPr>
          <w:trHeight w:val="260"/>
        </w:trPr>
        <w:tc>
          <w:tcPr>
            <w:tcW w:w="9640" w:type="dxa"/>
            <w:gridSpan w:val="4"/>
            <w:shd w:val="clear" w:color="auto" w:fill="FFFFFF"/>
            <w:vAlign w:val="center"/>
          </w:tcPr>
          <w:p w:rsidR="002156F2" w:rsidRPr="00DC6FCB" w:rsidRDefault="002156F2" w:rsidP="00841A06">
            <w:pPr>
              <w:spacing w:after="0"/>
              <w:jc w:val="both"/>
              <w:rPr>
                <w:rFonts w:ascii="Trebuchet MS" w:hAnsi="Trebuchet MS"/>
              </w:rPr>
            </w:pPr>
            <w:r w:rsidRPr="00DC6FCB">
              <w:rPr>
                <w:rFonts w:ascii="Trebuchet MS" w:hAnsi="Trebuchet MS"/>
              </w:rPr>
              <w:t xml:space="preserve">Măsura </w:t>
            </w:r>
            <w:r>
              <w:rPr>
                <w:rFonts w:ascii="Trebuchet MS" w:hAnsi="Trebuchet MS"/>
              </w:rPr>
              <w:t>M</w:t>
            </w:r>
            <w:r w:rsidRPr="00DC6FCB">
              <w:rPr>
                <w:rFonts w:ascii="Trebuchet MS" w:hAnsi="Trebuchet MS"/>
              </w:rPr>
              <w:t>1</w:t>
            </w:r>
            <w:r>
              <w:rPr>
                <w:rFonts w:ascii="Trebuchet MS" w:hAnsi="Trebuchet MS"/>
              </w:rPr>
              <w:t>/2B</w:t>
            </w:r>
            <w:r w:rsidRPr="00DC6FCB">
              <w:rPr>
                <w:rFonts w:ascii="Trebuchet MS" w:hAnsi="Trebuchet MS"/>
              </w:rPr>
              <w:t xml:space="preserve"> contribuie și la Domeniul de intervenție DI 2B „Facilitarea intrării în sectorul agricol a unor fermieri calificați corespunzător și, în special, a reînnoirii generațiilor</w:t>
            </w:r>
            <w:r w:rsidRPr="00DC6FCB">
              <w:rPr>
                <w:rFonts w:ascii="Trebuchet MS" w:hAnsi="Trebuchet MS"/>
                <w:i/>
              </w:rPr>
              <w:t>”.</w:t>
            </w:r>
          </w:p>
          <w:p w:rsidR="002156F2" w:rsidRPr="00DC6FCB" w:rsidRDefault="002156F2" w:rsidP="00841A06">
            <w:pPr>
              <w:spacing w:after="0"/>
              <w:jc w:val="both"/>
              <w:rPr>
                <w:rFonts w:ascii="Trebuchet MS" w:hAnsi="Trebuchet MS"/>
              </w:rPr>
            </w:pPr>
            <w:r w:rsidRPr="00DC6FCB">
              <w:rPr>
                <w:rFonts w:ascii="Trebuchet MS" w:hAnsi="Trebuchet MS"/>
              </w:rPr>
              <w:t xml:space="preserve">In secundar Măsura </w:t>
            </w:r>
            <w:r>
              <w:rPr>
                <w:rFonts w:ascii="Trebuchet MS" w:hAnsi="Trebuchet MS"/>
              </w:rPr>
              <w:t>M</w:t>
            </w:r>
            <w:r w:rsidRPr="00DC6FCB">
              <w:rPr>
                <w:rFonts w:ascii="Trebuchet MS" w:hAnsi="Trebuchet MS"/>
              </w:rPr>
              <w:t>1</w:t>
            </w:r>
            <w:r>
              <w:rPr>
                <w:rFonts w:ascii="Trebuchet MS" w:hAnsi="Trebuchet MS"/>
              </w:rPr>
              <w:t>/2B</w:t>
            </w:r>
            <w:r w:rsidRPr="00DC6FCB">
              <w:rPr>
                <w:rFonts w:ascii="Trebuchet MS" w:hAnsi="Trebuchet MS"/>
              </w:rPr>
              <w:t xml:space="preserve"> contribuie și la </w:t>
            </w:r>
            <w:r>
              <w:rPr>
                <w:rFonts w:ascii="Trebuchet MS" w:hAnsi="Trebuchet MS"/>
              </w:rPr>
              <w:t>DI</w:t>
            </w:r>
            <w:r w:rsidRPr="00DC6FCB">
              <w:rPr>
                <w:rFonts w:ascii="Trebuchet MS" w:hAnsi="Trebuchet MS"/>
              </w:rPr>
              <w:t xml:space="preserve"> 2A </w:t>
            </w:r>
            <w:r w:rsidRPr="00DC6FCB">
              <w:rPr>
                <w:rFonts w:ascii="Trebuchet MS" w:hAnsi="Trebuchet MS"/>
                <w:i/>
              </w:rPr>
              <w:t>„</w:t>
            </w:r>
            <w:r w:rsidRPr="00DC6FCB">
              <w:rPr>
                <w:rFonts w:ascii="Trebuchet MS" w:hAnsi="Trebuchet MS"/>
              </w:rPr>
              <w:t xml:space="preserve">Imbunătățirea performanței economice a tuturor exploatațiilor agricole și facilitarea restructurării și modernizării exploatațiilor, în special în vederea </w:t>
            </w:r>
            <w:r>
              <w:rPr>
                <w:rFonts w:ascii="Trebuchet MS" w:hAnsi="Trebuchet MS"/>
              </w:rPr>
              <w:t>creșterii participării pe piață,</w:t>
            </w:r>
            <w:r w:rsidRPr="00DC6FCB">
              <w:rPr>
                <w:rFonts w:ascii="Trebuchet MS" w:hAnsi="Trebuchet MS"/>
              </w:rPr>
              <w:t xml:space="preserve"> precum și</w:t>
            </w:r>
            <w:r>
              <w:rPr>
                <w:rFonts w:ascii="Trebuchet MS" w:hAnsi="Trebuchet MS"/>
              </w:rPr>
              <w:t xml:space="preserve"> a diversificării activităților</w:t>
            </w:r>
            <w:r w:rsidRPr="00DC6FCB">
              <w:rPr>
                <w:rFonts w:ascii="Trebuchet MS" w:hAnsi="Trebuchet MS"/>
              </w:rPr>
              <w:t>”</w:t>
            </w:r>
          </w:p>
        </w:tc>
      </w:tr>
      <w:tr w:rsidR="002156F2" w:rsidRPr="00DC6FCB" w:rsidTr="00841A06">
        <w:trPr>
          <w:trHeight w:val="260"/>
        </w:trPr>
        <w:tc>
          <w:tcPr>
            <w:tcW w:w="9640" w:type="dxa"/>
            <w:gridSpan w:val="4"/>
            <w:shd w:val="clear" w:color="auto" w:fill="FFFF69"/>
            <w:vAlign w:val="center"/>
          </w:tcPr>
          <w:p w:rsidR="002156F2" w:rsidRPr="00DC6FCB" w:rsidRDefault="002156F2" w:rsidP="00841A06">
            <w:pPr>
              <w:rPr>
                <w:rFonts w:ascii="Trebuchet MS" w:hAnsi="Trebuchet MS"/>
              </w:rPr>
            </w:pPr>
            <w:r w:rsidRPr="00DC6FCB">
              <w:rPr>
                <w:rFonts w:ascii="Trebuchet MS" w:hAnsi="Trebuchet MS"/>
              </w:rPr>
              <w:t>1.7. Contribuţia la obiectivele transversale ale Reg.(UE) 1305 /2013 – Art. 5</w:t>
            </w:r>
          </w:p>
        </w:tc>
      </w:tr>
      <w:tr w:rsidR="002156F2" w:rsidRPr="00DC6FCB" w:rsidTr="00841A06">
        <w:trPr>
          <w:trHeight w:val="260"/>
        </w:trPr>
        <w:tc>
          <w:tcPr>
            <w:tcW w:w="9640" w:type="dxa"/>
            <w:gridSpan w:val="4"/>
            <w:shd w:val="clear" w:color="auto" w:fill="FFFFFF"/>
            <w:vAlign w:val="center"/>
          </w:tcPr>
          <w:p w:rsidR="002156F2" w:rsidRPr="00DC6FCB" w:rsidRDefault="002156F2" w:rsidP="00841A06">
            <w:pPr>
              <w:spacing w:after="0"/>
              <w:jc w:val="both"/>
              <w:rPr>
                <w:rFonts w:ascii="Trebuchet MS" w:hAnsi="Trebuchet MS"/>
              </w:rPr>
            </w:pPr>
            <w:r w:rsidRPr="00DC6FCB">
              <w:rPr>
                <w:rFonts w:ascii="Trebuchet MS" w:hAnsi="Trebuchet MS"/>
                <w:b/>
              </w:rPr>
              <w:t xml:space="preserve">Mediu și climă. </w:t>
            </w:r>
            <w:r w:rsidRPr="00DC6FCB">
              <w:rPr>
                <w:rFonts w:ascii="Trebuchet MS" w:hAnsi="Trebuchet MS"/>
              </w:rPr>
              <w:t>Masura1 va contribui la prevenirea abandonului terenurilor agricole prin sprijinirea tinerilor fermieri, inclusiv în vederea îndeplinirii statutului de fermieri activi, a cerințelor privind eco-condiționalitatea sau adaptarea la cerintele de mediu conform standardelor aprobate, inclusiv adoptarea unor culturi rezistente la schimbări climatice, conducând toate acestea la o activitate agricolă sustenabilă. Printe tipurile de activitati eligibile se regaseste</w:t>
            </w:r>
            <w:r w:rsidRPr="00DC6FCB">
              <w:rPr>
                <w:rFonts w:ascii="Trebuchet MS" w:hAnsi="Trebuchet MS" w:cs="Trebuchet MS"/>
                <w:noProof/>
              </w:rPr>
              <w:t xml:space="preserve"> managementul gunoiului de grajd, utilizarea unor tehnologii și echipamente care să asigure un bun management al utilizării îngrășămintelor, precum și aplicarea unor bune practici de gestionare a solului.</w:t>
            </w:r>
          </w:p>
          <w:p w:rsidR="002156F2" w:rsidRPr="00DC6FCB" w:rsidRDefault="002156F2" w:rsidP="00841A06">
            <w:pPr>
              <w:spacing w:after="0"/>
              <w:jc w:val="both"/>
              <w:rPr>
                <w:rFonts w:ascii="Trebuchet MS" w:hAnsi="Trebuchet MS"/>
              </w:rPr>
            </w:pPr>
            <w:r w:rsidRPr="00DC6FCB">
              <w:rPr>
                <w:rFonts w:ascii="Trebuchet MS" w:hAnsi="Trebuchet MS"/>
                <w:b/>
              </w:rPr>
              <w:t xml:space="preserve">Inovare. </w:t>
            </w:r>
            <w:r w:rsidRPr="00DC6FCB">
              <w:rPr>
                <w:rFonts w:ascii="Trebuchet MS" w:hAnsi="Trebuchet MS"/>
              </w:rPr>
              <w:t xml:space="preserve">Încurajarea instalării tinerilor fermieri ca manageri de exploataţii agricole va facilita procesele inovatoare în sectorul agro-alimentar, tinerii fermieri fiind mai deschiși să aplice tehnologii şi procese noi. De asemenea, tinerii fermierii au un rol important în diseminarea de bune practici, idei şi concepte noi, deoarece au acces mai facil </w:t>
            </w:r>
            <w:r>
              <w:rPr>
                <w:rFonts w:ascii="Trebuchet MS" w:hAnsi="Trebuchet MS"/>
              </w:rPr>
              <w:t>la informații noi, inovatoare,</w:t>
            </w:r>
            <w:r w:rsidRPr="00DC6FCB">
              <w:rPr>
                <w:rFonts w:ascii="Trebuchet MS" w:hAnsi="Trebuchet MS"/>
              </w:rPr>
              <w:t xml:space="preserve"> </w:t>
            </w:r>
            <w:r>
              <w:rPr>
                <w:rFonts w:ascii="Trebuchet MS" w:hAnsi="Trebuchet MS"/>
              </w:rPr>
              <w:t xml:space="preserve">prin </w:t>
            </w:r>
            <w:r w:rsidRPr="00DC6FCB">
              <w:rPr>
                <w:rFonts w:ascii="Trebuchet MS" w:hAnsi="Trebuchet MS"/>
              </w:rPr>
              <w:t>adoptarea de metode noi și utilizarea de tehnologii inovatoare.</w:t>
            </w:r>
          </w:p>
        </w:tc>
      </w:tr>
      <w:tr w:rsidR="002156F2" w:rsidRPr="00DC6FCB" w:rsidTr="00841A06">
        <w:trPr>
          <w:trHeight w:val="260"/>
        </w:trPr>
        <w:tc>
          <w:tcPr>
            <w:tcW w:w="9640" w:type="dxa"/>
            <w:gridSpan w:val="4"/>
            <w:shd w:val="clear" w:color="auto" w:fill="FFFF69"/>
            <w:vAlign w:val="center"/>
          </w:tcPr>
          <w:p w:rsidR="002156F2" w:rsidRPr="00DC6FCB" w:rsidRDefault="002156F2" w:rsidP="00841A06">
            <w:pPr>
              <w:rPr>
                <w:rFonts w:ascii="Trebuchet MS" w:hAnsi="Trebuchet MS"/>
              </w:rPr>
            </w:pPr>
            <w:r w:rsidRPr="00DC6FCB">
              <w:rPr>
                <w:rFonts w:ascii="Trebuchet MS" w:hAnsi="Trebuchet MS"/>
              </w:rPr>
              <w:t>1.8. Complementaritate cu alte măsuri din SDL</w:t>
            </w:r>
          </w:p>
        </w:tc>
      </w:tr>
      <w:tr w:rsidR="002156F2" w:rsidRPr="00DC6FCB" w:rsidTr="00841A06">
        <w:trPr>
          <w:trHeight w:val="260"/>
        </w:trPr>
        <w:tc>
          <w:tcPr>
            <w:tcW w:w="9640" w:type="dxa"/>
            <w:gridSpan w:val="4"/>
            <w:shd w:val="clear" w:color="auto" w:fill="FFFFFF"/>
            <w:vAlign w:val="center"/>
          </w:tcPr>
          <w:p w:rsidR="00000000" w:rsidRDefault="002156F2">
            <w:pPr>
              <w:spacing w:after="0"/>
              <w:jc w:val="both"/>
              <w:rPr>
                <w:rFonts w:ascii="Trebuchet MS" w:hAnsi="Trebuchet MS"/>
              </w:rPr>
              <w:pPrChange w:id="69" w:author="GAL-2" w:date="2024-10-09T14:44:00Z">
                <w:pPr>
                  <w:tabs>
                    <w:tab w:val="center" w:pos="4513"/>
                    <w:tab w:val="right" w:pos="9026"/>
                  </w:tabs>
                  <w:spacing w:after="0"/>
                  <w:jc w:val="both"/>
                </w:pPr>
              </w:pPrChange>
            </w:pPr>
            <w:r w:rsidRPr="00DC6FCB">
              <w:rPr>
                <w:rFonts w:ascii="Trebuchet MS" w:hAnsi="Trebuchet MS"/>
              </w:rPr>
              <w:t xml:space="preserve">Masura M1-„ Incurajarea tinerilor fermieri si a fermelor mici” este complementara cu Masura M2 – Promovarea produselor locale si a serviciilor necesare colectivitatilor rurale si Masura M3-Cresterea economiei prin  dezvoltarea de activitati nonagricole, </w:t>
            </w:r>
            <w:del w:id="70" w:author="GAL-2" w:date="2024-10-09T14:43:00Z">
              <w:r w:rsidRPr="00DC6FCB" w:rsidDel="000D2441">
                <w:rPr>
                  <w:rFonts w:ascii="Trebuchet MS" w:hAnsi="Trebuchet MS"/>
                </w:rPr>
                <w:delText xml:space="preserve">Masura M4- Promovarea formelor de cooperare si </w:delText>
              </w:r>
            </w:del>
            <w:r w:rsidRPr="00DC6FCB">
              <w:rPr>
                <w:rFonts w:ascii="Trebuchet MS" w:hAnsi="Trebuchet MS"/>
              </w:rPr>
              <w:t>Masura M6- Modernizarea satelor si deversificarea serviciilor comunitare. Demarcarea si deci inclusiv complementaritatea intre masuri s-a realizat la nivelul complementaritatilor definite intre masurile cuprinse la articolele 19,20 si 35 ale Reg.(UE) 1305 /2013. Astfel M1,M2 si M3 corespunde masurii de la  art. 19,</w:t>
            </w:r>
            <w:del w:id="71" w:author="GAL-2" w:date="2024-10-09T14:43:00Z">
              <w:r w:rsidRPr="00DC6FCB" w:rsidDel="000D2441">
                <w:rPr>
                  <w:rFonts w:ascii="Trebuchet MS" w:hAnsi="Trebuchet MS"/>
                </w:rPr>
                <w:delText xml:space="preserve"> M4</w:delText>
              </w:r>
            </w:del>
            <w:r w:rsidRPr="00DC6FCB">
              <w:rPr>
                <w:rFonts w:ascii="Trebuchet MS" w:hAnsi="Trebuchet MS"/>
              </w:rPr>
              <w:t xml:space="preserve"> </w:t>
            </w:r>
            <w:del w:id="72" w:author="GAL-2" w:date="2024-10-09T14:43:00Z">
              <w:r w:rsidRPr="00DC6FCB" w:rsidDel="000D2441">
                <w:rPr>
                  <w:rFonts w:ascii="Trebuchet MS" w:hAnsi="Trebuchet MS"/>
                </w:rPr>
                <w:delText xml:space="preserve">corespunde masurii de la art.35 si </w:delText>
              </w:r>
            </w:del>
            <w:r w:rsidRPr="00DC6FCB">
              <w:rPr>
                <w:rFonts w:ascii="Trebuchet MS" w:hAnsi="Trebuchet MS"/>
              </w:rPr>
              <w:t xml:space="preserve">M6 corespunde art 20. Masurile M2 si M3 sunt masuri strict neagricole(servicii si productie), accesabile operatorilor economici din mediul rural, famililor de fermieri cat si beneficiarilor de la M1 in conditiile diversificarii activitatilor in mediul rural. </w:t>
            </w:r>
            <w:del w:id="73" w:author="GAL-2" w:date="2024-10-09T14:44:00Z">
              <w:r w:rsidRPr="00DC6FCB" w:rsidDel="000D2441">
                <w:rPr>
                  <w:rFonts w:ascii="Trebuchet MS" w:hAnsi="Trebuchet MS"/>
                </w:rPr>
                <w:delText xml:space="preserve">Beneficiarii M1 se regasesc si la M4  care se refera forme de asociere in domeniul dezvoltarii rurale iar </w:delText>
              </w:r>
            </w:del>
            <w:ins w:id="74" w:author="GAL-2" w:date="2024-10-09T14:44:00Z">
              <w:r w:rsidR="000D2441">
                <w:rPr>
                  <w:rFonts w:ascii="Trebuchet MS" w:hAnsi="Trebuchet MS"/>
                </w:rPr>
                <w:t>I</w:t>
              </w:r>
            </w:ins>
            <w:del w:id="75" w:author="GAL-2" w:date="2024-10-09T14:44:00Z">
              <w:r w:rsidRPr="00DC6FCB" w:rsidDel="000D2441">
                <w:rPr>
                  <w:rFonts w:ascii="Trebuchet MS" w:hAnsi="Trebuchet MS"/>
                </w:rPr>
                <w:delText>i</w:delText>
              </w:r>
            </w:del>
            <w:r w:rsidRPr="00DC6FCB">
              <w:rPr>
                <w:rFonts w:ascii="Trebuchet MS" w:hAnsi="Trebuchet MS"/>
              </w:rPr>
              <w:t>n cadrul M6, beneficiarii M1 sunt grup tinta sau beneficiari finali, in calitate de membri ai comunitatilor locale. Măsura M1 creează premisele îndeplinirii priorităților menționate în SDL, iar mecanismele care asigura o demarcare şi complementaritate corespunzătoare au fost stabilite conform  cerintele stipulate in Reg.(UE) 1305 /2013.</w:t>
            </w:r>
          </w:p>
        </w:tc>
      </w:tr>
      <w:tr w:rsidR="002156F2" w:rsidRPr="00DC6FCB" w:rsidTr="00841A06">
        <w:trPr>
          <w:trHeight w:val="260"/>
        </w:trPr>
        <w:tc>
          <w:tcPr>
            <w:tcW w:w="9640" w:type="dxa"/>
            <w:gridSpan w:val="4"/>
            <w:shd w:val="clear" w:color="auto" w:fill="FFFF69"/>
            <w:vAlign w:val="center"/>
          </w:tcPr>
          <w:p w:rsidR="002156F2" w:rsidRPr="00DC6FCB" w:rsidRDefault="002156F2" w:rsidP="00841A06">
            <w:pPr>
              <w:spacing w:after="0"/>
              <w:rPr>
                <w:rFonts w:ascii="Trebuchet MS" w:hAnsi="Trebuchet MS"/>
              </w:rPr>
            </w:pPr>
            <w:r w:rsidRPr="00DC6FCB">
              <w:rPr>
                <w:rFonts w:ascii="Trebuchet MS" w:hAnsi="Trebuchet MS"/>
              </w:rPr>
              <w:t>1.9. Sinergia cu alte măsuri din SDL</w:t>
            </w:r>
          </w:p>
        </w:tc>
      </w:tr>
      <w:tr w:rsidR="002156F2" w:rsidRPr="00DC6FCB" w:rsidTr="00841A06">
        <w:trPr>
          <w:trHeight w:val="260"/>
        </w:trPr>
        <w:tc>
          <w:tcPr>
            <w:tcW w:w="9640" w:type="dxa"/>
            <w:gridSpan w:val="4"/>
            <w:shd w:val="clear" w:color="auto" w:fill="FFFFFF"/>
            <w:vAlign w:val="center"/>
          </w:tcPr>
          <w:p w:rsidR="002156F2" w:rsidRPr="00DC6FCB" w:rsidRDefault="002156F2" w:rsidP="00841A06">
            <w:pPr>
              <w:spacing w:after="0"/>
              <w:rPr>
                <w:rFonts w:ascii="Trebuchet MS" w:hAnsi="Trebuchet MS"/>
              </w:rPr>
            </w:pPr>
            <w:r w:rsidRPr="00DC6FCB">
              <w:rPr>
                <w:rFonts w:ascii="Trebuchet MS" w:hAnsi="Trebuchet MS"/>
              </w:rPr>
              <w:t>Nu exista sinergii cu alte masuri.</w:t>
            </w:r>
          </w:p>
        </w:tc>
      </w:tr>
      <w:tr w:rsidR="002156F2" w:rsidRPr="00DC6FCB" w:rsidTr="00841A06">
        <w:trPr>
          <w:trHeight w:val="350"/>
        </w:trPr>
        <w:tc>
          <w:tcPr>
            <w:tcW w:w="9640" w:type="dxa"/>
            <w:gridSpan w:val="4"/>
            <w:shd w:val="clear" w:color="auto" w:fill="C6D9F1"/>
            <w:vAlign w:val="center"/>
          </w:tcPr>
          <w:p w:rsidR="002156F2" w:rsidRPr="00DC6FCB" w:rsidRDefault="002156F2" w:rsidP="00841A06">
            <w:pPr>
              <w:pStyle w:val="ListParagraph"/>
              <w:spacing w:after="0"/>
              <w:ind w:left="0"/>
              <w:contextualSpacing/>
              <w:rPr>
                <w:rFonts w:ascii="Trebuchet MS" w:hAnsi="Trebuchet MS"/>
                <w:b/>
              </w:rPr>
            </w:pPr>
            <w:r>
              <w:rPr>
                <w:rFonts w:ascii="Trebuchet MS" w:hAnsi="Trebuchet MS"/>
                <w:b/>
              </w:rPr>
              <w:t>2.</w:t>
            </w:r>
            <w:r w:rsidRPr="00DC6FCB">
              <w:rPr>
                <w:rFonts w:ascii="Trebuchet MS" w:hAnsi="Trebuchet MS"/>
                <w:b/>
              </w:rPr>
              <w:t>Valoarea adăugată a măsurii</w:t>
            </w:r>
          </w:p>
        </w:tc>
      </w:tr>
      <w:tr w:rsidR="002156F2" w:rsidRPr="00DC6FCB" w:rsidTr="00841A06">
        <w:trPr>
          <w:trHeight w:val="260"/>
        </w:trPr>
        <w:tc>
          <w:tcPr>
            <w:tcW w:w="9640" w:type="dxa"/>
            <w:gridSpan w:val="4"/>
            <w:vAlign w:val="center"/>
          </w:tcPr>
          <w:p w:rsidR="002156F2" w:rsidRPr="00DC6FCB" w:rsidRDefault="002156F2" w:rsidP="00841A06">
            <w:pPr>
              <w:spacing w:after="0"/>
              <w:jc w:val="both"/>
              <w:rPr>
                <w:rFonts w:ascii="Trebuchet MS" w:hAnsi="Trebuchet MS"/>
              </w:rPr>
            </w:pPr>
            <w:r w:rsidRPr="00DC6FCB">
              <w:rPr>
                <w:rFonts w:ascii="Trebuchet MS" w:hAnsi="Trebuchet MS"/>
              </w:rPr>
              <w:t xml:space="preserve">Valoarea adăugată a abordării LEADER derivă din acele inițiative locale care combină soluții ce răspund problematicii identificate la nivelul comunităților din teritoriu, reflectate în acțiuni specifice. In primul rand, valoare adăugată rezida din implicarea de jos în sus a populației și a participării integrate a tuturor actorilor importanti din economia locala, administratie si societate civila la constructia SDL –ului in teritoriului GAL DD. </w:t>
            </w:r>
          </w:p>
          <w:p w:rsidR="002156F2" w:rsidRPr="00DC6FCB" w:rsidRDefault="002156F2" w:rsidP="00841A06">
            <w:pPr>
              <w:spacing w:after="0"/>
              <w:rPr>
                <w:rFonts w:ascii="Trebuchet MS" w:hAnsi="Trebuchet MS"/>
              </w:rPr>
            </w:pPr>
            <w:r w:rsidRPr="00DC6FCB">
              <w:rPr>
                <w:rFonts w:ascii="Trebuchet MS" w:hAnsi="Trebuchet MS"/>
              </w:rPr>
              <w:t xml:space="preserve">Astfel, prin această măsură se urmărește indirect creșterea valorii adăugate a produselor realizate de fermele mici sau de tinerii fermieri, dar și conștientizarea în rândul tinerilor </w:t>
            </w:r>
            <w:r w:rsidRPr="00DC6FCB">
              <w:rPr>
                <w:rFonts w:ascii="Trebuchet MS" w:hAnsi="Trebuchet MS"/>
              </w:rPr>
              <w:lastRenderedPageBreak/>
              <w:t>fermieri a beneficiilor pe care le pot avea pe termen mediu și lung prin asociere.</w:t>
            </w:r>
          </w:p>
          <w:p w:rsidR="002156F2" w:rsidRPr="00DC6FCB" w:rsidRDefault="002156F2" w:rsidP="00841A06">
            <w:pPr>
              <w:spacing w:after="0"/>
              <w:rPr>
                <w:rFonts w:ascii="Trebuchet MS" w:hAnsi="Trebuchet MS"/>
              </w:rPr>
            </w:pPr>
            <w:r w:rsidRPr="00DC6FCB">
              <w:rPr>
                <w:rFonts w:ascii="Trebuchet MS" w:hAnsi="Trebuchet MS"/>
              </w:rPr>
              <w:t>Criteriul de prioritizare care prevede menținerea raselor și soiurilor autohtone vine în sprijinul unor nevoi identificate și la nivel național, numărul acestora fiind în scădere. Prioritizarea proiectelor care comasează minim două exploații va contribui la eficientizarea agriculturii locale prin comasarea terenurilor.</w:t>
            </w:r>
          </w:p>
        </w:tc>
      </w:tr>
      <w:tr w:rsidR="002156F2" w:rsidRPr="00DC6FCB" w:rsidTr="00841A06">
        <w:trPr>
          <w:trHeight w:val="350"/>
        </w:trPr>
        <w:tc>
          <w:tcPr>
            <w:tcW w:w="9640" w:type="dxa"/>
            <w:gridSpan w:val="4"/>
            <w:shd w:val="clear" w:color="auto" w:fill="C6D9F1"/>
            <w:vAlign w:val="center"/>
          </w:tcPr>
          <w:p w:rsidR="002156F2" w:rsidRPr="006A12F4" w:rsidRDefault="002156F2" w:rsidP="00841A06">
            <w:pPr>
              <w:pStyle w:val="ListParagraph"/>
              <w:spacing w:after="0"/>
              <w:ind w:left="0"/>
              <w:contextualSpacing/>
              <w:rPr>
                <w:rFonts w:ascii="Trebuchet MS" w:hAnsi="Trebuchet MS"/>
                <w:b/>
                <w:lang w:val="fr-FR"/>
              </w:rPr>
            </w:pPr>
            <w:r w:rsidRPr="006A12F4">
              <w:rPr>
                <w:rFonts w:ascii="Trebuchet MS" w:hAnsi="Trebuchet MS"/>
                <w:b/>
                <w:lang w:val="fr-FR"/>
              </w:rPr>
              <w:lastRenderedPageBreak/>
              <w:t>3.Trimiteri la alte acte legislative</w:t>
            </w:r>
          </w:p>
        </w:tc>
      </w:tr>
      <w:tr w:rsidR="002156F2" w:rsidRPr="00DC6FCB" w:rsidTr="00841A06">
        <w:trPr>
          <w:trHeight w:val="260"/>
        </w:trPr>
        <w:tc>
          <w:tcPr>
            <w:tcW w:w="9640" w:type="dxa"/>
            <w:gridSpan w:val="4"/>
            <w:vAlign w:val="center"/>
          </w:tcPr>
          <w:p w:rsidR="002156F2" w:rsidRPr="00FC2564" w:rsidRDefault="002156F2" w:rsidP="00841A06">
            <w:pPr>
              <w:widowControl w:val="0"/>
              <w:overflowPunct w:val="0"/>
              <w:autoSpaceDE w:val="0"/>
              <w:autoSpaceDN w:val="0"/>
              <w:adjustRightInd w:val="0"/>
              <w:spacing w:after="0"/>
              <w:jc w:val="both"/>
              <w:rPr>
                <w:rFonts w:ascii="Trebuchet MS" w:hAnsi="Trebuchet MS"/>
                <w:sz w:val="21"/>
                <w:szCs w:val="21"/>
              </w:rPr>
            </w:pPr>
            <w:r w:rsidRPr="00FC2564">
              <w:rPr>
                <w:rFonts w:ascii="Trebuchet MS" w:hAnsi="Trebuchet MS"/>
                <w:b/>
                <w:sz w:val="21"/>
                <w:szCs w:val="21"/>
              </w:rPr>
              <w:t xml:space="preserve">Legislaţie UE: </w:t>
            </w:r>
            <w:r w:rsidRPr="00FC2564">
              <w:rPr>
                <w:rFonts w:ascii="Trebuchet MS" w:hAnsi="Trebuchet MS"/>
                <w:sz w:val="21"/>
                <w:szCs w:val="21"/>
              </w:rPr>
              <w:t>R (UE) nr. 1307/2013 de stabilire a unor norme privind plăţile directe acordate fermierilor prin scheme de sprijin în cadrul politicii agricole comune;Recomandarea 2003/361/CE din 6 mai 2003 privind definirea micro-întreprinderilor şi a întreprinderilor mici şi mijlocii;R (CE) nr. 1242/2008 de stabilire a unei tipologii comunitare pentru exploatații agricole;R (UE) nr. 1303/2013 de stabilire a unor dispoziții comune privind Fondul european de dezvoltare regională, FSE, FC, FEADR și Fondul european pentru pescuit și afaceri maritime, precum și de stabilire a unor dispoziții generale privind Fondul european de dezvoltare regională, Fondul social european, Fondul de coeziune și Fondul european pentru pescuit și afaceri maritime; R (UE) 1407/2013; Actul Delegat (UE) nr. 480/2014 de completare a R (UE) nr. 1303/2013;R (UE) nr. 215/2014 al Comisiei de completare a R (UE) nr. 1303/2013.</w:t>
            </w:r>
          </w:p>
          <w:p w:rsidR="002156F2" w:rsidRPr="00DC6FCB" w:rsidRDefault="002156F2" w:rsidP="00841A06">
            <w:pPr>
              <w:widowControl w:val="0"/>
              <w:overflowPunct w:val="0"/>
              <w:autoSpaceDE w:val="0"/>
              <w:autoSpaceDN w:val="0"/>
              <w:adjustRightInd w:val="0"/>
              <w:spacing w:after="0"/>
              <w:jc w:val="both"/>
              <w:rPr>
                <w:rFonts w:ascii="Trebuchet MS" w:hAnsi="Trebuchet MS"/>
              </w:rPr>
            </w:pPr>
            <w:r w:rsidRPr="00FC2564">
              <w:rPr>
                <w:rFonts w:ascii="Trebuchet MS" w:hAnsi="Trebuchet MS"/>
                <w:b/>
                <w:sz w:val="21"/>
                <w:szCs w:val="21"/>
              </w:rPr>
              <w:t xml:space="preserve">Legislaţie Naţională: </w:t>
            </w:r>
            <w:r w:rsidRPr="00FC2564">
              <w:rPr>
                <w:rFonts w:ascii="Trebuchet MS" w:hAnsi="Trebuchet MS"/>
                <w:sz w:val="21"/>
                <w:szCs w:val="21"/>
              </w:rPr>
              <w:t>Legea nr. 346/2004 privind stimularea înființării și dezvoltării întreprinderilor mici și mijlocii cu modificările şi completările ulterioare;Ordonanță de urgență nr. 44/2008 privind desfășurarea activităților economice de către persoanele fizice autorizate, întreprinderile individuale și întreprinderile familiale cu modificările și completările ulterioare;Ordonanţa Guvernului nr. 8/2013 pentru modificarea şi completarea Legii nr. 571/2003 privind Codul fiscal şi reglementarea unor măsuri financiar-fiscale cu modificările şi completările ulterioare; Ordonanța Guvernului nr. 129/2000 privind formarea profesională a adulților, aprobată cu modificări și completări prin Legea nr. 375/2002, Ordonanța Guvernului nr.76/2004, cu modificările şi completările ulterioare.</w:t>
            </w:r>
          </w:p>
        </w:tc>
      </w:tr>
      <w:tr w:rsidR="002156F2" w:rsidRPr="00DC6FCB" w:rsidTr="00841A06">
        <w:trPr>
          <w:trHeight w:val="170"/>
        </w:trPr>
        <w:tc>
          <w:tcPr>
            <w:tcW w:w="9640" w:type="dxa"/>
            <w:gridSpan w:val="4"/>
            <w:shd w:val="clear" w:color="auto" w:fill="C6D9F1"/>
            <w:vAlign w:val="center"/>
          </w:tcPr>
          <w:p w:rsidR="002156F2" w:rsidRPr="00DC6FCB" w:rsidRDefault="002156F2" w:rsidP="00841A06">
            <w:pPr>
              <w:pStyle w:val="ListParagraph"/>
              <w:spacing w:after="0"/>
              <w:ind w:left="0"/>
              <w:contextualSpacing/>
              <w:rPr>
                <w:rFonts w:ascii="Trebuchet MS" w:hAnsi="Trebuchet MS"/>
                <w:b/>
              </w:rPr>
            </w:pPr>
            <w:r>
              <w:rPr>
                <w:rFonts w:ascii="Trebuchet MS" w:hAnsi="Trebuchet MS"/>
                <w:b/>
              </w:rPr>
              <w:t>4.</w:t>
            </w:r>
            <w:r w:rsidRPr="00DC6FCB">
              <w:rPr>
                <w:rFonts w:ascii="Trebuchet MS" w:hAnsi="Trebuchet MS"/>
                <w:b/>
              </w:rPr>
              <w:t>Beneficiari direcţi/indirecţi (grup ţintă)</w:t>
            </w:r>
          </w:p>
        </w:tc>
      </w:tr>
      <w:tr w:rsidR="002156F2" w:rsidRPr="00DC6FCB" w:rsidTr="00841A06">
        <w:trPr>
          <w:trHeight w:val="420"/>
        </w:trPr>
        <w:tc>
          <w:tcPr>
            <w:tcW w:w="9640" w:type="dxa"/>
            <w:gridSpan w:val="4"/>
            <w:vAlign w:val="center"/>
          </w:tcPr>
          <w:p w:rsidR="002156F2" w:rsidRPr="006A12F4" w:rsidRDefault="002156F2">
            <w:pPr>
              <w:pStyle w:val="ListParagraph"/>
              <w:numPr>
                <w:ilvl w:val="0"/>
                <w:numId w:val="12"/>
              </w:numPr>
              <w:spacing w:after="0"/>
              <w:ind w:left="318" w:hanging="284"/>
              <w:contextualSpacing/>
              <w:jc w:val="both"/>
              <w:rPr>
                <w:rFonts w:ascii="Trebuchet MS" w:hAnsi="Trebuchet MS"/>
                <w:lang w:val="fr-FR"/>
              </w:rPr>
            </w:pPr>
            <w:r w:rsidRPr="006A12F4">
              <w:rPr>
                <w:rFonts w:ascii="Trebuchet MS" w:hAnsi="Trebuchet MS"/>
                <w:lang w:val="fr-FR"/>
              </w:rPr>
              <w:t xml:space="preserve">Fermele </w:t>
            </w:r>
            <w:proofErr w:type="gramStart"/>
            <w:r w:rsidRPr="006A12F4">
              <w:rPr>
                <w:rFonts w:ascii="Trebuchet MS" w:hAnsi="Trebuchet MS"/>
                <w:lang w:val="fr-FR"/>
              </w:rPr>
              <w:t>mici(</w:t>
            </w:r>
            <w:proofErr w:type="gramEnd"/>
            <w:r w:rsidRPr="006A12F4">
              <w:rPr>
                <w:rFonts w:ascii="Trebuchet MS" w:hAnsi="Trebuchet MS"/>
                <w:lang w:val="fr-FR"/>
              </w:rPr>
              <w:t>exploatatii agricole cuprinse intre  4.000 si  7.999 SO);</w:t>
            </w:r>
          </w:p>
          <w:p w:rsidR="002156F2" w:rsidRPr="006A12F4" w:rsidRDefault="002156F2">
            <w:pPr>
              <w:pStyle w:val="ListParagraph"/>
              <w:numPr>
                <w:ilvl w:val="0"/>
                <w:numId w:val="12"/>
              </w:numPr>
              <w:spacing w:after="0"/>
              <w:ind w:left="318" w:hanging="284"/>
              <w:contextualSpacing/>
              <w:jc w:val="both"/>
              <w:rPr>
                <w:rFonts w:ascii="Trebuchet MS" w:hAnsi="Trebuchet MS"/>
                <w:lang w:val="fr-FR"/>
              </w:rPr>
            </w:pPr>
            <w:r w:rsidRPr="006A12F4">
              <w:rPr>
                <w:rFonts w:ascii="Trebuchet MS" w:hAnsi="Trebuchet MS"/>
                <w:lang w:val="fr-FR"/>
              </w:rPr>
              <w:t xml:space="preserve">Tânărul fermier așa cum este definit în art. 2 din R(UE) nr. 1305/2013, care se instalează ca unic șef al exploatației agricole (intre  8.000 si 50.000 SO); </w:t>
            </w:r>
          </w:p>
          <w:p w:rsidR="002156F2" w:rsidRPr="006A12F4" w:rsidRDefault="002156F2">
            <w:pPr>
              <w:pStyle w:val="ListParagraph"/>
              <w:numPr>
                <w:ilvl w:val="0"/>
                <w:numId w:val="12"/>
              </w:numPr>
              <w:spacing w:after="0"/>
              <w:ind w:left="318" w:hanging="284"/>
              <w:contextualSpacing/>
              <w:jc w:val="both"/>
              <w:rPr>
                <w:rFonts w:ascii="Trebuchet MS" w:hAnsi="Trebuchet MS"/>
                <w:lang w:val="fr-FR"/>
              </w:rPr>
            </w:pPr>
            <w:r w:rsidRPr="006A12F4">
              <w:rPr>
                <w:rFonts w:ascii="Trebuchet MS" w:hAnsi="Trebuchet MS"/>
                <w:lang w:val="fr-FR"/>
              </w:rPr>
              <w:t xml:space="preserve">Persoană juridică cu mai mulți acționari unde un tânăr fermier, așa cum este definit în art. 2 din R(UE) nr. 1305/2013 se instalează și exercită un control efectiv pe termen lung în ceea ce privește deciziile referitoare la gestionare, la beneficii și la riscurile financiare legate de exploatație şi deţine cel puţin 50%+1 din acţiuni. </w:t>
            </w:r>
          </w:p>
          <w:p w:rsidR="002156F2" w:rsidRPr="006A12F4" w:rsidRDefault="002156F2" w:rsidP="00841A06">
            <w:pPr>
              <w:pStyle w:val="ListParagraph"/>
              <w:spacing w:after="0"/>
              <w:ind w:left="318"/>
              <w:jc w:val="both"/>
              <w:rPr>
                <w:rFonts w:ascii="Trebuchet MS" w:hAnsi="Trebuchet MS"/>
                <w:lang w:val="fr-FR"/>
              </w:rPr>
            </w:pPr>
            <w:r w:rsidRPr="006A12F4">
              <w:rPr>
                <w:rFonts w:ascii="Trebuchet MS" w:hAnsi="Trebuchet MS"/>
                <w:lang w:val="fr-FR"/>
              </w:rPr>
              <w:t xml:space="preserve">Sprijinul se acordă doar exploatațiilor care intră sub incidența definiției microîntreprinderilor și a întreprinderilor mici. </w:t>
            </w:r>
          </w:p>
          <w:p w:rsidR="002156F2" w:rsidRPr="00DC6FCB" w:rsidRDefault="002156F2" w:rsidP="00841A06">
            <w:pPr>
              <w:pStyle w:val="ListParagraph"/>
              <w:spacing w:after="0"/>
              <w:ind w:left="318"/>
              <w:jc w:val="both"/>
              <w:rPr>
                <w:rFonts w:ascii="Trebuchet MS" w:hAnsi="Trebuchet MS"/>
              </w:rPr>
            </w:pPr>
            <w:r w:rsidRPr="00DC6FCB">
              <w:rPr>
                <w:rFonts w:ascii="Trebuchet MS" w:hAnsi="Trebuchet MS"/>
              </w:rPr>
              <w:t>Nu sunt eligibile persoanele fizice neautorizate.</w:t>
            </w:r>
          </w:p>
        </w:tc>
      </w:tr>
      <w:tr w:rsidR="002156F2" w:rsidRPr="00DC6FCB" w:rsidTr="00841A06">
        <w:trPr>
          <w:trHeight w:val="188"/>
        </w:trPr>
        <w:tc>
          <w:tcPr>
            <w:tcW w:w="9640" w:type="dxa"/>
            <w:gridSpan w:val="4"/>
            <w:shd w:val="clear" w:color="auto" w:fill="C6D9F1"/>
            <w:vAlign w:val="center"/>
          </w:tcPr>
          <w:p w:rsidR="002156F2" w:rsidRPr="00DC6FCB" w:rsidRDefault="002156F2" w:rsidP="00841A06">
            <w:pPr>
              <w:pStyle w:val="ListParagraph"/>
              <w:spacing w:after="0"/>
              <w:ind w:left="0"/>
              <w:contextualSpacing/>
              <w:rPr>
                <w:rFonts w:ascii="Trebuchet MS" w:hAnsi="Trebuchet MS"/>
                <w:b/>
              </w:rPr>
            </w:pPr>
            <w:r>
              <w:rPr>
                <w:rFonts w:ascii="Trebuchet MS" w:hAnsi="Trebuchet MS"/>
                <w:b/>
              </w:rPr>
              <w:t>5.</w:t>
            </w:r>
            <w:r w:rsidRPr="00DC6FCB">
              <w:rPr>
                <w:rFonts w:ascii="Trebuchet MS" w:hAnsi="Trebuchet MS"/>
                <w:b/>
              </w:rPr>
              <w:t>Tip de sprijin (conform art. 67 din Reg. (UE) nr.1303/2013)</w:t>
            </w:r>
          </w:p>
        </w:tc>
      </w:tr>
      <w:tr w:rsidR="002156F2" w:rsidRPr="00DC6FCB" w:rsidTr="00841A06">
        <w:trPr>
          <w:trHeight w:val="458"/>
        </w:trPr>
        <w:tc>
          <w:tcPr>
            <w:tcW w:w="9640" w:type="dxa"/>
            <w:gridSpan w:val="4"/>
            <w:vAlign w:val="center"/>
          </w:tcPr>
          <w:p w:rsidR="002156F2" w:rsidRPr="006A12F4" w:rsidRDefault="002156F2" w:rsidP="00841A06">
            <w:pPr>
              <w:pStyle w:val="ListParagraph"/>
              <w:tabs>
                <w:tab w:val="left" w:pos="360"/>
              </w:tabs>
              <w:spacing w:after="0"/>
              <w:ind w:left="318" w:hanging="284"/>
              <w:jc w:val="both"/>
              <w:rPr>
                <w:rFonts w:ascii="Trebuchet MS" w:hAnsi="Trebuchet MS"/>
                <w:lang w:val="fr-FR"/>
              </w:rPr>
            </w:pPr>
            <w:r w:rsidRPr="006A12F4">
              <w:rPr>
                <w:rFonts w:ascii="Trebuchet MS" w:hAnsi="Trebuchet MS"/>
                <w:lang w:val="fr-FR"/>
              </w:rPr>
              <w:t>•</w:t>
            </w:r>
            <w:r w:rsidRPr="006A12F4">
              <w:rPr>
                <w:rFonts w:ascii="Trebuchet MS" w:hAnsi="Trebuchet MS"/>
                <w:lang w:val="fr-FR"/>
              </w:rPr>
              <w:tab/>
              <w:t xml:space="preserve">Sprijinul va fi acordat sub formă de sumă forfetară pentru implementarea obiectivelor prevăzute în planul de afaceri. </w:t>
            </w:r>
          </w:p>
          <w:p w:rsidR="002156F2" w:rsidRPr="006A12F4" w:rsidRDefault="002156F2" w:rsidP="00841A06">
            <w:pPr>
              <w:pStyle w:val="ListParagraph"/>
              <w:tabs>
                <w:tab w:val="left" w:pos="360"/>
              </w:tabs>
              <w:spacing w:after="0"/>
              <w:ind w:left="318" w:hanging="284"/>
              <w:jc w:val="both"/>
              <w:rPr>
                <w:rFonts w:ascii="Trebuchet MS" w:hAnsi="Trebuchet MS"/>
                <w:lang w:val="fr-FR"/>
              </w:rPr>
            </w:pPr>
          </w:p>
        </w:tc>
      </w:tr>
      <w:tr w:rsidR="002156F2" w:rsidRPr="00DC6FCB" w:rsidTr="00841A06">
        <w:trPr>
          <w:trHeight w:val="242"/>
        </w:trPr>
        <w:tc>
          <w:tcPr>
            <w:tcW w:w="9640" w:type="dxa"/>
            <w:gridSpan w:val="4"/>
            <w:shd w:val="clear" w:color="auto" w:fill="C6D9F1"/>
            <w:vAlign w:val="center"/>
          </w:tcPr>
          <w:p w:rsidR="002156F2" w:rsidRPr="00DC6FCB" w:rsidRDefault="002156F2" w:rsidP="00841A06">
            <w:pPr>
              <w:rPr>
                <w:rFonts w:ascii="Trebuchet MS" w:hAnsi="Trebuchet MS"/>
              </w:rPr>
            </w:pPr>
            <w:r>
              <w:rPr>
                <w:rFonts w:ascii="Trebuchet MS" w:hAnsi="Trebuchet MS"/>
                <w:b/>
              </w:rPr>
              <w:t>6.</w:t>
            </w:r>
            <w:r w:rsidRPr="00985B9D">
              <w:rPr>
                <w:rFonts w:ascii="Trebuchet MS" w:hAnsi="Trebuchet MS"/>
                <w:b/>
                <w:shd w:val="clear" w:color="auto" w:fill="C6D9F1"/>
              </w:rPr>
              <w:t>Tipuri de acţiuni eligibile şi neeligibile</w:t>
            </w:r>
          </w:p>
        </w:tc>
      </w:tr>
      <w:tr w:rsidR="002156F2" w:rsidRPr="00DC6FCB" w:rsidTr="00841A06">
        <w:trPr>
          <w:trHeight w:val="1288"/>
        </w:trPr>
        <w:tc>
          <w:tcPr>
            <w:tcW w:w="9640" w:type="dxa"/>
            <w:gridSpan w:val="4"/>
            <w:shd w:val="clear" w:color="auto" w:fill="auto"/>
          </w:tcPr>
          <w:p w:rsidR="002156F2" w:rsidRPr="00DC6FCB" w:rsidRDefault="002156F2" w:rsidP="00841A06">
            <w:pPr>
              <w:spacing w:after="0"/>
              <w:jc w:val="both"/>
              <w:rPr>
                <w:rFonts w:ascii="Trebuchet MS" w:hAnsi="Trebuchet MS"/>
              </w:rPr>
            </w:pPr>
            <w:r w:rsidRPr="00DC6FCB">
              <w:rPr>
                <w:rFonts w:ascii="Trebuchet MS" w:hAnsi="Trebuchet MS"/>
              </w:rPr>
              <w:t>Pentru a stabili tipurile de acțiuni eligibile și neeligibile, s-a tinut cont de urmatoarele reglementari: art. 65 din Reg. (UE) nr. 1303/2013; art. 69(3) din Reg. (UE) nr. 1303/2013; art. 45 din Reg. (UE) nr. 1305/2013; art. 13 din Reg. (UE) nr. 807/2014; prevederile din PNDR – cap. 8.1, Fișa tehnică a sub-măsurii 19.2 si HG 226/2015 privind stabilirea cadrului general de implementare a masurilor PNDR. In toate cazurile conditionalitatile din regulamentele UE prevaleaza in fata reglementarilor nationale.</w:t>
            </w:r>
          </w:p>
          <w:p w:rsidR="002156F2" w:rsidRPr="00DC6FCB" w:rsidRDefault="002156F2" w:rsidP="00841A06">
            <w:pPr>
              <w:spacing w:after="0"/>
              <w:jc w:val="both"/>
              <w:rPr>
                <w:rFonts w:ascii="Trebuchet MS" w:hAnsi="Trebuchet MS"/>
              </w:rPr>
            </w:pPr>
            <w:r w:rsidRPr="00DC6FCB">
              <w:rPr>
                <w:rFonts w:ascii="Trebuchet MS" w:hAnsi="Trebuchet MS"/>
              </w:rPr>
              <w:t xml:space="preserve">In cadrul M1 sprijinul se acordă în baza Planului de Afaceri (PA). Toate cheltuielile propuse în </w:t>
            </w:r>
            <w:r w:rsidRPr="00DC6FCB">
              <w:rPr>
                <w:rFonts w:ascii="Trebuchet MS" w:hAnsi="Trebuchet MS"/>
              </w:rPr>
              <w:lastRenderedPageBreak/>
              <w:t>PA, inclusiv capitalul de lucru şi activităţile relevante pentru implementarea corectă a PA aprobat, pot fi eligibile, indiferent de natura acestora.</w:t>
            </w:r>
          </w:p>
          <w:p w:rsidR="002156F2" w:rsidRDefault="002156F2" w:rsidP="00841A06">
            <w:pPr>
              <w:spacing w:after="0"/>
              <w:jc w:val="both"/>
              <w:rPr>
                <w:rFonts w:ascii="Trebuchet MS" w:hAnsi="Trebuchet MS"/>
              </w:rPr>
            </w:pPr>
            <w:r w:rsidRPr="00DC6FCB">
              <w:rPr>
                <w:rFonts w:ascii="Trebuchet MS" w:hAnsi="Trebuchet MS"/>
              </w:rPr>
              <w:t>Sunt eligibile toate tipurile de operațiuni care sunt în concordanță cu regulile generale din Regulamentele Europene, prioritățile stabilite pentru dezvoltarea locală – LEADER și obiectivele și prioritățile stabilite în Strategia de Dezvoltare Locală.</w:t>
            </w:r>
          </w:p>
          <w:p w:rsidR="002156F2" w:rsidRPr="00BB6689" w:rsidRDefault="002156F2" w:rsidP="00841A06">
            <w:pPr>
              <w:shd w:val="clear" w:color="auto" w:fill="FFFFFF"/>
              <w:rPr>
                <w:rFonts w:ascii="Trebuchet MS" w:hAnsi="Trebuchet MS"/>
                <w:color w:val="FFFFFF"/>
              </w:rPr>
            </w:pPr>
            <w:r>
              <w:rPr>
                <w:rFonts w:ascii="Trebuchet MS" w:hAnsi="Trebuchet MS"/>
              </w:rPr>
              <w:t xml:space="preserve">CHELTUIELILE NEELIGIBILE: </w:t>
            </w:r>
            <w:r w:rsidRPr="00361960">
              <w:rPr>
                <w:rFonts w:ascii="Trebuchet MS" w:hAnsi="Trebuchet MS"/>
              </w:rPr>
              <w:t>• cheltuielile cu achiziţionarea de bunuri și echipamente ”second hand”; • c</w:t>
            </w:r>
            <w:r>
              <w:rPr>
                <w:rFonts w:ascii="Trebuchet MS" w:hAnsi="Trebuchet MS"/>
              </w:rPr>
              <w:t>heltuieli efectuate înainte de </w:t>
            </w:r>
            <w:r w:rsidRPr="00361960">
              <w:rPr>
                <w:rFonts w:ascii="Trebuchet MS" w:hAnsi="Trebuchet MS"/>
              </w:rPr>
              <w:t>semnarea contractului de finanțare a proiectului</w:t>
            </w:r>
            <w:r>
              <w:rPr>
                <w:rFonts w:ascii="Trebuchet MS" w:hAnsi="Trebuchet MS"/>
              </w:rPr>
              <w:t xml:space="preserve">; </w:t>
            </w:r>
            <w:r w:rsidRPr="00361960">
              <w:rPr>
                <w:rFonts w:ascii="Trebuchet MS" w:hAnsi="Trebuchet MS"/>
              </w:rPr>
              <w:t>• cheltuieli cu achiziția mijloacelor de transport pentru uz personal  şi pentru transport persoane; • cheltuieli cu investițiile ce fac obiectul dublei finanțări care vizează aceleași costuri eligibile; • dobânzi debitoare; • taxa pe valoarea adăugată, cu excepţia cazului în care aceasta nu se poate recupera în temeiul legislaţiei naţionale privind TVA‐ul  și a prevederilor specifice pentru instrumente financiare</w:t>
            </w:r>
            <w:r>
              <w:rPr>
                <w:rFonts w:ascii="Trebuchet MS" w:hAnsi="Trebuchet MS"/>
              </w:rPr>
              <w:t>.</w:t>
            </w:r>
          </w:p>
        </w:tc>
      </w:tr>
      <w:tr w:rsidR="002156F2" w:rsidRPr="00DC6FCB" w:rsidTr="00841A06">
        <w:trPr>
          <w:trHeight w:val="304"/>
        </w:trPr>
        <w:tc>
          <w:tcPr>
            <w:tcW w:w="9640" w:type="dxa"/>
            <w:gridSpan w:val="4"/>
            <w:shd w:val="clear" w:color="auto" w:fill="B8CCE4"/>
            <w:vAlign w:val="center"/>
          </w:tcPr>
          <w:p w:rsidR="002156F2" w:rsidRPr="00DC6FCB" w:rsidRDefault="002156F2" w:rsidP="00841A06">
            <w:pPr>
              <w:pStyle w:val="ListParagraph"/>
              <w:numPr>
                <w:ilvl w:val="0"/>
                <w:numId w:val="11"/>
              </w:numPr>
              <w:spacing w:after="0"/>
              <w:ind w:left="270" w:hanging="270"/>
              <w:contextualSpacing/>
              <w:rPr>
                <w:rFonts w:ascii="Trebuchet MS" w:hAnsi="Trebuchet MS"/>
                <w:b/>
              </w:rPr>
            </w:pPr>
            <w:r w:rsidRPr="00DC6FCB">
              <w:rPr>
                <w:rFonts w:ascii="Trebuchet MS" w:hAnsi="Trebuchet MS"/>
                <w:b/>
              </w:rPr>
              <w:lastRenderedPageBreak/>
              <w:t>Condiţii de eligibilitate</w:t>
            </w:r>
          </w:p>
        </w:tc>
      </w:tr>
      <w:tr w:rsidR="002156F2" w:rsidRPr="00DC6FCB" w:rsidTr="00841A06">
        <w:trPr>
          <w:trHeight w:val="410"/>
        </w:trPr>
        <w:tc>
          <w:tcPr>
            <w:tcW w:w="9640" w:type="dxa"/>
            <w:gridSpan w:val="4"/>
          </w:tcPr>
          <w:p w:rsidR="002156F2" w:rsidRPr="00FC2564" w:rsidRDefault="002156F2">
            <w:pPr>
              <w:pStyle w:val="ListParagraph"/>
              <w:numPr>
                <w:ilvl w:val="0"/>
                <w:numId w:val="13"/>
              </w:numPr>
              <w:spacing w:after="0"/>
              <w:ind w:left="318"/>
              <w:contextualSpacing/>
              <w:jc w:val="both"/>
              <w:rPr>
                <w:rFonts w:ascii="Trebuchet MS" w:hAnsi="Trebuchet MS"/>
                <w:sz w:val="21"/>
                <w:szCs w:val="21"/>
                <w:lang w:val="ro-RO"/>
              </w:rPr>
            </w:pPr>
            <w:r w:rsidRPr="00FC2564">
              <w:rPr>
                <w:rFonts w:ascii="Trebuchet MS" w:hAnsi="Trebuchet MS"/>
                <w:sz w:val="21"/>
                <w:szCs w:val="21"/>
                <w:lang w:val="ro-RO"/>
              </w:rPr>
              <w:t>Exploatația agricolă trebuie să fie localizată în teritoriul GAL si anume in orasul Sulina si comunele Nufaru, Bestepe, Mahmudia, Murighiol, V Nucarilor si Sf Gheorghe ; Exploatația agricolă are o dimensiune economică cuprinsă între 4.000 și 7.999 SO – pentru fermele mici; Exploatația agricolă are o dimensiune economică cuprinsă între 8.000 și 50.000 SO – pentru tinerii fermieri; Solicitantul prezintă un plan de afaceri; Planul de afaceri propus de beneficiar se adreseaza cu prioritate unuia din sectoarele din domeniul agricol identificate la nivelul teritoriului Asociatiei GAL DD: legumicol, Zootehnic(bovine ,apicultura, ovine, caprine); Solicitantul deține competențe și aptitudini profesionale, îndeplinind cel puțin una dintre următoarele condiții: studii medii/superioare în domeniul agricol/veterinar/economie agrară;  cunoștințe în domeniul agricol dobândite prin participarea la programe de instruire sau angajamentul de a dobândi competențele profesionale adecvate într-o perioadă de grație de maximum 33 de luni de la data adoptării deciziei individuale de acordare a ajutorului; Implementarea planului de afaceri trebuie să înceapă în termen de cel mult nouă luni de la data deciziei de acordare a sprijinului; Înaintea solicitării celei de-a doua tranșe de plată, solicitantul face dovada creşterii performanţelor economice ale exploatației, prin comercializarea producției proprii în procent de minimum 20 % din valoarea primei tranșe de plată, (cerința va fi verificată în momentul finalizării implementării planului de afaceri);În cazul în care exploatația agricolă vizează creșterea animalelor, planul de afaceri va prevede în mod obligatoriu amenajări de gestionare a gunoiului de grajd, conform normelor de mediu (cerința va fi verificată în momentul finalizării implementării planului de afaceri);Toate investiíle aferente implementării proiectelor trebuie să fie efectuate pe teritoriu.</w:t>
            </w:r>
          </w:p>
          <w:p w:rsidR="002156F2" w:rsidRPr="00FC2564" w:rsidRDefault="002156F2" w:rsidP="00841A06">
            <w:pPr>
              <w:spacing w:after="0"/>
              <w:ind w:left="-42"/>
              <w:jc w:val="both"/>
              <w:rPr>
                <w:rFonts w:ascii="Trebuchet MS" w:hAnsi="Trebuchet MS"/>
                <w:sz w:val="21"/>
                <w:szCs w:val="21"/>
              </w:rPr>
            </w:pPr>
            <w:r w:rsidRPr="00FC2564">
              <w:rPr>
                <w:rFonts w:ascii="Trebuchet MS" w:hAnsi="Trebuchet MS"/>
                <w:sz w:val="21"/>
                <w:szCs w:val="21"/>
              </w:rPr>
              <w:t>Planul de afaceri va include cel puțin următoarele:</w:t>
            </w:r>
          </w:p>
          <w:p w:rsidR="002156F2" w:rsidRPr="006A12F4" w:rsidRDefault="002156F2" w:rsidP="00841A06">
            <w:pPr>
              <w:pStyle w:val="ListParagraph"/>
              <w:spacing w:after="0"/>
              <w:ind w:left="0"/>
              <w:jc w:val="both"/>
              <w:rPr>
                <w:rFonts w:ascii="Trebuchet MS" w:hAnsi="Trebuchet MS"/>
                <w:lang w:val="fr-FR"/>
              </w:rPr>
            </w:pPr>
            <w:r w:rsidRPr="00FC2564">
              <w:rPr>
                <w:rFonts w:ascii="Trebuchet MS" w:hAnsi="Trebuchet MS"/>
                <w:sz w:val="21"/>
                <w:szCs w:val="21"/>
                <w:lang w:val="fr-FR"/>
              </w:rPr>
              <w:t>• Prezentarea situației inițiale a exploatației agricole (de ex: datele solicitantului, aria de cuprindere a activității, forma juridică a solicitantului, abilități profesionale, istoricul întreprinderii agricole, facilități de producție, dotarea exploatației); Prezentarea etapelor şi obiectivelor propuse pentru dezvoltarea exploatației agricole (de ex. Ob. general, ob. operaționale – planificarea acestora, riscurile, standarde și norme europene legate de protecția muncii și de mediu și normele sanitare-veterinare, în cazul creşterii de animale, planul de amenajări pentru gestionarea gunoiului de grajd, precum și previziunea bugetului de venituri - cheltuieli; Prezentarea detaliată a acțiunilor( sustenabilitatea mediului, utilizare eficientă a resurselor,evaluarea riscurilor de mediu și planificarea implementării);</w:t>
            </w:r>
          </w:p>
        </w:tc>
      </w:tr>
      <w:tr w:rsidR="002156F2" w:rsidRPr="00DC6FCB" w:rsidTr="00841A06">
        <w:trPr>
          <w:trHeight w:val="239"/>
        </w:trPr>
        <w:tc>
          <w:tcPr>
            <w:tcW w:w="9640" w:type="dxa"/>
            <w:gridSpan w:val="4"/>
            <w:shd w:val="clear" w:color="auto" w:fill="B8CCE4"/>
            <w:vAlign w:val="center"/>
          </w:tcPr>
          <w:p w:rsidR="002156F2" w:rsidRPr="003345F3" w:rsidRDefault="002156F2" w:rsidP="00841A06">
            <w:pPr>
              <w:rPr>
                <w:rFonts w:ascii="Trebuchet MS" w:hAnsi="Trebuchet MS"/>
                <w:b/>
              </w:rPr>
            </w:pPr>
            <w:r w:rsidRPr="003345F3">
              <w:rPr>
                <w:rFonts w:ascii="Trebuchet MS" w:hAnsi="Trebuchet MS"/>
                <w:b/>
              </w:rPr>
              <w:t>8</w:t>
            </w:r>
            <w:r w:rsidRPr="003345F3">
              <w:rPr>
                <w:rFonts w:ascii="Trebuchet MS" w:hAnsi="Trebuchet MS"/>
                <w:b/>
                <w:shd w:val="clear" w:color="auto" w:fill="B8CCE4"/>
              </w:rPr>
              <w:t>. Criterii de selecţie</w:t>
            </w:r>
          </w:p>
        </w:tc>
      </w:tr>
      <w:tr w:rsidR="002156F2" w:rsidRPr="00DC6FCB" w:rsidTr="00841A06">
        <w:trPr>
          <w:trHeight w:val="413"/>
        </w:trPr>
        <w:tc>
          <w:tcPr>
            <w:tcW w:w="9640" w:type="dxa"/>
            <w:gridSpan w:val="4"/>
            <w:vAlign w:val="center"/>
          </w:tcPr>
          <w:p w:rsidR="002156F2" w:rsidRPr="003345F3" w:rsidRDefault="002156F2" w:rsidP="00841A06">
            <w:pPr>
              <w:tabs>
                <w:tab w:val="left" w:pos="150"/>
                <w:tab w:val="left" w:pos="270"/>
              </w:tabs>
              <w:spacing w:after="0"/>
              <w:rPr>
                <w:rFonts w:ascii="Trebuchet MS" w:hAnsi="Trebuchet MS"/>
              </w:rPr>
            </w:pPr>
            <w:r w:rsidRPr="003345F3">
              <w:rPr>
                <w:rFonts w:ascii="Trebuchet MS" w:hAnsi="Trebuchet MS"/>
              </w:rPr>
              <w:t xml:space="preserve">Criteriile de selecție au fost stabilite astfel încât sprijinul să fie canalizat către acele proiecte care corespund cu necesitățile identificate, cu analiza SWOT și cu obiectivele stabilite în SDL. Parteneriatul GAL DD a stabilit urmatoarele principii de stabilire a CRITERIILOR DE SELEC. </w:t>
            </w:r>
            <w:r w:rsidRPr="003345F3">
              <w:rPr>
                <w:rFonts w:ascii="Trebuchet MS" w:hAnsi="Trebuchet MS"/>
              </w:rPr>
              <w:lastRenderedPageBreak/>
              <w:t>LOCALA:</w:t>
            </w:r>
          </w:p>
          <w:p w:rsidR="002156F2" w:rsidRPr="00FC2564" w:rsidRDefault="002156F2">
            <w:pPr>
              <w:pStyle w:val="ListParagraph"/>
              <w:numPr>
                <w:ilvl w:val="0"/>
                <w:numId w:val="14"/>
              </w:numPr>
              <w:tabs>
                <w:tab w:val="left" w:pos="150"/>
                <w:tab w:val="left" w:pos="270"/>
              </w:tabs>
              <w:spacing w:after="0"/>
              <w:ind w:left="318"/>
              <w:contextualSpacing/>
              <w:rPr>
                <w:rFonts w:ascii="Trebuchet MS" w:hAnsi="Trebuchet MS"/>
                <w:lang w:val="ro-RO"/>
              </w:rPr>
            </w:pPr>
            <w:r w:rsidRPr="00FC2564">
              <w:rPr>
                <w:rFonts w:ascii="Trebuchet MS" w:hAnsi="Trebuchet MS"/>
                <w:lang w:val="ro-RO"/>
              </w:rPr>
              <w:t>Principiul sectorului prioritar: 1)Sectorul vegetal-legumicultura, producerea de samanta; 2)Sectorul zootehnic – bovine, apicultura, caprine si ovine; Prioritare sunt proiectele mici, in ordine crescatoare ;</w:t>
            </w:r>
          </w:p>
          <w:p w:rsidR="002156F2" w:rsidRPr="003345F3" w:rsidRDefault="002156F2">
            <w:pPr>
              <w:pStyle w:val="ListParagraph"/>
              <w:numPr>
                <w:ilvl w:val="0"/>
                <w:numId w:val="14"/>
              </w:numPr>
              <w:tabs>
                <w:tab w:val="left" w:pos="150"/>
                <w:tab w:val="left" w:pos="270"/>
              </w:tabs>
              <w:spacing w:after="0"/>
              <w:ind w:left="318"/>
              <w:contextualSpacing/>
              <w:rPr>
                <w:rFonts w:ascii="Trebuchet MS" w:hAnsi="Trebuchet MS"/>
              </w:rPr>
            </w:pPr>
            <w:r w:rsidRPr="003345F3">
              <w:rPr>
                <w:rFonts w:ascii="Trebuchet MS" w:hAnsi="Trebuchet MS"/>
              </w:rPr>
              <w:t>Principiul nivelului de calificare in domeniul agricol: studii superioare,studii postliceale sau studii liceale in domeniul agricol,formare profesionale;</w:t>
            </w:r>
          </w:p>
          <w:p w:rsidR="002156F2" w:rsidRPr="003345F3" w:rsidRDefault="002156F2">
            <w:pPr>
              <w:pStyle w:val="ListParagraph"/>
              <w:numPr>
                <w:ilvl w:val="0"/>
                <w:numId w:val="14"/>
              </w:numPr>
              <w:tabs>
                <w:tab w:val="left" w:pos="150"/>
                <w:tab w:val="left" w:pos="270"/>
              </w:tabs>
              <w:spacing w:after="0"/>
              <w:ind w:left="318"/>
              <w:contextualSpacing/>
              <w:rPr>
                <w:rFonts w:ascii="Trebuchet MS" w:hAnsi="Trebuchet MS"/>
              </w:rPr>
            </w:pPr>
            <w:r w:rsidRPr="003345F3">
              <w:rPr>
                <w:rFonts w:ascii="Trebuchet MS" w:hAnsi="Trebuchet MS"/>
              </w:rPr>
              <w:t>Se vor prioritiza proiectele implementate în zone potențialului agricol ridicat determinate în baza studiilor de specialitate;</w:t>
            </w:r>
          </w:p>
          <w:p w:rsidR="002156F2" w:rsidRPr="003345F3" w:rsidRDefault="002156F2">
            <w:pPr>
              <w:pStyle w:val="ListParagraph"/>
              <w:numPr>
                <w:ilvl w:val="0"/>
                <w:numId w:val="14"/>
              </w:numPr>
              <w:tabs>
                <w:tab w:val="left" w:pos="150"/>
                <w:tab w:val="left" w:pos="270"/>
              </w:tabs>
              <w:spacing w:after="0"/>
              <w:ind w:left="318"/>
              <w:contextualSpacing/>
              <w:rPr>
                <w:rFonts w:ascii="Trebuchet MS" w:hAnsi="Trebuchet MS"/>
              </w:rPr>
            </w:pPr>
            <w:r w:rsidRPr="003345F3">
              <w:rPr>
                <w:rFonts w:ascii="Trebuchet MS" w:hAnsi="Trebuchet MS"/>
              </w:rPr>
              <w:t>Se vor prioritiza proiectele prin care se mențin rasele și soiurilor autohtone (solicitantul își propune prin proiect sau demonstrează că deţine/dezvoltă la nivelul exploataţiei agricole şi prevede în cadrul Planului de Afaceri ca va păstra / dezvolta nucleul de rase, respectiv soiuri autohtone;);</w:t>
            </w:r>
          </w:p>
          <w:p w:rsidR="002156F2" w:rsidRPr="003345F3" w:rsidRDefault="002156F2">
            <w:pPr>
              <w:pStyle w:val="ListParagraph"/>
              <w:numPr>
                <w:ilvl w:val="0"/>
                <w:numId w:val="14"/>
              </w:numPr>
              <w:tabs>
                <w:tab w:val="left" w:pos="150"/>
                <w:tab w:val="left" w:pos="270"/>
              </w:tabs>
              <w:spacing w:after="0"/>
              <w:ind w:left="318"/>
              <w:contextualSpacing/>
              <w:rPr>
                <w:rFonts w:ascii="Trebuchet MS" w:hAnsi="Trebuchet MS"/>
              </w:rPr>
            </w:pPr>
            <w:r w:rsidRPr="003345F3">
              <w:rPr>
                <w:rFonts w:ascii="Trebuchet MS" w:hAnsi="Trebuchet MS"/>
              </w:rPr>
              <w:t xml:space="preserve"> Se vor prioritiza proiectele care se implementeaza in </w:t>
            </w:r>
            <w:proofErr w:type="gramStart"/>
            <w:r w:rsidRPr="003345F3">
              <w:rPr>
                <w:rFonts w:ascii="Trebuchet MS" w:hAnsi="Trebuchet MS"/>
              </w:rPr>
              <w:t>3  ani</w:t>
            </w:r>
            <w:proofErr w:type="gramEnd"/>
            <w:r w:rsidRPr="003345F3">
              <w:rPr>
                <w:rFonts w:ascii="Trebuchet MS" w:hAnsi="Trebuchet MS"/>
              </w:rPr>
              <w:t>.</w:t>
            </w:r>
          </w:p>
          <w:p w:rsidR="002156F2" w:rsidRPr="003345F3" w:rsidRDefault="002156F2" w:rsidP="00841A06">
            <w:pPr>
              <w:tabs>
                <w:tab w:val="left" w:pos="150"/>
                <w:tab w:val="left" w:pos="270"/>
              </w:tabs>
              <w:spacing w:after="0"/>
              <w:rPr>
                <w:rFonts w:ascii="Trebuchet MS" w:hAnsi="Trebuchet MS"/>
              </w:rPr>
            </w:pPr>
            <w:r w:rsidRPr="003345F3">
              <w:rPr>
                <w:rFonts w:ascii="Trebuchet MS" w:hAnsi="Trebuchet MS"/>
                <w:b/>
              </w:rPr>
              <w:t xml:space="preserve">Principii de prioritizare aplicabile exclusiv tinerilor fermieri: </w:t>
            </w:r>
            <w:r w:rsidRPr="003345F3">
              <w:rPr>
                <w:rFonts w:ascii="Trebuchet MS" w:hAnsi="Trebuchet MS"/>
              </w:rPr>
              <w:t>Se vor prioritiza proiectele prin care se vor comasa minim două exploatații  (preluate integral);Se vor prioritiza proiectele care prevăd crearea de locuri de muncă;Se va acorda prioritate Aplicatiei care este initiata de o femeie si/sau va fi finalizata in maxim 24 de luni.</w:t>
            </w:r>
          </w:p>
          <w:p w:rsidR="002156F2" w:rsidRDefault="002156F2" w:rsidP="00841A06">
            <w:pPr>
              <w:tabs>
                <w:tab w:val="left" w:pos="150"/>
                <w:tab w:val="left" w:pos="270"/>
              </w:tabs>
              <w:spacing w:after="0"/>
              <w:jc w:val="both"/>
              <w:rPr>
                <w:rFonts w:ascii="Trebuchet MS" w:hAnsi="Trebuchet MS"/>
              </w:rPr>
            </w:pPr>
            <w:r w:rsidRPr="003345F3">
              <w:rPr>
                <w:rFonts w:ascii="Trebuchet MS" w:hAnsi="Trebuchet MS"/>
              </w:rPr>
              <w:t xml:space="preserve">Modalitatea de punctare a fiecărui criteriu de selecție va fi detaliată în Ghidul Solicitantului pentru această Măsură, în apelurile de selecție aferente fiecărei sesiuni de depunere de proiecte și în fișa de evaluare aferentă măsurii.  Nu au fost trecute valorile, având în vedere că pe parcursul implementării, prioritizarea poate fi diferită în funcție de evoluția situației la nivel local.Criteriile de selecție vor respecta prevederile art. 49 al Reg. (UE) nr. 1305/2013 </w:t>
            </w:r>
            <w:r w:rsidRPr="003345F3">
              <w:rPr>
                <w:rFonts w:ascii="Arial" w:hAnsi="Arial" w:cs="Arial"/>
              </w:rPr>
              <w:t>ȋ</w:t>
            </w:r>
            <w:r w:rsidRPr="003345F3">
              <w:rPr>
                <w:rFonts w:ascii="Trebuchet MS" w:hAnsi="Trebuchet MS"/>
              </w:rPr>
              <w:t>n ceea ce prive</w:t>
            </w:r>
            <w:r w:rsidRPr="003345F3">
              <w:rPr>
                <w:rFonts w:ascii="Trebuchet MS" w:hAnsi="Trebuchet MS" w:cs="Trebuchet MS"/>
              </w:rPr>
              <w:t>ş</w:t>
            </w:r>
            <w:r w:rsidRPr="003345F3">
              <w:rPr>
                <w:rFonts w:ascii="Trebuchet MS" w:hAnsi="Trebuchet MS"/>
              </w:rPr>
              <w:t>te tratamentul egal al solicitan</w:t>
            </w:r>
            <w:r w:rsidRPr="003345F3">
              <w:rPr>
                <w:rFonts w:ascii="Trebuchet MS" w:hAnsi="Trebuchet MS" w:cs="Trebuchet MS"/>
              </w:rPr>
              <w:t>ț</w:t>
            </w:r>
            <w:r w:rsidRPr="003345F3">
              <w:rPr>
                <w:rFonts w:ascii="Trebuchet MS" w:hAnsi="Trebuchet MS"/>
              </w:rPr>
              <w:t>ilor si o mai bun</w:t>
            </w:r>
            <w:r w:rsidRPr="003345F3">
              <w:rPr>
                <w:rFonts w:ascii="Trebuchet MS" w:hAnsi="Trebuchet MS" w:cs="Trebuchet MS"/>
              </w:rPr>
              <w:t>ă</w:t>
            </w:r>
            <w:r w:rsidRPr="003345F3">
              <w:rPr>
                <w:rFonts w:ascii="Trebuchet MS" w:hAnsi="Trebuchet MS"/>
              </w:rPr>
              <w:t xml:space="preserve"> utilizare a resurselor financiare.</w:t>
            </w:r>
          </w:p>
          <w:p w:rsidR="002156F2" w:rsidRPr="003345F3" w:rsidRDefault="002156F2" w:rsidP="00841A06">
            <w:pPr>
              <w:tabs>
                <w:tab w:val="left" w:pos="150"/>
                <w:tab w:val="left" w:pos="270"/>
              </w:tabs>
              <w:spacing w:after="0"/>
              <w:jc w:val="both"/>
              <w:rPr>
                <w:rFonts w:ascii="Trebuchet MS" w:hAnsi="Trebuchet MS"/>
              </w:rPr>
            </w:pPr>
            <w:r w:rsidRPr="00DA1001">
              <w:rPr>
                <w:rFonts w:ascii="Trebuchet MS" w:eastAsia="Times New Roman" w:hAnsi="Trebuchet MS" w:cs="Times New Roman"/>
                <w:iCs/>
                <w:noProof/>
                <w:u w:val="single"/>
                <w:lang w:eastAsia="ro-RO"/>
              </w:rPr>
              <w:t>Criteriile de selectie prevazute se aplica si pentru proiectele finantate din fonduri EURI.</w:t>
            </w:r>
          </w:p>
        </w:tc>
      </w:tr>
      <w:tr w:rsidR="002156F2" w:rsidRPr="00DC6FCB" w:rsidTr="00841A06">
        <w:trPr>
          <w:trHeight w:val="305"/>
        </w:trPr>
        <w:tc>
          <w:tcPr>
            <w:tcW w:w="9640" w:type="dxa"/>
            <w:gridSpan w:val="4"/>
            <w:shd w:val="clear" w:color="auto" w:fill="B8CCE4"/>
            <w:vAlign w:val="center"/>
          </w:tcPr>
          <w:p w:rsidR="002156F2" w:rsidRPr="003345F3" w:rsidRDefault="002156F2" w:rsidP="00841A06">
            <w:pPr>
              <w:spacing w:after="0"/>
              <w:rPr>
                <w:rFonts w:ascii="Trebuchet MS" w:hAnsi="Trebuchet MS"/>
                <w:b/>
              </w:rPr>
            </w:pPr>
            <w:r w:rsidRPr="003345F3">
              <w:rPr>
                <w:rFonts w:ascii="Trebuchet MS" w:hAnsi="Trebuchet MS"/>
                <w:b/>
              </w:rPr>
              <w:lastRenderedPageBreak/>
              <w:t>9</w:t>
            </w:r>
            <w:r w:rsidRPr="003345F3">
              <w:rPr>
                <w:rFonts w:ascii="Trebuchet MS" w:hAnsi="Trebuchet MS"/>
                <w:b/>
                <w:shd w:val="clear" w:color="auto" w:fill="B8CCE4"/>
              </w:rPr>
              <w:t>. Sume aplicabile şi rata sprijinului</w:t>
            </w:r>
          </w:p>
        </w:tc>
      </w:tr>
      <w:tr w:rsidR="002156F2" w:rsidRPr="00DC6FCB" w:rsidTr="00841A06">
        <w:trPr>
          <w:trHeight w:val="231"/>
        </w:trPr>
        <w:tc>
          <w:tcPr>
            <w:tcW w:w="9640" w:type="dxa"/>
            <w:gridSpan w:val="4"/>
            <w:vAlign w:val="center"/>
          </w:tcPr>
          <w:p w:rsidR="002156F2" w:rsidRPr="003345F3" w:rsidRDefault="002156F2" w:rsidP="00841A06">
            <w:pPr>
              <w:widowControl w:val="0"/>
              <w:autoSpaceDE w:val="0"/>
              <w:autoSpaceDN w:val="0"/>
              <w:adjustRightInd w:val="0"/>
              <w:spacing w:after="0"/>
              <w:ind w:left="34"/>
              <w:jc w:val="both"/>
              <w:rPr>
                <w:rFonts w:ascii="Trebuchet MS" w:hAnsi="Trebuchet MS"/>
              </w:rPr>
            </w:pPr>
            <w:r w:rsidRPr="003345F3">
              <w:rPr>
                <w:rFonts w:ascii="Trebuchet MS" w:hAnsi="Trebuchet MS"/>
              </w:rPr>
              <w:t>Sprijinul se va acorda sub formă de sumă forfetară pe o perioadă de maxim 5  ani, după cum urmează:</w:t>
            </w:r>
          </w:p>
          <w:p w:rsidR="002156F2" w:rsidRPr="003345F3" w:rsidRDefault="002156F2" w:rsidP="00841A06">
            <w:pPr>
              <w:widowControl w:val="0"/>
              <w:autoSpaceDE w:val="0"/>
              <w:autoSpaceDN w:val="0"/>
              <w:adjustRightInd w:val="0"/>
              <w:spacing w:after="0"/>
              <w:ind w:left="34"/>
              <w:jc w:val="both"/>
              <w:rPr>
                <w:rFonts w:ascii="Trebuchet MS" w:hAnsi="Trebuchet MS"/>
              </w:rPr>
            </w:pPr>
            <w:r w:rsidRPr="003345F3">
              <w:rPr>
                <w:rFonts w:ascii="Trebuchet MS" w:hAnsi="Trebuchet MS"/>
              </w:rPr>
              <w:t>Pentru ferme mici:15.000 de euro;</w:t>
            </w:r>
          </w:p>
          <w:p w:rsidR="002156F2" w:rsidRPr="003345F3" w:rsidRDefault="002156F2" w:rsidP="00841A06">
            <w:pPr>
              <w:widowControl w:val="0"/>
              <w:autoSpaceDE w:val="0"/>
              <w:autoSpaceDN w:val="0"/>
              <w:adjustRightInd w:val="0"/>
              <w:spacing w:after="0"/>
              <w:ind w:left="34"/>
              <w:jc w:val="both"/>
              <w:rPr>
                <w:rFonts w:ascii="Trebuchet MS" w:hAnsi="Trebuchet MS"/>
              </w:rPr>
            </w:pPr>
            <w:r w:rsidRPr="003345F3">
              <w:rPr>
                <w:rFonts w:ascii="Trebuchet MS" w:hAnsi="Trebuchet MS"/>
              </w:rPr>
              <w:t>Pentru tineri fermieri:</w:t>
            </w:r>
          </w:p>
          <w:p w:rsidR="002156F2" w:rsidRPr="006A12F4" w:rsidRDefault="002156F2">
            <w:pPr>
              <w:pStyle w:val="ListParagraph"/>
              <w:widowControl w:val="0"/>
              <w:numPr>
                <w:ilvl w:val="0"/>
                <w:numId w:val="15"/>
              </w:numPr>
              <w:autoSpaceDE w:val="0"/>
              <w:autoSpaceDN w:val="0"/>
              <w:adjustRightInd w:val="0"/>
              <w:spacing w:after="0"/>
              <w:ind w:left="34" w:firstLine="0"/>
              <w:contextualSpacing/>
              <w:jc w:val="both"/>
              <w:rPr>
                <w:rFonts w:ascii="Trebuchet MS" w:hAnsi="Trebuchet MS"/>
                <w:lang w:val="fr-FR"/>
              </w:rPr>
            </w:pPr>
            <w:r>
              <w:rPr>
                <w:rFonts w:ascii="Trebuchet MS" w:hAnsi="Trebuchet MS"/>
                <w:lang w:val="fr-FR"/>
              </w:rPr>
              <w:t>40.000</w:t>
            </w:r>
            <w:r w:rsidRPr="006A12F4">
              <w:rPr>
                <w:rFonts w:ascii="Trebuchet MS" w:hAnsi="Trebuchet MS"/>
                <w:lang w:val="fr-FR"/>
              </w:rPr>
              <w:t xml:space="preserve"> </w:t>
            </w:r>
            <w:proofErr w:type="gramStart"/>
            <w:r w:rsidRPr="006A12F4">
              <w:rPr>
                <w:rFonts w:ascii="Trebuchet MS" w:hAnsi="Trebuchet MS"/>
                <w:lang w:val="fr-FR"/>
              </w:rPr>
              <w:t>de euro</w:t>
            </w:r>
            <w:proofErr w:type="gramEnd"/>
            <w:r w:rsidRPr="006A12F4">
              <w:rPr>
                <w:rFonts w:ascii="Trebuchet MS" w:hAnsi="Trebuchet MS"/>
                <w:lang w:val="fr-FR"/>
              </w:rPr>
              <w:t xml:space="preserve"> pentru exploatațiile de la 8.000 la 29.999 SO;</w:t>
            </w:r>
          </w:p>
          <w:p w:rsidR="002156F2" w:rsidRPr="006A12F4" w:rsidRDefault="002156F2">
            <w:pPr>
              <w:pStyle w:val="ListParagraph"/>
              <w:widowControl w:val="0"/>
              <w:numPr>
                <w:ilvl w:val="0"/>
                <w:numId w:val="15"/>
              </w:numPr>
              <w:autoSpaceDE w:val="0"/>
              <w:autoSpaceDN w:val="0"/>
              <w:adjustRightInd w:val="0"/>
              <w:spacing w:after="0"/>
              <w:ind w:left="34" w:firstLine="0"/>
              <w:contextualSpacing/>
              <w:jc w:val="both"/>
              <w:rPr>
                <w:rFonts w:ascii="Trebuchet MS" w:hAnsi="Trebuchet MS"/>
                <w:lang w:val="fr-FR"/>
              </w:rPr>
            </w:pPr>
            <w:r>
              <w:rPr>
                <w:rFonts w:ascii="Trebuchet MS" w:hAnsi="Trebuchet MS"/>
                <w:lang w:val="fr-FR"/>
              </w:rPr>
              <w:t>50.000</w:t>
            </w:r>
            <w:r w:rsidRPr="006A12F4">
              <w:rPr>
                <w:rFonts w:ascii="Trebuchet MS" w:hAnsi="Trebuchet MS"/>
                <w:lang w:val="fr-FR"/>
              </w:rPr>
              <w:t xml:space="preserve"> </w:t>
            </w:r>
            <w:proofErr w:type="gramStart"/>
            <w:r w:rsidRPr="006A12F4">
              <w:rPr>
                <w:rFonts w:ascii="Trebuchet MS" w:hAnsi="Trebuchet MS"/>
                <w:lang w:val="fr-FR"/>
              </w:rPr>
              <w:t>de euro</w:t>
            </w:r>
            <w:proofErr w:type="gramEnd"/>
            <w:r w:rsidRPr="006A12F4">
              <w:rPr>
                <w:rFonts w:ascii="Trebuchet MS" w:hAnsi="Trebuchet MS"/>
                <w:lang w:val="fr-FR"/>
              </w:rPr>
              <w:t xml:space="preserve"> pentru exploatațiile de la 30.000 la 50.000 SO;</w:t>
            </w:r>
          </w:p>
          <w:p w:rsidR="002156F2" w:rsidRPr="003345F3" w:rsidRDefault="002156F2" w:rsidP="00841A06">
            <w:pPr>
              <w:widowControl w:val="0"/>
              <w:autoSpaceDE w:val="0"/>
              <w:autoSpaceDN w:val="0"/>
              <w:adjustRightInd w:val="0"/>
              <w:spacing w:after="0"/>
              <w:ind w:left="34"/>
              <w:jc w:val="both"/>
              <w:rPr>
                <w:rFonts w:ascii="Trebuchet MS" w:hAnsi="Trebuchet MS"/>
              </w:rPr>
            </w:pPr>
            <w:r w:rsidRPr="003345F3">
              <w:rPr>
                <w:rFonts w:ascii="Trebuchet MS" w:hAnsi="Trebuchet MS"/>
              </w:rPr>
              <w:t>Sprijinul se acordă în 2 (două) tranșe degresive, iar ultima tranșă este condiționată de implementarea corectă a Planului de Afaceri.</w:t>
            </w:r>
          </w:p>
          <w:p w:rsidR="002156F2" w:rsidRPr="006A12F4" w:rsidRDefault="002156F2">
            <w:pPr>
              <w:pStyle w:val="ListParagraph"/>
              <w:widowControl w:val="0"/>
              <w:numPr>
                <w:ilvl w:val="0"/>
                <w:numId w:val="15"/>
              </w:numPr>
              <w:autoSpaceDE w:val="0"/>
              <w:autoSpaceDN w:val="0"/>
              <w:adjustRightInd w:val="0"/>
              <w:spacing w:after="0"/>
              <w:ind w:left="459"/>
              <w:contextualSpacing/>
              <w:jc w:val="both"/>
              <w:rPr>
                <w:rFonts w:ascii="Trebuchet MS" w:hAnsi="Trebuchet MS"/>
                <w:lang w:val="fr-FR"/>
              </w:rPr>
            </w:pPr>
            <w:r w:rsidRPr="006A12F4">
              <w:rPr>
                <w:rFonts w:ascii="Trebuchet MS" w:hAnsi="Trebuchet MS"/>
                <w:lang w:val="fr-FR"/>
              </w:rPr>
              <w:t>80% din cuantumul sprijinului, la semnarea deciziei de finanțare;</w:t>
            </w:r>
          </w:p>
          <w:p w:rsidR="002156F2" w:rsidRPr="006A12F4" w:rsidRDefault="002156F2">
            <w:pPr>
              <w:pStyle w:val="ListParagraph"/>
              <w:widowControl w:val="0"/>
              <w:numPr>
                <w:ilvl w:val="0"/>
                <w:numId w:val="15"/>
              </w:numPr>
              <w:autoSpaceDE w:val="0"/>
              <w:autoSpaceDN w:val="0"/>
              <w:adjustRightInd w:val="0"/>
              <w:spacing w:after="0"/>
              <w:ind w:left="459"/>
              <w:contextualSpacing/>
              <w:jc w:val="both"/>
              <w:rPr>
                <w:rFonts w:ascii="Trebuchet MS" w:hAnsi="Trebuchet MS"/>
                <w:lang w:val="fr-FR"/>
              </w:rPr>
            </w:pPr>
            <w:r w:rsidRPr="006A12F4">
              <w:rPr>
                <w:rFonts w:ascii="Trebuchet MS" w:hAnsi="Trebuchet MS"/>
                <w:lang w:val="fr-FR"/>
              </w:rPr>
              <w:t>20% din cuantumul sprijinului,</w:t>
            </w:r>
            <w:r>
              <w:rPr>
                <w:rFonts w:ascii="Trebuchet MS" w:hAnsi="Trebuchet MS"/>
                <w:lang w:val="fr-FR"/>
              </w:rPr>
              <w:t xml:space="preserve"> nu va depăși data de</w:t>
            </w:r>
            <w:r w:rsidR="00DD3ABE">
              <w:rPr>
                <w:rFonts w:ascii="Trebuchet MS" w:hAnsi="Trebuchet MS"/>
                <w:lang w:val="fr-FR"/>
              </w:rPr>
              <w:t xml:space="preserve">31.12.2025 </w:t>
            </w:r>
            <w:r w:rsidRPr="006A12F4">
              <w:rPr>
                <w:rFonts w:ascii="Trebuchet MS" w:hAnsi="Trebuchet MS"/>
                <w:lang w:val="fr-FR"/>
              </w:rPr>
              <w:t>;</w:t>
            </w:r>
          </w:p>
          <w:p w:rsidR="002156F2" w:rsidRDefault="002156F2" w:rsidP="00841A06">
            <w:pPr>
              <w:pStyle w:val="ListParagraph"/>
              <w:widowControl w:val="0"/>
              <w:autoSpaceDE w:val="0"/>
              <w:autoSpaceDN w:val="0"/>
              <w:adjustRightInd w:val="0"/>
              <w:spacing w:after="0"/>
              <w:ind w:left="34"/>
              <w:jc w:val="both"/>
              <w:rPr>
                <w:rFonts w:ascii="Trebuchet MS" w:hAnsi="Trebuchet MS" w:cs="Trebuchet MS"/>
                <w:bCs/>
                <w:lang w:val="fr-FR"/>
              </w:rPr>
            </w:pPr>
            <w:r w:rsidRPr="006A12F4">
              <w:rPr>
                <w:rFonts w:ascii="Trebuchet MS" w:hAnsi="Trebuchet MS" w:cs="Trebuchet MS"/>
                <w:b/>
                <w:bCs/>
                <w:u w:val="single"/>
                <w:lang w:val="fr-FR"/>
              </w:rPr>
              <w:t xml:space="preserve">Justificarea aplicarii sprijinului: </w:t>
            </w:r>
            <w:r w:rsidRPr="006A12F4">
              <w:rPr>
                <w:rFonts w:ascii="Trebuchet MS" w:hAnsi="Trebuchet MS" w:cs="Trebuchet MS"/>
                <w:bCs/>
                <w:lang w:val="fr-FR"/>
              </w:rPr>
              <w:t>Avand in vedere numarul mare al potentialilor beneficiari din teritoriu si valoarea adaugata a masurii, intensitatea sprijinului a fost stabilita la limita maxima admisa de Reg 1305/2013 si PNDR pentru a facilita accesul tinerilor fermieri la fondurile disponibile, urmarindu-se atingerea unui impact cat mai mare la nivelul dezvoltarii economice locale si a stimularii familiilor tinere sa se instaleze in mediul rural.</w:t>
            </w:r>
          </w:p>
          <w:p w:rsidR="002156F2" w:rsidRDefault="002156F2" w:rsidP="00841A06">
            <w:pPr>
              <w:pStyle w:val="ListParagraph"/>
              <w:spacing w:after="0"/>
              <w:ind w:left="0"/>
              <w:rPr>
                <w:rFonts w:ascii="Trebuchet MS" w:hAnsi="Trebuchet MS" w:cs="Times New Roman"/>
                <w:noProof/>
                <w:lang w:val="en-GB" w:eastAsia="ro-RO"/>
              </w:rPr>
            </w:pPr>
            <w:r>
              <w:rPr>
                <w:rFonts w:ascii="Trebuchet MS" w:hAnsi="Trebuchet MS" w:cs="Times New Roman"/>
                <w:noProof/>
                <w:lang w:val="en-GB" w:eastAsia="ro-RO"/>
              </w:rPr>
              <w:t>Pentru aceasta masura se aloca din fonduri EURI 80.000 Euro.</w:t>
            </w:r>
          </w:p>
          <w:p w:rsidR="002156F2" w:rsidRPr="006A12F4" w:rsidRDefault="002156F2" w:rsidP="00841A06">
            <w:pPr>
              <w:pStyle w:val="ListParagraph"/>
              <w:widowControl w:val="0"/>
              <w:autoSpaceDE w:val="0"/>
              <w:autoSpaceDN w:val="0"/>
              <w:adjustRightInd w:val="0"/>
              <w:spacing w:after="0"/>
              <w:ind w:left="34"/>
              <w:jc w:val="both"/>
              <w:rPr>
                <w:rFonts w:ascii="Trebuchet MS" w:hAnsi="Trebuchet MS"/>
                <w:lang w:val="fr-FR"/>
              </w:rPr>
            </w:pPr>
            <w:r>
              <w:rPr>
                <w:rFonts w:ascii="Trebuchet MS" w:hAnsi="Trebuchet MS" w:cs="Times New Roman"/>
                <w:noProof/>
                <w:lang w:val="en-GB" w:eastAsia="ro-RO"/>
              </w:rPr>
              <w:t>Pentru proiectele finantate din fonduri EURI valoarea maxima eligibila a unui proiect este de 40.000 Euro.</w:t>
            </w:r>
          </w:p>
        </w:tc>
      </w:tr>
      <w:tr w:rsidR="002156F2" w:rsidRPr="00DC6FCB" w:rsidTr="00841A06">
        <w:trPr>
          <w:trHeight w:val="213"/>
        </w:trPr>
        <w:tc>
          <w:tcPr>
            <w:tcW w:w="9640" w:type="dxa"/>
            <w:gridSpan w:val="4"/>
            <w:shd w:val="clear" w:color="auto" w:fill="B8CCE4"/>
            <w:vAlign w:val="center"/>
          </w:tcPr>
          <w:p w:rsidR="002156F2" w:rsidRPr="00DC6FCB" w:rsidRDefault="002156F2" w:rsidP="00841A06">
            <w:pPr>
              <w:spacing w:after="0"/>
              <w:rPr>
                <w:rFonts w:ascii="Trebuchet MS" w:hAnsi="Trebuchet MS"/>
                <w:b/>
              </w:rPr>
            </w:pPr>
            <w:r w:rsidRPr="00DC6FCB">
              <w:rPr>
                <w:rFonts w:ascii="Trebuchet MS" w:hAnsi="Trebuchet MS"/>
                <w:b/>
              </w:rPr>
              <w:t>10. Indicatori de monitorizare</w:t>
            </w:r>
          </w:p>
        </w:tc>
      </w:tr>
      <w:tr w:rsidR="002156F2" w:rsidRPr="00DC6FCB" w:rsidTr="00841A06">
        <w:trPr>
          <w:trHeight w:val="440"/>
        </w:trPr>
        <w:tc>
          <w:tcPr>
            <w:tcW w:w="9640" w:type="dxa"/>
            <w:gridSpan w:val="4"/>
            <w:vAlign w:val="center"/>
          </w:tcPr>
          <w:p w:rsidR="00000000" w:rsidRDefault="002156F2">
            <w:pPr>
              <w:rPr>
                <w:rFonts w:ascii="Trebuchet MS" w:hAnsi="Trebuchet MS"/>
                <w:color w:val="1F3763" w:themeColor="accent1" w:themeShade="7F"/>
              </w:rPr>
              <w:pPrChange w:id="76" w:author="GAL-2" w:date="2024-09-30T10:59:00Z">
                <w:pPr>
                  <w:keepNext/>
                  <w:keepLines/>
                  <w:tabs>
                    <w:tab w:val="center" w:pos="4513"/>
                    <w:tab w:val="right" w:pos="9026"/>
                  </w:tabs>
                  <w:spacing w:before="200"/>
                  <w:outlineLvl w:val="4"/>
                </w:pPr>
              </w:pPrChange>
            </w:pPr>
            <w:r w:rsidRPr="00DC6FCB">
              <w:rPr>
                <w:rFonts w:ascii="Trebuchet MS" w:hAnsi="Trebuchet MS"/>
              </w:rPr>
              <w:t>Număr de exploataţii</w:t>
            </w:r>
            <w:r>
              <w:rPr>
                <w:rFonts w:ascii="Trebuchet MS" w:hAnsi="Trebuchet MS"/>
              </w:rPr>
              <w:t xml:space="preserve"> </w:t>
            </w:r>
            <w:r w:rsidRPr="00DC6FCB">
              <w:rPr>
                <w:rFonts w:ascii="Trebuchet MS" w:hAnsi="Trebuchet MS"/>
              </w:rPr>
              <w:t xml:space="preserve">sprijinite: </w:t>
            </w:r>
            <w:r>
              <w:rPr>
                <w:rFonts w:ascii="Trebuchet MS" w:hAnsi="Trebuchet MS"/>
              </w:rPr>
              <w:t xml:space="preserve">5; Valoare publica totala: </w:t>
            </w:r>
            <w:del w:id="77" w:author="GAL-2" w:date="2024-09-30T10:59:00Z">
              <w:r w:rsidDel="0096229F">
                <w:rPr>
                  <w:rFonts w:ascii="Trebuchet MS" w:hAnsi="Trebuchet MS"/>
                </w:rPr>
                <w:delText>180.</w:delText>
              </w:r>
              <w:r w:rsidR="00C52B81">
                <w:rPr>
                  <w:rFonts w:ascii="Trebuchet MS" w:hAnsi="Trebuchet MS"/>
                </w:rPr>
                <w:delText xml:space="preserve">000 </w:delText>
              </w:r>
            </w:del>
            <w:ins w:id="78" w:author="GAL-2" w:date="2024-09-30T11:00:00Z">
              <w:r w:rsidR="00C52B81" w:rsidRPr="00C52B81">
                <w:rPr>
                  <w:rFonts w:ascii="Trebuchet MS" w:hAnsi="Trebuchet MS"/>
                  <w:color w:val="000000"/>
                  <w:rPrChange w:id="79" w:author="GAL-2" w:date="2024-10-17T11:59:00Z">
                    <w:rPr>
                      <w:color w:val="000000"/>
                    </w:rPr>
                  </w:rPrChange>
                </w:rPr>
                <w:t>177.777,78</w:t>
              </w:r>
              <w:r w:rsidR="0096229F">
                <w:rPr>
                  <w:rFonts w:ascii="Trebuchet MS" w:hAnsi="Trebuchet MS"/>
                </w:rPr>
                <w:t xml:space="preserve"> </w:t>
              </w:r>
            </w:ins>
            <w:r>
              <w:rPr>
                <w:rFonts w:ascii="Trebuchet MS" w:hAnsi="Trebuchet MS"/>
              </w:rPr>
              <w:t xml:space="preserve">euro;  </w:t>
            </w:r>
            <w:r w:rsidRPr="00FA7C7D">
              <w:rPr>
                <w:rFonts w:ascii="Trebuchet MS" w:hAnsi="Trebuchet MS"/>
              </w:rPr>
              <w:t xml:space="preserve">Cheltuiala publica din fonduri EURI: </w:t>
            </w:r>
            <w:r>
              <w:rPr>
                <w:rFonts w:ascii="Trebuchet MS" w:hAnsi="Trebuchet MS"/>
              </w:rPr>
              <w:t>8</w:t>
            </w:r>
            <w:r w:rsidRPr="00FA7C7D">
              <w:rPr>
                <w:rFonts w:ascii="Trebuchet MS" w:hAnsi="Trebuchet MS"/>
              </w:rPr>
              <w:t>0.000 Euro.</w:t>
            </w:r>
          </w:p>
        </w:tc>
      </w:tr>
    </w:tbl>
    <w:p w:rsidR="002156F2" w:rsidRPr="00FC2564" w:rsidRDefault="002156F2" w:rsidP="002156F2"/>
    <w:p w:rsidR="002156F2" w:rsidRPr="00FC2564" w:rsidRDefault="002156F2" w:rsidP="002156F2">
      <w:r w:rsidRPr="00FC2564">
        <w:rPr>
          <w:rFonts w:ascii="Trebuchet MS" w:hAnsi="Trebuchet MS"/>
          <w:b/>
        </w:rPr>
        <w:t>FIȘA MĂSURII M2/6A</w:t>
      </w:r>
      <w:r w:rsidRPr="00FC2564">
        <w:rPr>
          <w:rFonts w:ascii="Trebuchet MS" w:hAnsi="Trebuchet MS"/>
          <w:b/>
          <w:webHidden/>
        </w:rPr>
        <w:t>: Promovarea produselor și serviciilor din colectivitățile rurale</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41"/>
        <w:gridCol w:w="2282"/>
        <w:gridCol w:w="1996"/>
        <w:gridCol w:w="3221"/>
      </w:tblGrid>
      <w:tr w:rsidR="002156F2" w:rsidRPr="009D771B" w:rsidTr="00841A06">
        <w:trPr>
          <w:trHeight w:val="507"/>
        </w:trPr>
        <w:tc>
          <w:tcPr>
            <w:tcW w:w="2141" w:type="dxa"/>
            <w:vAlign w:val="center"/>
          </w:tcPr>
          <w:p w:rsidR="002156F2" w:rsidRPr="009D771B" w:rsidRDefault="002156F2" w:rsidP="00841A06">
            <w:pPr>
              <w:spacing w:after="0"/>
              <w:ind w:left="-108"/>
              <w:rPr>
                <w:rFonts w:ascii="Trebuchet MS" w:hAnsi="Trebuchet MS"/>
                <w:b/>
              </w:rPr>
            </w:pPr>
            <w:r w:rsidRPr="009D771B">
              <w:rPr>
                <w:rFonts w:ascii="Trebuchet MS" w:hAnsi="Trebuchet MS"/>
                <w:b/>
              </w:rPr>
              <w:t>Denumirea măsurii</w:t>
            </w:r>
          </w:p>
        </w:tc>
        <w:tc>
          <w:tcPr>
            <w:tcW w:w="7499" w:type="dxa"/>
            <w:gridSpan w:val="3"/>
            <w:vAlign w:val="center"/>
          </w:tcPr>
          <w:p w:rsidR="002156F2" w:rsidRPr="009D771B" w:rsidRDefault="002156F2" w:rsidP="00841A06">
            <w:pPr>
              <w:spacing w:after="0"/>
              <w:jc w:val="center"/>
              <w:rPr>
                <w:rFonts w:ascii="Trebuchet MS" w:hAnsi="Trebuchet MS"/>
                <w:b/>
              </w:rPr>
            </w:pPr>
            <w:r w:rsidRPr="009D771B">
              <w:rPr>
                <w:rFonts w:ascii="Trebuchet MS" w:hAnsi="Trebuchet MS"/>
                <w:b/>
              </w:rPr>
              <w:t>PROMOVAREA PRODUSELOR SI SERVICIILOR DIN COLECTIVITATILE RURALE</w:t>
            </w:r>
          </w:p>
        </w:tc>
      </w:tr>
      <w:tr w:rsidR="002156F2" w:rsidRPr="009D771B" w:rsidTr="00841A06">
        <w:trPr>
          <w:trHeight w:val="285"/>
        </w:trPr>
        <w:tc>
          <w:tcPr>
            <w:tcW w:w="2141" w:type="dxa"/>
            <w:vAlign w:val="center"/>
          </w:tcPr>
          <w:p w:rsidR="002156F2" w:rsidRPr="009D771B" w:rsidRDefault="002156F2" w:rsidP="00841A06">
            <w:pPr>
              <w:spacing w:after="0"/>
              <w:rPr>
                <w:rFonts w:ascii="Trebuchet MS" w:hAnsi="Trebuchet MS"/>
              </w:rPr>
            </w:pPr>
            <w:r w:rsidRPr="009D771B">
              <w:rPr>
                <w:rFonts w:ascii="Trebuchet MS" w:hAnsi="Trebuchet MS"/>
              </w:rPr>
              <w:t>Codul măsurii</w:t>
            </w:r>
          </w:p>
        </w:tc>
        <w:tc>
          <w:tcPr>
            <w:tcW w:w="7499" w:type="dxa"/>
            <w:gridSpan w:val="3"/>
            <w:vAlign w:val="center"/>
          </w:tcPr>
          <w:p w:rsidR="002156F2" w:rsidRPr="009D771B" w:rsidRDefault="002156F2" w:rsidP="00841A06">
            <w:pPr>
              <w:spacing w:after="0"/>
              <w:rPr>
                <w:rFonts w:ascii="Trebuchet MS" w:hAnsi="Trebuchet MS"/>
                <w:lang w:val="en-US"/>
              </w:rPr>
            </w:pPr>
            <w:r w:rsidRPr="009D771B">
              <w:rPr>
                <w:rFonts w:ascii="Trebuchet MS" w:hAnsi="Trebuchet MS"/>
              </w:rPr>
              <w:t>M2/6A</w:t>
            </w:r>
          </w:p>
        </w:tc>
      </w:tr>
      <w:tr w:rsidR="002156F2" w:rsidRPr="009D771B" w:rsidTr="00841A06">
        <w:trPr>
          <w:trHeight w:val="275"/>
        </w:trPr>
        <w:tc>
          <w:tcPr>
            <w:tcW w:w="2141" w:type="dxa"/>
            <w:vAlign w:val="center"/>
          </w:tcPr>
          <w:p w:rsidR="002156F2" w:rsidRPr="009D771B" w:rsidRDefault="002156F2" w:rsidP="00841A06">
            <w:pPr>
              <w:spacing w:after="0"/>
              <w:rPr>
                <w:rFonts w:ascii="Trebuchet MS" w:hAnsi="Trebuchet MS"/>
              </w:rPr>
            </w:pPr>
            <w:r w:rsidRPr="009D771B">
              <w:rPr>
                <w:rFonts w:ascii="Trebuchet MS" w:hAnsi="Trebuchet MS"/>
              </w:rPr>
              <w:t>Tipul măsurii</w:t>
            </w:r>
          </w:p>
        </w:tc>
        <w:tc>
          <w:tcPr>
            <w:tcW w:w="2282" w:type="dxa"/>
            <w:vAlign w:val="center"/>
          </w:tcPr>
          <w:p w:rsidR="002156F2" w:rsidRPr="009D771B" w:rsidRDefault="002156F2" w:rsidP="00841A06">
            <w:pPr>
              <w:pStyle w:val="ListParagraph"/>
              <w:spacing w:after="0"/>
              <w:ind w:left="365"/>
              <w:contextualSpacing/>
              <w:rPr>
                <w:rFonts w:ascii="Trebuchet MS" w:hAnsi="Trebuchet MS"/>
              </w:rPr>
            </w:pPr>
            <w:r w:rsidRPr="009D771B">
              <w:rPr>
                <w:rFonts w:ascii="Trebuchet MS" w:hAnsi="Trebuchet MS"/>
              </w:rPr>
              <w:t>Investiţii</w:t>
            </w:r>
          </w:p>
        </w:tc>
        <w:tc>
          <w:tcPr>
            <w:tcW w:w="1996" w:type="dxa"/>
            <w:vAlign w:val="center"/>
          </w:tcPr>
          <w:p w:rsidR="002156F2" w:rsidRPr="009D771B" w:rsidRDefault="002156F2" w:rsidP="00841A06">
            <w:pPr>
              <w:pStyle w:val="ListParagraph"/>
              <w:spacing w:after="0"/>
              <w:ind w:left="464"/>
              <w:contextualSpacing/>
              <w:rPr>
                <w:rFonts w:ascii="Trebuchet MS" w:hAnsi="Trebuchet MS"/>
              </w:rPr>
            </w:pPr>
            <w:r w:rsidRPr="009D771B">
              <w:rPr>
                <w:rFonts w:ascii="Trebuchet MS" w:hAnsi="Trebuchet MS"/>
              </w:rPr>
              <w:t>Servicii</w:t>
            </w:r>
          </w:p>
        </w:tc>
        <w:tc>
          <w:tcPr>
            <w:tcW w:w="3221" w:type="dxa"/>
            <w:vAlign w:val="center"/>
          </w:tcPr>
          <w:p w:rsidR="002156F2" w:rsidRPr="009D771B" w:rsidRDefault="002156F2" w:rsidP="00841A06">
            <w:pPr>
              <w:pStyle w:val="ListParagraph"/>
              <w:spacing w:after="0"/>
              <w:ind w:left="459"/>
              <w:contextualSpacing/>
              <w:rPr>
                <w:rFonts w:ascii="Trebuchet MS" w:hAnsi="Trebuchet MS"/>
              </w:rPr>
            </w:pPr>
            <w:r>
              <w:rPr>
                <w:rFonts w:ascii="Trebuchet MS" w:hAnsi="Trebuchet MS"/>
              </w:rPr>
              <w:t xml:space="preserve">X </w:t>
            </w:r>
            <w:r w:rsidRPr="009D771B">
              <w:rPr>
                <w:rFonts w:ascii="Trebuchet MS" w:hAnsi="Trebuchet MS"/>
              </w:rPr>
              <w:t>Sprijin Forfetar</w:t>
            </w:r>
          </w:p>
        </w:tc>
      </w:tr>
      <w:tr w:rsidR="002156F2" w:rsidRPr="009D771B" w:rsidTr="00841A06">
        <w:trPr>
          <w:trHeight w:val="249"/>
        </w:trPr>
        <w:tc>
          <w:tcPr>
            <w:tcW w:w="9640" w:type="dxa"/>
            <w:gridSpan w:val="4"/>
            <w:shd w:val="clear" w:color="auto" w:fill="C6D9F1"/>
            <w:vAlign w:val="center"/>
          </w:tcPr>
          <w:p w:rsidR="002156F2" w:rsidRPr="009D771B" w:rsidRDefault="002156F2" w:rsidP="00841A06">
            <w:pPr>
              <w:spacing w:after="0"/>
              <w:rPr>
                <w:rFonts w:ascii="Trebuchet MS" w:hAnsi="Trebuchet MS"/>
                <w:b/>
              </w:rPr>
            </w:pPr>
            <w:r w:rsidRPr="009D771B">
              <w:rPr>
                <w:rFonts w:ascii="Trebuchet MS" w:hAnsi="Trebuchet MS"/>
                <w:b/>
              </w:rPr>
              <w:t>1.Descrierea generală a măsurii</w:t>
            </w:r>
          </w:p>
        </w:tc>
      </w:tr>
      <w:tr w:rsidR="002156F2" w:rsidRPr="009D771B" w:rsidTr="00841A06">
        <w:trPr>
          <w:trHeight w:val="249"/>
        </w:trPr>
        <w:tc>
          <w:tcPr>
            <w:tcW w:w="9640" w:type="dxa"/>
            <w:gridSpan w:val="4"/>
            <w:shd w:val="clear" w:color="auto" w:fill="FFFF69"/>
            <w:vAlign w:val="center"/>
          </w:tcPr>
          <w:p w:rsidR="002156F2" w:rsidRPr="009D771B" w:rsidRDefault="002156F2" w:rsidP="00841A06">
            <w:pPr>
              <w:spacing w:after="0"/>
              <w:rPr>
                <w:rFonts w:ascii="Trebuchet MS" w:hAnsi="Trebuchet MS"/>
                <w:b/>
              </w:rPr>
            </w:pPr>
            <w:r w:rsidRPr="009D771B">
              <w:rPr>
                <w:rFonts w:ascii="Trebuchet MS" w:hAnsi="Trebuchet MS"/>
              </w:rPr>
              <w:t>1.1 Justificare</w:t>
            </w:r>
            <w:r w:rsidRPr="009D771B">
              <w:rPr>
                <w:rFonts w:ascii="Trebuchet MS" w:hAnsi="Trebuchet MS"/>
                <w:lang w:val="en-US"/>
              </w:rPr>
              <w:t xml:space="preserve">a alegerii masurii </w:t>
            </w:r>
            <w:r w:rsidRPr="009D771B">
              <w:rPr>
                <w:rFonts w:ascii="Trebuchet MS" w:hAnsi="Trebuchet MS"/>
              </w:rPr>
              <w:t>cu analiza SWOTT</w:t>
            </w:r>
            <w:r w:rsidRPr="009D771B">
              <w:rPr>
                <w:rFonts w:ascii="Trebuchet MS" w:hAnsi="Trebuchet MS"/>
                <w:lang w:val="en-US"/>
              </w:rPr>
              <w:t xml:space="preserve"> a teritoriului</w:t>
            </w:r>
          </w:p>
        </w:tc>
      </w:tr>
      <w:tr w:rsidR="002156F2" w:rsidRPr="009D771B" w:rsidTr="00841A06">
        <w:trPr>
          <w:trHeight w:val="249"/>
        </w:trPr>
        <w:tc>
          <w:tcPr>
            <w:tcW w:w="9640" w:type="dxa"/>
            <w:gridSpan w:val="4"/>
            <w:shd w:val="clear" w:color="auto" w:fill="FFFFFF"/>
            <w:vAlign w:val="center"/>
          </w:tcPr>
          <w:p w:rsidR="002156F2" w:rsidRPr="009D771B" w:rsidRDefault="002156F2" w:rsidP="00841A06">
            <w:pPr>
              <w:widowControl w:val="0"/>
              <w:autoSpaceDE w:val="0"/>
              <w:autoSpaceDN w:val="0"/>
              <w:adjustRightInd w:val="0"/>
              <w:spacing w:after="0"/>
              <w:ind w:firstLine="424"/>
              <w:jc w:val="both"/>
              <w:rPr>
                <w:rFonts w:ascii="Trebuchet MS" w:hAnsi="Trebuchet MS"/>
                <w:color w:val="000000"/>
              </w:rPr>
            </w:pPr>
            <w:r w:rsidRPr="009D771B">
              <w:rPr>
                <w:rFonts w:ascii="Trebuchet MS" w:hAnsi="Trebuchet MS"/>
                <w:color w:val="000000"/>
              </w:rPr>
              <w:t xml:space="preserve">Prin obiectivele vizate, măsura M2/6A își propune să contribuie la dezvoltarea socio-economică  echilibrată a teritoriului prin sprijinirea micilor întreprinzători locali  și încurajarea  investiilo în activitati non-agricole(productie, servicii, cu precadere turistice si de agrement) precum și în  implementarea de activităților meștesugărești. </w:t>
            </w:r>
          </w:p>
          <w:p w:rsidR="002156F2" w:rsidRPr="009D771B" w:rsidRDefault="002156F2" w:rsidP="00841A06">
            <w:pPr>
              <w:widowControl w:val="0"/>
              <w:autoSpaceDE w:val="0"/>
              <w:autoSpaceDN w:val="0"/>
              <w:adjustRightInd w:val="0"/>
              <w:spacing w:after="0"/>
              <w:jc w:val="both"/>
              <w:rPr>
                <w:rFonts w:ascii="Trebuchet MS" w:hAnsi="Trebuchet MS"/>
                <w:color w:val="000000"/>
              </w:rPr>
            </w:pPr>
            <w:r w:rsidRPr="009D771B">
              <w:rPr>
                <w:rFonts w:ascii="Trebuchet MS" w:hAnsi="Trebuchet MS"/>
                <w:color w:val="000000"/>
              </w:rPr>
              <w:t xml:space="preserve"> Având în vedere specificul  economiei locale marcat în preponderență de activitățile agricole de autoconsum,  sprijinirea  demarării  activităţilor  neagricole joacă un important rol socio-economic pentru teritoriu. Salariile mici, nivelul scăzut de educaţie şi oportunităţile reduse de angajare în alte sectoare economice au condus la instaurarea unui decalaj între zonele urbane şi cele rurale, o mare parte a populaţiei din teritoriu  aflându-se în risc de sărăcie fapt evidențiat în analiza diagnostic și analiza SWOT. Una din caracteristicile socio-economice comune existente la nivelul localităților din teritoriu GAL DELTA DUNARII este lipsa sau dezvoltarea sub nevoile populației a serviciilor non-agricole. </w:t>
            </w:r>
          </w:p>
          <w:p w:rsidR="002156F2" w:rsidRPr="009D771B" w:rsidRDefault="002156F2" w:rsidP="00841A06">
            <w:pPr>
              <w:widowControl w:val="0"/>
              <w:autoSpaceDE w:val="0"/>
              <w:autoSpaceDN w:val="0"/>
              <w:adjustRightInd w:val="0"/>
              <w:spacing w:after="0"/>
              <w:jc w:val="both"/>
              <w:rPr>
                <w:rFonts w:ascii="Trebuchet MS" w:hAnsi="Trebuchet MS"/>
              </w:rPr>
            </w:pPr>
            <w:r w:rsidRPr="009D771B">
              <w:rPr>
                <w:rFonts w:ascii="Trebuchet MS" w:hAnsi="Trebuchet MS"/>
              </w:rPr>
              <w:t>La nivelul anului 2014, în teritoriul GAL doar in jur de 5% din populație era salariată în cadrul unor societăți comerciale locale. Dintre aceștia, majoritatea sunt din Orasul Sulina, comunele Mahmudia si Murighiol. In  localităților din teritoriu, numărul de firme înregistrate este între 16 și 50 per localitate, principalul sector în care activează fiind comerțul (cu amănuntul în magazine nespecializate sau magazine mici specializate cu vânzare de diverse produse alimentare sau nealimentare), turism, pescuit, servicii diverse.Așa cum reiese și din analiza SWOT, lipsa posibilităților de angajare în domeniul non-agricol, conduce spre migrarea fortei de munca catre mediul urbal.</w:t>
            </w:r>
          </w:p>
          <w:p w:rsidR="002156F2" w:rsidRPr="009D771B" w:rsidRDefault="002156F2" w:rsidP="00841A06">
            <w:pPr>
              <w:spacing w:after="0"/>
              <w:ind w:firstLine="284"/>
              <w:contextualSpacing/>
              <w:jc w:val="both"/>
              <w:rPr>
                <w:rFonts w:ascii="Trebuchet MS" w:hAnsi="Trebuchet MS"/>
              </w:rPr>
            </w:pPr>
            <w:r w:rsidRPr="009D771B">
              <w:rPr>
                <w:rFonts w:ascii="Trebuchet MS" w:hAnsi="Trebuchet MS"/>
              </w:rPr>
              <w:t xml:space="preserve">O oportunitate reala o constituie dezvoltarea turismului si a serviciilor conexe, datorita  existenței rezervatiei Delta Dunarii si a importante vestigii istorice si culturale.  </w:t>
            </w:r>
          </w:p>
          <w:p w:rsidR="002156F2" w:rsidRPr="00875976" w:rsidRDefault="002156F2" w:rsidP="00841A06">
            <w:pPr>
              <w:spacing w:after="0"/>
              <w:ind w:firstLine="284"/>
              <w:contextualSpacing/>
              <w:jc w:val="both"/>
              <w:rPr>
                <w:rFonts w:ascii="Trebuchet MS" w:hAnsi="Trebuchet MS" w:cs="Trebuchet MS"/>
                <w:color w:val="0070C0"/>
              </w:rPr>
            </w:pPr>
            <w:r w:rsidRPr="009D771B">
              <w:rPr>
                <w:rFonts w:ascii="Trebuchet MS" w:hAnsi="Trebuchet MS"/>
              </w:rPr>
              <w:t xml:space="preserve">Inființarea de activități non-agricole (servicii/producție) reprezinta o oportunitate în contextul în care paleta serviciilor oferite în teritoriu, atât pentru actorii locali, cât și pentru turiști este restrânsă și există resurse locale neutilizate care pot constitui materie primă pentru activități productive. </w:t>
            </w:r>
            <w:r w:rsidRPr="00875976">
              <w:rPr>
                <w:rFonts w:ascii="Trebuchet MS" w:hAnsi="Trebuchet MS" w:cs="Trebuchet MS"/>
              </w:rPr>
              <w:t>Măsura răspunde următoarelor nevoi identificate în teritoriu</w:t>
            </w:r>
            <w:r>
              <w:rPr>
                <w:rFonts w:ascii="Trebuchet MS" w:hAnsi="Trebuchet MS" w:cs="Trebuchet MS"/>
              </w:rPr>
              <w:t xml:space="preserve"> prin analiza diagnostic și analiza SWOT: </w:t>
            </w:r>
            <w:r w:rsidRPr="00EB7DB2">
              <w:rPr>
                <w:rFonts w:ascii="Trebuchet MS" w:hAnsi="Trebuchet MS" w:cs="Trebuchet MS"/>
              </w:rPr>
              <w:t xml:space="preserve">(N1) Creșterea nivelului de trai a populației locale prin reducerea gradului de sărăcie;(N4)  Reducerea fenomenului de depopulare a satelor  în teritoriul GAL </w:t>
            </w:r>
            <w:r>
              <w:rPr>
                <w:rFonts w:ascii="Trebuchet MS" w:hAnsi="Trebuchet MS" w:cs="Trebuchet MS"/>
              </w:rPr>
              <w:t>DD</w:t>
            </w:r>
            <w:r w:rsidRPr="00EB7DB2">
              <w:rPr>
                <w:rFonts w:ascii="Trebuchet MS" w:hAnsi="Trebuchet MS" w:cs="Trebuchet MS"/>
              </w:rPr>
              <w:t>;(N5) Dezvoltarea sau infiintarea de activități non-gricole în teritoriu în scopul  diversificării economiei locale;</w:t>
            </w:r>
          </w:p>
        </w:tc>
      </w:tr>
      <w:tr w:rsidR="002156F2" w:rsidRPr="009D771B" w:rsidTr="00841A06">
        <w:trPr>
          <w:trHeight w:val="249"/>
        </w:trPr>
        <w:tc>
          <w:tcPr>
            <w:tcW w:w="9640" w:type="dxa"/>
            <w:gridSpan w:val="4"/>
            <w:shd w:val="clear" w:color="auto" w:fill="FFFF69"/>
            <w:vAlign w:val="center"/>
          </w:tcPr>
          <w:p w:rsidR="002156F2" w:rsidRPr="009D771B" w:rsidRDefault="002156F2" w:rsidP="00841A06">
            <w:pPr>
              <w:spacing w:after="0"/>
              <w:rPr>
                <w:rFonts w:ascii="Trebuchet MS" w:hAnsi="Trebuchet MS"/>
              </w:rPr>
            </w:pPr>
            <w:r w:rsidRPr="009D771B">
              <w:rPr>
                <w:rFonts w:ascii="Trebuchet MS" w:hAnsi="Trebuchet MS"/>
              </w:rPr>
              <w:t>1.2. Obiectivele de dezvoltare rurală al Reg(UE) 1305/2013</w:t>
            </w:r>
          </w:p>
        </w:tc>
      </w:tr>
      <w:tr w:rsidR="002156F2" w:rsidRPr="009D771B" w:rsidTr="00841A06">
        <w:trPr>
          <w:trHeight w:val="249"/>
        </w:trPr>
        <w:tc>
          <w:tcPr>
            <w:tcW w:w="9640" w:type="dxa"/>
            <w:gridSpan w:val="4"/>
            <w:shd w:val="clear" w:color="auto" w:fill="FFFFFF"/>
            <w:vAlign w:val="center"/>
          </w:tcPr>
          <w:p w:rsidR="002156F2" w:rsidRPr="009D771B" w:rsidRDefault="002156F2" w:rsidP="00841A06">
            <w:pPr>
              <w:spacing w:after="0"/>
              <w:rPr>
                <w:rFonts w:ascii="Trebuchet MS" w:hAnsi="Trebuchet MS"/>
              </w:rPr>
            </w:pPr>
            <w:r w:rsidRPr="009D771B">
              <w:rPr>
                <w:rFonts w:ascii="Trebuchet MS" w:hAnsi="Trebuchet MS"/>
              </w:rPr>
              <w:t>Obiective de dezvoltare rurală 3 și 2: obținerea unei dezvoltări teritoriale echilibrate a economiilor și comunităților rurale, inclusiv crearea și menținerea de locuri de muncă, respectiv asigurarea gestionării durabile a resurselor naturale și combaterea schimbărilor climatice, din Reg. (UE) nr. 1305/2013, art. 4 lit. b) și c).</w:t>
            </w:r>
          </w:p>
        </w:tc>
      </w:tr>
      <w:tr w:rsidR="002156F2" w:rsidRPr="009D771B" w:rsidTr="00841A06">
        <w:trPr>
          <w:trHeight w:val="249"/>
        </w:trPr>
        <w:tc>
          <w:tcPr>
            <w:tcW w:w="9640" w:type="dxa"/>
            <w:gridSpan w:val="4"/>
            <w:shd w:val="clear" w:color="auto" w:fill="FFFF69"/>
            <w:vAlign w:val="center"/>
          </w:tcPr>
          <w:p w:rsidR="002156F2" w:rsidRPr="009D771B" w:rsidRDefault="002156F2" w:rsidP="00841A06">
            <w:pPr>
              <w:spacing w:after="0"/>
              <w:rPr>
                <w:rFonts w:ascii="Trebuchet MS" w:hAnsi="Trebuchet MS"/>
              </w:rPr>
            </w:pPr>
            <w:r w:rsidRPr="009D771B">
              <w:rPr>
                <w:rFonts w:ascii="Trebuchet MS" w:hAnsi="Trebuchet MS"/>
              </w:rPr>
              <w:t>1.3.Obiectivul specific local al măsurii</w:t>
            </w:r>
          </w:p>
        </w:tc>
      </w:tr>
      <w:tr w:rsidR="002156F2" w:rsidRPr="009D771B" w:rsidTr="00841A06">
        <w:trPr>
          <w:trHeight w:val="900"/>
        </w:trPr>
        <w:tc>
          <w:tcPr>
            <w:tcW w:w="9640" w:type="dxa"/>
            <w:gridSpan w:val="4"/>
            <w:shd w:val="clear" w:color="auto" w:fill="FFFFFF"/>
            <w:vAlign w:val="center"/>
          </w:tcPr>
          <w:p w:rsidR="002156F2" w:rsidRDefault="002156F2" w:rsidP="00841A06">
            <w:pPr>
              <w:spacing w:after="0"/>
              <w:rPr>
                <w:rFonts w:ascii="Trebuchet MS" w:hAnsi="Trebuchet MS"/>
              </w:rPr>
            </w:pPr>
            <w:r w:rsidRPr="00443E55">
              <w:rPr>
                <w:rFonts w:ascii="Trebuchet MS" w:hAnsi="Trebuchet MS"/>
              </w:rPr>
              <w:t>O</w:t>
            </w:r>
            <w:r>
              <w:rPr>
                <w:rFonts w:ascii="Trebuchet MS" w:hAnsi="Trebuchet MS"/>
              </w:rPr>
              <w:t>S</w:t>
            </w:r>
            <w:r w:rsidRPr="00443E55">
              <w:rPr>
                <w:rFonts w:ascii="Trebuchet MS" w:hAnsi="Trebuchet MS"/>
              </w:rPr>
              <w:t>2. Facilitarea diversificării activităților la nivel local prin înfiinţarea, dezvoltarea de activități în sectorul producției, serviciilor și în domeniul turistic, din teritoriu GAL Delta Dunării.</w:t>
            </w:r>
            <w:r>
              <w:rPr>
                <w:rFonts w:ascii="Trebuchet MS" w:hAnsi="Trebuchet MS"/>
              </w:rPr>
              <w:t xml:space="preserve"> </w:t>
            </w:r>
            <w:r w:rsidRPr="00443E55">
              <w:rPr>
                <w:rFonts w:ascii="Trebuchet MS" w:hAnsi="Trebuchet MS"/>
                <w:bCs/>
              </w:rPr>
              <w:t>O</w:t>
            </w:r>
            <w:r>
              <w:rPr>
                <w:rFonts w:ascii="Trebuchet MS" w:hAnsi="Trebuchet MS"/>
                <w:bCs/>
              </w:rPr>
              <w:t>S</w:t>
            </w:r>
            <w:r w:rsidRPr="00443E55">
              <w:rPr>
                <w:rFonts w:ascii="Trebuchet MS" w:hAnsi="Trebuchet MS"/>
                <w:bCs/>
              </w:rPr>
              <w:t>5. Crearea ș</w:t>
            </w:r>
            <w:r>
              <w:rPr>
                <w:rFonts w:ascii="Trebuchet MS" w:hAnsi="Trebuchet MS"/>
                <w:bCs/>
              </w:rPr>
              <w:t>i menținerea locurilor de muncă.</w:t>
            </w:r>
          </w:p>
        </w:tc>
      </w:tr>
      <w:tr w:rsidR="002156F2" w:rsidRPr="009D771B" w:rsidTr="00841A06">
        <w:trPr>
          <w:trHeight w:val="249"/>
        </w:trPr>
        <w:tc>
          <w:tcPr>
            <w:tcW w:w="9640" w:type="dxa"/>
            <w:gridSpan w:val="4"/>
            <w:shd w:val="clear" w:color="auto" w:fill="FFFF69"/>
            <w:vAlign w:val="center"/>
          </w:tcPr>
          <w:p w:rsidR="002156F2" w:rsidRPr="009D771B" w:rsidRDefault="002156F2" w:rsidP="00841A06">
            <w:pPr>
              <w:spacing w:after="0"/>
              <w:rPr>
                <w:rFonts w:ascii="Trebuchet MS" w:hAnsi="Trebuchet MS"/>
              </w:rPr>
            </w:pPr>
            <w:r w:rsidRPr="009D771B">
              <w:rPr>
                <w:rFonts w:ascii="Trebuchet MS" w:hAnsi="Trebuchet MS"/>
              </w:rPr>
              <w:lastRenderedPageBreak/>
              <w:t>1.4. Contribuţie la prioritatea prevăzuta la art.5, Reg.(UE) nr.1305/2013</w:t>
            </w:r>
          </w:p>
        </w:tc>
      </w:tr>
      <w:tr w:rsidR="002156F2" w:rsidRPr="009D771B" w:rsidTr="00841A06">
        <w:trPr>
          <w:trHeight w:val="249"/>
        </w:trPr>
        <w:tc>
          <w:tcPr>
            <w:tcW w:w="9640" w:type="dxa"/>
            <w:gridSpan w:val="4"/>
            <w:shd w:val="clear" w:color="auto" w:fill="FFFFFF"/>
            <w:vAlign w:val="center"/>
          </w:tcPr>
          <w:p w:rsidR="002156F2" w:rsidRPr="006A12F4" w:rsidRDefault="002156F2" w:rsidP="00841A06">
            <w:pPr>
              <w:pStyle w:val="ListParagraph"/>
              <w:tabs>
                <w:tab w:val="left" w:pos="231"/>
              </w:tabs>
              <w:spacing w:after="0"/>
              <w:ind w:left="51"/>
              <w:jc w:val="both"/>
              <w:rPr>
                <w:rFonts w:ascii="Trebuchet MS" w:hAnsi="Trebuchet MS"/>
                <w:lang w:val="ro-RO"/>
              </w:rPr>
            </w:pPr>
            <w:r w:rsidRPr="006A12F4">
              <w:rPr>
                <w:rFonts w:ascii="Trebuchet MS" w:hAnsi="Trebuchet MS"/>
                <w:lang w:val="ro-RO"/>
              </w:rPr>
              <w:t>Masura contribuie la P6 - promovarea incluziunii sociale, a reducerii sărăciei și a dezvoltării economice în zonele rurale, cu accent pe următoarele aspecte: (a) facilitarea diversificării, a înființării și a dezvoltării de întreprinderi mici, precum și crearea de locuri de muncă si la P5 - promovarea utilizării eficiente a resurselor și sprijinirea tranziției către o economie cu emisii reduse de carbon cu accent pe: (c) facilitarea furnizării și a utilizării surselor regenerabile de energie, a subproduselor, a deșeurilor și reziduurilor și a altor materii prime nealimentare, în scopul bioeconomiei.</w:t>
            </w:r>
          </w:p>
        </w:tc>
      </w:tr>
      <w:tr w:rsidR="002156F2" w:rsidRPr="009D771B" w:rsidTr="00841A06">
        <w:trPr>
          <w:trHeight w:val="249"/>
        </w:trPr>
        <w:tc>
          <w:tcPr>
            <w:tcW w:w="9640" w:type="dxa"/>
            <w:gridSpan w:val="4"/>
            <w:shd w:val="clear" w:color="auto" w:fill="FFFF69"/>
            <w:vAlign w:val="center"/>
          </w:tcPr>
          <w:p w:rsidR="002156F2" w:rsidRPr="009D771B" w:rsidRDefault="002156F2" w:rsidP="00841A06">
            <w:pPr>
              <w:spacing w:after="0"/>
              <w:rPr>
                <w:rFonts w:ascii="Trebuchet MS" w:hAnsi="Trebuchet MS"/>
              </w:rPr>
            </w:pPr>
            <w:r w:rsidRPr="009D771B">
              <w:rPr>
                <w:rFonts w:ascii="Trebuchet MS" w:hAnsi="Trebuchet MS"/>
              </w:rPr>
              <w:t>1.5. Corespondenta cu obiectivele din  R(UE) nr.1305/2013</w:t>
            </w:r>
          </w:p>
        </w:tc>
      </w:tr>
      <w:tr w:rsidR="002156F2" w:rsidRPr="009D771B" w:rsidTr="00841A06">
        <w:trPr>
          <w:trHeight w:val="249"/>
        </w:trPr>
        <w:tc>
          <w:tcPr>
            <w:tcW w:w="9640" w:type="dxa"/>
            <w:gridSpan w:val="4"/>
            <w:shd w:val="clear" w:color="auto" w:fill="FFFFFF"/>
            <w:vAlign w:val="center"/>
          </w:tcPr>
          <w:p w:rsidR="002156F2" w:rsidRPr="009D771B" w:rsidRDefault="002156F2" w:rsidP="00841A06">
            <w:pPr>
              <w:spacing w:after="0"/>
              <w:rPr>
                <w:rFonts w:ascii="Trebuchet MS" w:hAnsi="Trebuchet MS"/>
              </w:rPr>
            </w:pPr>
            <w:r w:rsidRPr="009D771B">
              <w:rPr>
                <w:rFonts w:ascii="Trebuchet MS" w:hAnsi="Trebuchet MS"/>
              </w:rPr>
              <w:t xml:space="preserve">  Măsura corespunde obiectivelor art.19 “Dezvoltarea exploatațiilor și a întreprinderilor” din Reg. (UE) nr. 1305/2013, mai exact  alin. 1, lit. (a) ajutor la înființarea de întreprinderi, punctul (ii) activități neagricole în zone rurale.  </w:t>
            </w:r>
          </w:p>
        </w:tc>
      </w:tr>
      <w:tr w:rsidR="002156F2" w:rsidRPr="009D771B" w:rsidTr="00841A06">
        <w:trPr>
          <w:trHeight w:val="249"/>
        </w:trPr>
        <w:tc>
          <w:tcPr>
            <w:tcW w:w="9640" w:type="dxa"/>
            <w:gridSpan w:val="4"/>
            <w:shd w:val="clear" w:color="auto" w:fill="FFFF69"/>
            <w:vAlign w:val="center"/>
          </w:tcPr>
          <w:p w:rsidR="002156F2" w:rsidRPr="009D771B" w:rsidRDefault="002156F2" w:rsidP="00841A06">
            <w:pPr>
              <w:spacing w:after="0"/>
              <w:rPr>
                <w:rFonts w:ascii="Trebuchet MS" w:hAnsi="Trebuchet MS"/>
              </w:rPr>
            </w:pPr>
            <w:r w:rsidRPr="009D771B">
              <w:rPr>
                <w:rFonts w:ascii="Trebuchet MS" w:hAnsi="Trebuchet MS"/>
              </w:rPr>
              <w:t>1.6. Contribuţia la domeniile de intervenţie, cf. Art.5 reg.(UE) nr. 1305/2013</w:t>
            </w:r>
          </w:p>
        </w:tc>
      </w:tr>
      <w:tr w:rsidR="002156F2" w:rsidRPr="009D771B" w:rsidTr="00841A06">
        <w:trPr>
          <w:trHeight w:val="249"/>
        </w:trPr>
        <w:tc>
          <w:tcPr>
            <w:tcW w:w="9640" w:type="dxa"/>
            <w:gridSpan w:val="4"/>
            <w:shd w:val="clear" w:color="auto" w:fill="FFFFFF"/>
            <w:vAlign w:val="center"/>
          </w:tcPr>
          <w:p w:rsidR="002156F2" w:rsidRPr="009D771B" w:rsidRDefault="002156F2" w:rsidP="00841A06">
            <w:pPr>
              <w:spacing w:after="0"/>
              <w:jc w:val="both"/>
              <w:rPr>
                <w:rFonts w:ascii="Trebuchet MS" w:hAnsi="Trebuchet MS"/>
              </w:rPr>
            </w:pPr>
            <w:r w:rsidRPr="009D771B">
              <w:rPr>
                <w:rFonts w:ascii="Trebuchet MS" w:hAnsi="Trebuchet MS"/>
              </w:rPr>
              <w:t>Măsura contribuie la Domeniul de intervenție 6A „Facilitarea diversificării, a înființării și a dezvoltării de întreprinderi mici, precum și crearea de locuri de muncă”. Secundar, măsura contribuie și la Domeniul de intervenție 5C „Facilitarea furnizării și a utilizării surselor regenerabile de energie, a subproduselor, a deșeurilor și rezidurilor și a altor materii prime nealimentare, în scopul bioeconomiei”.</w:t>
            </w:r>
          </w:p>
        </w:tc>
      </w:tr>
      <w:tr w:rsidR="002156F2" w:rsidRPr="009D771B" w:rsidTr="00841A06">
        <w:trPr>
          <w:trHeight w:val="249"/>
        </w:trPr>
        <w:tc>
          <w:tcPr>
            <w:tcW w:w="9640" w:type="dxa"/>
            <w:gridSpan w:val="4"/>
            <w:shd w:val="clear" w:color="auto" w:fill="FFFF69"/>
            <w:vAlign w:val="center"/>
          </w:tcPr>
          <w:p w:rsidR="002156F2" w:rsidRPr="009D771B" w:rsidRDefault="002156F2" w:rsidP="00841A06">
            <w:pPr>
              <w:spacing w:after="0"/>
              <w:rPr>
                <w:rFonts w:ascii="Trebuchet MS" w:hAnsi="Trebuchet MS"/>
              </w:rPr>
            </w:pPr>
            <w:r w:rsidRPr="009D771B">
              <w:rPr>
                <w:rFonts w:ascii="Trebuchet MS" w:hAnsi="Trebuchet MS"/>
              </w:rPr>
              <w:t>1.7. Contribuţia la obiectivele transversale ale Reg.(UE) 1305 /2013 – Art. 5</w:t>
            </w:r>
          </w:p>
        </w:tc>
      </w:tr>
      <w:tr w:rsidR="002156F2" w:rsidRPr="009D771B" w:rsidTr="00841A06">
        <w:trPr>
          <w:trHeight w:val="249"/>
        </w:trPr>
        <w:tc>
          <w:tcPr>
            <w:tcW w:w="9640" w:type="dxa"/>
            <w:gridSpan w:val="4"/>
            <w:shd w:val="clear" w:color="auto" w:fill="FFFFFF"/>
            <w:vAlign w:val="center"/>
          </w:tcPr>
          <w:p w:rsidR="002156F2" w:rsidRPr="009D771B" w:rsidRDefault="002156F2" w:rsidP="00841A06">
            <w:pPr>
              <w:spacing w:after="0"/>
              <w:jc w:val="both"/>
              <w:rPr>
                <w:rFonts w:ascii="Trebuchet MS" w:hAnsi="Trebuchet MS"/>
              </w:rPr>
            </w:pPr>
            <w:r w:rsidRPr="009D771B">
              <w:rPr>
                <w:rFonts w:ascii="Trebuchet MS" w:hAnsi="Trebuchet MS"/>
                <w:b/>
              </w:rPr>
              <w:t>Inovare:</w:t>
            </w:r>
            <w:r w:rsidRPr="009D771B">
              <w:rPr>
                <w:rFonts w:ascii="Trebuchet MS" w:hAnsi="Trebuchet MS"/>
              </w:rPr>
              <w:t xml:space="preserve"> Prin măsură se vor sprijini investițiile în activități de servicii sau producție care nu există la nivelul teritoriului, în tehnologii și echipamente cu caracter inovator. Diversificarea activităţilor economice în teritoriu va deschide noi oportunităţi şi posibilităţi pentru adoptarea de metode noi și utilizarea de tehnologii inovatoare, sporind astfel atractivitatea comunităților rurale.</w:t>
            </w:r>
          </w:p>
          <w:p w:rsidR="002156F2" w:rsidRPr="009D771B" w:rsidRDefault="002156F2" w:rsidP="00841A06">
            <w:pPr>
              <w:spacing w:after="0"/>
              <w:jc w:val="both"/>
              <w:rPr>
                <w:rFonts w:ascii="Trebuchet MS" w:hAnsi="Trebuchet MS"/>
              </w:rPr>
            </w:pPr>
            <w:r w:rsidRPr="009D771B">
              <w:rPr>
                <w:rFonts w:ascii="Trebuchet MS" w:hAnsi="Trebuchet MS"/>
                <w:b/>
              </w:rPr>
              <w:t>Mediu și climă:</w:t>
            </w:r>
            <w:r w:rsidRPr="009D771B">
              <w:rPr>
                <w:rFonts w:ascii="Trebuchet MS" w:hAnsi="Trebuchet MS"/>
              </w:rPr>
              <w:t xml:space="preserve"> proiectele vor conduce la diminuarea/limitarea efectelor negative asupra mediului. Tipuri de acțiuni (enumerarea exemplificativă): dotarea clădirilor cu sisteme care utilizează energie regenerabilă; finanțarea și prioritizarea activităților productive care folosesc resurse locale neutilizate până în prezent; modernizarea activităților prin dotarea cu tehnologii și echipamenete cu un consum redus de energie. </w:t>
            </w:r>
          </w:p>
        </w:tc>
      </w:tr>
      <w:tr w:rsidR="002156F2" w:rsidRPr="009D771B" w:rsidTr="00841A06">
        <w:trPr>
          <w:trHeight w:val="249"/>
        </w:trPr>
        <w:tc>
          <w:tcPr>
            <w:tcW w:w="9640" w:type="dxa"/>
            <w:gridSpan w:val="4"/>
            <w:shd w:val="clear" w:color="auto" w:fill="FFFF69"/>
            <w:vAlign w:val="center"/>
          </w:tcPr>
          <w:p w:rsidR="002156F2" w:rsidRPr="009D771B" w:rsidRDefault="002156F2" w:rsidP="00841A06">
            <w:pPr>
              <w:spacing w:after="0"/>
              <w:rPr>
                <w:rFonts w:ascii="Trebuchet MS" w:hAnsi="Trebuchet MS"/>
              </w:rPr>
            </w:pPr>
            <w:r w:rsidRPr="009D771B">
              <w:rPr>
                <w:rFonts w:ascii="Trebuchet MS" w:hAnsi="Trebuchet MS"/>
              </w:rPr>
              <w:t>1.8. Complementaritate cu alte măsuri din SDL</w:t>
            </w:r>
          </w:p>
        </w:tc>
      </w:tr>
      <w:tr w:rsidR="002156F2" w:rsidRPr="009D771B" w:rsidTr="00841A06">
        <w:trPr>
          <w:trHeight w:val="249"/>
        </w:trPr>
        <w:tc>
          <w:tcPr>
            <w:tcW w:w="9640" w:type="dxa"/>
            <w:gridSpan w:val="4"/>
            <w:shd w:val="clear" w:color="auto" w:fill="FFFFFF"/>
            <w:vAlign w:val="center"/>
          </w:tcPr>
          <w:p w:rsidR="00000000" w:rsidRDefault="002156F2">
            <w:pPr>
              <w:spacing w:after="0"/>
              <w:jc w:val="both"/>
              <w:rPr>
                <w:rFonts w:ascii="Trebuchet MS" w:hAnsi="Trebuchet MS"/>
              </w:rPr>
              <w:pPrChange w:id="80" w:author="GAL-2" w:date="2024-10-09T14:44:00Z">
                <w:pPr>
                  <w:tabs>
                    <w:tab w:val="center" w:pos="4513"/>
                    <w:tab w:val="right" w:pos="9026"/>
                  </w:tabs>
                  <w:spacing w:after="0"/>
                  <w:jc w:val="both"/>
                </w:pPr>
              </w:pPrChange>
            </w:pPr>
            <w:r w:rsidRPr="009D771B">
              <w:rPr>
                <w:rFonts w:ascii="Trebuchet MS" w:hAnsi="Trebuchet MS"/>
              </w:rPr>
              <w:t>Măsura M2/6A “Promovarea produselor si serviciilor din colectivitatile</w:t>
            </w:r>
            <w:r>
              <w:rPr>
                <w:rFonts w:ascii="Trebuchet MS" w:hAnsi="Trebuchet MS"/>
              </w:rPr>
              <w:t xml:space="preserve"> rurale </w:t>
            </w:r>
            <w:r w:rsidRPr="009D771B">
              <w:rPr>
                <w:rFonts w:ascii="Trebuchet MS" w:hAnsi="Trebuchet MS"/>
              </w:rPr>
              <w:t xml:space="preserve">” este complementara cu măsura M3/6A „Cresterea economiei prin dezvoltarea de activitati </w:t>
            </w:r>
            <w:r>
              <w:rPr>
                <w:rFonts w:ascii="Trebuchet MS" w:hAnsi="Trebuchet MS"/>
              </w:rPr>
              <w:t>ne</w:t>
            </w:r>
            <w:r w:rsidRPr="009D771B">
              <w:rPr>
                <w:rFonts w:ascii="Trebuchet MS" w:hAnsi="Trebuchet MS"/>
              </w:rPr>
              <w:t xml:space="preserve">agricole”, cu măsura M1/2B „Incurajarea tinerilor fermieri si a fermelor mici”, cu măsura </w:t>
            </w:r>
            <w:del w:id="81" w:author="GAL-2" w:date="2024-10-09T14:44:00Z">
              <w:r w:rsidRPr="009D771B" w:rsidDel="000D2441">
                <w:rPr>
                  <w:rFonts w:ascii="Trebuchet MS" w:hAnsi="Trebuchet MS"/>
                </w:rPr>
                <w:delText>M4/6B „Promovarea formelor de cooperare</w:delText>
              </w:r>
              <w:r w:rsidDel="000D2441">
                <w:rPr>
                  <w:rFonts w:ascii="Trebuchet MS" w:hAnsi="Trebuchet MS"/>
                </w:rPr>
                <w:delText xml:space="preserve">, </w:delText>
              </w:r>
              <w:r w:rsidRPr="009D771B" w:rsidDel="000D2441">
                <w:rPr>
                  <w:rFonts w:ascii="Trebuchet MS" w:hAnsi="Trebuchet MS"/>
                </w:rPr>
                <w:delText>asociere in dezvoltarea</w:delText>
              </w:r>
              <w:r w:rsidDel="000D2441">
                <w:rPr>
                  <w:rFonts w:ascii="Trebuchet MS" w:hAnsi="Trebuchet MS"/>
                </w:rPr>
                <w:delText xml:space="preserve"> locala </w:delText>
              </w:r>
              <w:r w:rsidRPr="009D771B" w:rsidDel="000D2441">
                <w:rPr>
                  <w:rFonts w:ascii="Trebuchet MS" w:hAnsi="Trebuchet MS"/>
                </w:rPr>
                <w:delText xml:space="preserve">” și cu măsura </w:delText>
              </w:r>
            </w:del>
            <w:r w:rsidRPr="009D771B">
              <w:rPr>
                <w:rFonts w:ascii="Trebuchet MS" w:hAnsi="Trebuchet MS"/>
              </w:rPr>
              <w:t xml:space="preserve">M6/6B „Modernizarea satelor si diversificarea serviciilor comunitare </w:t>
            </w:r>
          </w:p>
        </w:tc>
      </w:tr>
      <w:tr w:rsidR="002156F2" w:rsidRPr="009D771B" w:rsidTr="00841A06">
        <w:trPr>
          <w:trHeight w:val="249"/>
        </w:trPr>
        <w:tc>
          <w:tcPr>
            <w:tcW w:w="9640" w:type="dxa"/>
            <w:gridSpan w:val="4"/>
            <w:shd w:val="clear" w:color="auto" w:fill="FFFF69"/>
            <w:vAlign w:val="center"/>
          </w:tcPr>
          <w:p w:rsidR="002156F2" w:rsidRPr="009D771B" w:rsidRDefault="002156F2" w:rsidP="00841A06">
            <w:pPr>
              <w:spacing w:after="0"/>
              <w:rPr>
                <w:rFonts w:ascii="Trebuchet MS" w:hAnsi="Trebuchet MS"/>
              </w:rPr>
            </w:pPr>
            <w:r w:rsidRPr="009D771B">
              <w:rPr>
                <w:rFonts w:ascii="Trebuchet MS" w:hAnsi="Trebuchet MS"/>
              </w:rPr>
              <w:t>1.9. Sinergia cu alte măsuri din SDL</w:t>
            </w:r>
          </w:p>
        </w:tc>
      </w:tr>
      <w:tr w:rsidR="002156F2" w:rsidRPr="009D771B" w:rsidTr="00841A06">
        <w:trPr>
          <w:trHeight w:val="249"/>
        </w:trPr>
        <w:tc>
          <w:tcPr>
            <w:tcW w:w="9640" w:type="dxa"/>
            <w:gridSpan w:val="4"/>
            <w:shd w:val="clear" w:color="auto" w:fill="FFFFFF"/>
            <w:vAlign w:val="center"/>
          </w:tcPr>
          <w:p w:rsidR="00000000" w:rsidRDefault="002156F2">
            <w:pPr>
              <w:spacing w:after="0"/>
              <w:jc w:val="both"/>
              <w:rPr>
                <w:rFonts w:ascii="Trebuchet MS" w:hAnsi="Trebuchet MS"/>
              </w:rPr>
              <w:pPrChange w:id="82" w:author="GAL-2" w:date="2024-10-09T14:44:00Z">
                <w:pPr>
                  <w:tabs>
                    <w:tab w:val="center" w:pos="4513"/>
                    <w:tab w:val="right" w:pos="9026"/>
                  </w:tabs>
                  <w:spacing w:after="0"/>
                  <w:jc w:val="both"/>
                </w:pPr>
              </w:pPrChange>
            </w:pPr>
            <w:r w:rsidRPr="009D771B">
              <w:rPr>
                <w:rFonts w:ascii="Trebuchet MS" w:hAnsi="Trebuchet MS"/>
              </w:rPr>
              <w:t>Măsura M2/6A “Promovarea produselor si serviciilor din colectivitatile</w:t>
            </w:r>
            <w:r>
              <w:rPr>
                <w:rFonts w:ascii="Trebuchet MS" w:hAnsi="Trebuchet MS"/>
              </w:rPr>
              <w:t xml:space="preserve"> rurale </w:t>
            </w:r>
            <w:r w:rsidRPr="009D771B">
              <w:rPr>
                <w:rFonts w:ascii="Trebuchet MS" w:hAnsi="Trebuchet MS"/>
              </w:rPr>
              <w:t xml:space="preserve">”, măsura M3/6A „Cresterea economiei prin dezvoltarea de activitati </w:t>
            </w:r>
            <w:r>
              <w:rPr>
                <w:rFonts w:ascii="Trebuchet MS" w:hAnsi="Trebuchet MS"/>
              </w:rPr>
              <w:t>ne</w:t>
            </w:r>
            <w:r w:rsidRPr="009D771B">
              <w:rPr>
                <w:rFonts w:ascii="Trebuchet MS" w:hAnsi="Trebuchet MS"/>
              </w:rPr>
              <w:t xml:space="preserve">agricole”, cu măsura M5/6B „Investitii in infrastructura sociala si pentru integrarea minoritatilor locale”, </w:t>
            </w:r>
            <w:del w:id="83" w:author="GAL-2" w:date="2024-10-09T14:44:00Z">
              <w:r w:rsidRPr="009D771B" w:rsidDel="000D2441">
                <w:rPr>
                  <w:rFonts w:ascii="Trebuchet MS" w:hAnsi="Trebuchet MS"/>
                </w:rPr>
                <w:delText>cu măsura M4/6B „Promovarea formelor de cooperare</w:delText>
              </w:r>
              <w:r w:rsidDel="000D2441">
                <w:rPr>
                  <w:rFonts w:ascii="Trebuchet MS" w:hAnsi="Trebuchet MS"/>
                </w:rPr>
                <w:delText xml:space="preserve">, </w:delText>
              </w:r>
              <w:r w:rsidRPr="009D771B" w:rsidDel="000D2441">
                <w:rPr>
                  <w:rFonts w:ascii="Trebuchet MS" w:hAnsi="Trebuchet MS"/>
                </w:rPr>
                <w:delText>asociere in dezvoltarea</w:delText>
              </w:r>
              <w:r w:rsidDel="000D2441">
                <w:rPr>
                  <w:rFonts w:ascii="Trebuchet MS" w:hAnsi="Trebuchet MS"/>
                </w:rPr>
                <w:delText xml:space="preserve"> locala </w:delText>
              </w:r>
              <w:r w:rsidRPr="009D771B" w:rsidDel="000D2441">
                <w:rPr>
                  <w:rFonts w:ascii="Trebuchet MS" w:hAnsi="Trebuchet MS"/>
                </w:rPr>
                <w:delText xml:space="preserve">” și </w:delText>
              </w:r>
            </w:del>
            <w:r w:rsidRPr="009D771B">
              <w:rPr>
                <w:rFonts w:ascii="Trebuchet MS" w:hAnsi="Trebuchet MS"/>
              </w:rPr>
              <w:t>cu măsura M6/6B „Modernizarea satelor si diversificarea serviciilor comunitare” conduc la îndeplinirea Priorității 6 “Promovarea incluziunii sociale, a reducerii sărăciei și a dezvoltării economice în zonele rurale”, prevăzută la art. 5, Reg. (UE) nr. 1305/2013.</w:t>
            </w:r>
          </w:p>
        </w:tc>
      </w:tr>
      <w:tr w:rsidR="002156F2" w:rsidRPr="009D771B" w:rsidTr="00841A06">
        <w:trPr>
          <w:trHeight w:val="335"/>
        </w:trPr>
        <w:tc>
          <w:tcPr>
            <w:tcW w:w="9640" w:type="dxa"/>
            <w:gridSpan w:val="4"/>
            <w:shd w:val="clear" w:color="auto" w:fill="C6D9F1"/>
            <w:vAlign w:val="center"/>
          </w:tcPr>
          <w:p w:rsidR="002156F2" w:rsidRPr="009D771B" w:rsidRDefault="002156F2" w:rsidP="00841A06">
            <w:pPr>
              <w:pStyle w:val="ListParagraph"/>
              <w:spacing w:after="0"/>
              <w:ind w:left="0"/>
              <w:contextualSpacing/>
              <w:rPr>
                <w:rFonts w:ascii="Trebuchet MS" w:hAnsi="Trebuchet MS"/>
                <w:b/>
              </w:rPr>
            </w:pPr>
            <w:r>
              <w:rPr>
                <w:rFonts w:ascii="Trebuchet MS" w:hAnsi="Trebuchet MS"/>
                <w:b/>
              </w:rPr>
              <w:t>2.</w:t>
            </w:r>
            <w:r w:rsidRPr="009D771B">
              <w:rPr>
                <w:rFonts w:ascii="Trebuchet MS" w:hAnsi="Trebuchet MS"/>
                <w:b/>
              </w:rPr>
              <w:t>Valoarea adăugată a măsurii</w:t>
            </w:r>
          </w:p>
        </w:tc>
      </w:tr>
      <w:tr w:rsidR="002156F2" w:rsidRPr="009D771B" w:rsidTr="00841A06">
        <w:trPr>
          <w:trHeight w:val="249"/>
        </w:trPr>
        <w:tc>
          <w:tcPr>
            <w:tcW w:w="9640" w:type="dxa"/>
            <w:gridSpan w:val="4"/>
            <w:vAlign w:val="center"/>
          </w:tcPr>
          <w:p w:rsidR="002156F2" w:rsidRPr="009D771B" w:rsidRDefault="002156F2" w:rsidP="00841A06">
            <w:pPr>
              <w:spacing w:after="0"/>
              <w:jc w:val="both"/>
              <w:rPr>
                <w:rFonts w:ascii="Trebuchet MS" w:hAnsi="Trebuchet MS"/>
              </w:rPr>
            </w:pPr>
            <w:r w:rsidRPr="009D771B">
              <w:rPr>
                <w:rFonts w:ascii="Trebuchet MS" w:hAnsi="Trebuchet MS"/>
              </w:rPr>
              <w:t xml:space="preserve">Cuantificarea valorii adăugate s-a realizat cu ajutorul indicatorilor propuși pentru aceasta masura si prin stabilirea criteriilor de eligibilitate, selecție si de  intensitate a sprijinului, în conformitate cu analiza teritorială și nevoile financiare – denumite Conditii Locale. </w:t>
            </w:r>
          </w:p>
          <w:p w:rsidR="002156F2" w:rsidRPr="009D771B" w:rsidRDefault="002156F2" w:rsidP="00841A06">
            <w:pPr>
              <w:spacing w:after="0"/>
              <w:jc w:val="both"/>
              <w:rPr>
                <w:rFonts w:ascii="Trebuchet MS" w:hAnsi="Trebuchet MS"/>
              </w:rPr>
            </w:pPr>
            <w:r w:rsidRPr="009D771B">
              <w:rPr>
                <w:rFonts w:ascii="Trebuchet MS" w:hAnsi="Trebuchet MS"/>
              </w:rPr>
              <w:t xml:space="preserve">Vor fi stimulate activități neagricole prin care se vor valorifica durabil resurse locale </w:t>
            </w:r>
            <w:r w:rsidRPr="009D771B">
              <w:rPr>
                <w:rFonts w:ascii="Trebuchet MS" w:hAnsi="Trebuchet MS"/>
              </w:rPr>
              <w:lastRenderedPageBreak/>
              <w:t xml:space="preserve">neutilizate sau slab valorificate în prezent și servicii necesare la nivelul teritoriului, răspunzând în acest fel nevoilor exprimate de actorii locali în cadrul întâlnirilor publice și în cadrul focus grupurilor desfasurate in etapa de animare a teritoriului. </w:t>
            </w:r>
          </w:p>
          <w:p w:rsidR="002156F2" w:rsidRPr="009D771B" w:rsidRDefault="002156F2" w:rsidP="00841A06">
            <w:pPr>
              <w:spacing w:after="0"/>
              <w:jc w:val="both"/>
              <w:rPr>
                <w:rFonts w:ascii="Trebuchet MS" w:hAnsi="Trebuchet MS"/>
              </w:rPr>
            </w:pPr>
            <w:r w:rsidRPr="009D771B">
              <w:rPr>
                <w:rFonts w:ascii="Trebuchet MS" w:hAnsi="Trebuchet MS"/>
              </w:rPr>
              <w:t>Se vor prioritiza proiectele care prevăd crearea de locuri de muncă crește valoarea adăugată a măsurii M2/6A. Încurajarea angajării persoanelor care provin din grupuri vulnerabile, diminuează riscul de excluziune socială a acestora, contribuind la valoarea adăugată a acestei măsuri.</w:t>
            </w:r>
          </w:p>
          <w:p w:rsidR="002156F2" w:rsidRPr="009D771B" w:rsidRDefault="002156F2" w:rsidP="00841A06">
            <w:pPr>
              <w:spacing w:after="0"/>
              <w:jc w:val="both"/>
              <w:rPr>
                <w:rFonts w:ascii="Trebuchet MS" w:hAnsi="Trebuchet MS"/>
              </w:rPr>
            </w:pPr>
            <w:r w:rsidRPr="009D771B">
              <w:rPr>
                <w:rFonts w:ascii="Trebuchet MS" w:hAnsi="Trebuchet MS"/>
              </w:rPr>
              <w:t>Totodată, prin această măsură vor fi susținute meșteșugurile și activitățile productive care vor folosi ca materie primă resurse locale, vor promova cultura tradițională și vor respecta principiile dezvoltării durabile. Nu în ultimul rând, bioeconomia și proiectele care vor contribui la protecția mediului vor fi susț</w:t>
            </w:r>
            <w:r>
              <w:rPr>
                <w:rFonts w:ascii="Trebuchet MS" w:hAnsi="Trebuchet MS"/>
              </w:rPr>
              <w:t>inute în cadrul acestei măsuri</w:t>
            </w:r>
          </w:p>
        </w:tc>
      </w:tr>
      <w:tr w:rsidR="002156F2" w:rsidRPr="009D771B" w:rsidTr="00841A06">
        <w:trPr>
          <w:trHeight w:val="335"/>
        </w:trPr>
        <w:tc>
          <w:tcPr>
            <w:tcW w:w="9640" w:type="dxa"/>
            <w:gridSpan w:val="4"/>
            <w:shd w:val="clear" w:color="auto" w:fill="C6D9F1"/>
            <w:vAlign w:val="center"/>
          </w:tcPr>
          <w:p w:rsidR="002156F2" w:rsidRPr="006A12F4" w:rsidRDefault="002156F2" w:rsidP="00841A06">
            <w:pPr>
              <w:pStyle w:val="ListParagraph"/>
              <w:spacing w:after="0"/>
              <w:ind w:left="0"/>
              <w:contextualSpacing/>
              <w:rPr>
                <w:rFonts w:ascii="Trebuchet MS" w:hAnsi="Trebuchet MS"/>
                <w:b/>
                <w:lang w:val="fr-FR"/>
              </w:rPr>
            </w:pPr>
            <w:r w:rsidRPr="006A12F4">
              <w:rPr>
                <w:rFonts w:ascii="Trebuchet MS" w:hAnsi="Trebuchet MS"/>
                <w:b/>
                <w:lang w:val="fr-FR"/>
              </w:rPr>
              <w:lastRenderedPageBreak/>
              <w:t>3.Trimiteri la alte acte legislative</w:t>
            </w:r>
          </w:p>
        </w:tc>
      </w:tr>
      <w:tr w:rsidR="002156F2" w:rsidRPr="009D771B" w:rsidTr="00841A06">
        <w:trPr>
          <w:trHeight w:val="249"/>
        </w:trPr>
        <w:tc>
          <w:tcPr>
            <w:tcW w:w="9640" w:type="dxa"/>
            <w:gridSpan w:val="4"/>
            <w:vAlign w:val="center"/>
          </w:tcPr>
          <w:p w:rsidR="002156F2" w:rsidRPr="009D771B" w:rsidRDefault="002156F2" w:rsidP="00841A06">
            <w:pPr>
              <w:widowControl w:val="0"/>
              <w:overflowPunct w:val="0"/>
              <w:autoSpaceDE w:val="0"/>
              <w:autoSpaceDN w:val="0"/>
              <w:adjustRightInd w:val="0"/>
              <w:spacing w:after="0"/>
              <w:jc w:val="both"/>
              <w:rPr>
                <w:rFonts w:ascii="Trebuchet MS" w:hAnsi="Trebuchet MS"/>
              </w:rPr>
            </w:pPr>
            <w:r w:rsidRPr="009D771B">
              <w:rPr>
                <w:rFonts w:ascii="Trebuchet MS" w:hAnsi="Trebuchet MS"/>
                <w:b/>
              </w:rPr>
              <w:t>Legislație europeană</w:t>
            </w:r>
            <w:r w:rsidRPr="009D771B">
              <w:rPr>
                <w:rFonts w:ascii="Trebuchet MS" w:hAnsi="Trebuchet MS"/>
              </w:rPr>
              <w:t>: Reg. (UE) nr.1407/2013; Reg. (UE) nr. 1303/2013; Reg. (UE) nr. 809/2014; Recomandarea 2003/361/CE / 2003; Reg. (UE) nr. 215/2014; Reg. (UE) nr. 1305/2013; Reg. (UE) nr. 1306 - 1307/2013;</w:t>
            </w:r>
          </w:p>
          <w:p w:rsidR="002156F2" w:rsidRPr="009D771B" w:rsidRDefault="002156F2" w:rsidP="00841A06">
            <w:pPr>
              <w:widowControl w:val="0"/>
              <w:overflowPunct w:val="0"/>
              <w:autoSpaceDE w:val="0"/>
              <w:autoSpaceDN w:val="0"/>
              <w:adjustRightInd w:val="0"/>
              <w:spacing w:after="0"/>
              <w:jc w:val="both"/>
              <w:rPr>
                <w:rFonts w:ascii="Trebuchet MS" w:hAnsi="Trebuchet MS"/>
              </w:rPr>
            </w:pPr>
            <w:r w:rsidRPr="009D771B">
              <w:rPr>
                <w:rFonts w:ascii="Trebuchet MS" w:hAnsi="Trebuchet MS"/>
                <w:b/>
              </w:rPr>
              <w:t>Legislație națională:</w:t>
            </w:r>
            <w:r w:rsidRPr="009D771B">
              <w:rPr>
                <w:rFonts w:ascii="Trebuchet MS" w:hAnsi="Trebuchet MS"/>
              </w:rPr>
              <w:tab/>
              <w:t>OUG nr. 346/2004; OUG nr. 44/2008; HG nr. 226/2015; OUG nr. 142/2008; OUG nr. 66/2011;L190/2009; Legea Turismului; Ordinului nr. 65/2013 ANT; Reglementari ARBDD privind accesul in rezervatie.</w:t>
            </w:r>
          </w:p>
        </w:tc>
      </w:tr>
      <w:tr w:rsidR="002156F2" w:rsidRPr="009D771B" w:rsidTr="00841A06">
        <w:trPr>
          <w:trHeight w:val="163"/>
        </w:trPr>
        <w:tc>
          <w:tcPr>
            <w:tcW w:w="9640" w:type="dxa"/>
            <w:gridSpan w:val="4"/>
            <w:shd w:val="clear" w:color="auto" w:fill="C6D9F1"/>
            <w:vAlign w:val="center"/>
          </w:tcPr>
          <w:p w:rsidR="002156F2" w:rsidRPr="009D771B" w:rsidRDefault="002156F2" w:rsidP="00841A06">
            <w:pPr>
              <w:pStyle w:val="ListParagraph"/>
              <w:spacing w:after="0"/>
              <w:ind w:left="0"/>
              <w:contextualSpacing/>
              <w:rPr>
                <w:rFonts w:ascii="Trebuchet MS" w:hAnsi="Trebuchet MS"/>
                <w:b/>
              </w:rPr>
            </w:pPr>
            <w:r>
              <w:rPr>
                <w:rFonts w:ascii="Trebuchet MS" w:hAnsi="Trebuchet MS"/>
                <w:b/>
              </w:rPr>
              <w:t>4.</w:t>
            </w:r>
            <w:r w:rsidRPr="009D771B">
              <w:rPr>
                <w:rFonts w:ascii="Trebuchet MS" w:hAnsi="Trebuchet MS"/>
                <w:b/>
              </w:rPr>
              <w:t>Beneficiari direcţi/indirecţi (grup ţintă)</w:t>
            </w:r>
          </w:p>
        </w:tc>
      </w:tr>
      <w:tr w:rsidR="002156F2" w:rsidRPr="009D771B" w:rsidTr="00841A06">
        <w:trPr>
          <w:trHeight w:val="672"/>
        </w:trPr>
        <w:tc>
          <w:tcPr>
            <w:tcW w:w="9640" w:type="dxa"/>
            <w:gridSpan w:val="4"/>
            <w:vAlign w:val="center"/>
          </w:tcPr>
          <w:p w:rsidR="002156F2" w:rsidRPr="009D771B" w:rsidRDefault="002156F2" w:rsidP="00841A06">
            <w:pPr>
              <w:pStyle w:val="ListParagraph"/>
              <w:spacing w:after="0"/>
              <w:ind w:left="318"/>
              <w:jc w:val="both"/>
              <w:rPr>
                <w:rFonts w:ascii="Trebuchet MS" w:hAnsi="Trebuchet MS"/>
              </w:rPr>
            </w:pPr>
            <w:r w:rsidRPr="009D771B">
              <w:rPr>
                <w:rFonts w:ascii="Trebuchet MS" w:hAnsi="Trebuchet MS"/>
              </w:rPr>
              <w:t xml:space="preserve">Beneficiari direcți ai acestei măsuri pot fi: </w:t>
            </w:r>
          </w:p>
          <w:p w:rsidR="002156F2" w:rsidRPr="009D771B" w:rsidRDefault="002156F2">
            <w:pPr>
              <w:pStyle w:val="ListParagraph"/>
              <w:numPr>
                <w:ilvl w:val="0"/>
                <w:numId w:val="16"/>
              </w:numPr>
              <w:spacing w:after="0"/>
              <w:ind w:left="459"/>
              <w:contextualSpacing/>
              <w:jc w:val="both"/>
              <w:rPr>
                <w:rFonts w:ascii="Trebuchet MS" w:hAnsi="Trebuchet MS"/>
              </w:rPr>
            </w:pPr>
            <w:r w:rsidRPr="009D771B">
              <w:rPr>
                <w:rFonts w:ascii="Trebuchet MS" w:hAnsi="Trebuchet MS"/>
              </w:rPr>
              <w:t>Persoanele fizice</w:t>
            </w:r>
            <w:r>
              <w:rPr>
                <w:rFonts w:ascii="Trebuchet MS" w:hAnsi="Trebuchet MS"/>
              </w:rPr>
              <w:t xml:space="preserve"> autorizate; </w:t>
            </w:r>
          </w:p>
          <w:p w:rsidR="002156F2" w:rsidRPr="006A12F4" w:rsidRDefault="002156F2">
            <w:pPr>
              <w:pStyle w:val="ListParagraph"/>
              <w:numPr>
                <w:ilvl w:val="0"/>
                <w:numId w:val="16"/>
              </w:numPr>
              <w:spacing w:after="0"/>
              <w:ind w:left="459"/>
              <w:contextualSpacing/>
              <w:jc w:val="both"/>
              <w:rPr>
                <w:rFonts w:ascii="Trebuchet MS" w:hAnsi="Trebuchet MS"/>
                <w:lang w:val="fr-FR"/>
              </w:rPr>
            </w:pPr>
            <w:r w:rsidRPr="006A12F4">
              <w:rPr>
                <w:rFonts w:ascii="Trebuchet MS" w:hAnsi="Trebuchet MS"/>
                <w:lang w:val="fr-FR"/>
              </w:rPr>
              <w:t>Micro-întreprinderi şi întreprinderi mici existente, care îşi propun activități neagricole pe care nu le-au mai efectuat până la data aplicării pentru sprijin;</w:t>
            </w:r>
          </w:p>
          <w:p w:rsidR="002156F2" w:rsidRPr="006A12F4" w:rsidRDefault="002156F2">
            <w:pPr>
              <w:pStyle w:val="ListParagraph"/>
              <w:numPr>
                <w:ilvl w:val="0"/>
                <w:numId w:val="16"/>
              </w:numPr>
              <w:spacing w:after="0"/>
              <w:ind w:left="459"/>
              <w:contextualSpacing/>
              <w:jc w:val="both"/>
              <w:rPr>
                <w:rFonts w:ascii="Trebuchet MS" w:hAnsi="Trebuchet MS"/>
                <w:lang w:val="fr-FR"/>
              </w:rPr>
            </w:pPr>
            <w:r w:rsidRPr="006A12F4">
              <w:rPr>
                <w:rFonts w:ascii="Trebuchet MS" w:hAnsi="Trebuchet MS"/>
                <w:lang w:val="fr-FR"/>
              </w:rPr>
              <w:t>Micro-întreprinderi şi întreprinderi mici noi, înființate în anul depunerii aplicației de finanţare sau cu o vechime de maximum 3 ani fiscali consecutivi, care nu au desfăşurat activităţi până în momentul depunerii acesteia (start-up) ;</w:t>
            </w:r>
          </w:p>
          <w:p w:rsidR="002156F2" w:rsidRPr="009D771B" w:rsidRDefault="002156F2">
            <w:pPr>
              <w:pStyle w:val="ListParagraph"/>
              <w:numPr>
                <w:ilvl w:val="0"/>
                <w:numId w:val="16"/>
              </w:numPr>
              <w:spacing w:after="0"/>
              <w:ind w:left="459"/>
              <w:contextualSpacing/>
              <w:jc w:val="both"/>
              <w:rPr>
                <w:rFonts w:ascii="Trebuchet MS" w:hAnsi="Trebuchet MS"/>
              </w:rPr>
            </w:pPr>
            <w:r w:rsidRPr="009D771B">
              <w:rPr>
                <w:rFonts w:ascii="Trebuchet MS" w:hAnsi="Trebuchet MS"/>
              </w:rPr>
              <w:t>Fermierii sau membrii unei gospodării agricole care își diversifică activitatea prin practicarea unei activități neagricole.</w:t>
            </w:r>
          </w:p>
          <w:p w:rsidR="002156F2" w:rsidRPr="009D771B" w:rsidRDefault="002156F2" w:rsidP="00841A06">
            <w:pPr>
              <w:pStyle w:val="ListParagraph"/>
              <w:spacing w:after="0"/>
              <w:ind w:left="318"/>
              <w:jc w:val="both"/>
              <w:rPr>
                <w:rFonts w:ascii="Trebuchet MS" w:hAnsi="Trebuchet MS"/>
              </w:rPr>
            </w:pPr>
            <w:r w:rsidRPr="009D771B">
              <w:rPr>
                <w:rFonts w:ascii="Trebuchet MS" w:hAnsi="Trebuchet MS"/>
              </w:rPr>
              <w:t>Beneficiari indirecți ai acestei măsuri vor fi:  persoanele din categoria populaţiei active aflate în căutarea unui loc de muncă; populația din teritoriul GAL DELTA DUNARII.</w:t>
            </w:r>
          </w:p>
        </w:tc>
      </w:tr>
      <w:tr w:rsidR="002156F2" w:rsidRPr="009D771B" w:rsidTr="00841A06">
        <w:trPr>
          <w:trHeight w:val="180"/>
        </w:trPr>
        <w:tc>
          <w:tcPr>
            <w:tcW w:w="9640" w:type="dxa"/>
            <w:gridSpan w:val="4"/>
            <w:shd w:val="clear" w:color="auto" w:fill="C6D9F1"/>
            <w:vAlign w:val="center"/>
          </w:tcPr>
          <w:p w:rsidR="002156F2" w:rsidRPr="009D771B" w:rsidRDefault="002156F2" w:rsidP="00841A06">
            <w:pPr>
              <w:pStyle w:val="ListParagraph"/>
              <w:spacing w:after="0"/>
              <w:ind w:left="0"/>
              <w:contextualSpacing/>
              <w:rPr>
                <w:rFonts w:ascii="Trebuchet MS" w:hAnsi="Trebuchet MS"/>
                <w:b/>
              </w:rPr>
            </w:pPr>
            <w:r>
              <w:rPr>
                <w:rFonts w:ascii="Trebuchet MS" w:hAnsi="Trebuchet MS"/>
                <w:b/>
              </w:rPr>
              <w:t>5.</w:t>
            </w:r>
            <w:r w:rsidRPr="009D771B">
              <w:rPr>
                <w:rFonts w:ascii="Trebuchet MS" w:hAnsi="Trebuchet MS"/>
                <w:b/>
              </w:rPr>
              <w:t>Tip de sprijin (conform art. 67 din Reg. (UE) nr.1303/2013)</w:t>
            </w:r>
          </w:p>
        </w:tc>
      </w:tr>
      <w:tr w:rsidR="002156F2" w:rsidRPr="009D771B" w:rsidTr="00841A06">
        <w:trPr>
          <w:trHeight w:val="438"/>
        </w:trPr>
        <w:tc>
          <w:tcPr>
            <w:tcW w:w="9640" w:type="dxa"/>
            <w:gridSpan w:val="4"/>
            <w:vAlign w:val="center"/>
          </w:tcPr>
          <w:p w:rsidR="002156F2" w:rsidRDefault="002156F2" w:rsidP="00841A06">
            <w:pPr>
              <w:pStyle w:val="ListParagraph"/>
              <w:tabs>
                <w:tab w:val="left" w:pos="360"/>
              </w:tabs>
              <w:spacing w:after="0"/>
              <w:ind w:left="318" w:hanging="284"/>
              <w:jc w:val="both"/>
              <w:rPr>
                <w:rFonts w:ascii="Trebuchet MS" w:hAnsi="Trebuchet MS"/>
              </w:rPr>
            </w:pPr>
            <w:r w:rsidRPr="009D771B">
              <w:rPr>
                <w:rFonts w:ascii="Trebuchet MS" w:hAnsi="Trebuchet MS"/>
              </w:rPr>
              <w:t xml:space="preserve"> Sprijinul va fi acordat sub formă de sumă forfetară pentru finanțarea de noi activități nonagricole în teritoriul GAL DD</w:t>
            </w:r>
            <w:proofErr w:type="gramStart"/>
            <w:r w:rsidRPr="009D771B">
              <w:rPr>
                <w:rFonts w:ascii="Trebuchet MS" w:hAnsi="Trebuchet MS"/>
              </w:rPr>
              <w:t>,  pe</w:t>
            </w:r>
            <w:proofErr w:type="gramEnd"/>
            <w:r w:rsidRPr="009D771B">
              <w:rPr>
                <w:rFonts w:ascii="Trebuchet MS" w:hAnsi="Trebuchet MS"/>
              </w:rPr>
              <w:t xml:space="preserve"> baza unui </w:t>
            </w:r>
            <w:r w:rsidRPr="009D771B">
              <w:rPr>
                <w:rFonts w:ascii="Trebuchet MS" w:hAnsi="Trebuchet MS"/>
                <w:b/>
              </w:rPr>
              <w:t>plan de afaceri</w:t>
            </w:r>
            <w:r w:rsidRPr="009D771B">
              <w:rPr>
                <w:rFonts w:ascii="Trebuchet MS" w:hAnsi="Trebuchet MS"/>
              </w:rPr>
              <w:t>.</w:t>
            </w:r>
          </w:p>
          <w:p w:rsidR="002156F2" w:rsidRPr="006A12F4" w:rsidRDefault="002156F2" w:rsidP="00841A06">
            <w:pPr>
              <w:pStyle w:val="ListParagraph"/>
              <w:tabs>
                <w:tab w:val="left" w:pos="360"/>
              </w:tabs>
              <w:spacing w:after="0"/>
              <w:ind w:left="318" w:hanging="284"/>
              <w:jc w:val="both"/>
              <w:rPr>
                <w:rFonts w:ascii="Trebuchet MS" w:hAnsi="Trebuchet MS"/>
                <w:lang w:val="fr-FR"/>
              </w:rPr>
            </w:pPr>
            <w:r w:rsidRPr="006A12F4">
              <w:rPr>
                <w:rFonts w:ascii="Trebuchet MS" w:hAnsi="Trebuchet MS" w:cs="Calibri-Bold"/>
                <w:bCs/>
                <w:lang w:val="fr-FR"/>
              </w:rPr>
              <w:t>Sprijinul public nerambursabil va respecta prevederile R(CE) nr. 1407/2013 cu privire la sprijinul de minimis, se acordă pentru o perioadă de maxim trei ani și nu va depăşi 200.000 euro/beneficiar (întreprindere unică) pe 3 ani fiscali.</w:t>
            </w:r>
          </w:p>
        </w:tc>
      </w:tr>
      <w:tr w:rsidR="002156F2" w:rsidRPr="009D771B" w:rsidTr="00841A06">
        <w:trPr>
          <w:trHeight w:val="231"/>
        </w:trPr>
        <w:tc>
          <w:tcPr>
            <w:tcW w:w="9640" w:type="dxa"/>
            <w:gridSpan w:val="4"/>
            <w:shd w:val="clear" w:color="auto" w:fill="C6D9F1"/>
            <w:vAlign w:val="center"/>
          </w:tcPr>
          <w:p w:rsidR="002156F2" w:rsidRPr="009D771B" w:rsidRDefault="002156F2" w:rsidP="00841A06">
            <w:pPr>
              <w:spacing w:after="0"/>
              <w:rPr>
                <w:rFonts w:ascii="Trebuchet MS" w:hAnsi="Trebuchet MS"/>
              </w:rPr>
            </w:pPr>
            <w:r w:rsidRPr="009D771B">
              <w:rPr>
                <w:rFonts w:ascii="Trebuchet MS" w:hAnsi="Trebuchet MS"/>
                <w:b/>
              </w:rPr>
              <w:t>6</w:t>
            </w:r>
            <w:r w:rsidRPr="00985B9D">
              <w:rPr>
                <w:rFonts w:ascii="Trebuchet MS" w:hAnsi="Trebuchet MS"/>
                <w:b/>
                <w:shd w:val="clear" w:color="auto" w:fill="C6D9F1"/>
              </w:rPr>
              <w:t>.Tipuri de acţiuni eligibile şi neeligibile</w:t>
            </w:r>
          </w:p>
        </w:tc>
      </w:tr>
      <w:tr w:rsidR="002156F2" w:rsidRPr="009D771B" w:rsidTr="00841A06">
        <w:trPr>
          <w:trHeight w:val="1232"/>
        </w:trPr>
        <w:tc>
          <w:tcPr>
            <w:tcW w:w="9640" w:type="dxa"/>
            <w:gridSpan w:val="4"/>
            <w:shd w:val="clear" w:color="auto" w:fill="auto"/>
          </w:tcPr>
          <w:p w:rsidR="002156F2" w:rsidRPr="009D771B" w:rsidRDefault="002156F2" w:rsidP="00841A06">
            <w:pPr>
              <w:spacing w:after="0"/>
              <w:jc w:val="both"/>
              <w:rPr>
                <w:rFonts w:ascii="Trebuchet MS" w:hAnsi="Trebuchet MS"/>
              </w:rPr>
            </w:pPr>
            <w:bookmarkStart w:id="84" w:name="_Hlk511591588"/>
            <w:r w:rsidRPr="009D771B">
              <w:rPr>
                <w:rFonts w:ascii="Trebuchet MS" w:hAnsi="Trebuchet MS"/>
              </w:rPr>
              <w:t>Pentru a stabili tipurile de acțiuni eligibile și neeligibile, s-a tinut cont de urmatoarele reglementari: art. 65 din Reg. (UE) nr. 1303/2013; art. 69(3) din Reg. (UE) nr. 1303/2013; art. 45 din Reg. (UE) nr. 1305/2013; art. 13 din Reg. (UE) nr. 807/2014; prevederile din PNDR – cap. 8.1, Fișa tehnică a sub-măsurii 19.2 si HG 226/2015 privind stabilirea cadrului general de implementare a masurilor PNDR. In toate cazurile conditionalitatile din regulamentele UE prevaleaza in fata reglementarilor nationale.</w:t>
            </w:r>
          </w:p>
          <w:p w:rsidR="002156F2" w:rsidRPr="009D771B" w:rsidRDefault="002156F2" w:rsidP="00841A06">
            <w:pPr>
              <w:spacing w:after="0"/>
              <w:jc w:val="both"/>
              <w:rPr>
                <w:rFonts w:ascii="Trebuchet MS" w:hAnsi="Trebuchet MS"/>
              </w:rPr>
            </w:pPr>
            <w:r w:rsidRPr="009D771B">
              <w:rPr>
                <w:rFonts w:ascii="Trebuchet MS" w:hAnsi="Trebuchet MS"/>
              </w:rPr>
              <w:t>Sprijinul forfetar se acordă pentru îndeplinirea obiectivelor din cadrul Planului de Afaceri. Toate cheltuielile propuse în Planul de Afaceri, inclusiv capitalul de lucru şi capitalizarea întreprinderii şi activităţile relevante pentru implementarea corectă a Planului de Afaceri aprobat, pot fi eligibile, indiferent de natura acestora.</w:t>
            </w:r>
          </w:p>
          <w:p w:rsidR="002156F2" w:rsidRPr="009D771B" w:rsidRDefault="002156F2" w:rsidP="00841A06">
            <w:pPr>
              <w:spacing w:after="0"/>
              <w:jc w:val="both"/>
              <w:rPr>
                <w:rFonts w:ascii="Trebuchet MS" w:hAnsi="Trebuchet MS"/>
              </w:rPr>
            </w:pPr>
            <w:r w:rsidRPr="009D771B">
              <w:rPr>
                <w:rFonts w:ascii="Trebuchet MS" w:hAnsi="Trebuchet MS"/>
              </w:rPr>
              <w:t xml:space="preserve">Lista exemplificativa: </w:t>
            </w:r>
            <w:r w:rsidRPr="009D771B">
              <w:rPr>
                <w:rFonts w:ascii="Trebuchet MS" w:hAnsi="Trebuchet MS"/>
                <w:b/>
              </w:rPr>
              <w:t>Activități de producție</w:t>
            </w:r>
            <w:r w:rsidRPr="009D771B">
              <w:rPr>
                <w:rFonts w:ascii="Trebuchet MS" w:hAnsi="Trebuchet MS"/>
              </w:rPr>
              <w:t xml:space="preserve"> (fabricarea produselor textile, îmbrăcăminte, </w:t>
            </w:r>
            <w:r w:rsidRPr="009D771B">
              <w:rPr>
                <w:rFonts w:ascii="Trebuchet MS" w:hAnsi="Trebuchet MS"/>
              </w:rPr>
              <w:lastRenderedPageBreak/>
              <w:t>articole de marochinărie, articole de hârtie și carton; fabricarea produselor chimice, farmaceutice; activități de prelucrare a produselor lemnoase; fabricarea de peleți și brichete din biomasă</w:t>
            </w:r>
            <w:r>
              <w:rPr>
                <w:rFonts w:ascii="Trebuchet MS" w:hAnsi="Trebuchet MS"/>
              </w:rPr>
              <w:t>, etc.</w:t>
            </w:r>
            <w:r w:rsidRPr="009D771B">
              <w:rPr>
                <w:rFonts w:ascii="Trebuchet MS" w:hAnsi="Trebuchet MS"/>
              </w:rPr>
              <w:t xml:space="preserve">), </w:t>
            </w:r>
            <w:r w:rsidRPr="009D771B">
              <w:rPr>
                <w:rFonts w:ascii="Trebuchet MS" w:hAnsi="Trebuchet MS"/>
                <w:b/>
              </w:rPr>
              <w:t>Activități turistice</w:t>
            </w:r>
            <w:r w:rsidRPr="009D771B">
              <w:rPr>
                <w:rFonts w:ascii="Trebuchet MS" w:hAnsi="Trebuchet MS"/>
              </w:rPr>
              <w:t xml:space="preserve"> (activități ale structurilor de primire turistica asa cum sunt definite de Legea turismului, </w:t>
            </w:r>
            <w:r>
              <w:rPr>
                <w:rFonts w:ascii="Trebuchet MS" w:hAnsi="Trebuchet MS"/>
              </w:rPr>
              <w:t xml:space="preserve">activități de agrement, excursii cu ambarcațiuni de agrement de maxim 12 persoane ți putere de până la 200 CP, </w:t>
            </w:r>
            <w:r w:rsidRPr="009D771B">
              <w:rPr>
                <w:rFonts w:ascii="Trebuchet MS" w:hAnsi="Trebuchet MS"/>
              </w:rPr>
              <w:t>SPA-uri, activitati ale operatorilor de turism, infrastructura agroturistica,</w:t>
            </w:r>
            <w:r>
              <w:rPr>
                <w:rFonts w:ascii="Trebuchet MS" w:hAnsi="Trebuchet MS"/>
              </w:rPr>
              <w:t xml:space="preserve"> dotare/modernizare locuințe în vederea desfășurării de activități turistice,</w:t>
            </w:r>
            <w:r w:rsidRPr="009D771B">
              <w:rPr>
                <w:rFonts w:ascii="Trebuchet MS" w:hAnsi="Trebuchet MS"/>
              </w:rPr>
              <w:t xml:space="preserve"> etc), </w:t>
            </w:r>
            <w:r w:rsidRPr="009D771B">
              <w:rPr>
                <w:rFonts w:ascii="Trebuchet MS" w:hAnsi="Trebuchet MS"/>
                <w:b/>
              </w:rPr>
              <w:t xml:space="preserve">Servicii </w:t>
            </w:r>
            <w:r w:rsidRPr="009D771B">
              <w:rPr>
                <w:rFonts w:ascii="Trebuchet MS" w:hAnsi="Trebuchet MS"/>
              </w:rPr>
              <w:t>( medicale, sanitar-veterinare; reparații mașini, unelte, obiecte casnice</w:t>
            </w:r>
            <w:r>
              <w:rPr>
                <w:rFonts w:ascii="Trebuchet MS" w:hAnsi="Trebuchet MS"/>
              </w:rPr>
              <w:t>,inchirieri</w:t>
            </w:r>
            <w:r w:rsidRPr="009D771B">
              <w:rPr>
                <w:rFonts w:ascii="Trebuchet MS" w:hAnsi="Trebuchet MS"/>
              </w:rPr>
              <w:t xml:space="preserve">; consultanță, contabilitate, juridice, audit; </w:t>
            </w:r>
            <w:r>
              <w:rPr>
                <w:rFonts w:ascii="Trebuchet MS" w:hAnsi="Trebuchet MS"/>
              </w:rPr>
              <w:t xml:space="preserve">activități de editare, etc.; </w:t>
            </w:r>
            <w:r w:rsidRPr="009D771B">
              <w:rPr>
                <w:rFonts w:ascii="Trebuchet MS" w:hAnsi="Trebuchet MS"/>
              </w:rPr>
              <w:t>alte servicii destinate populației din spațiul rural, etc).</w:t>
            </w:r>
          </w:p>
          <w:p w:rsidR="002156F2" w:rsidRPr="00D212BD" w:rsidRDefault="002156F2" w:rsidP="00841A06">
            <w:pPr>
              <w:shd w:val="clear" w:color="auto" w:fill="FFFFFF"/>
              <w:rPr>
                <w:rFonts w:ascii="Trebuchet MS" w:hAnsi="Trebuchet MS"/>
                <w:color w:val="FFFFFF"/>
              </w:rPr>
            </w:pPr>
            <w:r>
              <w:rPr>
                <w:rFonts w:ascii="Trebuchet MS" w:hAnsi="Trebuchet MS"/>
              </w:rPr>
              <w:t xml:space="preserve">CHELTUIELILE NEELIGIBILE: </w:t>
            </w:r>
            <w:r w:rsidRPr="00361960">
              <w:rPr>
                <w:rFonts w:ascii="Trebuchet MS" w:hAnsi="Trebuchet MS"/>
              </w:rPr>
              <w:t>• cheltuielile cu achiziţionarea de bunuri și echipamente ”second hand”; • c</w:t>
            </w:r>
            <w:r>
              <w:rPr>
                <w:rFonts w:ascii="Trebuchet MS" w:hAnsi="Trebuchet MS"/>
              </w:rPr>
              <w:t>heltuieli efectuate înainte de </w:t>
            </w:r>
            <w:r w:rsidRPr="00361960">
              <w:rPr>
                <w:rFonts w:ascii="Trebuchet MS" w:hAnsi="Trebuchet MS"/>
              </w:rPr>
              <w:t>semnarea contractului de finanțare a proiectului</w:t>
            </w:r>
            <w:r>
              <w:rPr>
                <w:rFonts w:ascii="Trebuchet MS" w:hAnsi="Trebuchet MS"/>
              </w:rPr>
              <w:t xml:space="preserve">; </w:t>
            </w:r>
            <w:r w:rsidRPr="00361960">
              <w:rPr>
                <w:rFonts w:ascii="Trebuchet MS" w:hAnsi="Trebuchet MS"/>
              </w:rPr>
              <w:t xml:space="preserve">• dobânzi debitoare; • taxa pe valoarea adăugată, cu excepţia cazului în care aceasta nu se poate recupera în temeiul legislaţiei naţionale privind TVA‐ul  și a prevederilor specifice pentru instrumente financiare; </w:t>
            </w:r>
            <w:r w:rsidRPr="00D212BD">
              <w:rPr>
                <w:rFonts w:ascii="Trebuchet MS" w:hAnsi="Trebuchet MS"/>
              </w:rPr>
              <w:t>Nu sunt eligibile totodată cheltuielile cu  achiziţionarea de utilaje şi echipamente agricole aferente activităţii de prestare de servicii agricole, în conformitate cu Clasificarea Activităţilor Economice Naţionale, precum şi producerea şi comercializarea produselor din Anexa I la Tratat.</w:t>
            </w:r>
          </w:p>
        </w:tc>
      </w:tr>
      <w:bookmarkEnd w:id="84"/>
      <w:tr w:rsidR="002156F2" w:rsidRPr="009D771B" w:rsidTr="00841A06">
        <w:trPr>
          <w:trHeight w:val="291"/>
        </w:trPr>
        <w:tc>
          <w:tcPr>
            <w:tcW w:w="9640" w:type="dxa"/>
            <w:gridSpan w:val="4"/>
            <w:shd w:val="clear" w:color="auto" w:fill="B8CCE4"/>
            <w:vAlign w:val="center"/>
          </w:tcPr>
          <w:p w:rsidR="002156F2" w:rsidRPr="009D771B" w:rsidRDefault="002156F2" w:rsidP="00841A06">
            <w:pPr>
              <w:pStyle w:val="ListParagraph"/>
              <w:spacing w:after="0"/>
              <w:ind w:left="0"/>
              <w:contextualSpacing/>
              <w:rPr>
                <w:rFonts w:ascii="Trebuchet MS" w:hAnsi="Trebuchet MS"/>
                <w:b/>
              </w:rPr>
            </w:pPr>
            <w:r>
              <w:rPr>
                <w:rFonts w:ascii="Trebuchet MS" w:hAnsi="Trebuchet MS"/>
                <w:b/>
              </w:rPr>
              <w:lastRenderedPageBreak/>
              <w:t>7.</w:t>
            </w:r>
            <w:r w:rsidRPr="009D771B">
              <w:rPr>
                <w:rFonts w:ascii="Trebuchet MS" w:hAnsi="Trebuchet MS"/>
                <w:b/>
              </w:rPr>
              <w:t>Condiţii de eligibilitate</w:t>
            </w:r>
          </w:p>
        </w:tc>
      </w:tr>
      <w:tr w:rsidR="002156F2" w:rsidRPr="009D771B" w:rsidTr="00841A06">
        <w:trPr>
          <w:trHeight w:val="708"/>
        </w:trPr>
        <w:tc>
          <w:tcPr>
            <w:tcW w:w="9640" w:type="dxa"/>
            <w:gridSpan w:val="4"/>
          </w:tcPr>
          <w:p w:rsidR="002156F2" w:rsidRPr="006A12F4" w:rsidRDefault="002156F2" w:rsidP="00841A06">
            <w:pPr>
              <w:pStyle w:val="ListParagraph"/>
              <w:spacing w:after="0"/>
              <w:ind w:left="34"/>
              <w:rPr>
                <w:rFonts w:ascii="Trebuchet MS" w:hAnsi="Trebuchet MS"/>
                <w:lang w:val="ro-RO"/>
              </w:rPr>
            </w:pPr>
            <w:bookmarkStart w:id="85" w:name="_Hlk511592064"/>
            <w:r w:rsidRPr="006A12F4">
              <w:rPr>
                <w:rFonts w:ascii="Trebuchet MS" w:hAnsi="Trebuchet MS"/>
                <w:lang w:val="ro-RO"/>
              </w:rPr>
              <w:t xml:space="preserve">Solicitanții de sprijin prin această măsură vor trebui să îndeplinească următoarele condiții minime de eligibilitate: să se încadreze în categoria beneficiarilor eligibili; solicitantul/beneficiarul să aibă sediul și punctul de lucru în teritoriul GAL DD; să prezinte un Plan de Afaceri; implementarea Planului de Afaceri trebuie să înceapă în termen de maximum 9 luni de la data deciziei de finanțare; proiectul trebuie să se încadreze în cel puţin unul dintre tipurile de activităţi sprijinite prin măsura M2/6A; durata proiectului va fi de maxim 5 ani și prevede acordarea sprijinului în cel puțin două rate; </w:t>
            </w:r>
          </w:p>
          <w:p w:rsidR="002156F2" w:rsidRPr="006A12F4" w:rsidRDefault="002156F2" w:rsidP="00841A06">
            <w:pPr>
              <w:pStyle w:val="ListParagraph"/>
              <w:spacing w:after="0"/>
              <w:ind w:left="34"/>
              <w:jc w:val="both"/>
              <w:rPr>
                <w:rFonts w:ascii="Trebuchet MS" w:hAnsi="Trebuchet MS"/>
                <w:lang w:val="ro-RO"/>
              </w:rPr>
            </w:pPr>
            <w:r w:rsidRPr="006A12F4">
              <w:rPr>
                <w:rFonts w:ascii="Trebuchet MS" w:hAnsi="Trebuchet MS"/>
                <w:lang w:val="ro-RO"/>
              </w:rPr>
              <w:t>Planul de afaceri va include cel puțin următoarele: Titlul proiectului, Data întocmirii acestuia Prezentarea situației economice inițiale a solicitantului care solicită sprijinul; Prezentarea etapelor și obiectivelor propuse pentru dezvoltarea noilor activități ale beneficiarului; Prezentarea obiectivelor (obligatoriu de îndeplinit și acelor specifice); Prezentare a acțiunilor și resurselor aferente (materiale, umane și financiare) necesare pentru dezvoltarea activităților beneficiarului, cum ar fi investițiile, formarea sau consilierea, etc. care să contribuie la dezvoltarea activităților întreprinderii, crearea sau dezvoltarea de noi abilități/competențe ale angajaților, fezabilitatea proiectului.</w:t>
            </w:r>
          </w:p>
          <w:p w:rsidR="002156F2" w:rsidRPr="006A12F4" w:rsidRDefault="002156F2" w:rsidP="00841A06">
            <w:pPr>
              <w:pStyle w:val="ListParagraph"/>
              <w:spacing w:after="0"/>
              <w:ind w:left="34"/>
              <w:jc w:val="both"/>
              <w:rPr>
                <w:rFonts w:ascii="Trebuchet MS" w:hAnsi="Trebuchet MS"/>
                <w:lang w:val="fr-FR"/>
              </w:rPr>
            </w:pPr>
            <w:r w:rsidRPr="006A12F4">
              <w:rPr>
                <w:rFonts w:ascii="Trebuchet MS" w:hAnsi="Trebuchet MS"/>
                <w:lang w:val="fr-FR"/>
              </w:rPr>
              <w:t xml:space="preserve">Alte obligații: Plata ultimei tranșe este condiționată </w:t>
            </w:r>
            <w:proofErr w:type="gramStart"/>
            <w:r w:rsidRPr="006A12F4">
              <w:rPr>
                <w:rFonts w:ascii="Trebuchet MS" w:hAnsi="Trebuchet MS"/>
                <w:lang w:val="fr-FR"/>
              </w:rPr>
              <w:t>de implementarea</w:t>
            </w:r>
            <w:proofErr w:type="gramEnd"/>
            <w:r w:rsidRPr="006A12F4">
              <w:rPr>
                <w:rFonts w:ascii="Trebuchet MS" w:hAnsi="Trebuchet MS"/>
                <w:lang w:val="fr-FR"/>
              </w:rPr>
              <w:t xml:space="preserve"> corectă a planului de afaceri. Solicitantul va trebui să facă dovada comercializării producției proprii sau a serviciilor oferite  în procent de minim 25 % din valoarea primei tranșe de plată;</w:t>
            </w:r>
          </w:p>
        </w:tc>
      </w:tr>
      <w:bookmarkEnd w:id="85"/>
      <w:tr w:rsidR="002156F2" w:rsidRPr="009D771B" w:rsidTr="00841A06">
        <w:trPr>
          <w:trHeight w:val="249"/>
        </w:trPr>
        <w:tc>
          <w:tcPr>
            <w:tcW w:w="9640" w:type="dxa"/>
            <w:gridSpan w:val="4"/>
            <w:shd w:val="clear" w:color="auto" w:fill="B8CCE4"/>
            <w:vAlign w:val="center"/>
          </w:tcPr>
          <w:p w:rsidR="002156F2" w:rsidRPr="009D771B" w:rsidRDefault="002156F2" w:rsidP="00841A06">
            <w:pPr>
              <w:spacing w:after="0"/>
              <w:rPr>
                <w:rFonts w:ascii="Trebuchet MS" w:hAnsi="Trebuchet MS"/>
                <w:b/>
              </w:rPr>
            </w:pPr>
            <w:r w:rsidRPr="009D771B">
              <w:rPr>
                <w:rFonts w:ascii="Trebuchet MS" w:hAnsi="Trebuchet MS"/>
                <w:b/>
              </w:rPr>
              <w:t>8</w:t>
            </w:r>
            <w:r w:rsidRPr="00985B9D">
              <w:rPr>
                <w:rFonts w:ascii="Trebuchet MS" w:hAnsi="Trebuchet MS"/>
                <w:b/>
                <w:shd w:val="clear" w:color="auto" w:fill="B8CCE4"/>
              </w:rPr>
              <w:t>. Criterii de selecţie</w:t>
            </w:r>
          </w:p>
        </w:tc>
      </w:tr>
      <w:tr w:rsidR="002156F2" w:rsidRPr="009D771B" w:rsidTr="00841A06">
        <w:trPr>
          <w:trHeight w:val="395"/>
        </w:trPr>
        <w:tc>
          <w:tcPr>
            <w:tcW w:w="9640" w:type="dxa"/>
            <w:gridSpan w:val="4"/>
            <w:vAlign w:val="center"/>
          </w:tcPr>
          <w:p w:rsidR="002156F2" w:rsidRDefault="002156F2" w:rsidP="00841A06">
            <w:pPr>
              <w:tabs>
                <w:tab w:val="left" w:pos="150"/>
                <w:tab w:val="left" w:pos="270"/>
              </w:tabs>
              <w:spacing w:after="0"/>
              <w:rPr>
                <w:rFonts w:ascii="Trebuchet MS" w:hAnsi="Trebuchet MS"/>
              </w:rPr>
            </w:pPr>
            <w:r w:rsidRPr="009D771B">
              <w:rPr>
                <w:rFonts w:ascii="Trebuchet MS" w:hAnsi="Trebuchet MS"/>
              </w:rPr>
              <w:t>Criteriile de selecție au fost stabilite astfel încât sprijinul să fie canalizat către acele proiecte care corespund cu necesitățile identificate, cu analiza SWOT și cu obiectivele stabilite în SDL. Parteneriatul GAL DD a stabilit urmatoarele principii de stabilire a CRITERIILOR DE SELECTIE LOCALA. Se vor prioritiza proiectele :</w:t>
            </w:r>
          </w:p>
          <w:p w:rsidR="002156F2" w:rsidRDefault="002156F2" w:rsidP="00841A06">
            <w:pPr>
              <w:tabs>
                <w:tab w:val="left" w:pos="150"/>
                <w:tab w:val="left" w:pos="270"/>
              </w:tabs>
              <w:spacing w:after="0"/>
              <w:rPr>
                <w:rFonts w:ascii="Trebuchet MS" w:hAnsi="Trebuchet MS"/>
              </w:rPr>
            </w:pPr>
            <w:r>
              <w:rPr>
                <w:rFonts w:ascii="Trebuchet MS" w:hAnsi="Trebuchet MS"/>
              </w:rPr>
              <w:t>- - diversificarea activității agricole a fermelor existente către activități neagricole;</w:t>
            </w:r>
          </w:p>
          <w:p w:rsidR="002156F2" w:rsidRDefault="002156F2" w:rsidP="00841A06">
            <w:pPr>
              <w:tabs>
                <w:tab w:val="left" w:pos="150"/>
                <w:tab w:val="left" w:pos="270"/>
              </w:tabs>
              <w:spacing w:after="0"/>
              <w:rPr>
                <w:rFonts w:ascii="Trebuchet MS" w:hAnsi="Trebuchet MS"/>
              </w:rPr>
            </w:pPr>
            <w:r>
              <w:rPr>
                <w:rFonts w:ascii="Trebuchet MS" w:hAnsi="Trebuchet MS"/>
              </w:rPr>
              <w:t>- prioritare în conformitate cu SDL GAL DD;</w:t>
            </w:r>
          </w:p>
          <w:p w:rsidR="002156F2" w:rsidRDefault="002156F2" w:rsidP="00841A06">
            <w:pPr>
              <w:tabs>
                <w:tab w:val="left" w:pos="150"/>
                <w:tab w:val="left" w:pos="270"/>
              </w:tabs>
              <w:spacing w:after="0"/>
              <w:rPr>
                <w:rFonts w:ascii="Trebuchet MS" w:hAnsi="Trebuchet MS"/>
              </w:rPr>
            </w:pPr>
            <w:r>
              <w:rPr>
                <w:rFonts w:ascii="Trebuchet MS" w:hAnsi="Trebuchet MS"/>
              </w:rPr>
              <w:t>- care au un nivel ridicat alplanului de afaceri;</w:t>
            </w:r>
          </w:p>
          <w:p w:rsidR="002156F2" w:rsidRPr="009D771B" w:rsidRDefault="002156F2" w:rsidP="00841A06">
            <w:pPr>
              <w:tabs>
                <w:tab w:val="left" w:pos="150"/>
                <w:tab w:val="left" w:pos="270"/>
              </w:tabs>
              <w:spacing w:after="0"/>
              <w:rPr>
                <w:rFonts w:ascii="Trebuchet MS" w:hAnsi="Trebuchet MS"/>
              </w:rPr>
            </w:pPr>
            <w:r>
              <w:rPr>
                <w:rFonts w:ascii="Trebuchet MS" w:hAnsi="Trebuchet MS"/>
              </w:rPr>
              <w:t>- care propun locuri de muncă;</w:t>
            </w:r>
          </w:p>
          <w:p w:rsidR="002156F2" w:rsidRPr="009D771B" w:rsidRDefault="002156F2" w:rsidP="00841A06">
            <w:pPr>
              <w:tabs>
                <w:tab w:val="left" w:pos="150"/>
                <w:tab w:val="left" w:pos="270"/>
              </w:tabs>
              <w:spacing w:after="0"/>
              <w:jc w:val="both"/>
              <w:rPr>
                <w:rFonts w:ascii="Trebuchet MS" w:hAnsi="Trebuchet MS"/>
              </w:rPr>
            </w:pPr>
            <w:r w:rsidRPr="009D771B">
              <w:rPr>
                <w:rFonts w:ascii="Trebuchet MS" w:hAnsi="Trebuchet MS"/>
              </w:rPr>
              <w:t xml:space="preserve">- inovative </w:t>
            </w:r>
            <w:r>
              <w:rPr>
                <w:rFonts w:ascii="Trebuchet MS" w:hAnsi="Trebuchet MS"/>
              </w:rPr>
              <w:t>-</w:t>
            </w:r>
            <w:r w:rsidRPr="009D771B">
              <w:rPr>
                <w:rFonts w:ascii="Trebuchet MS" w:hAnsi="Trebuchet MS"/>
              </w:rPr>
              <w:t>care propun activități turistice integrate sau care pot fi integrate într-o rețea de servicii turistice locale</w:t>
            </w:r>
            <w:r>
              <w:rPr>
                <w:rFonts w:ascii="Trebuchet MS" w:hAnsi="Trebuchet MS"/>
              </w:rPr>
              <w:t>; -</w:t>
            </w:r>
            <w:r w:rsidRPr="009D771B">
              <w:rPr>
                <w:rFonts w:ascii="Trebuchet MS" w:hAnsi="Trebuchet MS"/>
              </w:rPr>
              <w:t xml:space="preserve"> care inclu</w:t>
            </w:r>
            <w:r>
              <w:rPr>
                <w:rFonts w:ascii="Trebuchet MS" w:hAnsi="Trebuchet MS"/>
              </w:rPr>
              <w:t xml:space="preserve">d și alte activități recreative /agrement </w:t>
            </w:r>
            <w:r w:rsidRPr="009D771B">
              <w:rPr>
                <w:rFonts w:ascii="Trebuchet MS" w:hAnsi="Trebuchet MS"/>
              </w:rPr>
              <w:t>decât cele agroturistice</w:t>
            </w:r>
            <w:r>
              <w:rPr>
                <w:rFonts w:ascii="Trebuchet MS" w:hAnsi="Trebuchet MS"/>
              </w:rPr>
              <w:t>/turistice</w:t>
            </w:r>
            <w:r w:rsidRPr="009D771B">
              <w:rPr>
                <w:rFonts w:ascii="Trebuchet MS" w:hAnsi="Trebuchet MS"/>
              </w:rPr>
              <w:t xml:space="preserve"> in localitati cu potential; -</w:t>
            </w:r>
            <w:r>
              <w:rPr>
                <w:rFonts w:ascii="Trebuchet MS" w:hAnsi="Trebuchet MS"/>
              </w:rPr>
              <w:t xml:space="preserve"> </w:t>
            </w:r>
            <w:r w:rsidRPr="009D771B">
              <w:rPr>
                <w:rFonts w:ascii="Trebuchet MS" w:hAnsi="Trebuchet MS"/>
              </w:rPr>
              <w:t xml:space="preserve">care prevăd activități productive si folosesc </w:t>
            </w:r>
            <w:r w:rsidRPr="009D771B">
              <w:rPr>
                <w:rFonts w:ascii="Trebuchet MS" w:hAnsi="Trebuchet MS"/>
              </w:rPr>
              <w:lastRenderedPageBreak/>
              <w:t>ca materie primă resurse locale furnizate de ceilalți membri ai comunității; - care fac parte din forme asociative, sau fac parte dintr-un parteneriat care initiaza un proiect de cooperare i</w:t>
            </w:r>
            <w:r>
              <w:rPr>
                <w:rFonts w:ascii="Trebuchet MS" w:hAnsi="Trebuchet MS"/>
              </w:rPr>
              <w:t>n vederea asocierii.</w:t>
            </w:r>
            <w:r w:rsidRPr="009D771B">
              <w:rPr>
                <w:rFonts w:ascii="Trebuchet MS" w:hAnsi="Trebuchet MS"/>
              </w:rPr>
              <w:t>-</w:t>
            </w:r>
            <w:r w:rsidRPr="009D771B">
              <w:rPr>
                <w:rFonts w:ascii="Trebuchet MS" w:hAnsi="Trebuchet MS"/>
              </w:rPr>
              <w:tab/>
              <w:t>care promov. prin activitățile prevăzute cultura locală (meșteșuguri, amenajarea structurilor de cazare în stil tradițional local etc;</w:t>
            </w:r>
            <w:r>
              <w:rPr>
                <w:rFonts w:ascii="Trebuchet MS" w:hAnsi="Trebuchet MS"/>
              </w:rPr>
              <w:t xml:space="preserve"> </w:t>
            </w:r>
            <w:r w:rsidRPr="009D771B">
              <w:rPr>
                <w:rFonts w:ascii="Trebuchet MS" w:hAnsi="Trebuchet MS"/>
              </w:rPr>
              <w:t>-</w:t>
            </w:r>
            <w:r w:rsidRPr="009D771B">
              <w:rPr>
                <w:rFonts w:ascii="Trebuchet MS" w:hAnsi="Trebuchet MS"/>
              </w:rPr>
              <w:tab/>
              <w:t>care prevăd utilizarea energiilor regenerabile;-</w:t>
            </w:r>
            <w:r w:rsidRPr="009D771B">
              <w:rPr>
                <w:rFonts w:ascii="Trebuchet MS" w:hAnsi="Trebuchet MS"/>
              </w:rPr>
              <w:tab/>
              <w:t>care creează locuri de muncă/ proiectele care prevăd angajarea persoanelor care provin din grupuri dezavantajate;-</w:t>
            </w:r>
            <w:r w:rsidRPr="009D771B">
              <w:rPr>
                <w:rFonts w:ascii="Trebuchet MS" w:hAnsi="Trebuchet MS"/>
              </w:rPr>
              <w:tab/>
            </w:r>
            <w:r>
              <w:rPr>
                <w:rFonts w:ascii="Trebuchet MS" w:hAnsi="Trebuchet MS"/>
              </w:rPr>
              <w:t xml:space="preserve">solicitanții </w:t>
            </w:r>
            <w:r w:rsidRPr="009D771B">
              <w:rPr>
                <w:rFonts w:ascii="Trebuchet MS" w:hAnsi="Trebuchet MS"/>
              </w:rPr>
              <w:t>dovedesc că au experiență și/sau expertiză în domeniul în care doresc să investească; -</w:t>
            </w:r>
            <w:r w:rsidRPr="009D771B">
              <w:rPr>
                <w:rFonts w:ascii="Trebuchet MS" w:hAnsi="Trebuchet MS"/>
              </w:rPr>
              <w:tab/>
              <w:t>care își propun implementarea Planului de Afaceri</w:t>
            </w:r>
            <w:r w:rsidRPr="00D44284">
              <w:rPr>
                <w:rFonts w:ascii="Trebuchet MS" w:hAnsi="Trebuchet MS"/>
              </w:rPr>
              <w:t xml:space="preserve"> </w:t>
            </w:r>
            <w:r>
              <w:rPr>
                <w:rFonts w:ascii="Trebuchet MS" w:hAnsi="Trebuchet MS"/>
                <w:color w:val="FF0000"/>
              </w:rPr>
              <w:t xml:space="preserve"> </w:t>
            </w:r>
            <w:r w:rsidRPr="00FA7C7D">
              <w:rPr>
                <w:rFonts w:ascii="Trebuchet MS" w:hAnsi="Trebuchet MS"/>
                <w:color w:val="000000" w:themeColor="text1"/>
              </w:rPr>
              <w:t xml:space="preserve">între 1 și 3 ani </w:t>
            </w:r>
            <w:r w:rsidRPr="009D771B">
              <w:rPr>
                <w:rFonts w:ascii="Trebuchet MS" w:hAnsi="Trebuchet MS"/>
              </w:rPr>
              <w:t xml:space="preserve">de la data deciziei de finanțare. </w:t>
            </w:r>
          </w:p>
          <w:p w:rsidR="002156F2" w:rsidRPr="009D771B" w:rsidRDefault="002156F2" w:rsidP="00841A06">
            <w:pPr>
              <w:tabs>
                <w:tab w:val="left" w:pos="150"/>
                <w:tab w:val="left" w:pos="270"/>
              </w:tabs>
              <w:spacing w:after="0"/>
              <w:jc w:val="both"/>
              <w:rPr>
                <w:rFonts w:ascii="Trebuchet MS" w:hAnsi="Trebuchet MS"/>
              </w:rPr>
            </w:pPr>
            <w:r w:rsidRPr="009D771B">
              <w:rPr>
                <w:rFonts w:ascii="Trebuchet MS" w:hAnsi="Trebuchet MS"/>
              </w:rPr>
              <w:t xml:space="preserve">Modalitatea de punctare a fiecărui criteriu de selecție va fi detaliată în Ghidul Solicitantului pentru această Măsură, în apelurile de selecție aferente fiecărei sesiuni de depunere de proiecte și în fișa de evaluare aferentă măsurii.  Nu au fost trecute valorile, având în vedere că pe parcursul implementării, prioritizarea poate fi diferită în funcție de evoluția situației la nivel local.Criteriile de selecție vor respecta prevederile art. 49 al Reg. (UE) nr. 1305/2013 </w:t>
            </w:r>
            <w:r w:rsidRPr="009D771B">
              <w:rPr>
                <w:rFonts w:ascii="Arial" w:hAnsi="Arial" w:cs="Arial"/>
              </w:rPr>
              <w:t>ȋ</w:t>
            </w:r>
            <w:r w:rsidRPr="009D771B">
              <w:rPr>
                <w:rFonts w:ascii="Trebuchet MS" w:hAnsi="Trebuchet MS"/>
              </w:rPr>
              <w:t>n ceea ce prive</w:t>
            </w:r>
            <w:r w:rsidRPr="009D771B">
              <w:rPr>
                <w:rFonts w:ascii="Trebuchet MS" w:hAnsi="Trebuchet MS" w:cs="Trebuchet MS"/>
              </w:rPr>
              <w:t>ş</w:t>
            </w:r>
            <w:r w:rsidRPr="009D771B">
              <w:rPr>
                <w:rFonts w:ascii="Trebuchet MS" w:hAnsi="Trebuchet MS"/>
              </w:rPr>
              <w:t>te tratamentul egal al solicitan</w:t>
            </w:r>
            <w:r w:rsidRPr="009D771B">
              <w:rPr>
                <w:rFonts w:ascii="Trebuchet MS" w:hAnsi="Trebuchet MS" w:cs="Trebuchet MS"/>
              </w:rPr>
              <w:t>ț</w:t>
            </w:r>
            <w:r w:rsidRPr="009D771B">
              <w:rPr>
                <w:rFonts w:ascii="Trebuchet MS" w:hAnsi="Trebuchet MS"/>
              </w:rPr>
              <w:t>ilor si o mai bun</w:t>
            </w:r>
            <w:r w:rsidRPr="009D771B">
              <w:rPr>
                <w:rFonts w:ascii="Trebuchet MS" w:hAnsi="Trebuchet MS" w:cs="Trebuchet MS"/>
              </w:rPr>
              <w:t>ă</w:t>
            </w:r>
            <w:r w:rsidRPr="009D771B">
              <w:rPr>
                <w:rFonts w:ascii="Trebuchet MS" w:hAnsi="Trebuchet MS"/>
              </w:rPr>
              <w:t xml:space="preserve"> utilizare a resurselor financiare.</w:t>
            </w:r>
          </w:p>
        </w:tc>
      </w:tr>
      <w:tr w:rsidR="002156F2" w:rsidRPr="009D771B" w:rsidTr="00841A06">
        <w:trPr>
          <w:trHeight w:val="292"/>
        </w:trPr>
        <w:tc>
          <w:tcPr>
            <w:tcW w:w="9640" w:type="dxa"/>
            <w:gridSpan w:val="4"/>
            <w:shd w:val="clear" w:color="auto" w:fill="B8CCE4"/>
            <w:vAlign w:val="center"/>
          </w:tcPr>
          <w:p w:rsidR="002156F2" w:rsidRPr="009D771B" w:rsidRDefault="002156F2" w:rsidP="00841A06">
            <w:pPr>
              <w:spacing w:after="0"/>
              <w:rPr>
                <w:rFonts w:ascii="Trebuchet MS" w:hAnsi="Trebuchet MS"/>
                <w:b/>
              </w:rPr>
            </w:pPr>
            <w:r w:rsidRPr="009D771B">
              <w:rPr>
                <w:rFonts w:ascii="Trebuchet MS" w:hAnsi="Trebuchet MS"/>
                <w:b/>
              </w:rPr>
              <w:lastRenderedPageBreak/>
              <w:t>9</w:t>
            </w:r>
            <w:r w:rsidRPr="00985B9D">
              <w:rPr>
                <w:rFonts w:ascii="Trebuchet MS" w:hAnsi="Trebuchet MS"/>
                <w:b/>
                <w:shd w:val="clear" w:color="auto" w:fill="B8CCE4"/>
              </w:rPr>
              <w:t>. Sume aplicabile şi rata sprijinului</w:t>
            </w:r>
          </w:p>
        </w:tc>
      </w:tr>
      <w:tr w:rsidR="002156F2" w:rsidRPr="009D771B" w:rsidTr="00841A06">
        <w:trPr>
          <w:trHeight w:val="221"/>
        </w:trPr>
        <w:tc>
          <w:tcPr>
            <w:tcW w:w="9640" w:type="dxa"/>
            <w:gridSpan w:val="4"/>
            <w:vAlign w:val="center"/>
          </w:tcPr>
          <w:p w:rsidR="002156F2" w:rsidRPr="005C76B3" w:rsidRDefault="002156F2" w:rsidP="00841A06">
            <w:pPr>
              <w:spacing w:after="240" w:line="240" w:lineRule="auto"/>
              <w:contextualSpacing/>
              <w:jc w:val="both"/>
              <w:rPr>
                <w:rFonts w:ascii="Trebuchet MS" w:eastAsia="Times New Roman" w:hAnsi="Trebuchet MS" w:cs="Times New Roman"/>
                <w:szCs w:val="24"/>
                <w:lang w:val="it-CH"/>
              </w:rPr>
            </w:pPr>
            <w:r w:rsidRPr="002B2439">
              <w:rPr>
                <w:rFonts w:ascii="Trebuchet MS" w:eastAsia="Times New Roman" w:hAnsi="Trebuchet MS" w:cs="Times New Roman"/>
                <w:szCs w:val="24"/>
                <w:lang w:val="it-CH"/>
              </w:rPr>
              <w:t>Cuantumului sprijinului este de 50.000 de euro/proiect, cu posibilitatea majorării sprijinului la valoarea de 70.000 de euro/proiect în cazul activităților de producție, servicii medicale, sanitar-veterinare și de agroturis</w:t>
            </w:r>
            <w:r>
              <w:rPr>
                <w:rFonts w:ascii="Trebuchet MS" w:eastAsia="Times New Roman" w:hAnsi="Trebuchet MS" w:cs="Times New Roman"/>
                <w:szCs w:val="24"/>
                <w:lang w:val="it-CH"/>
              </w:rPr>
              <w:t>m.</w:t>
            </w:r>
          </w:p>
          <w:p w:rsidR="002156F2" w:rsidRPr="009D771B" w:rsidRDefault="002156F2" w:rsidP="00841A06">
            <w:pPr>
              <w:spacing w:after="0"/>
              <w:rPr>
                <w:rFonts w:ascii="Trebuchet MS" w:hAnsi="Trebuchet MS"/>
              </w:rPr>
            </w:pPr>
            <w:r w:rsidRPr="009D771B">
              <w:rPr>
                <w:rFonts w:ascii="Trebuchet MS" w:hAnsi="Trebuchet MS"/>
              </w:rPr>
              <w:t>Intensitatea sprijinului public nerambursabil este de 100%.</w:t>
            </w:r>
          </w:p>
          <w:p w:rsidR="002156F2" w:rsidRPr="006A12F4" w:rsidRDefault="002156F2" w:rsidP="00841A06">
            <w:pPr>
              <w:pStyle w:val="ListParagraph"/>
              <w:widowControl w:val="0"/>
              <w:autoSpaceDE w:val="0"/>
              <w:autoSpaceDN w:val="0"/>
              <w:adjustRightInd w:val="0"/>
              <w:spacing w:after="0"/>
              <w:ind w:left="34"/>
              <w:jc w:val="both"/>
              <w:rPr>
                <w:rFonts w:ascii="Trebuchet MS" w:hAnsi="Trebuchet MS" w:cs="Trebuchet MS"/>
                <w:bCs/>
                <w:lang w:val="fr-FR"/>
              </w:rPr>
            </w:pPr>
            <w:r w:rsidRPr="006A12F4">
              <w:rPr>
                <w:rFonts w:ascii="Trebuchet MS" w:hAnsi="Trebuchet MS" w:cs="Trebuchet MS"/>
                <w:bCs/>
                <w:lang w:val="fr-FR"/>
              </w:rPr>
              <w:t xml:space="preserve">Sprijinul forfetar va fi acordat în două tranșe, astfel: </w:t>
            </w:r>
          </w:p>
          <w:p w:rsidR="002156F2" w:rsidRPr="006A12F4" w:rsidRDefault="002156F2" w:rsidP="00841A06">
            <w:pPr>
              <w:pStyle w:val="ListParagraph"/>
              <w:widowControl w:val="0"/>
              <w:autoSpaceDE w:val="0"/>
              <w:autoSpaceDN w:val="0"/>
              <w:adjustRightInd w:val="0"/>
              <w:spacing w:after="0"/>
              <w:ind w:left="34"/>
              <w:jc w:val="both"/>
              <w:rPr>
                <w:rFonts w:ascii="Trebuchet MS" w:hAnsi="Trebuchet MS" w:cs="Trebuchet MS"/>
                <w:bCs/>
                <w:lang w:val="fr-FR"/>
              </w:rPr>
            </w:pPr>
            <w:r w:rsidRPr="006A12F4">
              <w:rPr>
                <w:rFonts w:ascii="Trebuchet MS" w:hAnsi="Trebuchet MS" w:cs="Trebuchet MS"/>
                <w:bCs/>
                <w:lang w:val="fr-FR"/>
              </w:rPr>
              <w:t xml:space="preserve">▪ 75% din cuantumul sprijinului </w:t>
            </w:r>
            <w:proofErr w:type="gramStart"/>
            <w:r w:rsidRPr="006A12F4">
              <w:rPr>
                <w:rFonts w:ascii="Trebuchet MS" w:hAnsi="Trebuchet MS" w:cs="Trebuchet MS"/>
                <w:bCs/>
                <w:lang w:val="fr-FR"/>
              </w:rPr>
              <w:t>la încheierea</w:t>
            </w:r>
            <w:proofErr w:type="gramEnd"/>
            <w:r w:rsidRPr="006A12F4">
              <w:rPr>
                <w:rFonts w:ascii="Trebuchet MS" w:hAnsi="Trebuchet MS" w:cs="Trebuchet MS"/>
                <w:bCs/>
                <w:lang w:val="fr-FR"/>
              </w:rPr>
              <w:t xml:space="preserve"> deciziei de finanțare; </w:t>
            </w:r>
          </w:p>
          <w:p w:rsidR="002156F2" w:rsidRPr="006A12F4" w:rsidRDefault="002156F2" w:rsidP="00841A06">
            <w:pPr>
              <w:pStyle w:val="ListParagraph"/>
              <w:widowControl w:val="0"/>
              <w:autoSpaceDE w:val="0"/>
              <w:autoSpaceDN w:val="0"/>
              <w:adjustRightInd w:val="0"/>
              <w:spacing w:after="0"/>
              <w:ind w:left="34"/>
              <w:jc w:val="both"/>
              <w:rPr>
                <w:rFonts w:ascii="Trebuchet MS" w:hAnsi="Trebuchet MS" w:cs="Trebuchet MS"/>
                <w:bCs/>
                <w:lang w:val="fr-FR"/>
              </w:rPr>
            </w:pPr>
            <w:r w:rsidRPr="006A12F4">
              <w:rPr>
                <w:rFonts w:ascii="Trebuchet MS" w:hAnsi="Trebuchet MS" w:cs="Trebuchet MS"/>
                <w:bCs/>
                <w:lang w:val="fr-FR"/>
              </w:rPr>
              <w:t xml:space="preserve">▪ 25% in cuantumul sprijinului se va acorda cu condiția implementării corecte a planului de afaceri, fără a depăși cinci ani de la încheierea deciziei de finanțare. </w:t>
            </w:r>
          </w:p>
          <w:p w:rsidR="002156F2" w:rsidRPr="006A12F4" w:rsidRDefault="002156F2" w:rsidP="00841A06">
            <w:pPr>
              <w:pStyle w:val="ListParagraph"/>
              <w:widowControl w:val="0"/>
              <w:autoSpaceDE w:val="0"/>
              <w:autoSpaceDN w:val="0"/>
              <w:adjustRightInd w:val="0"/>
              <w:spacing w:after="0"/>
              <w:ind w:left="34"/>
              <w:jc w:val="both"/>
              <w:rPr>
                <w:rFonts w:ascii="Trebuchet MS" w:hAnsi="Trebuchet MS" w:cs="Trebuchet MS"/>
                <w:bCs/>
                <w:lang w:val="fr-FR"/>
              </w:rPr>
            </w:pPr>
            <w:r w:rsidRPr="006A12F4">
              <w:rPr>
                <w:rFonts w:ascii="Trebuchet MS" w:hAnsi="Trebuchet MS" w:cs="Trebuchet MS"/>
                <w:bCs/>
                <w:lang w:val="fr-FR"/>
              </w:rPr>
              <w:t>În cazul neimplementării corecte a planului de afaceri, sumele plătite, vor fi recuperate proporțional cu obiectivele nerealizate.</w:t>
            </w:r>
          </w:p>
          <w:p w:rsidR="002156F2" w:rsidRPr="006A12F4" w:rsidRDefault="002156F2" w:rsidP="00841A06">
            <w:pPr>
              <w:pStyle w:val="ListParagraph"/>
              <w:widowControl w:val="0"/>
              <w:autoSpaceDE w:val="0"/>
              <w:autoSpaceDN w:val="0"/>
              <w:adjustRightInd w:val="0"/>
              <w:spacing w:after="0"/>
              <w:ind w:left="34"/>
              <w:jc w:val="both"/>
              <w:rPr>
                <w:rFonts w:ascii="Trebuchet MS" w:hAnsi="Trebuchet MS" w:cs="Trebuchet MS"/>
                <w:bCs/>
                <w:lang w:val="fr-FR"/>
              </w:rPr>
            </w:pPr>
            <w:r w:rsidRPr="006A12F4">
              <w:rPr>
                <w:rFonts w:ascii="Trebuchet MS" w:hAnsi="Trebuchet MS" w:cs="Trebuchet MS"/>
                <w:b/>
                <w:bCs/>
                <w:lang w:val="fr-FR"/>
              </w:rPr>
              <w:t>Justificarea aplicarii sprijinului:</w:t>
            </w:r>
            <w:r w:rsidRPr="006A12F4">
              <w:rPr>
                <w:rFonts w:ascii="Trebuchet MS" w:hAnsi="Trebuchet MS" w:cs="Trebuchet MS"/>
                <w:bCs/>
                <w:lang w:val="fr-FR"/>
              </w:rPr>
              <w:t xml:space="preserve"> In stabilirea intensitatii sprijinului acordat in cadrul acestei masuri, s-</w:t>
            </w:r>
            <w:proofErr w:type="gramStart"/>
            <w:r w:rsidRPr="006A12F4">
              <w:rPr>
                <w:rFonts w:ascii="Trebuchet MS" w:hAnsi="Trebuchet MS" w:cs="Trebuchet MS"/>
                <w:bCs/>
                <w:lang w:val="fr-FR"/>
              </w:rPr>
              <w:t>au avut</w:t>
            </w:r>
            <w:proofErr w:type="gramEnd"/>
            <w:r w:rsidRPr="006A12F4">
              <w:rPr>
                <w:rFonts w:ascii="Trebuchet MS" w:hAnsi="Trebuchet MS" w:cs="Trebuchet MS"/>
                <w:bCs/>
                <w:lang w:val="fr-FR"/>
              </w:rPr>
              <w:t xml:space="preserve"> in vedere următoarele elemente: Analiza diagnostic din Cap. I, din care reiese ca teritoriul  Asociatiei GAL DD este o zona saraca, 6 din 7 UAT -uri avand IDUL mai mic de 55, exceptie facand orasul Sulina; Numarul relativ mare de firme care activeaza in domeniul nonagricol, avand acces redus la creditare, lipsa instrumentelor financiare adaptate nevoilor micilor intreprinzatori locali;</w:t>
            </w:r>
          </w:p>
          <w:p w:rsidR="002156F2" w:rsidRPr="006A12F4" w:rsidRDefault="002156F2" w:rsidP="00841A06">
            <w:pPr>
              <w:pStyle w:val="ListParagraph"/>
              <w:widowControl w:val="0"/>
              <w:autoSpaceDE w:val="0"/>
              <w:autoSpaceDN w:val="0"/>
              <w:adjustRightInd w:val="0"/>
              <w:spacing w:after="0"/>
              <w:ind w:left="34"/>
              <w:jc w:val="both"/>
              <w:rPr>
                <w:rFonts w:ascii="Trebuchet MS" w:hAnsi="Trebuchet MS"/>
                <w:lang w:val="fr-FR"/>
              </w:rPr>
            </w:pPr>
            <w:r w:rsidRPr="006A12F4">
              <w:rPr>
                <w:rFonts w:ascii="Trebuchet MS" w:hAnsi="Trebuchet MS" w:cs="Trebuchet MS"/>
                <w:bCs/>
                <w:lang w:val="fr-FR"/>
              </w:rPr>
              <w:t>Având în vedere:nevoile identificate in teritoriu; adresabilitatea  măsurii, mai ales in domeniul serviciilor turistice și a desfășurării activităților meșteșugărești; valoarea limitata a alocarii financiare a masurii in cadrul SDL; valoarea adaugata a masurii care contribuie la o dezvoltare economică durabilă, cresterea atractivitatii  teritoriului pentru micii intreprinzatori</w:t>
            </w:r>
            <w:r w:rsidRPr="006A12F4">
              <w:rPr>
                <w:rFonts w:ascii="Trebuchet MS" w:hAnsi="Trebuchet MS" w:cs="Trebuchet MS"/>
                <w:b/>
                <w:bCs/>
                <w:u w:val="single"/>
                <w:lang w:val="fr-FR"/>
              </w:rPr>
              <w:t>,</w:t>
            </w:r>
            <w:r w:rsidRPr="006A12F4">
              <w:rPr>
                <w:rFonts w:ascii="Trebuchet MS" w:hAnsi="Trebuchet MS" w:cs="Trebuchet MS"/>
                <w:bCs/>
                <w:lang w:val="fr-FR"/>
              </w:rPr>
              <w:t xml:space="preserve"> valoarea a fost stabilita la limita maxima admisa de Reg 1305/2013 si PNDR, urmarindu-se atingerea unui impact cat mai mare la nivelul dezvoltarii economiei locale. Datorita faptului ca trecerea de la o activitate agricola la una nonagricola introduce o perioada de adaptare, iar pe de alta parte se propune o priotizare a perioadei de implementare pentru finalizarea in termen a planului de actiune al gal-ului, a fost stabilit procentul de acordare a primei transe la 75%. </w:t>
            </w:r>
          </w:p>
        </w:tc>
      </w:tr>
      <w:tr w:rsidR="002156F2" w:rsidRPr="009D771B" w:rsidTr="00841A06">
        <w:trPr>
          <w:trHeight w:val="206"/>
        </w:trPr>
        <w:tc>
          <w:tcPr>
            <w:tcW w:w="9640" w:type="dxa"/>
            <w:gridSpan w:val="4"/>
            <w:shd w:val="clear" w:color="auto" w:fill="B8CCE4"/>
            <w:vAlign w:val="center"/>
          </w:tcPr>
          <w:p w:rsidR="002156F2" w:rsidRPr="00894B43" w:rsidRDefault="002156F2" w:rsidP="00841A06">
            <w:pPr>
              <w:spacing w:after="0"/>
              <w:rPr>
                <w:rFonts w:ascii="Trebuchet MS" w:hAnsi="Trebuchet MS"/>
              </w:rPr>
            </w:pPr>
            <w:r w:rsidRPr="009D771B">
              <w:rPr>
                <w:rFonts w:ascii="Trebuchet MS" w:hAnsi="Trebuchet MS"/>
                <w:b/>
              </w:rPr>
              <w:t>10. Indicatori de monitorizare</w:t>
            </w:r>
            <w:r>
              <w:rPr>
                <w:rFonts w:ascii="Trebuchet MS" w:hAnsi="Trebuchet MS"/>
                <w:b/>
              </w:rPr>
              <w:t>:</w:t>
            </w:r>
          </w:p>
        </w:tc>
      </w:tr>
      <w:tr w:rsidR="002156F2" w:rsidRPr="009D771B" w:rsidTr="00841A06">
        <w:trPr>
          <w:trHeight w:val="421"/>
        </w:trPr>
        <w:tc>
          <w:tcPr>
            <w:tcW w:w="9640" w:type="dxa"/>
            <w:gridSpan w:val="4"/>
            <w:vAlign w:val="center"/>
          </w:tcPr>
          <w:p w:rsidR="002156F2" w:rsidRPr="009D771B" w:rsidRDefault="002156F2" w:rsidP="00841A06">
            <w:pPr>
              <w:rPr>
                <w:rFonts w:ascii="Trebuchet MS" w:hAnsi="Trebuchet MS"/>
              </w:rPr>
            </w:pPr>
            <w:r w:rsidRPr="009D771B">
              <w:rPr>
                <w:rFonts w:ascii="Trebuchet MS" w:hAnsi="Trebuchet MS"/>
              </w:rPr>
              <w:t xml:space="preserve">Locuri de muncă create: </w:t>
            </w:r>
            <w:r>
              <w:rPr>
                <w:rFonts w:ascii="Trebuchet MS" w:hAnsi="Trebuchet MS"/>
              </w:rPr>
              <w:t>8</w:t>
            </w:r>
            <w:r w:rsidRPr="009D771B">
              <w:rPr>
                <w:rFonts w:ascii="Trebuchet MS" w:hAnsi="Trebuchet MS"/>
              </w:rPr>
              <w:t xml:space="preserve">; Cheltuieli publice </w:t>
            </w:r>
            <w:r w:rsidRPr="006A12F4">
              <w:rPr>
                <w:rFonts w:ascii="Trebuchet MS" w:eastAsia="Trebuchet MS" w:hAnsi="Trebuchet MS" w:cs="Trebuchet MS"/>
                <w:b/>
                <w:spacing w:val="-1"/>
                <w:lang w:val="fr-FR"/>
              </w:rPr>
              <w:t xml:space="preserve">totale: </w:t>
            </w:r>
            <w:r>
              <w:rPr>
                <w:rFonts w:ascii="Trebuchet MS" w:hAnsi="Trebuchet MS"/>
                <w:lang w:eastAsia="ro-RO"/>
              </w:rPr>
              <w:t xml:space="preserve">640.000 </w:t>
            </w:r>
            <w:r w:rsidRPr="006A12F4">
              <w:rPr>
                <w:rFonts w:ascii="Trebuchet MS" w:eastAsia="Trebuchet MS" w:hAnsi="Trebuchet MS" w:cs="Trebuchet MS"/>
                <w:b/>
                <w:spacing w:val="-1"/>
                <w:lang w:val="fr-FR"/>
              </w:rPr>
              <w:t xml:space="preserve">de euro </w:t>
            </w:r>
          </w:p>
        </w:tc>
      </w:tr>
    </w:tbl>
    <w:p w:rsidR="002156F2" w:rsidRPr="00FC2564" w:rsidRDefault="002156F2" w:rsidP="002156F2">
      <w:pPr>
        <w:rPr>
          <w:rFonts w:ascii="Trebuchet MS" w:hAnsi="Trebuchet MS"/>
          <w:b/>
        </w:rPr>
      </w:pPr>
    </w:p>
    <w:p w:rsidR="002156F2" w:rsidRDefault="002156F2" w:rsidP="002156F2">
      <w:pPr>
        <w:rPr>
          <w:rFonts w:ascii="Trebuchet MS" w:hAnsi="Trebuchet MS"/>
          <w:b/>
          <w:lang w:val="fr-FR"/>
        </w:rPr>
      </w:pPr>
    </w:p>
    <w:p w:rsidR="002156F2" w:rsidRDefault="002156F2" w:rsidP="002156F2">
      <w:pPr>
        <w:rPr>
          <w:rFonts w:ascii="Trebuchet MS" w:hAnsi="Trebuchet MS"/>
          <w:b/>
          <w:lang w:val="fr-FR"/>
        </w:rPr>
      </w:pPr>
      <w:bookmarkStart w:id="86" w:name="_Hlk178334862"/>
    </w:p>
    <w:p w:rsidR="002156F2" w:rsidRPr="006A12F4" w:rsidRDefault="002156F2" w:rsidP="002156F2">
      <w:pPr>
        <w:rPr>
          <w:lang w:val="fr-FR"/>
        </w:rPr>
      </w:pPr>
      <w:bookmarkStart w:id="87" w:name="_Hlk178334524"/>
      <w:bookmarkStart w:id="88" w:name="_Hlk178334822"/>
      <w:r w:rsidRPr="006A12F4">
        <w:rPr>
          <w:rFonts w:ascii="Trebuchet MS" w:hAnsi="Trebuchet MS"/>
          <w:b/>
          <w:lang w:val="fr-FR"/>
        </w:rPr>
        <w:lastRenderedPageBreak/>
        <w:t>FIȘA MĂSURII M3/6A</w:t>
      </w:r>
      <w:r w:rsidRPr="006A12F4">
        <w:rPr>
          <w:rFonts w:ascii="Trebuchet MS" w:hAnsi="Trebuchet MS"/>
          <w:b/>
          <w:webHidden/>
          <w:lang w:val="fr-FR"/>
        </w:rPr>
        <w:t xml:space="preserve">: Creșterea Economiei prin </w:t>
      </w:r>
      <w:proofErr w:type="gramStart"/>
      <w:r w:rsidRPr="006A12F4">
        <w:rPr>
          <w:rFonts w:ascii="Trebuchet MS" w:hAnsi="Trebuchet MS"/>
          <w:b/>
          <w:webHidden/>
          <w:lang w:val="fr-FR"/>
        </w:rPr>
        <w:t xml:space="preserve">dezvoltarea de activități </w:t>
      </w:r>
      <w:proofErr w:type="gramEnd"/>
      <w:r>
        <w:rPr>
          <w:rFonts w:ascii="Trebuchet MS" w:hAnsi="Trebuchet MS"/>
          <w:b/>
          <w:webHidden/>
          <w:lang w:val="fr-FR"/>
        </w:rPr>
        <w:t xml:space="preserve"> nea</w:t>
      </w:r>
      <w:r w:rsidRPr="006A12F4">
        <w:rPr>
          <w:rFonts w:ascii="Trebuchet MS" w:hAnsi="Trebuchet MS"/>
          <w:b/>
          <w:webHidden/>
          <w:lang w:val="fr-FR"/>
        </w:rPr>
        <w:t>gricole</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7"/>
        <w:gridCol w:w="2268"/>
        <w:gridCol w:w="1984"/>
        <w:gridCol w:w="3261"/>
      </w:tblGrid>
      <w:tr w:rsidR="002156F2" w:rsidRPr="00F6364E" w:rsidTr="00841A06">
        <w:trPr>
          <w:trHeight w:val="530"/>
        </w:trPr>
        <w:tc>
          <w:tcPr>
            <w:tcW w:w="2127" w:type="dxa"/>
            <w:vAlign w:val="center"/>
          </w:tcPr>
          <w:bookmarkEnd w:id="87"/>
          <w:p w:rsidR="002156F2" w:rsidRPr="00F6364E" w:rsidRDefault="002156F2" w:rsidP="00841A06">
            <w:pPr>
              <w:spacing w:after="0"/>
              <w:ind w:left="-108"/>
              <w:rPr>
                <w:rFonts w:ascii="Trebuchet MS" w:hAnsi="Trebuchet MS"/>
                <w:b/>
              </w:rPr>
            </w:pPr>
            <w:r w:rsidRPr="00F6364E">
              <w:rPr>
                <w:rFonts w:ascii="Trebuchet MS" w:hAnsi="Trebuchet MS"/>
                <w:b/>
              </w:rPr>
              <w:t>Denumirea măsurii</w:t>
            </w:r>
          </w:p>
        </w:tc>
        <w:tc>
          <w:tcPr>
            <w:tcW w:w="7513" w:type="dxa"/>
            <w:gridSpan w:val="3"/>
            <w:vAlign w:val="center"/>
          </w:tcPr>
          <w:p w:rsidR="002156F2" w:rsidRPr="00F6364E" w:rsidRDefault="002156F2" w:rsidP="00841A06">
            <w:pPr>
              <w:spacing w:after="0"/>
              <w:jc w:val="center"/>
              <w:rPr>
                <w:rFonts w:ascii="Trebuchet MS" w:hAnsi="Trebuchet MS"/>
                <w:b/>
              </w:rPr>
            </w:pPr>
            <w:r w:rsidRPr="00F6364E">
              <w:rPr>
                <w:rFonts w:ascii="Trebuchet MS" w:hAnsi="Trebuchet MS"/>
                <w:b/>
              </w:rPr>
              <w:t>CRESTEREA ECONOMIEI PRIN DEZVOLTAREA DE AC</w:t>
            </w:r>
            <w:r>
              <w:rPr>
                <w:rFonts w:ascii="Trebuchet MS" w:hAnsi="Trebuchet MS"/>
                <w:b/>
              </w:rPr>
              <w:t>T</w:t>
            </w:r>
            <w:r w:rsidRPr="00F6364E">
              <w:rPr>
                <w:rFonts w:ascii="Trebuchet MS" w:hAnsi="Trebuchet MS"/>
                <w:b/>
              </w:rPr>
              <w:t>IVITATI NEAGRICOLE</w:t>
            </w:r>
          </w:p>
        </w:tc>
      </w:tr>
      <w:tr w:rsidR="002156F2" w:rsidRPr="00F6364E" w:rsidTr="00841A06">
        <w:trPr>
          <w:trHeight w:val="298"/>
        </w:trPr>
        <w:tc>
          <w:tcPr>
            <w:tcW w:w="2127" w:type="dxa"/>
            <w:vAlign w:val="center"/>
          </w:tcPr>
          <w:p w:rsidR="002156F2" w:rsidRPr="00F6364E" w:rsidRDefault="002156F2" w:rsidP="00841A06">
            <w:pPr>
              <w:spacing w:after="0"/>
              <w:rPr>
                <w:rFonts w:ascii="Trebuchet MS" w:hAnsi="Trebuchet MS"/>
              </w:rPr>
            </w:pPr>
            <w:r w:rsidRPr="00F6364E">
              <w:rPr>
                <w:rFonts w:ascii="Trebuchet MS" w:hAnsi="Trebuchet MS"/>
              </w:rPr>
              <w:t>Codul măsurii</w:t>
            </w:r>
          </w:p>
        </w:tc>
        <w:tc>
          <w:tcPr>
            <w:tcW w:w="7513" w:type="dxa"/>
            <w:gridSpan w:val="3"/>
            <w:vAlign w:val="center"/>
          </w:tcPr>
          <w:p w:rsidR="002156F2" w:rsidRPr="00F6364E" w:rsidRDefault="002156F2" w:rsidP="00841A06">
            <w:pPr>
              <w:spacing w:after="0"/>
              <w:rPr>
                <w:rFonts w:ascii="Trebuchet MS" w:hAnsi="Trebuchet MS"/>
                <w:lang w:val="en-US"/>
              </w:rPr>
            </w:pPr>
            <w:r w:rsidRPr="00F6364E">
              <w:rPr>
                <w:rFonts w:ascii="Trebuchet MS" w:hAnsi="Trebuchet MS"/>
              </w:rPr>
              <w:t>M3/6A</w:t>
            </w:r>
          </w:p>
        </w:tc>
      </w:tr>
      <w:tr w:rsidR="002156F2" w:rsidRPr="00F6364E" w:rsidTr="00841A06">
        <w:trPr>
          <w:trHeight w:val="288"/>
        </w:trPr>
        <w:tc>
          <w:tcPr>
            <w:tcW w:w="2127" w:type="dxa"/>
            <w:vAlign w:val="center"/>
          </w:tcPr>
          <w:p w:rsidR="002156F2" w:rsidRPr="00F6364E" w:rsidRDefault="002156F2" w:rsidP="00841A06">
            <w:pPr>
              <w:spacing w:after="0"/>
              <w:rPr>
                <w:rFonts w:ascii="Trebuchet MS" w:hAnsi="Trebuchet MS"/>
              </w:rPr>
            </w:pPr>
            <w:r w:rsidRPr="00F6364E">
              <w:rPr>
                <w:rFonts w:ascii="Trebuchet MS" w:hAnsi="Trebuchet MS"/>
              </w:rPr>
              <w:t>Tipul măsurii</w:t>
            </w:r>
          </w:p>
        </w:tc>
        <w:tc>
          <w:tcPr>
            <w:tcW w:w="2268" w:type="dxa"/>
            <w:vAlign w:val="center"/>
          </w:tcPr>
          <w:p w:rsidR="002156F2" w:rsidRPr="00F6364E" w:rsidRDefault="002156F2" w:rsidP="00841A06">
            <w:pPr>
              <w:pStyle w:val="ListParagraph"/>
              <w:spacing w:after="0"/>
              <w:ind w:left="317"/>
              <w:contextualSpacing/>
              <w:rPr>
                <w:rFonts w:ascii="Trebuchet MS" w:hAnsi="Trebuchet MS"/>
              </w:rPr>
            </w:pPr>
            <w:r>
              <w:rPr>
                <w:rFonts w:ascii="Trebuchet MS" w:hAnsi="Trebuchet MS"/>
              </w:rPr>
              <w:t xml:space="preserve">X </w:t>
            </w:r>
            <w:r w:rsidRPr="00F6364E">
              <w:rPr>
                <w:rFonts w:ascii="Trebuchet MS" w:hAnsi="Trebuchet MS"/>
              </w:rPr>
              <w:t>Investiţii</w:t>
            </w:r>
          </w:p>
        </w:tc>
        <w:tc>
          <w:tcPr>
            <w:tcW w:w="1984" w:type="dxa"/>
            <w:vAlign w:val="center"/>
          </w:tcPr>
          <w:p w:rsidR="002156F2" w:rsidRPr="00F6364E" w:rsidRDefault="002156F2" w:rsidP="00841A06">
            <w:pPr>
              <w:pStyle w:val="ListParagraph"/>
              <w:spacing w:after="0"/>
              <w:ind w:left="459"/>
              <w:contextualSpacing/>
              <w:rPr>
                <w:rFonts w:ascii="Trebuchet MS" w:hAnsi="Trebuchet MS"/>
              </w:rPr>
            </w:pPr>
            <w:r>
              <w:rPr>
                <w:rFonts w:ascii="Trebuchet MS" w:hAnsi="Trebuchet MS"/>
              </w:rPr>
              <w:t xml:space="preserve">X </w:t>
            </w:r>
            <w:r w:rsidRPr="00F6364E">
              <w:rPr>
                <w:rFonts w:ascii="Trebuchet MS" w:hAnsi="Trebuchet MS"/>
              </w:rPr>
              <w:t>Servicii</w:t>
            </w:r>
          </w:p>
        </w:tc>
        <w:tc>
          <w:tcPr>
            <w:tcW w:w="3261" w:type="dxa"/>
            <w:vAlign w:val="center"/>
          </w:tcPr>
          <w:p w:rsidR="002156F2" w:rsidRPr="00F6364E" w:rsidRDefault="002156F2" w:rsidP="00841A06">
            <w:pPr>
              <w:pStyle w:val="ListParagraph"/>
              <w:spacing w:after="0"/>
              <w:ind w:left="459"/>
              <w:contextualSpacing/>
              <w:rPr>
                <w:rFonts w:ascii="Trebuchet MS" w:hAnsi="Trebuchet MS"/>
              </w:rPr>
            </w:pPr>
            <w:r w:rsidRPr="00F6364E">
              <w:rPr>
                <w:rFonts w:ascii="Trebuchet MS" w:hAnsi="Trebuchet MS"/>
              </w:rPr>
              <w:t>Sprijin Forfetar</w:t>
            </w:r>
          </w:p>
        </w:tc>
      </w:tr>
      <w:tr w:rsidR="002156F2" w:rsidRPr="00F6364E" w:rsidTr="00841A06">
        <w:trPr>
          <w:trHeight w:val="260"/>
        </w:trPr>
        <w:tc>
          <w:tcPr>
            <w:tcW w:w="9640" w:type="dxa"/>
            <w:gridSpan w:val="4"/>
            <w:shd w:val="clear" w:color="auto" w:fill="C6D9F1"/>
            <w:vAlign w:val="center"/>
          </w:tcPr>
          <w:p w:rsidR="002156F2" w:rsidRPr="00F6364E" w:rsidRDefault="002156F2" w:rsidP="00841A06">
            <w:pPr>
              <w:spacing w:after="0"/>
              <w:rPr>
                <w:rFonts w:ascii="Trebuchet MS" w:hAnsi="Trebuchet MS"/>
                <w:b/>
              </w:rPr>
            </w:pPr>
            <w:r w:rsidRPr="00F6364E">
              <w:rPr>
                <w:rFonts w:ascii="Trebuchet MS" w:hAnsi="Trebuchet MS"/>
                <w:b/>
              </w:rPr>
              <w:t>1.Descrierea generală a măsurii</w:t>
            </w:r>
          </w:p>
        </w:tc>
      </w:tr>
      <w:tr w:rsidR="002156F2" w:rsidRPr="00F6364E" w:rsidTr="00841A06">
        <w:trPr>
          <w:trHeight w:val="260"/>
        </w:trPr>
        <w:tc>
          <w:tcPr>
            <w:tcW w:w="9640" w:type="dxa"/>
            <w:gridSpan w:val="4"/>
            <w:shd w:val="clear" w:color="auto" w:fill="FFFF69"/>
            <w:vAlign w:val="center"/>
          </w:tcPr>
          <w:p w:rsidR="002156F2" w:rsidRPr="00F6364E" w:rsidRDefault="002156F2" w:rsidP="00841A06">
            <w:pPr>
              <w:spacing w:after="0"/>
              <w:rPr>
                <w:rFonts w:ascii="Trebuchet MS" w:hAnsi="Trebuchet MS"/>
                <w:b/>
              </w:rPr>
            </w:pPr>
            <w:r w:rsidRPr="00F6364E">
              <w:rPr>
                <w:rFonts w:ascii="Trebuchet MS" w:hAnsi="Trebuchet MS"/>
              </w:rPr>
              <w:t>1.1 Justificare</w:t>
            </w:r>
            <w:r w:rsidRPr="00F6364E">
              <w:rPr>
                <w:rFonts w:ascii="Trebuchet MS" w:hAnsi="Trebuchet MS"/>
                <w:lang w:val="en-US"/>
              </w:rPr>
              <w:t xml:space="preserve">a alegerii masurii </w:t>
            </w:r>
            <w:r w:rsidRPr="00F6364E">
              <w:rPr>
                <w:rFonts w:ascii="Trebuchet MS" w:hAnsi="Trebuchet MS"/>
              </w:rPr>
              <w:t>cu analiza SWOTT</w:t>
            </w:r>
            <w:r w:rsidRPr="00F6364E">
              <w:rPr>
                <w:rFonts w:ascii="Trebuchet MS" w:hAnsi="Trebuchet MS"/>
                <w:lang w:val="en-US"/>
              </w:rPr>
              <w:t xml:space="preserve"> a teritoriului</w:t>
            </w:r>
          </w:p>
        </w:tc>
      </w:tr>
      <w:tr w:rsidR="002156F2" w:rsidRPr="00F6364E" w:rsidTr="00841A06">
        <w:trPr>
          <w:trHeight w:val="260"/>
        </w:trPr>
        <w:tc>
          <w:tcPr>
            <w:tcW w:w="9640" w:type="dxa"/>
            <w:gridSpan w:val="4"/>
            <w:shd w:val="clear" w:color="auto" w:fill="FFFFFF"/>
            <w:vAlign w:val="center"/>
          </w:tcPr>
          <w:p w:rsidR="002156F2" w:rsidRPr="00F6364E" w:rsidRDefault="002156F2" w:rsidP="00841A06">
            <w:pPr>
              <w:widowControl w:val="0"/>
              <w:autoSpaceDE w:val="0"/>
              <w:autoSpaceDN w:val="0"/>
              <w:adjustRightInd w:val="0"/>
              <w:spacing w:after="0"/>
              <w:ind w:firstLine="424"/>
              <w:jc w:val="both"/>
              <w:rPr>
                <w:rFonts w:ascii="Trebuchet MS" w:hAnsi="Trebuchet MS" w:cs="Trebuchet MS"/>
                <w:color w:val="000000"/>
              </w:rPr>
            </w:pPr>
            <w:r w:rsidRPr="00F6364E">
              <w:rPr>
                <w:rFonts w:ascii="Trebuchet MS" w:hAnsi="Trebuchet MS"/>
                <w:color w:val="000000"/>
              </w:rPr>
              <w:t>Prin obiectivele vizate, măsura M3/6A își propune să contribuie la dezvoltarea socio-economică  echilibrată a teritoriului prin sprijinirea micilor întreprinzători locali  și încurajarea  investiilo în activitati non-agricole(productie, servicii, cu precadere turistice si de agrement.  Sprijinirea  demarării  activităţilor  neagricole joacă un important rol socio-economic pentru teritoriu</w:t>
            </w:r>
            <w:r>
              <w:rPr>
                <w:rFonts w:ascii="Trebuchet MS" w:hAnsi="Trebuchet MS"/>
                <w:color w:val="000000"/>
              </w:rPr>
              <w:t>.</w:t>
            </w:r>
            <w:r w:rsidRPr="00F6364E">
              <w:rPr>
                <w:rFonts w:ascii="Trebuchet MS" w:hAnsi="Trebuchet MS"/>
                <w:color w:val="000000"/>
              </w:rPr>
              <w:t xml:space="preserve"> </w:t>
            </w:r>
            <w:r w:rsidRPr="00F6364E">
              <w:rPr>
                <w:rFonts w:ascii="Trebuchet MS" w:hAnsi="Trebuchet MS"/>
              </w:rPr>
              <w:t xml:space="preserve">La nivelul anului 2014, în teritoriul GAL doar in jur de 5% din populație era salariată în cadrul unor societăți comerciale locale. Dintre aceștia, majoritatea sunt din Orasul Sulina, comunele Mahmudia si Murighiol. In  localitățile din teritoriu, numărul de firme înregistrate este între 16 și 50 per localitate, principalul sector în care activează fiind comerțul (cu amănuntul în magazine mici), turism, pescuit, servicii diverse, așa cum reiese și din analiza SWOT, lipsa posibilităților de angajare conducand  spre migrarea fortei de munca catre mediul urban. Nevoia obținerii de venituri suplimentare pentru populaţia ocupată în agricultura de subzistență și semisubzistență este absolut necesară, mai ales în contextul tendinței de depopulare.Totodată nevoia de stimulare a antreprenoriatului în mediul rural este ridicată și este în rezonanță cu nevoia de creștere a valorificării potențialului comunităților rurale din perspectiva resurselor locale. Dezvoltarea activităților afacerilor la scară mică de către fermieri și alți întreprinzători locali în domenii non-agricole poate contribui la obținerea de locuri de muncă, venituri suplimentare și la menținerea populației active în mediul rural. O oportunitate reala o constituie dezvoltarea turismului si a serviciilor conexe, datorita  existenței rezervatiei Delta Dunarii si a importante vestigii istorice si culturale.  Inființarea de activități non-agricole (servicii/producție) reprezinta o oportunitate în contextul în care paleta serviciilor oferite în teritoriu, atât pentru actorii locali, cât și pentru turiști este </w:t>
            </w:r>
            <w:r>
              <w:rPr>
                <w:rFonts w:ascii="Trebuchet MS" w:hAnsi="Trebuchet MS"/>
              </w:rPr>
              <w:t xml:space="preserve">mica. </w:t>
            </w:r>
            <w:r w:rsidRPr="00F6364E">
              <w:rPr>
                <w:rFonts w:ascii="Trebuchet MS" w:hAnsi="Trebuchet MS" w:cs="Trebuchet MS"/>
                <w:color w:val="000000"/>
              </w:rPr>
              <w:t>Totodată, diversificarea serviciilor va crește atractivitatea zonei și va diminua riscul migrației populației tinere către orașe.</w:t>
            </w:r>
          </w:p>
          <w:p w:rsidR="002156F2" w:rsidRPr="00F6364E" w:rsidRDefault="002156F2" w:rsidP="00841A06">
            <w:pPr>
              <w:widowControl w:val="0"/>
              <w:autoSpaceDE w:val="0"/>
              <w:autoSpaceDN w:val="0"/>
              <w:adjustRightInd w:val="0"/>
              <w:spacing w:after="0"/>
              <w:ind w:firstLine="424"/>
              <w:jc w:val="both"/>
              <w:rPr>
                <w:rFonts w:ascii="Trebuchet MS" w:hAnsi="Trebuchet MS"/>
              </w:rPr>
            </w:pPr>
            <w:r w:rsidRPr="00875976">
              <w:rPr>
                <w:rFonts w:ascii="Trebuchet MS" w:hAnsi="Trebuchet MS" w:cs="Trebuchet MS"/>
              </w:rPr>
              <w:t>Măsura răspunde următoarelor nevoi identificate în teritoriu</w:t>
            </w:r>
            <w:r>
              <w:rPr>
                <w:rFonts w:ascii="Trebuchet MS" w:hAnsi="Trebuchet MS" w:cs="Trebuchet MS"/>
              </w:rPr>
              <w:t xml:space="preserve"> prin analiza diagnostic și analiza SWOT</w:t>
            </w:r>
            <w:r w:rsidRPr="00875976">
              <w:rPr>
                <w:rFonts w:ascii="Trebuchet MS" w:hAnsi="Trebuchet MS" w:cs="Trebuchet MS"/>
              </w:rPr>
              <w:t xml:space="preserve">: </w:t>
            </w:r>
            <w:r w:rsidRPr="00041090">
              <w:rPr>
                <w:rFonts w:ascii="Trebuchet MS" w:hAnsi="Trebuchet MS" w:cs="Trebuchet MS"/>
              </w:rPr>
              <w:t>N1) Creșterea nivelului de trai a populației locale prin reducerea gradului de sărăcie;</w:t>
            </w:r>
            <w:r>
              <w:rPr>
                <w:rFonts w:ascii="Trebuchet MS" w:hAnsi="Trebuchet MS" w:cs="Trebuchet MS"/>
              </w:rPr>
              <w:t xml:space="preserve"> </w:t>
            </w:r>
            <w:r w:rsidRPr="00041090">
              <w:rPr>
                <w:rFonts w:ascii="Trebuchet MS" w:hAnsi="Trebuchet MS" w:cs="Trebuchet MS"/>
              </w:rPr>
              <w:t xml:space="preserve">(N4)  Reducerea fenomenului de depopulare a satelor  în teritoriul GAL </w:t>
            </w:r>
            <w:r>
              <w:rPr>
                <w:rFonts w:ascii="Trebuchet MS" w:hAnsi="Trebuchet MS" w:cs="Trebuchet MS"/>
              </w:rPr>
              <w:t>DD</w:t>
            </w:r>
            <w:r w:rsidRPr="00041090">
              <w:rPr>
                <w:rFonts w:ascii="Trebuchet MS" w:hAnsi="Trebuchet MS" w:cs="Trebuchet MS"/>
              </w:rPr>
              <w:t>;</w:t>
            </w:r>
            <w:r>
              <w:rPr>
                <w:rFonts w:ascii="Trebuchet MS" w:hAnsi="Trebuchet MS" w:cs="Trebuchet MS"/>
              </w:rPr>
              <w:t xml:space="preserve"> </w:t>
            </w:r>
            <w:r w:rsidRPr="00041090">
              <w:rPr>
                <w:rFonts w:ascii="Trebuchet MS" w:hAnsi="Trebuchet MS" w:cs="Trebuchet MS"/>
              </w:rPr>
              <w:t>(N5) Dez</w:t>
            </w:r>
            <w:r>
              <w:rPr>
                <w:rFonts w:ascii="Trebuchet MS" w:hAnsi="Trebuchet MS" w:cs="Trebuchet MS"/>
              </w:rPr>
              <w:t>.</w:t>
            </w:r>
            <w:r w:rsidRPr="00041090">
              <w:rPr>
                <w:rFonts w:ascii="Trebuchet MS" w:hAnsi="Trebuchet MS" w:cs="Trebuchet MS"/>
              </w:rPr>
              <w:t xml:space="preserve"> sau infiintarea de activități non-gricole în teritoriu în scopul  diversificării economiei locale;</w:t>
            </w:r>
          </w:p>
        </w:tc>
      </w:tr>
      <w:tr w:rsidR="002156F2" w:rsidRPr="00F6364E" w:rsidTr="00841A06">
        <w:trPr>
          <w:trHeight w:val="260"/>
        </w:trPr>
        <w:tc>
          <w:tcPr>
            <w:tcW w:w="9640" w:type="dxa"/>
            <w:gridSpan w:val="4"/>
            <w:shd w:val="clear" w:color="auto" w:fill="FFFF69"/>
            <w:vAlign w:val="center"/>
          </w:tcPr>
          <w:p w:rsidR="002156F2" w:rsidRPr="00F6364E" w:rsidRDefault="002156F2" w:rsidP="00841A06">
            <w:pPr>
              <w:spacing w:after="0"/>
              <w:rPr>
                <w:rFonts w:ascii="Trebuchet MS" w:hAnsi="Trebuchet MS"/>
              </w:rPr>
            </w:pPr>
            <w:r w:rsidRPr="00F6364E">
              <w:rPr>
                <w:rFonts w:ascii="Trebuchet MS" w:hAnsi="Trebuchet MS"/>
              </w:rPr>
              <w:t>1.2. Obiectivele de dezvoltare rurală al Reg(UE) 1305/2013</w:t>
            </w:r>
          </w:p>
        </w:tc>
      </w:tr>
      <w:tr w:rsidR="002156F2" w:rsidRPr="00F6364E" w:rsidTr="00841A06">
        <w:trPr>
          <w:trHeight w:val="260"/>
        </w:trPr>
        <w:tc>
          <w:tcPr>
            <w:tcW w:w="9640" w:type="dxa"/>
            <w:gridSpan w:val="4"/>
            <w:shd w:val="clear" w:color="auto" w:fill="FFFFFF"/>
            <w:vAlign w:val="center"/>
          </w:tcPr>
          <w:p w:rsidR="002156F2" w:rsidRPr="00F6364E" w:rsidRDefault="002156F2" w:rsidP="00841A06">
            <w:pPr>
              <w:spacing w:after="0"/>
              <w:rPr>
                <w:rFonts w:ascii="Trebuchet MS" w:hAnsi="Trebuchet MS"/>
              </w:rPr>
            </w:pPr>
            <w:r w:rsidRPr="00F6364E">
              <w:rPr>
                <w:rFonts w:ascii="Trebuchet MS" w:hAnsi="Trebuchet MS"/>
              </w:rPr>
              <w:t>Obiective de dezvoltare rurală 3 și 2: obținerea unei dezvoltări teritoriale echilibrate a economiilor și comunităților rurale, inclusiv crearea și menținerea de locuri de muncă, respectiv asigurarea gestionării durabile a resurselor naturale și combaterea schimbărilor climatice, din Reg. (UE) nr. 1305/2013, art. 4 lit. b) și c).</w:t>
            </w:r>
          </w:p>
        </w:tc>
      </w:tr>
      <w:tr w:rsidR="002156F2" w:rsidRPr="00F6364E" w:rsidTr="00841A06">
        <w:trPr>
          <w:trHeight w:val="260"/>
        </w:trPr>
        <w:tc>
          <w:tcPr>
            <w:tcW w:w="9640" w:type="dxa"/>
            <w:gridSpan w:val="4"/>
            <w:shd w:val="clear" w:color="auto" w:fill="FFFF69"/>
            <w:vAlign w:val="center"/>
          </w:tcPr>
          <w:p w:rsidR="002156F2" w:rsidRPr="00F6364E" w:rsidRDefault="002156F2" w:rsidP="00841A06">
            <w:pPr>
              <w:spacing w:after="0"/>
              <w:rPr>
                <w:rFonts w:ascii="Trebuchet MS" w:hAnsi="Trebuchet MS"/>
              </w:rPr>
            </w:pPr>
            <w:r w:rsidRPr="00F6364E">
              <w:rPr>
                <w:rFonts w:ascii="Trebuchet MS" w:hAnsi="Trebuchet MS"/>
              </w:rPr>
              <w:t>1.3.Obiectivul specific local al măsurii</w:t>
            </w:r>
          </w:p>
        </w:tc>
      </w:tr>
      <w:tr w:rsidR="002156F2" w:rsidRPr="00F6364E" w:rsidTr="00841A06">
        <w:trPr>
          <w:trHeight w:val="260"/>
        </w:trPr>
        <w:tc>
          <w:tcPr>
            <w:tcW w:w="9640" w:type="dxa"/>
            <w:gridSpan w:val="4"/>
            <w:shd w:val="clear" w:color="auto" w:fill="FFFFFF"/>
            <w:vAlign w:val="center"/>
          </w:tcPr>
          <w:p w:rsidR="002156F2" w:rsidRPr="006A2761" w:rsidRDefault="002156F2" w:rsidP="00841A06">
            <w:pPr>
              <w:widowControl w:val="0"/>
              <w:overflowPunct w:val="0"/>
              <w:autoSpaceDE w:val="0"/>
              <w:autoSpaceDN w:val="0"/>
              <w:adjustRightInd w:val="0"/>
              <w:spacing w:after="0" w:line="240" w:lineRule="auto"/>
              <w:ind w:right="23"/>
              <w:contextualSpacing/>
              <w:jc w:val="both"/>
              <w:rPr>
                <w:rFonts w:ascii="Trebuchet MS" w:hAnsi="Trebuchet MS"/>
                <w:color w:val="00B0F0"/>
              </w:rPr>
            </w:pPr>
            <w:r w:rsidRPr="00041090">
              <w:rPr>
                <w:rFonts w:ascii="Trebuchet MS" w:hAnsi="Trebuchet MS"/>
              </w:rPr>
              <w:t>O</w:t>
            </w:r>
            <w:r>
              <w:rPr>
                <w:rFonts w:ascii="Trebuchet MS" w:hAnsi="Trebuchet MS"/>
              </w:rPr>
              <w:t xml:space="preserve">S </w:t>
            </w:r>
            <w:r w:rsidRPr="00041090">
              <w:rPr>
                <w:rFonts w:ascii="Trebuchet MS" w:hAnsi="Trebuchet MS"/>
              </w:rPr>
              <w:t>2. Facilitarea diversificării activităților la nivel local prin înfiinţarea, dezvoltarea de activități în sectorul producției, serviciilor și în domeniul turistic, din teritoriu GAL Delta Dunării.</w:t>
            </w:r>
            <w:r>
              <w:rPr>
                <w:rFonts w:ascii="Trebuchet MS" w:hAnsi="Trebuchet MS"/>
              </w:rPr>
              <w:t xml:space="preserve"> </w:t>
            </w:r>
            <w:r w:rsidRPr="00041090">
              <w:rPr>
                <w:rFonts w:ascii="Trebuchet MS" w:hAnsi="Trebuchet MS"/>
              </w:rPr>
              <w:t>O</w:t>
            </w:r>
            <w:r>
              <w:rPr>
                <w:rFonts w:ascii="Trebuchet MS" w:hAnsi="Trebuchet MS"/>
              </w:rPr>
              <w:t xml:space="preserve">S </w:t>
            </w:r>
            <w:r w:rsidRPr="00041090">
              <w:rPr>
                <w:rFonts w:ascii="Trebuchet MS" w:hAnsi="Trebuchet MS"/>
              </w:rPr>
              <w:t>5. Crearea și menținerea locurilor de muncă,</w:t>
            </w:r>
          </w:p>
        </w:tc>
      </w:tr>
      <w:tr w:rsidR="002156F2" w:rsidRPr="00F6364E" w:rsidTr="00841A06">
        <w:trPr>
          <w:trHeight w:val="260"/>
        </w:trPr>
        <w:tc>
          <w:tcPr>
            <w:tcW w:w="9640" w:type="dxa"/>
            <w:gridSpan w:val="4"/>
            <w:shd w:val="clear" w:color="auto" w:fill="FFFF69"/>
            <w:vAlign w:val="center"/>
          </w:tcPr>
          <w:p w:rsidR="002156F2" w:rsidRPr="00F6364E" w:rsidRDefault="002156F2" w:rsidP="00841A06">
            <w:pPr>
              <w:spacing w:after="0"/>
              <w:rPr>
                <w:rFonts w:ascii="Trebuchet MS" w:hAnsi="Trebuchet MS"/>
              </w:rPr>
            </w:pPr>
            <w:r w:rsidRPr="00F6364E">
              <w:rPr>
                <w:rFonts w:ascii="Trebuchet MS" w:hAnsi="Trebuchet MS"/>
              </w:rPr>
              <w:t>1.4. Contribuţie la prioritatea prevăzuta la art.5, Reg.(UE) nr.1305/2013</w:t>
            </w:r>
          </w:p>
        </w:tc>
      </w:tr>
      <w:tr w:rsidR="002156F2" w:rsidRPr="00F6364E" w:rsidTr="00841A06">
        <w:trPr>
          <w:trHeight w:val="260"/>
        </w:trPr>
        <w:tc>
          <w:tcPr>
            <w:tcW w:w="9640" w:type="dxa"/>
            <w:gridSpan w:val="4"/>
            <w:shd w:val="clear" w:color="auto" w:fill="FFFFFF"/>
            <w:vAlign w:val="center"/>
          </w:tcPr>
          <w:p w:rsidR="002156F2" w:rsidRPr="006A12F4" w:rsidRDefault="002156F2" w:rsidP="00841A06">
            <w:pPr>
              <w:pStyle w:val="ListParagraph"/>
              <w:tabs>
                <w:tab w:val="left" w:pos="231"/>
              </w:tabs>
              <w:spacing w:after="0"/>
              <w:ind w:left="51"/>
              <w:rPr>
                <w:rFonts w:ascii="Trebuchet MS" w:hAnsi="Trebuchet MS"/>
                <w:lang w:val="ro-RO"/>
              </w:rPr>
            </w:pPr>
            <w:r w:rsidRPr="006A12F4">
              <w:rPr>
                <w:rFonts w:ascii="Trebuchet MS" w:hAnsi="Trebuchet MS"/>
                <w:lang w:val="ro-RO"/>
              </w:rPr>
              <w:t xml:space="preserve">Masura contribuie la P6 - promovarea incluziunii sociale, a reducerii sărăciei și a dezvoltării economice în zonele rurale, cu accent pe următoarele aspecte: (a) facilitarea diversificării, a înființării și a dezvoltării de întreprinderi mici, precum și crearea de locuri de muncă si la P5 - promovarea utilizării eficiente a resurselor și sprijinirea tranziției către o economie cu emisii </w:t>
            </w:r>
            <w:r w:rsidRPr="006A12F4">
              <w:rPr>
                <w:rFonts w:ascii="Trebuchet MS" w:hAnsi="Trebuchet MS"/>
                <w:lang w:val="ro-RO"/>
              </w:rPr>
              <w:lastRenderedPageBreak/>
              <w:t>reduse de carbon și rezilientă la schimbările climatice în sectoarele agricol, alimentar și silvic, cu accent pe următoarele aspecte: (c) facilitarea furnizării și a utilizării surselor regenerabile de energie, a subproduselor, a deșeurilor și reziduurilor și a altor materii prime nealimentare, în scopul bioeconomiei.</w:t>
            </w:r>
          </w:p>
        </w:tc>
      </w:tr>
      <w:tr w:rsidR="002156F2" w:rsidRPr="00F6364E" w:rsidTr="00841A06">
        <w:trPr>
          <w:trHeight w:val="260"/>
        </w:trPr>
        <w:tc>
          <w:tcPr>
            <w:tcW w:w="9640" w:type="dxa"/>
            <w:gridSpan w:val="4"/>
            <w:shd w:val="clear" w:color="auto" w:fill="FFFF69"/>
            <w:vAlign w:val="center"/>
          </w:tcPr>
          <w:p w:rsidR="002156F2" w:rsidRPr="00F6364E" w:rsidRDefault="002156F2" w:rsidP="00841A06">
            <w:pPr>
              <w:spacing w:after="0"/>
              <w:rPr>
                <w:rFonts w:ascii="Trebuchet MS" w:hAnsi="Trebuchet MS"/>
              </w:rPr>
            </w:pPr>
            <w:r w:rsidRPr="00F6364E">
              <w:rPr>
                <w:rFonts w:ascii="Trebuchet MS" w:hAnsi="Trebuchet MS"/>
              </w:rPr>
              <w:lastRenderedPageBreak/>
              <w:t>1.5. Corespondenta cu obiectivele din  R(UE) nr.1305/2013</w:t>
            </w:r>
          </w:p>
        </w:tc>
      </w:tr>
      <w:tr w:rsidR="002156F2" w:rsidRPr="00F6364E" w:rsidTr="00841A06">
        <w:trPr>
          <w:trHeight w:val="260"/>
        </w:trPr>
        <w:tc>
          <w:tcPr>
            <w:tcW w:w="9640" w:type="dxa"/>
            <w:gridSpan w:val="4"/>
            <w:shd w:val="clear" w:color="auto" w:fill="FFFFFF"/>
            <w:vAlign w:val="center"/>
          </w:tcPr>
          <w:p w:rsidR="002156F2" w:rsidRPr="00F6364E" w:rsidRDefault="002156F2" w:rsidP="00841A06">
            <w:pPr>
              <w:spacing w:after="0"/>
              <w:rPr>
                <w:rFonts w:ascii="Trebuchet MS" w:hAnsi="Trebuchet MS"/>
              </w:rPr>
            </w:pPr>
            <w:r w:rsidRPr="00F6364E">
              <w:rPr>
                <w:rFonts w:ascii="Trebuchet MS" w:hAnsi="Trebuchet MS"/>
              </w:rPr>
              <w:t xml:space="preserve">  Măsura corespunde obiectivelor art.19 “Dezvoltarea exploatațiilor și a întreprinderilor” din Reg. (UE) nr. 1305/2013, mai exact alin. 1, lit. b) investiții în crearea și dezvoltarea de activități neagricole. </w:t>
            </w:r>
          </w:p>
        </w:tc>
      </w:tr>
      <w:tr w:rsidR="002156F2" w:rsidRPr="00F6364E" w:rsidTr="00841A06">
        <w:trPr>
          <w:trHeight w:val="260"/>
        </w:trPr>
        <w:tc>
          <w:tcPr>
            <w:tcW w:w="9640" w:type="dxa"/>
            <w:gridSpan w:val="4"/>
            <w:shd w:val="clear" w:color="auto" w:fill="FFFF69"/>
            <w:vAlign w:val="center"/>
          </w:tcPr>
          <w:p w:rsidR="002156F2" w:rsidRPr="00F6364E" w:rsidRDefault="002156F2" w:rsidP="00841A06">
            <w:pPr>
              <w:spacing w:after="0"/>
              <w:rPr>
                <w:rFonts w:ascii="Trebuchet MS" w:hAnsi="Trebuchet MS"/>
              </w:rPr>
            </w:pPr>
            <w:r w:rsidRPr="00F6364E">
              <w:rPr>
                <w:rFonts w:ascii="Trebuchet MS" w:hAnsi="Trebuchet MS"/>
              </w:rPr>
              <w:t>1.6. Contribuţia la domeniile de intervenţie, cf. Art.5 reg.(UE) nr. 1305/2013</w:t>
            </w:r>
          </w:p>
        </w:tc>
      </w:tr>
      <w:tr w:rsidR="002156F2" w:rsidRPr="00F6364E" w:rsidTr="00841A06">
        <w:trPr>
          <w:trHeight w:val="260"/>
        </w:trPr>
        <w:tc>
          <w:tcPr>
            <w:tcW w:w="9640" w:type="dxa"/>
            <w:gridSpan w:val="4"/>
            <w:shd w:val="clear" w:color="auto" w:fill="FFFFFF"/>
            <w:vAlign w:val="center"/>
          </w:tcPr>
          <w:p w:rsidR="002156F2" w:rsidRPr="00F6364E" w:rsidRDefault="002156F2" w:rsidP="00841A06">
            <w:pPr>
              <w:spacing w:after="0"/>
              <w:jc w:val="both"/>
              <w:rPr>
                <w:rFonts w:ascii="Trebuchet MS" w:hAnsi="Trebuchet MS"/>
              </w:rPr>
            </w:pPr>
            <w:r w:rsidRPr="00F6364E">
              <w:rPr>
                <w:rFonts w:ascii="Trebuchet MS" w:hAnsi="Trebuchet MS"/>
              </w:rPr>
              <w:t>Măsura contribuie la Domeniul de intervenție 6A „Facilitarea diversificării, a înființării și a dezvoltării de întreprinderi mici, precum și crearea de locuri de muncă”. Secundar, măsura contribuie și la Domeniul de intervenție 5C „Facilitarea furnizării și a utilizării surselor regenerabile de energie, a subproduselor, a deșeurilor și rezidurilor și a altor materii prime nealimentare, în scopul bioeconomiei”.</w:t>
            </w:r>
          </w:p>
        </w:tc>
      </w:tr>
      <w:tr w:rsidR="002156F2" w:rsidRPr="00F6364E" w:rsidTr="00841A06">
        <w:trPr>
          <w:trHeight w:val="260"/>
        </w:trPr>
        <w:tc>
          <w:tcPr>
            <w:tcW w:w="9640" w:type="dxa"/>
            <w:gridSpan w:val="4"/>
            <w:shd w:val="clear" w:color="auto" w:fill="FFFF69"/>
            <w:vAlign w:val="center"/>
          </w:tcPr>
          <w:p w:rsidR="002156F2" w:rsidRPr="00F6364E" w:rsidRDefault="002156F2" w:rsidP="00841A06">
            <w:pPr>
              <w:spacing w:after="0"/>
              <w:rPr>
                <w:rFonts w:ascii="Trebuchet MS" w:hAnsi="Trebuchet MS"/>
              </w:rPr>
            </w:pPr>
            <w:r w:rsidRPr="00F6364E">
              <w:rPr>
                <w:rFonts w:ascii="Trebuchet MS" w:hAnsi="Trebuchet MS"/>
              </w:rPr>
              <w:t>1.7. Contribuţia la obiectivele transversale ale Reg.(UE) 1305 /2013 – Art. 5</w:t>
            </w:r>
          </w:p>
        </w:tc>
      </w:tr>
      <w:tr w:rsidR="002156F2" w:rsidRPr="00F6364E" w:rsidTr="00841A06">
        <w:trPr>
          <w:trHeight w:val="260"/>
        </w:trPr>
        <w:tc>
          <w:tcPr>
            <w:tcW w:w="9640" w:type="dxa"/>
            <w:gridSpan w:val="4"/>
            <w:shd w:val="clear" w:color="auto" w:fill="FFFFFF"/>
            <w:vAlign w:val="center"/>
          </w:tcPr>
          <w:p w:rsidR="002156F2" w:rsidRPr="00F6364E" w:rsidRDefault="002156F2" w:rsidP="00841A06">
            <w:pPr>
              <w:spacing w:after="0"/>
              <w:jc w:val="both"/>
              <w:rPr>
                <w:rFonts w:ascii="Trebuchet MS" w:hAnsi="Trebuchet MS"/>
              </w:rPr>
            </w:pPr>
            <w:r w:rsidRPr="00F6364E">
              <w:rPr>
                <w:rFonts w:ascii="Trebuchet MS" w:hAnsi="Trebuchet MS"/>
                <w:b/>
              </w:rPr>
              <w:t>Inovare:</w:t>
            </w:r>
            <w:r w:rsidRPr="00F6364E">
              <w:rPr>
                <w:rFonts w:ascii="Trebuchet MS" w:hAnsi="Trebuchet MS"/>
              </w:rPr>
              <w:t xml:space="preserve"> Prin măsură se vor sprijini investițiile în activități de servicii sau producție care includ tehnologii și echipamente cu caracter inovator. Diversificarea activităţilor economice în teritoriu va deschide noi oportunităţi şi posibilităţi pentru adoptarea de metode noi și utilizarea de tehnologii inovatoare, sporind astfel atractivitatea comunităților rurale. </w:t>
            </w:r>
          </w:p>
          <w:p w:rsidR="002156F2" w:rsidRPr="00F6364E" w:rsidRDefault="002156F2" w:rsidP="00841A06">
            <w:pPr>
              <w:spacing w:after="0"/>
              <w:jc w:val="both"/>
              <w:rPr>
                <w:rFonts w:ascii="Trebuchet MS" w:hAnsi="Trebuchet MS"/>
              </w:rPr>
            </w:pPr>
            <w:r w:rsidRPr="00F6364E">
              <w:rPr>
                <w:rFonts w:ascii="Trebuchet MS" w:hAnsi="Trebuchet MS"/>
                <w:b/>
              </w:rPr>
              <w:t>Mediu și climă:</w:t>
            </w:r>
            <w:r w:rsidRPr="00F6364E">
              <w:rPr>
                <w:rFonts w:ascii="Trebuchet MS" w:hAnsi="Trebuchet MS"/>
              </w:rPr>
              <w:t>Se vor sprijini proiectele care conduc  la diminuarea/limitarea efectelor negative asupra mediului. Tipuri de acțiuni (enumerarea exemplificativă): dotarea clădirilor cu sisteme care utilizează energie regenerabilă; finanțarea și prioritizarea activităților productive care folosesc resurse locale neutilizate până în prezent; modernizarea afirmelor prin dotarea cu tehnologii și echipamenete cu un consum redus de energie, apelarea la surse de energie verde.</w:t>
            </w:r>
          </w:p>
        </w:tc>
      </w:tr>
      <w:tr w:rsidR="002156F2" w:rsidRPr="00F6364E" w:rsidTr="00841A06">
        <w:trPr>
          <w:trHeight w:val="260"/>
        </w:trPr>
        <w:tc>
          <w:tcPr>
            <w:tcW w:w="9640" w:type="dxa"/>
            <w:gridSpan w:val="4"/>
            <w:shd w:val="clear" w:color="auto" w:fill="FFFF69"/>
            <w:vAlign w:val="center"/>
          </w:tcPr>
          <w:p w:rsidR="002156F2" w:rsidRPr="00F6364E" w:rsidRDefault="002156F2" w:rsidP="00841A06">
            <w:pPr>
              <w:spacing w:after="0"/>
              <w:rPr>
                <w:rFonts w:ascii="Trebuchet MS" w:hAnsi="Trebuchet MS"/>
              </w:rPr>
            </w:pPr>
            <w:r w:rsidRPr="00F6364E">
              <w:rPr>
                <w:rFonts w:ascii="Trebuchet MS" w:hAnsi="Trebuchet MS"/>
              </w:rPr>
              <w:t>1.8. Complementaritate cu alte măsuri din SDL</w:t>
            </w:r>
          </w:p>
        </w:tc>
      </w:tr>
      <w:tr w:rsidR="002156F2" w:rsidRPr="00F6364E" w:rsidTr="00841A06">
        <w:trPr>
          <w:trHeight w:val="260"/>
        </w:trPr>
        <w:tc>
          <w:tcPr>
            <w:tcW w:w="9640" w:type="dxa"/>
            <w:gridSpan w:val="4"/>
            <w:shd w:val="clear" w:color="auto" w:fill="FFFFFF"/>
            <w:vAlign w:val="center"/>
          </w:tcPr>
          <w:p w:rsidR="00000000" w:rsidRDefault="002156F2">
            <w:pPr>
              <w:spacing w:after="0"/>
              <w:jc w:val="both"/>
              <w:rPr>
                <w:rFonts w:ascii="Trebuchet MS" w:hAnsi="Trebuchet MS"/>
              </w:rPr>
              <w:pPrChange w:id="89" w:author="GAL-2" w:date="2024-10-09T14:45:00Z">
                <w:pPr>
                  <w:tabs>
                    <w:tab w:val="center" w:pos="4513"/>
                    <w:tab w:val="right" w:pos="9026"/>
                  </w:tabs>
                  <w:spacing w:after="0"/>
                  <w:jc w:val="both"/>
                </w:pPr>
              </w:pPrChange>
            </w:pPr>
            <w:r w:rsidRPr="00F6364E">
              <w:rPr>
                <w:rFonts w:ascii="Trebuchet MS" w:hAnsi="Trebuchet MS"/>
              </w:rPr>
              <w:t xml:space="preserve">Măsura M3/6A „Cresterea economiei prin dezvoltarea de activitati </w:t>
            </w:r>
            <w:r>
              <w:rPr>
                <w:rFonts w:ascii="Trebuchet MS" w:hAnsi="Trebuchet MS"/>
              </w:rPr>
              <w:t>ne</w:t>
            </w:r>
            <w:r w:rsidRPr="00F6364E">
              <w:rPr>
                <w:rFonts w:ascii="Trebuchet MS" w:hAnsi="Trebuchet MS"/>
              </w:rPr>
              <w:t>agricole” este complementara cu Măsura M2/6A “Promovarea produselor si serviciilor din colectivitatile</w:t>
            </w:r>
            <w:r>
              <w:rPr>
                <w:rFonts w:ascii="Trebuchet MS" w:hAnsi="Trebuchet MS"/>
              </w:rPr>
              <w:t xml:space="preserve"> rurale </w:t>
            </w:r>
            <w:r w:rsidRPr="00F6364E">
              <w:rPr>
                <w:rFonts w:ascii="Trebuchet MS" w:hAnsi="Trebuchet MS"/>
              </w:rPr>
              <w:t xml:space="preserve">”, cu măsura M1/2B „Incurajarea tinerilor fermieri si a fermelor mici”, </w:t>
            </w:r>
            <w:del w:id="90" w:author="GAL-2" w:date="2024-10-09T14:45:00Z">
              <w:r w:rsidRPr="00F6364E" w:rsidDel="000D2441">
                <w:rPr>
                  <w:rFonts w:ascii="Trebuchet MS" w:hAnsi="Trebuchet MS"/>
                </w:rPr>
                <w:delText>cu măsura M4/6B „Promovarea formelor de cooperare</w:delText>
              </w:r>
              <w:r w:rsidDel="000D2441">
                <w:rPr>
                  <w:rFonts w:ascii="Trebuchet MS" w:hAnsi="Trebuchet MS"/>
                </w:rPr>
                <w:delText xml:space="preserve">, </w:delText>
              </w:r>
              <w:r w:rsidRPr="00F6364E" w:rsidDel="000D2441">
                <w:rPr>
                  <w:rFonts w:ascii="Trebuchet MS" w:hAnsi="Trebuchet MS"/>
                </w:rPr>
                <w:delText>asociere in dezvoltarea</w:delText>
              </w:r>
              <w:r w:rsidDel="000D2441">
                <w:rPr>
                  <w:rFonts w:ascii="Trebuchet MS" w:hAnsi="Trebuchet MS"/>
                </w:rPr>
                <w:delText xml:space="preserve"> locala </w:delText>
              </w:r>
              <w:r w:rsidRPr="00F6364E" w:rsidDel="000D2441">
                <w:rPr>
                  <w:rFonts w:ascii="Trebuchet MS" w:hAnsi="Trebuchet MS"/>
                </w:rPr>
                <w:delText xml:space="preserve">” și </w:delText>
              </w:r>
            </w:del>
            <w:r w:rsidRPr="00F6364E">
              <w:rPr>
                <w:rFonts w:ascii="Trebuchet MS" w:hAnsi="Trebuchet MS"/>
              </w:rPr>
              <w:t>cu măsura M6/6B „Modernizarea satelor si diversificarea serviciilor comunitare”.</w:t>
            </w:r>
          </w:p>
        </w:tc>
      </w:tr>
      <w:tr w:rsidR="002156F2" w:rsidRPr="00F6364E" w:rsidTr="00841A06">
        <w:trPr>
          <w:trHeight w:val="260"/>
        </w:trPr>
        <w:tc>
          <w:tcPr>
            <w:tcW w:w="9640" w:type="dxa"/>
            <w:gridSpan w:val="4"/>
            <w:shd w:val="clear" w:color="auto" w:fill="FFFF69"/>
            <w:vAlign w:val="center"/>
          </w:tcPr>
          <w:p w:rsidR="002156F2" w:rsidRPr="00F6364E" w:rsidRDefault="002156F2" w:rsidP="00841A06">
            <w:pPr>
              <w:spacing w:after="0"/>
              <w:rPr>
                <w:rFonts w:ascii="Trebuchet MS" w:hAnsi="Trebuchet MS"/>
              </w:rPr>
            </w:pPr>
            <w:r w:rsidRPr="00F6364E">
              <w:rPr>
                <w:rFonts w:ascii="Trebuchet MS" w:hAnsi="Trebuchet MS"/>
              </w:rPr>
              <w:t>1.9. Sinergia cu alte măsuri din SDL</w:t>
            </w:r>
          </w:p>
        </w:tc>
      </w:tr>
      <w:tr w:rsidR="002156F2" w:rsidRPr="00F6364E" w:rsidTr="00841A06">
        <w:trPr>
          <w:trHeight w:val="260"/>
        </w:trPr>
        <w:tc>
          <w:tcPr>
            <w:tcW w:w="9640" w:type="dxa"/>
            <w:gridSpan w:val="4"/>
            <w:shd w:val="clear" w:color="auto" w:fill="FFFFFF"/>
            <w:vAlign w:val="center"/>
          </w:tcPr>
          <w:p w:rsidR="00000000" w:rsidRDefault="002156F2">
            <w:pPr>
              <w:spacing w:after="0"/>
              <w:jc w:val="both"/>
              <w:rPr>
                <w:rFonts w:ascii="Trebuchet MS" w:hAnsi="Trebuchet MS"/>
              </w:rPr>
              <w:pPrChange w:id="91" w:author="GAL-2" w:date="2024-10-09T14:45:00Z">
                <w:pPr>
                  <w:tabs>
                    <w:tab w:val="center" w:pos="4513"/>
                    <w:tab w:val="right" w:pos="9026"/>
                  </w:tabs>
                  <w:spacing w:after="0"/>
                  <w:jc w:val="both"/>
                </w:pPr>
              </w:pPrChange>
            </w:pPr>
            <w:r w:rsidRPr="00F6364E">
              <w:rPr>
                <w:rFonts w:ascii="Trebuchet MS" w:hAnsi="Trebuchet MS"/>
              </w:rPr>
              <w:t xml:space="preserve">Măsura M3/6A „Cresterea economiei prin dezvoltarea de activitati </w:t>
            </w:r>
            <w:r>
              <w:rPr>
                <w:rFonts w:ascii="Trebuchet MS" w:hAnsi="Trebuchet MS"/>
              </w:rPr>
              <w:t>ne</w:t>
            </w:r>
            <w:r w:rsidRPr="00F6364E">
              <w:rPr>
                <w:rFonts w:ascii="Trebuchet MS" w:hAnsi="Trebuchet MS"/>
              </w:rPr>
              <w:t>agricole”, cu Măsura M2/6A “Promovarea produselor si serviciilor din colectivitatile</w:t>
            </w:r>
            <w:r>
              <w:rPr>
                <w:rFonts w:ascii="Trebuchet MS" w:hAnsi="Trebuchet MS"/>
              </w:rPr>
              <w:t xml:space="preserve"> rurale </w:t>
            </w:r>
            <w:r w:rsidRPr="00F6364E">
              <w:rPr>
                <w:rFonts w:ascii="Trebuchet MS" w:hAnsi="Trebuchet MS"/>
              </w:rPr>
              <w:t>”, cu măsura M5/6B „</w:t>
            </w:r>
            <w:r w:rsidRPr="002670AA">
              <w:rPr>
                <w:rFonts w:ascii="Trebuchet MS" w:hAnsi="Trebuchet MS"/>
                <w:bCs/>
              </w:rPr>
              <w:t xml:space="preserve"> Investiții în infrastructura socială și pentru inte</w:t>
            </w:r>
            <w:r>
              <w:rPr>
                <w:rFonts w:ascii="Trebuchet MS" w:hAnsi="Trebuchet MS"/>
                <w:bCs/>
              </w:rPr>
              <w:t>grarea minorităților locale</w:t>
            </w:r>
            <w:r w:rsidRPr="00F6364E">
              <w:rPr>
                <w:rFonts w:ascii="Trebuchet MS" w:hAnsi="Trebuchet MS"/>
              </w:rPr>
              <w:t xml:space="preserve">”, </w:t>
            </w:r>
            <w:del w:id="92" w:author="GAL-2" w:date="2024-10-09T14:45:00Z">
              <w:r w:rsidRPr="00F6364E" w:rsidDel="000D2441">
                <w:rPr>
                  <w:rFonts w:ascii="Trebuchet MS" w:hAnsi="Trebuchet MS"/>
                </w:rPr>
                <w:delText>cu măsura M4/6B „Promovarea formelor de cooperare</w:delText>
              </w:r>
              <w:r w:rsidDel="000D2441">
                <w:rPr>
                  <w:rFonts w:ascii="Trebuchet MS" w:hAnsi="Trebuchet MS"/>
                </w:rPr>
                <w:delText xml:space="preserve">, </w:delText>
              </w:r>
              <w:r w:rsidRPr="00F6364E" w:rsidDel="000D2441">
                <w:rPr>
                  <w:rFonts w:ascii="Trebuchet MS" w:hAnsi="Trebuchet MS"/>
                </w:rPr>
                <w:delText>asociere in dezvoltarea</w:delText>
              </w:r>
              <w:r w:rsidDel="000D2441">
                <w:rPr>
                  <w:rFonts w:ascii="Trebuchet MS" w:hAnsi="Trebuchet MS"/>
                </w:rPr>
                <w:delText xml:space="preserve"> locala </w:delText>
              </w:r>
              <w:r w:rsidRPr="00F6364E" w:rsidDel="000D2441">
                <w:rPr>
                  <w:rFonts w:ascii="Trebuchet MS" w:hAnsi="Trebuchet MS"/>
                </w:rPr>
                <w:delText xml:space="preserve">” și </w:delText>
              </w:r>
            </w:del>
            <w:r w:rsidRPr="00F6364E">
              <w:rPr>
                <w:rFonts w:ascii="Trebuchet MS" w:hAnsi="Trebuchet MS"/>
              </w:rPr>
              <w:t>cu măsura M6/6B „Modernizarea satelor si diversificarea serviciilor comunitare” conduc la îndeplinirea Priorității 6 “Promovarea incluziunii sociale, a reducerii sărăciei și a dezvoltării economice în zonele rurale”, prevăzută la art. 5, Reg. (UE) nr. 1305/2013.</w:t>
            </w:r>
          </w:p>
        </w:tc>
      </w:tr>
      <w:tr w:rsidR="002156F2" w:rsidRPr="00F6364E" w:rsidTr="00841A06">
        <w:trPr>
          <w:trHeight w:val="350"/>
        </w:trPr>
        <w:tc>
          <w:tcPr>
            <w:tcW w:w="9640" w:type="dxa"/>
            <w:gridSpan w:val="4"/>
            <w:shd w:val="clear" w:color="auto" w:fill="C6D9F1"/>
            <w:vAlign w:val="center"/>
          </w:tcPr>
          <w:p w:rsidR="002156F2" w:rsidRPr="00F6364E" w:rsidRDefault="002156F2" w:rsidP="00841A06">
            <w:pPr>
              <w:pStyle w:val="ListParagraph"/>
              <w:spacing w:after="0"/>
              <w:ind w:left="0"/>
              <w:contextualSpacing/>
              <w:rPr>
                <w:rFonts w:ascii="Trebuchet MS" w:hAnsi="Trebuchet MS"/>
                <w:b/>
              </w:rPr>
            </w:pPr>
            <w:r>
              <w:rPr>
                <w:rFonts w:ascii="Trebuchet MS" w:hAnsi="Trebuchet MS"/>
                <w:b/>
              </w:rPr>
              <w:t>2.</w:t>
            </w:r>
            <w:r w:rsidRPr="00F6364E">
              <w:rPr>
                <w:rFonts w:ascii="Trebuchet MS" w:hAnsi="Trebuchet MS"/>
                <w:b/>
              </w:rPr>
              <w:t>Valoarea adăugată a măsurii</w:t>
            </w:r>
          </w:p>
        </w:tc>
      </w:tr>
      <w:tr w:rsidR="002156F2" w:rsidRPr="00F6364E" w:rsidTr="00841A06">
        <w:trPr>
          <w:trHeight w:val="260"/>
        </w:trPr>
        <w:tc>
          <w:tcPr>
            <w:tcW w:w="9640" w:type="dxa"/>
            <w:gridSpan w:val="4"/>
            <w:vAlign w:val="center"/>
          </w:tcPr>
          <w:p w:rsidR="002156F2" w:rsidRPr="00F6364E" w:rsidRDefault="002156F2" w:rsidP="00841A06">
            <w:pPr>
              <w:spacing w:after="0"/>
              <w:jc w:val="both"/>
              <w:rPr>
                <w:rFonts w:ascii="Trebuchet MS" w:hAnsi="Trebuchet MS"/>
              </w:rPr>
            </w:pPr>
            <w:r w:rsidRPr="00F6364E">
              <w:rPr>
                <w:rFonts w:ascii="Trebuchet MS" w:hAnsi="Trebuchet MS"/>
              </w:rPr>
              <w:t xml:space="preserve">Valoarea adăugată a abordării LEADER derivă din acele inițiative locale care combină soluții ce răspund problematicii identificate la nivelul comunităților din teritoriu, reflectate în acțiuni specifice. In primul rand, valoare adăugată rezida din implicarea de jos în sus a populației și a participării integrate a tuturor actorilor importanti din economia locala, administratie si societate civila la constructia SDL –ului in teritoriului GAL DD. Cuantificarea valorii adăugate s-a realizat cu ajutorul indicatorilor propuși pentru aceasta masura si prin stabilirea criteriilor de eligibilitate, selecție si de  intensitate a sprijinului  în conformitate cu analiza teritorială și nevoile financiare – denumite Conditii Locale. </w:t>
            </w:r>
          </w:p>
          <w:p w:rsidR="002156F2" w:rsidRPr="00F6364E" w:rsidRDefault="002156F2" w:rsidP="00841A06">
            <w:pPr>
              <w:spacing w:after="0"/>
              <w:jc w:val="both"/>
              <w:rPr>
                <w:rFonts w:ascii="Trebuchet MS" w:hAnsi="Trebuchet MS"/>
              </w:rPr>
            </w:pPr>
            <w:r w:rsidRPr="00F6364E">
              <w:rPr>
                <w:rFonts w:ascii="Trebuchet MS" w:hAnsi="Trebuchet MS"/>
              </w:rPr>
              <w:lastRenderedPageBreak/>
              <w:t>Se vor prioritiza proiectele care prevăd crearea de locuri de muncă crește valoarea adăugată a măsurii M3/6A. Încurajarea angajării persoanelor care provin din grupuri vulnerabile, diminuează riscul de excluziune socială a acestora, contribuind la valoarea adăugată a acestei măsuri.</w:t>
            </w:r>
          </w:p>
          <w:p w:rsidR="002156F2" w:rsidRPr="00F6364E" w:rsidRDefault="002156F2" w:rsidP="00841A06">
            <w:pPr>
              <w:spacing w:after="0"/>
              <w:jc w:val="both"/>
              <w:rPr>
                <w:rFonts w:ascii="Trebuchet MS" w:hAnsi="Trebuchet MS"/>
              </w:rPr>
            </w:pPr>
            <w:r w:rsidRPr="00F6364E">
              <w:rPr>
                <w:rFonts w:ascii="Trebuchet MS" w:hAnsi="Trebuchet MS"/>
              </w:rPr>
              <w:t xml:space="preserve">Totodată, prin această măsură vor fi susținute activitățile productive care vor folosi ca materie primă resurse locale și vor respecta principiile dezvoltării durabile. Nu în ultimul rând, bioeconomia și proiectele care vor contribui la protecția mediului vor fi susținute în cadrul acestei măsuri, prin aplicarea criteriilor de selecție referitoare la utilizarea energiilor regenerabile. </w:t>
            </w:r>
          </w:p>
        </w:tc>
      </w:tr>
      <w:tr w:rsidR="002156F2" w:rsidRPr="00F6364E" w:rsidTr="00841A06">
        <w:trPr>
          <w:trHeight w:val="350"/>
        </w:trPr>
        <w:tc>
          <w:tcPr>
            <w:tcW w:w="9640" w:type="dxa"/>
            <w:gridSpan w:val="4"/>
            <w:shd w:val="clear" w:color="auto" w:fill="C6D9F1"/>
            <w:vAlign w:val="center"/>
          </w:tcPr>
          <w:p w:rsidR="002156F2" w:rsidRPr="006A12F4" w:rsidRDefault="002156F2" w:rsidP="00841A06">
            <w:pPr>
              <w:pStyle w:val="ListParagraph"/>
              <w:spacing w:after="0"/>
              <w:ind w:left="0"/>
              <w:contextualSpacing/>
              <w:rPr>
                <w:rFonts w:ascii="Trebuchet MS" w:hAnsi="Trebuchet MS"/>
                <w:b/>
                <w:lang w:val="fr-FR"/>
              </w:rPr>
            </w:pPr>
            <w:r w:rsidRPr="006A12F4">
              <w:rPr>
                <w:rFonts w:ascii="Trebuchet MS" w:hAnsi="Trebuchet MS"/>
                <w:b/>
                <w:lang w:val="fr-FR"/>
              </w:rPr>
              <w:lastRenderedPageBreak/>
              <w:t>3.Trimiteri la alte acte legislative</w:t>
            </w:r>
          </w:p>
        </w:tc>
      </w:tr>
      <w:tr w:rsidR="002156F2" w:rsidRPr="00F6364E" w:rsidTr="00841A06">
        <w:trPr>
          <w:trHeight w:val="260"/>
        </w:trPr>
        <w:tc>
          <w:tcPr>
            <w:tcW w:w="9640" w:type="dxa"/>
            <w:gridSpan w:val="4"/>
            <w:vAlign w:val="center"/>
          </w:tcPr>
          <w:p w:rsidR="002156F2" w:rsidRPr="00F6364E" w:rsidRDefault="002156F2" w:rsidP="00841A06">
            <w:pPr>
              <w:widowControl w:val="0"/>
              <w:overflowPunct w:val="0"/>
              <w:autoSpaceDE w:val="0"/>
              <w:autoSpaceDN w:val="0"/>
              <w:adjustRightInd w:val="0"/>
              <w:spacing w:after="0"/>
              <w:jc w:val="both"/>
              <w:rPr>
                <w:rFonts w:ascii="Trebuchet MS" w:hAnsi="Trebuchet MS"/>
              </w:rPr>
            </w:pPr>
            <w:r w:rsidRPr="00F6364E">
              <w:rPr>
                <w:rFonts w:ascii="Trebuchet MS" w:hAnsi="Trebuchet MS"/>
                <w:b/>
              </w:rPr>
              <w:t>Legislație europeană</w:t>
            </w:r>
            <w:r w:rsidRPr="00F6364E">
              <w:rPr>
                <w:rFonts w:ascii="Trebuchet MS" w:hAnsi="Trebuchet MS"/>
              </w:rPr>
              <w:t>: Reg. (UE) nr.1407/2013; Reg. (UE) nr. 1303/2013; Reg. (UE) nr. 809/2014; Recomandarea 2003/361/CE / 2003; Reg. (UE) nr. 215/2014; Reg. (UE) nr. 1305/2013; Reg. (UE) nr. 1306 - 1307/2013;</w:t>
            </w:r>
          </w:p>
          <w:p w:rsidR="002156F2" w:rsidRPr="00F6364E" w:rsidRDefault="002156F2" w:rsidP="00841A06">
            <w:pPr>
              <w:widowControl w:val="0"/>
              <w:overflowPunct w:val="0"/>
              <w:autoSpaceDE w:val="0"/>
              <w:autoSpaceDN w:val="0"/>
              <w:adjustRightInd w:val="0"/>
              <w:spacing w:after="0"/>
              <w:jc w:val="both"/>
              <w:rPr>
                <w:rFonts w:ascii="Trebuchet MS" w:hAnsi="Trebuchet MS"/>
              </w:rPr>
            </w:pPr>
            <w:r w:rsidRPr="00F6364E">
              <w:rPr>
                <w:rFonts w:ascii="Trebuchet MS" w:hAnsi="Trebuchet MS"/>
                <w:b/>
              </w:rPr>
              <w:t>Legislație națională:</w:t>
            </w:r>
            <w:r w:rsidRPr="00F6364E">
              <w:rPr>
                <w:rFonts w:ascii="Trebuchet MS" w:hAnsi="Trebuchet MS"/>
              </w:rPr>
              <w:tab/>
              <w:t xml:space="preserve">OUG nr. 346/2004; OUG nr. 44/2008; HG nr. 226/2015; OUG nr. 142/2008; OUG nr. 66/2011;L190/2009; Legea Turismului; Ordinului nr. 65/2013 ANT; Reglementari ARBDD privind accesul in rezervatie. </w:t>
            </w:r>
          </w:p>
        </w:tc>
      </w:tr>
      <w:tr w:rsidR="002156F2" w:rsidRPr="00F6364E" w:rsidTr="00841A06">
        <w:trPr>
          <w:trHeight w:val="170"/>
        </w:trPr>
        <w:tc>
          <w:tcPr>
            <w:tcW w:w="9640" w:type="dxa"/>
            <w:gridSpan w:val="4"/>
            <w:shd w:val="clear" w:color="auto" w:fill="C6D9F1"/>
            <w:vAlign w:val="center"/>
          </w:tcPr>
          <w:p w:rsidR="002156F2" w:rsidRPr="00F6364E" w:rsidRDefault="002156F2" w:rsidP="00841A06">
            <w:pPr>
              <w:pStyle w:val="ListParagraph"/>
              <w:spacing w:after="0"/>
              <w:ind w:left="0"/>
              <w:contextualSpacing/>
              <w:rPr>
                <w:rFonts w:ascii="Trebuchet MS" w:hAnsi="Trebuchet MS"/>
                <w:b/>
              </w:rPr>
            </w:pPr>
            <w:r>
              <w:rPr>
                <w:rFonts w:ascii="Trebuchet MS" w:hAnsi="Trebuchet MS"/>
                <w:b/>
              </w:rPr>
              <w:t>4.</w:t>
            </w:r>
            <w:r w:rsidRPr="00F6364E">
              <w:rPr>
                <w:rFonts w:ascii="Trebuchet MS" w:hAnsi="Trebuchet MS"/>
                <w:b/>
              </w:rPr>
              <w:t>Beneficiari direcţi/indirecţi (grup ţintă)</w:t>
            </w:r>
          </w:p>
        </w:tc>
      </w:tr>
      <w:tr w:rsidR="002156F2" w:rsidRPr="00F6364E" w:rsidTr="00841A06">
        <w:trPr>
          <w:trHeight w:val="703"/>
        </w:trPr>
        <w:tc>
          <w:tcPr>
            <w:tcW w:w="9640" w:type="dxa"/>
            <w:gridSpan w:val="4"/>
            <w:vAlign w:val="center"/>
          </w:tcPr>
          <w:p w:rsidR="002156F2" w:rsidRPr="00F6364E" w:rsidRDefault="002156F2" w:rsidP="00841A06">
            <w:pPr>
              <w:pStyle w:val="ListParagraph"/>
              <w:spacing w:after="0"/>
              <w:ind w:left="318"/>
              <w:jc w:val="both"/>
              <w:rPr>
                <w:rFonts w:ascii="Trebuchet MS" w:hAnsi="Trebuchet MS"/>
              </w:rPr>
            </w:pPr>
            <w:r w:rsidRPr="00F6364E">
              <w:rPr>
                <w:rFonts w:ascii="Trebuchet MS" w:hAnsi="Trebuchet MS"/>
              </w:rPr>
              <w:t xml:space="preserve">Beneficiari direcți ai acestei măsuri pot fi:  </w:t>
            </w:r>
          </w:p>
          <w:p w:rsidR="002156F2" w:rsidRPr="006A12F4" w:rsidRDefault="002156F2">
            <w:pPr>
              <w:pStyle w:val="ListParagraph"/>
              <w:numPr>
                <w:ilvl w:val="0"/>
                <w:numId w:val="16"/>
              </w:numPr>
              <w:spacing w:after="0"/>
              <w:ind w:left="459"/>
              <w:contextualSpacing/>
              <w:jc w:val="both"/>
              <w:rPr>
                <w:rFonts w:ascii="Trebuchet MS" w:hAnsi="Trebuchet MS"/>
                <w:lang w:val="fr-FR"/>
              </w:rPr>
            </w:pPr>
            <w:r w:rsidRPr="006A12F4">
              <w:rPr>
                <w:rFonts w:ascii="Trebuchet MS" w:hAnsi="Trebuchet MS"/>
                <w:lang w:val="fr-FR"/>
              </w:rPr>
              <w:t>Micro-întreprinderi şi întreprinderi neagricole mici existente şi nou-înfiinţate (start-up) din teritoriul GAL;</w:t>
            </w:r>
          </w:p>
          <w:p w:rsidR="002156F2" w:rsidRPr="006A12F4" w:rsidRDefault="002156F2">
            <w:pPr>
              <w:pStyle w:val="ListParagraph"/>
              <w:numPr>
                <w:ilvl w:val="0"/>
                <w:numId w:val="16"/>
              </w:numPr>
              <w:spacing w:after="0"/>
              <w:ind w:left="459"/>
              <w:contextualSpacing/>
              <w:jc w:val="both"/>
              <w:rPr>
                <w:rFonts w:ascii="Trebuchet MS" w:hAnsi="Trebuchet MS"/>
                <w:lang w:val="fr-FR"/>
              </w:rPr>
            </w:pPr>
            <w:r w:rsidRPr="006A12F4">
              <w:rPr>
                <w:rFonts w:ascii="Trebuchet MS" w:hAnsi="Trebuchet MS"/>
                <w:lang w:val="fr-FR"/>
              </w:rPr>
              <w:t xml:space="preserve">Fermieri sau membrii unor gospodării agricole (autorizaţi cu statut minim de PFA) care îşi diversifică activitatea de bază agricolă prin dezvoltarea unei activităţi neagricole în zona rurală în cadrul întreprinderii deja existente, încadrabile în micro-întreprinderi şi întreprinderi mici, cu excepţia persoanelor fizice neautorizate. </w:t>
            </w:r>
          </w:p>
        </w:tc>
      </w:tr>
      <w:tr w:rsidR="002156F2" w:rsidRPr="00F6364E" w:rsidTr="00841A06">
        <w:trPr>
          <w:trHeight w:val="188"/>
        </w:trPr>
        <w:tc>
          <w:tcPr>
            <w:tcW w:w="9640" w:type="dxa"/>
            <w:gridSpan w:val="4"/>
            <w:shd w:val="clear" w:color="auto" w:fill="C6D9F1"/>
            <w:vAlign w:val="center"/>
          </w:tcPr>
          <w:p w:rsidR="002156F2" w:rsidRPr="00F6364E" w:rsidRDefault="002156F2" w:rsidP="00841A06">
            <w:pPr>
              <w:pStyle w:val="ListParagraph"/>
              <w:spacing w:after="0"/>
              <w:ind w:left="0"/>
              <w:contextualSpacing/>
              <w:rPr>
                <w:rFonts w:ascii="Trebuchet MS" w:hAnsi="Trebuchet MS"/>
                <w:b/>
              </w:rPr>
            </w:pPr>
            <w:r>
              <w:rPr>
                <w:rFonts w:ascii="Trebuchet MS" w:hAnsi="Trebuchet MS"/>
                <w:b/>
              </w:rPr>
              <w:t>5.</w:t>
            </w:r>
            <w:r w:rsidRPr="00F6364E">
              <w:rPr>
                <w:rFonts w:ascii="Trebuchet MS" w:hAnsi="Trebuchet MS"/>
                <w:b/>
              </w:rPr>
              <w:t>Tip de sprijin (conform art. 67 din Reg. (UE) nr.1303/2013)</w:t>
            </w:r>
          </w:p>
        </w:tc>
      </w:tr>
      <w:tr w:rsidR="002156F2" w:rsidRPr="00F6364E" w:rsidTr="00841A06">
        <w:trPr>
          <w:trHeight w:val="458"/>
        </w:trPr>
        <w:tc>
          <w:tcPr>
            <w:tcW w:w="9640" w:type="dxa"/>
            <w:gridSpan w:val="4"/>
            <w:vAlign w:val="center"/>
          </w:tcPr>
          <w:p w:rsidR="002156F2" w:rsidRPr="00F6364E" w:rsidRDefault="002156F2" w:rsidP="00841A06">
            <w:pPr>
              <w:pStyle w:val="Default"/>
              <w:spacing w:line="276" w:lineRule="auto"/>
              <w:ind w:firstLine="426"/>
              <w:contextualSpacing/>
              <w:jc w:val="both"/>
              <w:rPr>
                <w:rFonts w:ascii="Trebuchet MS" w:hAnsi="Trebuchet MS"/>
                <w:color w:val="auto"/>
                <w:sz w:val="22"/>
                <w:szCs w:val="22"/>
              </w:rPr>
            </w:pPr>
            <w:r w:rsidRPr="00F6364E">
              <w:rPr>
                <w:rFonts w:ascii="Trebuchet MS" w:hAnsi="Trebuchet MS"/>
                <w:sz w:val="22"/>
                <w:szCs w:val="22"/>
              </w:rPr>
              <w:t xml:space="preserve"> </w:t>
            </w:r>
            <w:r w:rsidRPr="00F6364E">
              <w:rPr>
                <w:rFonts w:ascii="Trebuchet MS" w:hAnsi="Trebuchet MS"/>
                <w:color w:val="auto"/>
                <w:sz w:val="22"/>
                <w:szCs w:val="22"/>
              </w:rPr>
              <w:t>Sprijinul în cadrul acestei măsuri poate fi acordat pentru investiții, astfel:</w:t>
            </w:r>
          </w:p>
          <w:p w:rsidR="002156F2" w:rsidRPr="00F6364E" w:rsidRDefault="002156F2">
            <w:pPr>
              <w:pStyle w:val="Default"/>
              <w:numPr>
                <w:ilvl w:val="0"/>
                <w:numId w:val="17"/>
              </w:numPr>
              <w:spacing w:line="276" w:lineRule="auto"/>
              <w:ind w:left="318"/>
              <w:contextualSpacing/>
              <w:jc w:val="both"/>
              <w:rPr>
                <w:rFonts w:ascii="Trebuchet MS" w:hAnsi="Trebuchet MS"/>
                <w:b/>
                <w:color w:val="auto"/>
                <w:sz w:val="22"/>
                <w:szCs w:val="22"/>
              </w:rPr>
            </w:pPr>
            <w:r w:rsidRPr="00F6364E">
              <w:rPr>
                <w:rFonts w:ascii="Trebuchet MS" w:hAnsi="Trebuchet MS"/>
                <w:b/>
                <w:color w:val="auto"/>
                <w:sz w:val="22"/>
                <w:szCs w:val="22"/>
              </w:rPr>
              <w:t>Rambursarea</w:t>
            </w:r>
            <w:r w:rsidRPr="00F6364E">
              <w:rPr>
                <w:rFonts w:ascii="Trebuchet MS" w:hAnsi="Trebuchet MS"/>
                <w:color w:val="auto"/>
                <w:sz w:val="22"/>
                <w:szCs w:val="22"/>
              </w:rPr>
              <w:t xml:space="preserve"> costurilor eligibile suportate și plătite efectiv;</w:t>
            </w:r>
          </w:p>
          <w:p w:rsidR="002156F2" w:rsidRPr="00F6364E" w:rsidRDefault="002156F2">
            <w:pPr>
              <w:pStyle w:val="Default"/>
              <w:numPr>
                <w:ilvl w:val="0"/>
                <w:numId w:val="17"/>
              </w:numPr>
              <w:spacing w:line="276" w:lineRule="auto"/>
              <w:ind w:left="318" w:hanging="283"/>
              <w:contextualSpacing/>
              <w:jc w:val="both"/>
              <w:rPr>
                <w:rFonts w:ascii="Trebuchet MS" w:hAnsi="Trebuchet MS"/>
                <w:b/>
                <w:color w:val="auto"/>
                <w:sz w:val="22"/>
                <w:szCs w:val="22"/>
              </w:rPr>
            </w:pPr>
            <w:r w:rsidRPr="00F6364E">
              <w:rPr>
                <w:rFonts w:ascii="Trebuchet MS" w:hAnsi="Trebuchet MS"/>
                <w:b/>
                <w:color w:val="auto"/>
                <w:sz w:val="22"/>
                <w:szCs w:val="22"/>
              </w:rPr>
              <w:t>Plăți în avans</w:t>
            </w:r>
            <w:r w:rsidRPr="00F6364E">
              <w:rPr>
                <w:rFonts w:ascii="Trebuchet MS" w:hAnsi="Trebuchet MS"/>
                <w:color w:val="auto"/>
                <w:sz w:val="22"/>
                <w:szCs w:val="22"/>
              </w:rPr>
              <w:t>, cu condiția constituirii unei garanții bancare sau a unei garanții echivalente corespunzătoare procentului de 100 % din valoarea avansului, în conformitate cu art. 45 (4) și art. 63 ale Reg. (UE) nr. 1305/2013.</w:t>
            </w:r>
          </w:p>
          <w:p w:rsidR="002156F2" w:rsidRPr="00F6364E" w:rsidRDefault="002156F2" w:rsidP="00841A06">
            <w:pPr>
              <w:autoSpaceDE w:val="0"/>
              <w:autoSpaceDN w:val="0"/>
              <w:adjustRightInd w:val="0"/>
              <w:spacing w:after="0"/>
              <w:contextualSpacing/>
              <w:jc w:val="both"/>
              <w:rPr>
                <w:rFonts w:ascii="Trebuchet MS" w:hAnsi="Trebuchet MS"/>
              </w:rPr>
            </w:pPr>
            <w:r w:rsidRPr="00F6364E">
              <w:rPr>
                <w:rFonts w:ascii="Trebuchet MS" w:hAnsi="Trebuchet MS" w:cs="Calibri-Bold"/>
                <w:bCs/>
              </w:rPr>
              <w:t>Sprijinul public nerambursabil va respecta prevederile R(CE) nr. 1407/2013 cu privire la sprijinul de minimis, se acordă pentru o perioadă de maxim trei ani și nu va depăşi 200.000 euro/beneficiar (întreprindere unică) pe 3 ani fiscali.</w:t>
            </w:r>
          </w:p>
        </w:tc>
      </w:tr>
      <w:tr w:rsidR="002156F2" w:rsidRPr="00F6364E" w:rsidTr="00841A06">
        <w:trPr>
          <w:trHeight w:val="242"/>
        </w:trPr>
        <w:tc>
          <w:tcPr>
            <w:tcW w:w="9640" w:type="dxa"/>
            <w:gridSpan w:val="4"/>
            <w:shd w:val="clear" w:color="auto" w:fill="C6D9F1"/>
            <w:vAlign w:val="center"/>
          </w:tcPr>
          <w:p w:rsidR="002156F2" w:rsidRPr="00F6364E" w:rsidRDefault="002156F2" w:rsidP="00841A06">
            <w:pPr>
              <w:spacing w:after="0"/>
              <w:rPr>
                <w:rFonts w:ascii="Trebuchet MS" w:hAnsi="Trebuchet MS"/>
              </w:rPr>
            </w:pPr>
            <w:r w:rsidRPr="00F6364E">
              <w:rPr>
                <w:rFonts w:ascii="Trebuchet MS" w:hAnsi="Trebuchet MS"/>
                <w:b/>
              </w:rPr>
              <w:t>6</w:t>
            </w:r>
            <w:r w:rsidRPr="00985B9D">
              <w:rPr>
                <w:rFonts w:ascii="Trebuchet MS" w:hAnsi="Trebuchet MS"/>
                <w:b/>
                <w:shd w:val="clear" w:color="auto" w:fill="C6D9F1"/>
              </w:rPr>
              <w:t>.Tipuri de acţiuni eligibile şi neeligibile</w:t>
            </w:r>
          </w:p>
        </w:tc>
      </w:tr>
      <w:tr w:rsidR="002156F2" w:rsidRPr="00F6364E" w:rsidTr="00841A06">
        <w:trPr>
          <w:trHeight w:val="1288"/>
        </w:trPr>
        <w:tc>
          <w:tcPr>
            <w:tcW w:w="9640" w:type="dxa"/>
            <w:gridSpan w:val="4"/>
            <w:shd w:val="clear" w:color="auto" w:fill="auto"/>
          </w:tcPr>
          <w:p w:rsidR="002156F2" w:rsidRPr="00F6364E" w:rsidRDefault="002156F2" w:rsidP="00841A06">
            <w:pPr>
              <w:spacing w:after="0"/>
              <w:jc w:val="both"/>
              <w:rPr>
                <w:rFonts w:ascii="Trebuchet MS" w:hAnsi="Trebuchet MS"/>
              </w:rPr>
            </w:pPr>
            <w:r w:rsidRPr="00F6364E">
              <w:rPr>
                <w:rFonts w:ascii="Trebuchet MS" w:hAnsi="Trebuchet MS"/>
              </w:rPr>
              <w:t>Pentru a stabili tipurile de acțiuni eligibile și neeligibile, s-a tinut cont de urmatoarele reglementari: art. 65 din Reg. (UE) nr. 1303/2013; art. 69(3) din Reg. (UE) nr. 1303/2013; art. 45 din Reg. (UE) nr. 1305/2013; art. 13 din Reg. (UE) nr. 807/2014; prevederile din PNDR – cap. 8.1, Fișa tehnică a sub-măsurii 19.2 si HG 226/2015 privind stabilirea cadrului general de implementare a masurilor PNDR. In toate cazurile conditionalitatile din regulamentele UE prevaleaza in fata reglementarilor nationale.</w:t>
            </w:r>
          </w:p>
          <w:p w:rsidR="002156F2" w:rsidRPr="006A12F4" w:rsidRDefault="002156F2">
            <w:pPr>
              <w:pStyle w:val="ListParagraph"/>
              <w:numPr>
                <w:ilvl w:val="0"/>
                <w:numId w:val="18"/>
              </w:numPr>
              <w:spacing w:after="0"/>
              <w:ind w:left="459"/>
              <w:contextualSpacing/>
              <w:jc w:val="both"/>
              <w:rPr>
                <w:rFonts w:ascii="Trebuchet MS" w:hAnsi="Trebuchet MS"/>
                <w:lang w:val="fr-FR"/>
              </w:rPr>
            </w:pPr>
            <w:r w:rsidRPr="006A12F4">
              <w:rPr>
                <w:rFonts w:ascii="Trebuchet MS" w:hAnsi="Trebuchet MS"/>
                <w:b/>
                <w:lang w:val="fr-FR"/>
              </w:rPr>
              <w:t>Activități de producție</w:t>
            </w:r>
            <w:r w:rsidRPr="006A12F4">
              <w:rPr>
                <w:rFonts w:ascii="Trebuchet MS" w:hAnsi="Trebuchet MS"/>
                <w:lang w:val="fr-FR"/>
              </w:rPr>
              <w:t xml:space="preserve"> (ex:fabricarea produselor textile, îmbrăcăminte, articole de marochinărie, articole de hârtie și carton; fabricarea produselor chimice, farmaceutice; activități de prelucrare a produselor lemnoase; industrie metalurgică, fabricare construcții metalice, mașini, utilaje și echipamente; fabricare produse electrice, electronice, etc.); Fabricarea de peleți și brichete din biomasă, etc.</w:t>
            </w:r>
          </w:p>
          <w:p w:rsidR="002156F2" w:rsidRPr="00F6364E" w:rsidRDefault="002156F2">
            <w:pPr>
              <w:numPr>
                <w:ilvl w:val="0"/>
                <w:numId w:val="18"/>
              </w:numPr>
              <w:autoSpaceDE w:val="0"/>
              <w:autoSpaceDN w:val="0"/>
              <w:adjustRightInd w:val="0"/>
              <w:spacing w:after="0"/>
              <w:ind w:left="459"/>
              <w:contextualSpacing/>
              <w:jc w:val="both"/>
              <w:rPr>
                <w:rFonts w:ascii="Trebuchet MS" w:hAnsi="Trebuchet MS"/>
              </w:rPr>
            </w:pPr>
            <w:r w:rsidRPr="00F6364E">
              <w:rPr>
                <w:rFonts w:ascii="Trebuchet MS" w:hAnsi="Trebuchet MS"/>
                <w:b/>
              </w:rPr>
              <w:t>Activități turistice</w:t>
            </w:r>
            <w:r>
              <w:rPr>
                <w:rFonts w:ascii="Trebuchet MS" w:hAnsi="Trebuchet MS"/>
                <w:b/>
              </w:rPr>
              <w:t>:</w:t>
            </w:r>
            <w:r>
              <w:rPr>
                <w:rFonts w:ascii="Trebuchet MS" w:hAnsi="Trebuchet MS"/>
              </w:rPr>
              <w:t xml:space="preserve">  </w:t>
            </w:r>
            <w:r w:rsidRPr="00F6364E">
              <w:rPr>
                <w:rFonts w:ascii="Trebuchet MS" w:hAnsi="Trebuchet MS"/>
              </w:rPr>
              <w:t>activități ale structurilor de primire turistica asa cum sunt definite de Legea turismului</w:t>
            </w:r>
            <w:r>
              <w:rPr>
                <w:rFonts w:ascii="Trebuchet MS" w:hAnsi="Trebuchet MS"/>
              </w:rPr>
              <w:t xml:space="preserve"> (pensiuni turistice, agropensiuni, , maxim 4  camere de închiriat, maxim 12 camere – bungalow-ri), activități de agrement, </w:t>
            </w:r>
            <w:r w:rsidRPr="00F6364E">
              <w:rPr>
                <w:rFonts w:ascii="Trebuchet MS" w:hAnsi="Trebuchet MS"/>
              </w:rPr>
              <w:t xml:space="preserve">activitati ale operatorilor de </w:t>
            </w:r>
            <w:r w:rsidRPr="00F6364E">
              <w:rPr>
                <w:rFonts w:ascii="Trebuchet MS" w:hAnsi="Trebuchet MS"/>
              </w:rPr>
              <w:lastRenderedPageBreak/>
              <w:t xml:space="preserve">turism, infrastructura agroturistica, </w:t>
            </w:r>
            <w:r>
              <w:rPr>
                <w:rFonts w:ascii="Trebuchet MS" w:hAnsi="Trebuchet MS"/>
              </w:rPr>
              <w:t>excursii cu ambarcațiuni de agrement de maxim 12 persoane și putere de până la 200 CP, SPA-uri,etc</w:t>
            </w:r>
            <w:r w:rsidRPr="00F6364E">
              <w:rPr>
                <w:rFonts w:ascii="Trebuchet MS" w:hAnsi="Trebuchet MS"/>
              </w:rPr>
              <w:t>;</w:t>
            </w:r>
          </w:p>
          <w:p w:rsidR="002156F2" w:rsidRDefault="002156F2">
            <w:pPr>
              <w:numPr>
                <w:ilvl w:val="0"/>
                <w:numId w:val="18"/>
              </w:numPr>
              <w:spacing w:after="0"/>
              <w:ind w:left="459"/>
              <w:contextualSpacing/>
              <w:jc w:val="both"/>
              <w:rPr>
                <w:rFonts w:ascii="Trebuchet MS" w:hAnsi="Trebuchet MS"/>
              </w:rPr>
            </w:pPr>
            <w:r w:rsidRPr="00F6364E">
              <w:rPr>
                <w:rFonts w:ascii="Trebuchet MS" w:hAnsi="Trebuchet MS"/>
                <w:b/>
              </w:rPr>
              <w:t xml:space="preserve">Servicii </w:t>
            </w:r>
            <w:r w:rsidRPr="00F6364E">
              <w:rPr>
                <w:rFonts w:ascii="Trebuchet MS" w:hAnsi="Trebuchet MS"/>
              </w:rPr>
              <w:t>(ex: medicale, sanitar-veterinare; reparații mașini, unelte, obiecte casnice</w:t>
            </w:r>
            <w:r>
              <w:rPr>
                <w:rFonts w:ascii="Trebuchet MS" w:hAnsi="Trebuchet MS"/>
              </w:rPr>
              <w:t>, inchirieri</w:t>
            </w:r>
            <w:r w:rsidRPr="00F6364E">
              <w:rPr>
                <w:rFonts w:ascii="Trebuchet MS" w:hAnsi="Trebuchet MS"/>
              </w:rPr>
              <w:t>;</w:t>
            </w:r>
            <w:r>
              <w:rPr>
                <w:rFonts w:ascii="Trebuchet MS" w:hAnsi="Trebuchet MS"/>
              </w:rPr>
              <w:t xml:space="preserve"> achiziții utilaje, mijloace de transport specializate auto sau navale în scop de agrement și echipamente pentru servicii prioritare în SDL (ex. Construcții, amenajare teren, servicii de spălătorie, servicii medicale și sanitar-veterinare, etc.), </w:t>
            </w:r>
            <w:r w:rsidRPr="00F6364E">
              <w:rPr>
                <w:rFonts w:ascii="Trebuchet MS" w:hAnsi="Trebuchet MS"/>
              </w:rPr>
              <w:t xml:space="preserve"> consultanță, contabilitate, juridice, audit;</w:t>
            </w:r>
            <w:r>
              <w:rPr>
                <w:rFonts w:ascii="Trebuchet MS" w:hAnsi="Trebuchet MS"/>
              </w:rPr>
              <w:t xml:space="preserve"> activități de editare, etc.;</w:t>
            </w:r>
            <w:r w:rsidRPr="00F6364E">
              <w:rPr>
                <w:rFonts w:ascii="Trebuchet MS" w:hAnsi="Trebuchet MS"/>
              </w:rPr>
              <w:t xml:space="preserve"> servicii în tehnologia informației și servicii informatice; servicii tehnice, administrative, alte servicii destinate populației din spațiul rural, etc).</w:t>
            </w:r>
          </w:p>
          <w:p w:rsidR="002156F2" w:rsidRDefault="002156F2" w:rsidP="00841A06">
            <w:pPr>
              <w:spacing w:after="0"/>
              <w:contextualSpacing/>
              <w:jc w:val="both"/>
              <w:rPr>
                <w:rFonts w:ascii="Trebuchet MS" w:hAnsi="Trebuchet MS"/>
              </w:rPr>
            </w:pPr>
            <w:r w:rsidRPr="00392414">
              <w:rPr>
                <w:rFonts w:ascii="Trebuchet MS" w:hAnsi="Trebuchet MS"/>
              </w:rPr>
              <w:t>Sunt eligibile toate tipurile de operațiuni care sunt în concordanță cu regulile generale din Regulamentele Europene, prioritățile stabilite pentru dezvoltarea locală – LEADER și obiectivele și prioritățile stabilite în Strategia de Dezvoltare Locală.</w:t>
            </w:r>
          </w:p>
          <w:p w:rsidR="002156F2" w:rsidRPr="00392414" w:rsidRDefault="002156F2" w:rsidP="00841A06">
            <w:pPr>
              <w:shd w:val="clear" w:color="auto" w:fill="FFFFFF"/>
              <w:rPr>
                <w:rFonts w:ascii="Trebuchet MS" w:hAnsi="Trebuchet MS"/>
                <w:color w:val="FFFFFF"/>
              </w:rPr>
            </w:pPr>
            <w:r w:rsidRPr="00392414">
              <w:rPr>
                <w:rFonts w:ascii="Trebuchet MS" w:hAnsi="Trebuchet MS"/>
              </w:rPr>
              <w:t>CHELTUIELILE NEELIGIBILE: • cheltuielile cu achiziţionarea de bunuri și echipamente ”second hand”; • cheltuieli efectuate înainte de semnarea contractului de finanțare a proiectului; • cheltuieli cu investițiile ce fac obiectul dublei finanțări care vizează aceleași costuri eligibile; • dobânzi debitoare; • taxa pe valoarea adăugată, cu excepţia cazului în care aceasta nu se poate recupera în temeiul legislaţiei naţionale privind TVA‐ul  și a prevederilor specifice pentru instrumente financiare; Nu este eligibilă producţia de electricitate din biomasă ca şi activitate economică; Prestarea de servicii agricole;</w:t>
            </w:r>
            <w:r w:rsidRPr="00392414">
              <w:rPr>
                <w:rFonts w:ascii="Trebuchet MS" w:hAnsi="Trebuchet MS"/>
                <w:color w:val="FFFFFF"/>
              </w:rPr>
              <w:t xml:space="preserve"> </w:t>
            </w:r>
            <w:r w:rsidRPr="00392414">
              <w:rPr>
                <w:rFonts w:ascii="Trebuchet MS" w:hAnsi="Trebuchet MS"/>
              </w:rPr>
              <w:t>Procesarea și comercializarea produselor prevăzute în Anexa 1 din Tratat.</w:t>
            </w:r>
          </w:p>
        </w:tc>
      </w:tr>
      <w:tr w:rsidR="002156F2" w:rsidRPr="00F6364E" w:rsidTr="00841A06">
        <w:trPr>
          <w:trHeight w:val="304"/>
        </w:trPr>
        <w:tc>
          <w:tcPr>
            <w:tcW w:w="9640" w:type="dxa"/>
            <w:gridSpan w:val="4"/>
            <w:shd w:val="clear" w:color="auto" w:fill="B8CCE4"/>
            <w:vAlign w:val="center"/>
          </w:tcPr>
          <w:p w:rsidR="002156F2" w:rsidRPr="00F6364E" w:rsidRDefault="002156F2" w:rsidP="00841A06">
            <w:pPr>
              <w:pStyle w:val="ListParagraph"/>
              <w:spacing w:after="0"/>
              <w:ind w:left="0"/>
              <w:contextualSpacing/>
              <w:rPr>
                <w:rFonts w:ascii="Trebuchet MS" w:hAnsi="Trebuchet MS"/>
                <w:b/>
              </w:rPr>
            </w:pPr>
            <w:r>
              <w:rPr>
                <w:rFonts w:ascii="Trebuchet MS" w:hAnsi="Trebuchet MS"/>
                <w:b/>
              </w:rPr>
              <w:lastRenderedPageBreak/>
              <w:t>7.</w:t>
            </w:r>
            <w:r w:rsidRPr="00F6364E">
              <w:rPr>
                <w:rFonts w:ascii="Trebuchet MS" w:hAnsi="Trebuchet MS"/>
                <w:b/>
              </w:rPr>
              <w:t>Condiţii de eligibilitate</w:t>
            </w:r>
          </w:p>
        </w:tc>
      </w:tr>
      <w:tr w:rsidR="002156F2" w:rsidRPr="00F6364E" w:rsidTr="00841A06">
        <w:trPr>
          <w:trHeight w:val="1270"/>
        </w:trPr>
        <w:tc>
          <w:tcPr>
            <w:tcW w:w="9640" w:type="dxa"/>
            <w:gridSpan w:val="4"/>
          </w:tcPr>
          <w:p w:rsidR="002156F2" w:rsidRPr="006A12F4" w:rsidRDefault="002156F2" w:rsidP="00841A06">
            <w:pPr>
              <w:pStyle w:val="ListParagraph"/>
              <w:spacing w:after="0"/>
              <w:ind w:left="34"/>
              <w:rPr>
                <w:rFonts w:ascii="Trebuchet MS" w:hAnsi="Trebuchet MS"/>
                <w:lang w:val="fr-FR"/>
              </w:rPr>
            </w:pPr>
            <w:r w:rsidRPr="006A12F4">
              <w:rPr>
                <w:rFonts w:ascii="Trebuchet MS" w:hAnsi="Trebuchet MS"/>
                <w:lang w:val="fr-FR"/>
              </w:rPr>
              <w:t xml:space="preserve">Solicitanții de sprijin prin această măsură vor trebui să îndeplinească următoarele condiții minime </w:t>
            </w:r>
            <w:proofErr w:type="gramStart"/>
            <w:r w:rsidRPr="006A12F4">
              <w:rPr>
                <w:rFonts w:ascii="Trebuchet MS" w:hAnsi="Trebuchet MS"/>
                <w:lang w:val="fr-FR"/>
              </w:rPr>
              <w:t>de eligibilitate</w:t>
            </w:r>
            <w:proofErr w:type="gramEnd"/>
            <w:r w:rsidRPr="006A12F4">
              <w:rPr>
                <w:rFonts w:ascii="Trebuchet MS" w:hAnsi="Trebuchet MS"/>
                <w:lang w:val="fr-FR"/>
              </w:rPr>
              <w:t xml:space="preserve">: </w:t>
            </w:r>
          </w:p>
          <w:p w:rsidR="002156F2" w:rsidRPr="00F6364E" w:rsidRDefault="002156F2">
            <w:pPr>
              <w:pStyle w:val="ListParagraph"/>
              <w:numPr>
                <w:ilvl w:val="0"/>
                <w:numId w:val="19"/>
              </w:numPr>
              <w:spacing w:after="0"/>
              <w:ind w:left="459"/>
              <w:contextualSpacing/>
              <w:rPr>
                <w:rFonts w:ascii="Trebuchet MS" w:hAnsi="Trebuchet MS"/>
              </w:rPr>
            </w:pPr>
            <w:r w:rsidRPr="00F6364E">
              <w:rPr>
                <w:rFonts w:ascii="Trebuchet MS" w:hAnsi="Trebuchet MS"/>
              </w:rPr>
              <w:t xml:space="preserve">Să se încadreze în categoria beneficiarilor eligibili; </w:t>
            </w:r>
          </w:p>
          <w:p w:rsidR="002156F2" w:rsidRPr="006A12F4" w:rsidRDefault="002156F2">
            <w:pPr>
              <w:pStyle w:val="ListParagraph"/>
              <w:numPr>
                <w:ilvl w:val="0"/>
                <w:numId w:val="19"/>
              </w:numPr>
              <w:spacing w:after="0"/>
              <w:ind w:left="459"/>
              <w:contextualSpacing/>
              <w:rPr>
                <w:rFonts w:ascii="Trebuchet MS" w:hAnsi="Trebuchet MS"/>
                <w:lang w:val="fr-FR"/>
              </w:rPr>
            </w:pPr>
            <w:r w:rsidRPr="006A12F4">
              <w:rPr>
                <w:rFonts w:ascii="Trebuchet MS" w:hAnsi="Trebuchet MS"/>
                <w:lang w:val="fr-FR"/>
              </w:rPr>
              <w:t>Microîntreprinderile și întreprinderile mici să demonstreze că au sediul/punct de lucru în teritoriul GAL DD și să fie înființate de minim 6 luni;</w:t>
            </w:r>
          </w:p>
          <w:p w:rsidR="002156F2" w:rsidRPr="006A12F4" w:rsidRDefault="002156F2">
            <w:pPr>
              <w:pStyle w:val="ListParagraph"/>
              <w:numPr>
                <w:ilvl w:val="0"/>
                <w:numId w:val="19"/>
              </w:numPr>
              <w:spacing w:after="0"/>
              <w:ind w:left="459"/>
              <w:contextualSpacing/>
              <w:rPr>
                <w:rFonts w:ascii="Trebuchet MS" w:hAnsi="Trebuchet MS"/>
                <w:lang w:val="fr-FR"/>
              </w:rPr>
            </w:pPr>
            <w:r w:rsidRPr="006A12F4">
              <w:rPr>
                <w:rFonts w:ascii="Trebuchet MS" w:hAnsi="Trebuchet MS"/>
                <w:lang w:val="fr-FR"/>
              </w:rPr>
              <w:t xml:space="preserve">Obiectivul trebuie să se încadreze în cel puţin unul dintre tipurile de activităţi sprijinite prin măsura M3/6A; </w:t>
            </w:r>
          </w:p>
          <w:p w:rsidR="002156F2" w:rsidRDefault="002156F2">
            <w:pPr>
              <w:pStyle w:val="ListParagraph"/>
              <w:numPr>
                <w:ilvl w:val="0"/>
                <w:numId w:val="19"/>
              </w:numPr>
              <w:spacing w:after="0"/>
              <w:ind w:left="459"/>
              <w:contextualSpacing/>
              <w:rPr>
                <w:rFonts w:ascii="Trebuchet MS" w:hAnsi="Trebuchet MS"/>
              </w:rPr>
            </w:pPr>
            <w:r w:rsidRPr="00F6364E">
              <w:rPr>
                <w:rFonts w:ascii="Trebuchet MS" w:hAnsi="Trebuchet MS"/>
              </w:rPr>
              <w:t xml:space="preserve">Toate </w:t>
            </w:r>
            <w:r>
              <w:rPr>
                <w:rFonts w:ascii="Trebuchet MS" w:hAnsi="Trebuchet MS"/>
              </w:rPr>
              <w:t xml:space="preserve">activitățile </w:t>
            </w:r>
            <w:r w:rsidRPr="00F6364E">
              <w:rPr>
                <w:rFonts w:ascii="Trebuchet MS" w:hAnsi="Trebuchet MS"/>
              </w:rPr>
              <w:t xml:space="preserve">aferente implementării proiectelor trebuie să fie efectuate pe teritoriul GAL DD. </w:t>
            </w:r>
          </w:p>
          <w:p w:rsidR="002156F2" w:rsidRPr="006A12F4" w:rsidRDefault="002156F2">
            <w:pPr>
              <w:pStyle w:val="ListParagraph"/>
              <w:numPr>
                <w:ilvl w:val="0"/>
                <w:numId w:val="19"/>
              </w:numPr>
              <w:spacing w:after="0"/>
              <w:ind w:left="459"/>
              <w:contextualSpacing/>
              <w:rPr>
                <w:rFonts w:ascii="Trebuchet MS" w:hAnsi="Trebuchet MS"/>
                <w:lang w:val="fr-FR"/>
              </w:rPr>
            </w:pPr>
            <w:r w:rsidRPr="006A12F4">
              <w:rPr>
                <w:rFonts w:ascii="Trebuchet MS" w:hAnsi="Trebuchet MS"/>
                <w:lang w:val="fr-FR"/>
              </w:rPr>
              <w:t>Întreprinderea nu trebuie să fie în dificultate în conformitate cu Liniile directoare privind ajutorul de stat pentru salvarea și restructurarea întreprinderilor în dificultate.</w:t>
            </w:r>
          </w:p>
          <w:p w:rsidR="002156F2" w:rsidRDefault="002156F2">
            <w:pPr>
              <w:pStyle w:val="ListParagraph"/>
              <w:numPr>
                <w:ilvl w:val="0"/>
                <w:numId w:val="19"/>
              </w:numPr>
              <w:spacing w:after="0"/>
              <w:ind w:left="459"/>
              <w:contextualSpacing/>
              <w:rPr>
                <w:rFonts w:ascii="Trebuchet MS" w:hAnsi="Trebuchet MS"/>
              </w:rPr>
            </w:pPr>
            <w:r>
              <w:rPr>
                <w:rFonts w:ascii="Trebuchet MS" w:hAnsi="Trebuchet MS"/>
              </w:rPr>
              <w:t>Solicitantul trebuie să demonstreze capacitatea de a asigura cofinanțarea investiției;</w:t>
            </w:r>
          </w:p>
          <w:p w:rsidR="002156F2" w:rsidRPr="00F6364E" w:rsidRDefault="002156F2">
            <w:pPr>
              <w:pStyle w:val="ListParagraph"/>
              <w:numPr>
                <w:ilvl w:val="0"/>
                <w:numId w:val="19"/>
              </w:numPr>
              <w:spacing w:after="0"/>
              <w:ind w:left="459"/>
              <w:contextualSpacing/>
              <w:rPr>
                <w:rFonts w:ascii="Trebuchet MS" w:hAnsi="Trebuchet MS"/>
              </w:rPr>
            </w:pPr>
            <w:r>
              <w:rPr>
                <w:rFonts w:ascii="Trebuchet MS" w:hAnsi="Trebuchet MS"/>
              </w:rPr>
              <w:t xml:space="preserve">Viabilitatea economică a investiției trebuie să fie demonstrată prin prezentarea unei documentații tehnico-economice; </w:t>
            </w:r>
          </w:p>
          <w:p w:rsidR="002156F2" w:rsidRPr="00F6364E" w:rsidRDefault="002156F2">
            <w:pPr>
              <w:pStyle w:val="ListParagraph"/>
              <w:numPr>
                <w:ilvl w:val="0"/>
                <w:numId w:val="19"/>
              </w:numPr>
              <w:spacing w:after="0"/>
              <w:ind w:left="459"/>
              <w:contextualSpacing/>
              <w:rPr>
                <w:rFonts w:ascii="Trebuchet MS" w:hAnsi="Trebuchet MS"/>
              </w:rPr>
            </w:pPr>
          </w:p>
        </w:tc>
      </w:tr>
      <w:tr w:rsidR="002156F2" w:rsidRPr="00F6364E" w:rsidTr="00841A06">
        <w:trPr>
          <w:trHeight w:val="260"/>
        </w:trPr>
        <w:tc>
          <w:tcPr>
            <w:tcW w:w="9640" w:type="dxa"/>
            <w:gridSpan w:val="4"/>
            <w:shd w:val="clear" w:color="auto" w:fill="B8CCE4"/>
            <w:vAlign w:val="center"/>
          </w:tcPr>
          <w:p w:rsidR="002156F2" w:rsidRPr="00F6364E" w:rsidRDefault="002156F2" w:rsidP="00841A06">
            <w:pPr>
              <w:spacing w:after="0"/>
              <w:rPr>
                <w:rFonts w:ascii="Trebuchet MS" w:hAnsi="Trebuchet MS"/>
                <w:b/>
              </w:rPr>
            </w:pPr>
            <w:r w:rsidRPr="00F6364E">
              <w:rPr>
                <w:rFonts w:ascii="Trebuchet MS" w:hAnsi="Trebuchet MS"/>
                <w:b/>
              </w:rPr>
              <w:t>8</w:t>
            </w:r>
            <w:r w:rsidRPr="00985B9D">
              <w:rPr>
                <w:rFonts w:ascii="Trebuchet MS" w:hAnsi="Trebuchet MS"/>
                <w:b/>
                <w:shd w:val="clear" w:color="auto" w:fill="B8CCE4"/>
              </w:rPr>
              <w:t>. Criterii de selecţie</w:t>
            </w:r>
          </w:p>
        </w:tc>
      </w:tr>
      <w:tr w:rsidR="002156F2" w:rsidRPr="00F6364E" w:rsidTr="00841A06">
        <w:trPr>
          <w:trHeight w:val="413"/>
        </w:trPr>
        <w:tc>
          <w:tcPr>
            <w:tcW w:w="9640" w:type="dxa"/>
            <w:gridSpan w:val="4"/>
            <w:vAlign w:val="center"/>
          </w:tcPr>
          <w:p w:rsidR="002156F2" w:rsidRDefault="002156F2" w:rsidP="00841A06">
            <w:pPr>
              <w:tabs>
                <w:tab w:val="left" w:pos="150"/>
                <w:tab w:val="left" w:pos="270"/>
              </w:tabs>
              <w:spacing w:after="0"/>
              <w:rPr>
                <w:rFonts w:ascii="Trebuchet MS" w:hAnsi="Trebuchet MS"/>
              </w:rPr>
            </w:pPr>
            <w:r w:rsidRPr="00F6364E">
              <w:rPr>
                <w:rFonts w:ascii="Trebuchet MS" w:hAnsi="Trebuchet MS"/>
              </w:rPr>
              <w:t>Criteriile de selecție au fost stabilite astfel încât sprijinul să fie canalizat către acele proiecte care corespund cu necesitățile identificate, cu analiza SWOT și cu obiectivele stabilite în SDL. Parteneriatul GAL DD a stabilit urmatoarele principii de stabilire a CRITERIILOR DE SELECTIE LOCALA. Se vor prioritiza proiectele :</w:t>
            </w:r>
          </w:p>
          <w:p w:rsidR="002156F2" w:rsidRPr="00F6364E" w:rsidRDefault="002156F2" w:rsidP="00841A06">
            <w:pPr>
              <w:tabs>
                <w:tab w:val="left" w:pos="150"/>
                <w:tab w:val="left" w:pos="270"/>
              </w:tabs>
              <w:spacing w:after="0"/>
              <w:rPr>
                <w:rFonts w:ascii="Trebuchet MS" w:hAnsi="Trebuchet MS"/>
              </w:rPr>
            </w:pPr>
            <w:r>
              <w:rPr>
                <w:rFonts w:ascii="Trebuchet MS" w:hAnsi="Trebuchet MS"/>
              </w:rPr>
              <w:t>- care diversificaactivității agricole a fermelor existente către activități neagricole;</w:t>
            </w:r>
          </w:p>
          <w:p w:rsidR="002156F2" w:rsidRPr="00F6364E" w:rsidRDefault="002156F2" w:rsidP="00841A06">
            <w:pPr>
              <w:tabs>
                <w:tab w:val="left" w:pos="150"/>
                <w:tab w:val="left" w:pos="270"/>
              </w:tabs>
              <w:spacing w:after="0"/>
              <w:jc w:val="both"/>
              <w:rPr>
                <w:rFonts w:ascii="Trebuchet MS" w:hAnsi="Trebuchet MS"/>
              </w:rPr>
            </w:pPr>
            <w:r w:rsidRPr="00F6364E">
              <w:rPr>
                <w:rFonts w:ascii="Trebuchet MS" w:hAnsi="Trebuchet MS"/>
              </w:rPr>
              <w:t xml:space="preserve">- </w:t>
            </w:r>
            <w:r>
              <w:rPr>
                <w:rFonts w:ascii="Trebuchet MS" w:hAnsi="Trebuchet MS"/>
              </w:rPr>
              <w:t xml:space="preserve">care sunt </w:t>
            </w:r>
            <w:r w:rsidRPr="00F6364E">
              <w:rPr>
                <w:rFonts w:ascii="Trebuchet MS" w:hAnsi="Trebuchet MS"/>
              </w:rPr>
              <w:t xml:space="preserve">inovative; </w:t>
            </w:r>
          </w:p>
          <w:p w:rsidR="002156F2" w:rsidRPr="00F6364E" w:rsidRDefault="002156F2" w:rsidP="00841A06">
            <w:pPr>
              <w:tabs>
                <w:tab w:val="left" w:pos="150"/>
                <w:tab w:val="left" w:pos="270"/>
              </w:tabs>
              <w:spacing w:after="0"/>
              <w:jc w:val="both"/>
              <w:rPr>
                <w:rFonts w:ascii="Trebuchet MS" w:hAnsi="Trebuchet MS"/>
              </w:rPr>
            </w:pPr>
            <w:r w:rsidRPr="00F6364E">
              <w:rPr>
                <w:rFonts w:ascii="Trebuchet MS" w:hAnsi="Trebuchet MS"/>
              </w:rPr>
              <w:t>-</w:t>
            </w:r>
            <w:r w:rsidRPr="00F6364E">
              <w:rPr>
                <w:rFonts w:ascii="Trebuchet MS" w:hAnsi="Trebuchet MS"/>
              </w:rPr>
              <w:tab/>
              <w:t>care propun activități turistice integrate sau care pot fi integrate într-o rețea de servicii turistice locale care includ și alte activități recreative decât cele agroturistice</w:t>
            </w:r>
            <w:r>
              <w:rPr>
                <w:rFonts w:ascii="Trebuchet MS" w:hAnsi="Trebuchet MS"/>
              </w:rPr>
              <w:t xml:space="preserve"> (minim 3 servicii)</w:t>
            </w:r>
            <w:r w:rsidRPr="00F6364E">
              <w:rPr>
                <w:rFonts w:ascii="Trebuchet MS" w:hAnsi="Trebuchet MS"/>
              </w:rPr>
              <w:t xml:space="preserve">; </w:t>
            </w:r>
          </w:p>
          <w:p w:rsidR="002156F2" w:rsidRPr="00F6364E" w:rsidRDefault="002156F2" w:rsidP="00841A06">
            <w:pPr>
              <w:tabs>
                <w:tab w:val="left" w:pos="150"/>
                <w:tab w:val="left" w:pos="270"/>
              </w:tabs>
              <w:spacing w:after="0"/>
              <w:jc w:val="both"/>
              <w:rPr>
                <w:rFonts w:ascii="Trebuchet MS" w:hAnsi="Trebuchet MS"/>
              </w:rPr>
            </w:pPr>
            <w:r w:rsidRPr="00F6364E">
              <w:rPr>
                <w:rFonts w:ascii="Trebuchet MS" w:hAnsi="Trebuchet MS"/>
              </w:rPr>
              <w:t>-</w:t>
            </w:r>
            <w:r w:rsidRPr="00F6364E">
              <w:rPr>
                <w:rFonts w:ascii="Trebuchet MS" w:hAnsi="Trebuchet MS"/>
              </w:rPr>
              <w:tab/>
              <w:t xml:space="preserve">care prevăd activități productive si folosesc ca materie primă resurse locale furnizate de </w:t>
            </w:r>
            <w:r w:rsidRPr="00F6364E">
              <w:rPr>
                <w:rFonts w:ascii="Trebuchet MS" w:hAnsi="Trebuchet MS"/>
              </w:rPr>
              <w:lastRenderedPageBreak/>
              <w:t xml:space="preserve">ceilalți membri ai comunității; </w:t>
            </w:r>
          </w:p>
          <w:p w:rsidR="002156F2" w:rsidRPr="00F6364E" w:rsidRDefault="002156F2" w:rsidP="00841A06">
            <w:pPr>
              <w:tabs>
                <w:tab w:val="left" w:pos="150"/>
                <w:tab w:val="left" w:pos="270"/>
              </w:tabs>
              <w:spacing w:after="0"/>
              <w:jc w:val="both"/>
              <w:rPr>
                <w:rFonts w:ascii="Trebuchet MS" w:hAnsi="Trebuchet MS"/>
              </w:rPr>
            </w:pPr>
            <w:r w:rsidRPr="00F6364E">
              <w:rPr>
                <w:rFonts w:ascii="Trebuchet MS" w:hAnsi="Trebuchet MS"/>
              </w:rPr>
              <w:t>- care fac parte din forme asociative, sau fac parte dintr-un parteneriat care initiaza un proiect de cooperare in vederea asocierii</w:t>
            </w:r>
            <w:del w:id="93" w:author="GAL-2" w:date="2024-10-09T14:46:00Z">
              <w:r w:rsidDel="000D2441">
                <w:rPr>
                  <w:rFonts w:ascii="Trebuchet MS" w:hAnsi="Trebuchet MS"/>
                </w:rPr>
                <w:delText>,</w:delText>
              </w:r>
            </w:del>
            <w:r>
              <w:rPr>
                <w:rFonts w:ascii="Trebuchet MS" w:hAnsi="Trebuchet MS"/>
              </w:rPr>
              <w:t xml:space="preserve"> </w:t>
            </w:r>
            <w:del w:id="94" w:author="GAL-2" w:date="2024-10-09T14:46:00Z">
              <w:r w:rsidDel="000D2441">
                <w:rPr>
                  <w:rFonts w:ascii="Trebuchet MS" w:hAnsi="Trebuchet MS"/>
                </w:rPr>
                <w:delText>în cadrul M4/6B: ”Promovarea formelor de cooperare, asociere în dezvoltarea locală”</w:delText>
              </w:r>
              <w:r w:rsidRPr="00F6364E" w:rsidDel="000D2441">
                <w:rPr>
                  <w:rFonts w:ascii="Trebuchet MS" w:hAnsi="Trebuchet MS"/>
                </w:rPr>
                <w:delText>.</w:delText>
              </w:r>
            </w:del>
          </w:p>
          <w:p w:rsidR="002156F2" w:rsidRDefault="002156F2" w:rsidP="00841A06">
            <w:pPr>
              <w:tabs>
                <w:tab w:val="left" w:pos="150"/>
                <w:tab w:val="left" w:pos="270"/>
              </w:tabs>
              <w:spacing w:after="0"/>
              <w:jc w:val="both"/>
              <w:rPr>
                <w:rFonts w:ascii="Trebuchet MS" w:hAnsi="Trebuchet MS"/>
              </w:rPr>
            </w:pPr>
            <w:r w:rsidRPr="00F6364E">
              <w:rPr>
                <w:rFonts w:ascii="Trebuchet MS" w:hAnsi="Trebuchet MS"/>
              </w:rPr>
              <w:t>-</w:t>
            </w:r>
            <w:r w:rsidRPr="00F6364E">
              <w:rPr>
                <w:rFonts w:ascii="Trebuchet MS" w:hAnsi="Trebuchet MS"/>
              </w:rPr>
              <w:tab/>
              <w:t>care promov. prin activitățile prevăzute cultura locală;</w:t>
            </w:r>
          </w:p>
          <w:p w:rsidR="002156F2" w:rsidRPr="00F6364E" w:rsidRDefault="002156F2" w:rsidP="00841A06">
            <w:pPr>
              <w:tabs>
                <w:tab w:val="left" w:pos="150"/>
                <w:tab w:val="left" w:pos="270"/>
              </w:tabs>
              <w:spacing w:after="0"/>
              <w:jc w:val="both"/>
              <w:rPr>
                <w:rFonts w:ascii="Trebuchet MS" w:hAnsi="Trebuchet MS"/>
              </w:rPr>
            </w:pPr>
            <w:r>
              <w:rPr>
                <w:rFonts w:ascii="Trebuchet MS" w:hAnsi="Trebuchet MS"/>
              </w:rPr>
              <w:t>- cu activități turistice desfășurate în zone cu potențial turistic ridicat;</w:t>
            </w:r>
          </w:p>
          <w:p w:rsidR="002156F2" w:rsidRPr="00F6364E" w:rsidRDefault="002156F2" w:rsidP="00841A06">
            <w:pPr>
              <w:tabs>
                <w:tab w:val="left" w:pos="150"/>
                <w:tab w:val="left" w:pos="270"/>
              </w:tabs>
              <w:spacing w:after="0"/>
              <w:jc w:val="both"/>
              <w:rPr>
                <w:rFonts w:ascii="Trebuchet MS" w:hAnsi="Trebuchet MS"/>
              </w:rPr>
            </w:pPr>
            <w:r w:rsidRPr="00F6364E">
              <w:rPr>
                <w:rFonts w:ascii="Trebuchet MS" w:hAnsi="Trebuchet MS"/>
              </w:rPr>
              <w:t>-</w:t>
            </w:r>
            <w:r w:rsidRPr="00F6364E">
              <w:rPr>
                <w:rFonts w:ascii="Trebuchet MS" w:hAnsi="Trebuchet MS"/>
              </w:rPr>
              <w:tab/>
              <w:t>care prevăd utilizarea energiilor regenerabile;</w:t>
            </w:r>
          </w:p>
          <w:p w:rsidR="002156F2" w:rsidRPr="00F6364E" w:rsidRDefault="002156F2" w:rsidP="00841A06">
            <w:pPr>
              <w:tabs>
                <w:tab w:val="left" w:pos="150"/>
                <w:tab w:val="left" w:pos="270"/>
              </w:tabs>
              <w:spacing w:after="0"/>
              <w:jc w:val="both"/>
              <w:rPr>
                <w:rFonts w:ascii="Trebuchet MS" w:hAnsi="Trebuchet MS"/>
              </w:rPr>
            </w:pPr>
            <w:r w:rsidRPr="00F6364E">
              <w:rPr>
                <w:rFonts w:ascii="Trebuchet MS" w:hAnsi="Trebuchet MS"/>
              </w:rPr>
              <w:t>-</w:t>
            </w:r>
            <w:r w:rsidRPr="00F6364E">
              <w:rPr>
                <w:rFonts w:ascii="Trebuchet MS" w:hAnsi="Trebuchet MS"/>
              </w:rPr>
              <w:tab/>
              <w:t>care creează locuri de muncă/;</w:t>
            </w:r>
          </w:p>
          <w:p w:rsidR="002156F2" w:rsidRPr="00F6364E" w:rsidRDefault="002156F2" w:rsidP="00841A06">
            <w:pPr>
              <w:tabs>
                <w:tab w:val="left" w:pos="150"/>
                <w:tab w:val="left" w:pos="270"/>
              </w:tabs>
              <w:spacing w:after="0"/>
              <w:jc w:val="both"/>
              <w:rPr>
                <w:rFonts w:ascii="Trebuchet MS" w:hAnsi="Trebuchet MS"/>
              </w:rPr>
            </w:pPr>
            <w:r w:rsidRPr="00F6364E">
              <w:rPr>
                <w:rFonts w:ascii="Trebuchet MS" w:hAnsi="Trebuchet MS"/>
              </w:rPr>
              <w:t>-</w:t>
            </w:r>
            <w:r w:rsidRPr="00F6364E">
              <w:rPr>
                <w:rFonts w:ascii="Trebuchet MS" w:hAnsi="Trebuchet MS"/>
              </w:rPr>
              <w:tab/>
              <w:t>ale căror reprezentanți legali</w:t>
            </w:r>
            <w:r>
              <w:rPr>
                <w:rFonts w:ascii="Trebuchet MS" w:hAnsi="Trebuchet MS"/>
              </w:rPr>
              <w:t xml:space="preserve"> sau managerul de proiect desemnat</w:t>
            </w:r>
            <w:r w:rsidRPr="00F6364E">
              <w:rPr>
                <w:rFonts w:ascii="Trebuchet MS" w:hAnsi="Trebuchet MS"/>
              </w:rPr>
              <w:t xml:space="preserve"> dovedesc că au experiență și/sau expertiză în domeniul în care doresc să investească; </w:t>
            </w:r>
          </w:p>
          <w:p w:rsidR="002156F2" w:rsidRDefault="002156F2" w:rsidP="00841A06">
            <w:pPr>
              <w:tabs>
                <w:tab w:val="left" w:pos="150"/>
                <w:tab w:val="left" w:pos="270"/>
              </w:tabs>
              <w:spacing w:after="0"/>
              <w:jc w:val="both"/>
              <w:rPr>
                <w:rFonts w:ascii="Trebuchet MS" w:hAnsi="Trebuchet MS"/>
              </w:rPr>
            </w:pPr>
            <w:r w:rsidRPr="00F6364E">
              <w:rPr>
                <w:rFonts w:ascii="Trebuchet MS" w:hAnsi="Trebuchet MS"/>
              </w:rPr>
              <w:t>-</w:t>
            </w:r>
            <w:r w:rsidRPr="00F6364E">
              <w:rPr>
                <w:rFonts w:ascii="Trebuchet MS" w:hAnsi="Trebuchet MS"/>
              </w:rPr>
              <w:tab/>
              <w:t xml:space="preserve">care își propun implementarea proiectului în maxim </w:t>
            </w:r>
            <w:r>
              <w:rPr>
                <w:rFonts w:ascii="Trebuchet MS" w:hAnsi="Trebuchet MS"/>
              </w:rPr>
              <w:t xml:space="preserve">1,5 </w:t>
            </w:r>
            <w:r w:rsidRPr="00F6364E">
              <w:rPr>
                <w:rFonts w:ascii="Trebuchet MS" w:hAnsi="Trebuchet MS"/>
              </w:rPr>
              <w:t xml:space="preserve"> ani de la data deciziei de finanțare</w:t>
            </w:r>
            <w:r>
              <w:rPr>
                <w:rFonts w:ascii="Trebuchet MS" w:hAnsi="Trebuchet MS"/>
              </w:rPr>
              <w:t>;</w:t>
            </w:r>
          </w:p>
          <w:p w:rsidR="002156F2" w:rsidRPr="00F6364E" w:rsidRDefault="002156F2" w:rsidP="00841A06">
            <w:pPr>
              <w:tabs>
                <w:tab w:val="left" w:pos="150"/>
                <w:tab w:val="left" w:pos="270"/>
              </w:tabs>
              <w:spacing w:after="0"/>
              <w:jc w:val="both"/>
              <w:rPr>
                <w:rFonts w:ascii="Trebuchet MS" w:hAnsi="Trebuchet MS"/>
              </w:rPr>
            </w:pPr>
            <w:r>
              <w:rPr>
                <w:rFonts w:ascii="Trebuchet MS" w:hAnsi="Trebuchet MS"/>
              </w:rPr>
              <w:t>- care asigura un nivelul superior al cofinanțării în scopul utilizării eficiente a resurselor publice;</w:t>
            </w:r>
            <w:r w:rsidRPr="00F6364E">
              <w:rPr>
                <w:rFonts w:ascii="Trebuchet MS" w:hAnsi="Trebuchet MS"/>
              </w:rPr>
              <w:t xml:space="preserve"> </w:t>
            </w:r>
          </w:p>
          <w:p w:rsidR="002156F2" w:rsidRDefault="002156F2" w:rsidP="00841A06">
            <w:pPr>
              <w:tabs>
                <w:tab w:val="left" w:pos="150"/>
                <w:tab w:val="left" w:pos="270"/>
              </w:tabs>
              <w:spacing w:after="0"/>
              <w:jc w:val="both"/>
              <w:rPr>
                <w:rFonts w:ascii="Trebuchet MS" w:hAnsi="Trebuchet MS"/>
              </w:rPr>
            </w:pPr>
            <w:r w:rsidRPr="00F6364E">
              <w:rPr>
                <w:rFonts w:ascii="Trebuchet MS" w:hAnsi="Trebuchet MS"/>
              </w:rPr>
              <w:t xml:space="preserve">Modalitatea de punctare a fiecărui criteriu de selecție va fi detaliată în Ghidul Solicitantului pentru această Măsură, în apelurile de selecție aferente fiecărei sesiuni de depunere de proiecte și în fișa de evaluare aferentă măsurii.  Nu au fost trecute valorile, având în vedere că pe parcursul implementării, prioritizarea poate fi diferită în funcție de evoluția situației la nivel local.Criteriile de selecție vor respecta prevederile art. 49 al Reg. (UE) nr. 1305/2013 </w:t>
            </w:r>
            <w:r w:rsidRPr="00F6364E">
              <w:rPr>
                <w:rFonts w:ascii="Arial" w:hAnsi="Arial" w:cs="Arial"/>
              </w:rPr>
              <w:t>ȋ</w:t>
            </w:r>
            <w:r w:rsidRPr="00F6364E">
              <w:rPr>
                <w:rFonts w:ascii="Trebuchet MS" w:hAnsi="Trebuchet MS"/>
              </w:rPr>
              <w:t>n ceea ce prive</w:t>
            </w:r>
            <w:r w:rsidRPr="00F6364E">
              <w:rPr>
                <w:rFonts w:ascii="Trebuchet MS" w:hAnsi="Trebuchet MS" w:cs="Trebuchet MS"/>
              </w:rPr>
              <w:t>ş</w:t>
            </w:r>
            <w:r w:rsidRPr="00F6364E">
              <w:rPr>
                <w:rFonts w:ascii="Trebuchet MS" w:hAnsi="Trebuchet MS"/>
              </w:rPr>
              <w:t>te tratamentul egal al solicitan</w:t>
            </w:r>
            <w:r w:rsidRPr="00F6364E">
              <w:rPr>
                <w:rFonts w:ascii="Trebuchet MS" w:hAnsi="Trebuchet MS" w:cs="Trebuchet MS"/>
              </w:rPr>
              <w:t>ț</w:t>
            </w:r>
            <w:r w:rsidRPr="00F6364E">
              <w:rPr>
                <w:rFonts w:ascii="Trebuchet MS" w:hAnsi="Trebuchet MS"/>
              </w:rPr>
              <w:t>ilor si o mai bun</w:t>
            </w:r>
            <w:r w:rsidRPr="00F6364E">
              <w:rPr>
                <w:rFonts w:ascii="Trebuchet MS" w:hAnsi="Trebuchet MS" w:cs="Trebuchet MS"/>
              </w:rPr>
              <w:t>ă</w:t>
            </w:r>
            <w:r w:rsidRPr="00F6364E">
              <w:rPr>
                <w:rFonts w:ascii="Trebuchet MS" w:hAnsi="Trebuchet MS"/>
              </w:rPr>
              <w:t xml:space="preserve"> utilizare a resurselor financiare.</w:t>
            </w:r>
          </w:p>
          <w:p w:rsidR="002156F2" w:rsidRPr="00F6364E" w:rsidRDefault="002156F2" w:rsidP="00841A06">
            <w:pPr>
              <w:tabs>
                <w:tab w:val="left" w:pos="150"/>
                <w:tab w:val="left" w:pos="270"/>
              </w:tabs>
              <w:spacing w:after="0"/>
              <w:jc w:val="both"/>
              <w:rPr>
                <w:rFonts w:ascii="Trebuchet MS" w:hAnsi="Trebuchet MS"/>
              </w:rPr>
            </w:pPr>
            <w:r w:rsidRPr="00DA1001">
              <w:rPr>
                <w:rFonts w:ascii="Trebuchet MS" w:eastAsia="Times New Roman" w:hAnsi="Trebuchet MS" w:cs="Times New Roman"/>
                <w:iCs/>
                <w:noProof/>
                <w:u w:val="single"/>
                <w:lang w:eastAsia="ro-RO"/>
              </w:rPr>
              <w:t>Criteriile de selectie prevazute se aplica si pentru proiectele finantate din fonduri EURI.</w:t>
            </w:r>
          </w:p>
        </w:tc>
      </w:tr>
      <w:tr w:rsidR="002156F2" w:rsidRPr="00F6364E" w:rsidTr="00841A06">
        <w:trPr>
          <w:trHeight w:val="305"/>
        </w:trPr>
        <w:tc>
          <w:tcPr>
            <w:tcW w:w="9640" w:type="dxa"/>
            <w:gridSpan w:val="4"/>
            <w:shd w:val="clear" w:color="auto" w:fill="B8CCE4"/>
            <w:vAlign w:val="center"/>
          </w:tcPr>
          <w:p w:rsidR="002156F2" w:rsidRPr="00F6364E" w:rsidRDefault="002156F2" w:rsidP="00841A06">
            <w:pPr>
              <w:spacing w:after="0"/>
              <w:rPr>
                <w:rFonts w:ascii="Trebuchet MS" w:hAnsi="Trebuchet MS"/>
                <w:b/>
              </w:rPr>
            </w:pPr>
            <w:r w:rsidRPr="00F6364E">
              <w:rPr>
                <w:rFonts w:ascii="Trebuchet MS" w:hAnsi="Trebuchet MS"/>
                <w:b/>
              </w:rPr>
              <w:lastRenderedPageBreak/>
              <w:t>9</w:t>
            </w:r>
            <w:r w:rsidRPr="00985B9D">
              <w:rPr>
                <w:rFonts w:ascii="Trebuchet MS" w:hAnsi="Trebuchet MS"/>
                <w:b/>
                <w:shd w:val="clear" w:color="auto" w:fill="B8CCE4"/>
              </w:rPr>
              <w:t>. Sume aplicabile şi rata sprijinului</w:t>
            </w:r>
          </w:p>
        </w:tc>
      </w:tr>
      <w:tr w:rsidR="002156F2" w:rsidRPr="00F6364E" w:rsidTr="00841A06">
        <w:trPr>
          <w:trHeight w:val="231"/>
        </w:trPr>
        <w:tc>
          <w:tcPr>
            <w:tcW w:w="9640" w:type="dxa"/>
            <w:gridSpan w:val="4"/>
            <w:vAlign w:val="center"/>
          </w:tcPr>
          <w:p w:rsidR="002156F2" w:rsidRPr="00F6364E" w:rsidRDefault="002156F2" w:rsidP="00841A06">
            <w:pPr>
              <w:autoSpaceDE w:val="0"/>
              <w:autoSpaceDN w:val="0"/>
              <w:adjustRightInd w:val="0"/>
              <w:spacing w:after="0"/>
              <w:contextualSpacing/>
              <w:jc w:val="both"/>
              <w:rPr>
                <w:rFonts w:ascii="Trebuchet MS" w:hAnsi="Trebuchet MS"/>
              </w:rPr>
            </w:pPr>
            <w:r w:rsidRPr="00F6364E">
              <w:rPr>
                <w:rFonts w:ascii="Trebuchet MS" w:hAnsi="Trebuchet MS"/>
              </w:rPr>
              <w:t>Valoarea maximă nerambursabilă a unui proiect va fi de 200.000 euro.</w:t>
            </w:r>
          </w:p>
          <w:p w:rsidR="002156F2" w:rsidRPr="00F6364E" w:rsidRDefault="002156F2" w:rsidP="00841A06">
            <w:pPr>
              <w:autoSpaceDE w:val="0"/>
              <w:autoSpaceDN w:val="0"/>
              <w:adjustRightInd w:val="0"/>
              <w:spacing w:after="0"/>
              <w:contextualSpacing/>
              <w:jc w:val="both"/>
              <w:rPr>
                <w:rFonts w:ascii="Trebuchet MS" w:hAnsi="Trebuchet MS"/>
              </w:rPr>
            </w:pPr>
            <w:r w:rsidRPr="00F6364E">
              <w:rPr>
                <w:rFonts w:ascii="Trebuchet MS" w:hAnsi="Trebuchet MS"/>
                <w:color w:val="000000"/>
              </w:rPr>
              <w:t xml:space="preserve">Intensitatea sprijinului public nerambursabil este de </w:t>
            </w:r>
            <w:r>
              <w:rPr>
                <w:rFonts w:ascii="Trebuchet MS" w:hAnsi="Trebuchet MS"/>
                <w:color w:val="000000"/>
              </w:rPr>
              <w:t>90%</w:t>
            </w:r>
            <w:r w:rsidRPr="00F6364E">
              <w:rPr>
                <w:rFonts w:ascii="Trebuchet MS" w:hAnsi="Trebuchet MS"/>
                <w:color w:val="000000"/>
              </w:rPr>
              <w:t xml:space="preserve">. </w:t>
            </w:r>
          </w:p>
          <w:p w:rsidR="002156F2" w:rsidRPr="00F6364E" w:rsidRDefault="002156F2" w:rsidP="00841A06">
            <w:pPr>
              <w:pStyle w:val="Default"/>
              <w:spacing w:line="276" w:lineRule="auto"/>
              <w:contextualSpacing/>
              <w:jc w:val="both"/>
              <w:rPr>
                <w:rFonts w:ascii="Trebuchet MS" w:hAnsi="Trebuchet MS"/>
                <w:bCs/>
                <w:sz w:val="22"/>
                <w:szCs w:val="22"/>
              </w:rPr>
            </w:pPr>
            <w:r w:rsidRPr="00F6364E">
              <w:rPr>
                <w:rFonts w:ascii="Trebuchet MS" w:hAnsi="Trebuchet MS"/>
                <w:bCs/>
                <w:sz w:val="22"/>
                <w:szCs w:val="22"/>
              </w:rPr>
              <w:t>Valoarea minimă a unui proiect este de 10.000 de euro.</w:t>
            </w:r>
          </w:p>
          <w:p w:rsidR="002156F2" w:rsidRDefault="002156F2" w:rsidP="00841A06">
            <w:pPr>
              <w:pStyle w:val="ListParagraph"/>
              <w:widowControl w:val="0"/>
              <w:autoSpaceDE w:val="0"/>
              <w:autoSpaceDN w:val="0"/>
              <w:adjustRightInd w:val="0"/>
              <w:spacing w:after="0"/>
              <w:ind w:left="34"/>
              <w:jc w:val="both"/>
              <w:rPr>
                <w:rFonts w:ascii="Trebuchet MS" w:hAnsi="Trebuchet MS" w:cs="Trebuchet MS"/>
                <w:bCs/>
                <w:lang w:val="ro-RO"/>
              </w:rPr>
            </w:pPr>
            <w:r w:rsidRPr="006A12F4">
              <w:rPr>
                <w:rFonts w:ascii="Trebuchet MS" w:hAnsi="Trebuchet MS" w:cs="Trebuchet MS"/>
                <w:b/>
                <w:bCs/>
                <w:lang w:val="ro-RO"/>
              </w:rPr>
              <w:t>Justificarea aplicarii sprijinului:</w:t>
            </w:r>
            <w:r w:rsidRPr="006A12F4">
              <w:rPr>
                <w:rFonts w:ascii="Trebuchet MS" w:hAnsi="Trebuchet MS" w:cs="Trebuchet MS"/>
                <w:bCs/>
                <w:lang w:val="ro-RO"/>
              </w:rPr>
              <w:t xml:space="preserve"> In stabilirea intensitatii sprijinului acordat in cadrul acestei masuri, s-au avut in vedere următoarele elemente: Numarul relativ mare de firme care activeaza in domeniul nonagricol, avand acces redus la creditare, cerinte crescute in dezvoltarea de activitati turistice in special, agoturistice si servicii importante pentru comunitatile locale(medicale si sanitar- veterinare). Tinand cont de:</w:t>
            </w:r>
            <w:r>
              <w:rPr>
                <w:rFonts w:ascii="Trebuchet MS" w:hAnsi="Trebuchet MS" w:cs="Trebuchet MS"/>
                <w:bCs/>
                <w:lang w:val="ro-RO"/>
              </w:rPr>
              <w:t xml:space="preserve"> </w:t>
            </w:r>
            <w:r w:rsidRPr="006A12F4">
              <w:rPr>
                <w:rFonts w:ascii="Trebuchet MS" w:hAnsi="Trebuchet MS" w:cs="Trebuchet MS"/>
                <w:bCs/>
                <w:lang w:val="ro-RO"/>
              </w:rPr>
              <w:t>nevoile identificate in teritoriu; adresabilitatea  măsurii catre sectorul serviciilor nonagricole, mai ales in domeniul serviciilor turistice și a productiei; numarul mare al potentialilor beneficiari din teritoriu; valoarea limitata a alocarii financiare a masurii in cadrul SDL; valoarea adaugata a masurii care contribuie la o dezvoltare economică durabilă, cresterea atractivitatii  teritoriului pentru micii intreprinzatori și integrarea minorităților locale</w:t>
            </w:r>
            <w:r w:rsidRPr="006A12F4">
              <w:rPr>
                <w:rFonts w:ascii="Trebuchet MS" w:hAnsi="Trebuchet MS" w:cs="Trebuchet MS"/>
                <w:b/>
                <w:bCs/>
                <w:u w:val="single"/>
                <w:lang w:val="ro-RO"/>
              </w:rPr>
              <w:t>,</w:t>
            </w:r>
            <w:r w:rsidRPr="006A12F4">
              <w:rPr>
                <w:rFonts w:ascii="Trebuchet MS" w:hAnsi="Trebuchet MS" w:cs="Trebuchet MS"/>
                <w:bCs/>
                <w:lang w:val="ro-RO"/>
              </w:rPr>
              <w:t xml:space="preserve"> a fost stabilita la limita maxima admisa de Reg 1305/2013 si PNDR, pentru a facilita accesul beneficiarilor eligibili din teritoriul GAL  DD la fondurile disponibile, urmarindu-se atingerea unui impact cat mai mare la nivelul dezvoltarii economiei locale.</w:t>
            </w:r>
          </w:p>
          <w:p w:rsidR="002156F2" w:rsidRPr="006A12F4" w:rsidRDefault="002156F2" w:rsidP="00841A06">
            <w:pPr>
              <w:pStyle w:val="ListParagraph"/>
              <w:widowControl w:val="0"/>
              <w:autoSpaceDE w:val="0"/>
              <w:autoSpaceDN w:val="0"/>
              <w:adjustRightInd w:val="0"/>
              <w:spacing w:after="0"/>
              <w:ind w:left="34"/>
              <w:jc w:val="both"/>
              <w:rPr>
                <w:rFonts w:ascii="Trebuchet MS" w:hAnsi="Trebuchet MS"/>
                <w:lang w:val="ro-RO"/>
              </w:rPr>
            </w:pPr>
            <w:r>
              <w:rPr>
                <w:rFonts w:ascii="Trebuchet MS" w:hAnsi="Trebuchet MS" w:cs="Times New Roman"/>
                <w:noProof/>
                <w:lang w:val="en-GB" w:eastAsia="ro-RO"/>
              </w:rPr>
              <w:t>Pentru aceasta masura se aloca din fonduri EURI: 83.957,33 Euro.</w:t>
            </w:r>
          </w:p>
        </w:tc>
      </w:tr>
      <w:tr w:rsidR="002156F2" w:rsidRPr="00F6364E" w:rsidTr="00841A06">
        <w:trPr>
          <w:trHeight w:val="215"/>
        </w:trPr>
        <w:tc>
          <w:tcPr>
            <w:tcW w:w="9640" w:type="dxa"/>
            <w:gridSpan w:val="4"/>
            <w:shd w:val="clear" w:color="auto" w:fill="B8CCE4"/>
            <w:vAlign w:val="center"/>
          </w:tcPr>
          <w:p w:rsidR="002156F2" w:rsidRPr="00F6364E" w:rsidRDefault="002156F2" w:rsidP="00841A06">
            <w:pPr>
              <w:spacing w:after="0"/>
              <w:rPr>
                <w:rFonts w:ascii="Trebuchet MS" w:hAnsi="Trebuchet MS"/>
                <w:b/>
              </w:rPr>
            </w:pPr>
            <w:r w:rsidRPr="00F6364E">
              <w:rPr>
                <w:rFonts w:ascii="Trebuchet MS" w:hAnsi="Trebuchet MS"/>
                <w:b/>
              </w:rPr>
              <w:t>10. Indicatori de monitorizare</w:t>
            </w:r>
          </w:p>
        </w:tc>
      </w:tr>
      <w:tr w:rsidR="002156F2" w:rsidRPr="00F6364E" w:rsidTr="00841A06">
        <w:trPr>
          <w:trHeight w:val="440"/>
        </w:trPr>
        <w:tc>
          <w:tcPr>
            <w:tcW w:w="9640" w:type="dxa"/>
            <w:gridSpan w:val="4"/>
            <w:vAlign w:val="center"/>
          </w:tcPr>
          <w:p w:rsidR="002156F2" w:rsidRPr="00F6364E" w:rsidRDefault="002156F2" w:rsidP="00841A06">
            <w:pPr>
              <w:rPr>
                <w:rFonts w:ascii="Trebuchet MS" w:hAnsi="Trebuchet MS"/>
              </w:rPr>
            </w:pPr>
            <w:r w:rsidRPr="00F6364E">
              <w:rPr>
                <w:rFonts w:ascii="Trebuchet MS" w:hAnsi="Trebuchet MS"/>
              </w:rPr>
              <w:t xml:space="preserve">Locuri de muncă create: </w:t>
            </w:r>
            <w:r>
              <w:rPr>
                <w:rFonts w:ascii="Trebuchet MS" w:hAnsi="Trebuchet MS"/>
              </w:rPr>
              <w:t>5</w:t>
            </w:r>
            <w:r w:rsidRPr="00F6364E">
              <w:rPr>
                <w:rFonts w:ascii="Trebuchet MS" w:hAnsi="Trebuchet MS"/>
              </w:rPr>
              <w:t>; Cheltuieli publice totale:</w:t>
            </w:r>
            <w:r>
              <w:t xml:space="preserve"> </w:t>
            </w:r>
            <w:ins w:id="95" w:author="Administrator" w:date="2024-09-27T11:07:00Z">
              <w:r w:rsidR="001422D4">
                <w:t xml:space="preserve"> </w:t>
              </w:r>
              <w:r w:rsidR="00C52B81" w:rsidRPr="00C52B81">
                <w:rPr>
                  <w:rFonts w:ascii="Trebuchet MS" w:hAnsi="Trebuchet MS"/>
                  <w:rPrChange w:id="96" w:author="Administrator" w:date="2024-09-27T11:08:00Z">
                    <w:rPr/>
                  </w:rPrChange>
                </w:rPr>
                <w:t>779.238</w:t>
              </w:r>
            </w:ins>
            <w:ins w:id="97" w:author="Administrator" w:date="2024-09-27T11:08:00Z">
              <w:r w:rsidR="00C52B81" w:rsidRPr="00C52B81">
                <w:rPr>
                  <w:rFonts w:ascii="Trebuchet MS" w:hAnsi="Trebuchet MS"/>
                  <w:rPrChange w:id="98" w:author="Administrator" w:date="2024-09-27T11:08:00Z">
                    <w:rPr/>
                  </w:rPrChange>
                </w:rPr>
                <w:t>,32</w:t>
              </w:r>
              <w:r w:rsidR="001422D4">
                <w:t xml:space="preserve"> </w:t>
              </w:r>
            </w:ins>
            <w:del w:id="99" w:author="Administrator" w:date="2024-09-27T11:07:00Z">
              <w:r w:rsidRPr="001D3049" w:rsidDel="001422D4">
                <w:rPr>
                  <w:rFonts w:ascii="Trebuchet MS" w:hAnsi="Trebuchet MS"/>
                </w:rPr>
                <w:delText xml:space="preserve">781.499,90 </w:delText>
              </w:r>
              <w:r w:rsidRPr="00F6364E" w:rsidDel="001422D4">
                <w:rPr>
                  <w:rFonts w:ascii="Trebuchet MS" w:hAnsi="Trebuchet MS"/>
                </w:rPr>
                <w:delText xml:space="preserve"> </w:delText>
              </w:r>
            </w:del>
            <w:r w:rsidRPr="00F6364E">
              <w:rPr>
                <w:rFonts w:ascii="Trebuchet MS" w:hAnsi="Trebuchet MS"/>
              </w:rPr>
              <w:t>de euro</w:t>
            </w:r>
            <w:r>
              <w:rPr>
                <w:rFonts w:ascii="Trebuchet MS" w:hAnsi="Trebuchet MS"/>
              </w:rPr>
              <w:t>.</w:t>
            </w:r>
            <w:r w:rsidRPr="00971EAF">
              <w:rPr>
                <w:rFonts w:ascii="Trebuchet MS" w:hAnsi="Trebuchet MS"/>
              </w:rPr>
              <w:t xml:space="preserve"> Cheltuiala publica din fonduri EURI: </w:t>
            </w:r>
            <w:r>
              <w:rPr>
                <w:rFonts w:ascii="Trebuchet MS" w:hAnsi="Trebuchet MS"/>
              </w:rPr>
              <w:t>83</w:t>
            </w:r>
            <w:r w:rsidRPr="00971EAF">
              <w:rPr>
                <w:rFonts w:ascii="Trebuchet MS" w:hAnsi="Trebuchet MS"/>
              </w:rPr>
              <w:t>.</w:t>
            </w:r>
            <w:r>
              <w:rPr>
                <w:rFonts w:ascii="Trebuchet MS" w:hAnsi="Trebuchet MS"/>
              </w:rPr>
              <w:t>957,33</w:t>
            </w:r>
            <w:r w:rsidRPr="00971EAF">
              <w:rPr>
                <w:rFonts w:ascii="Trebuchet MS" w:hAnsi="Trebuchet MS"/>
              </w:rPr>
              <w:t xml:space="preserve"> Euro</w:t>
            </w:r>
            <w:r>
              <w:rPr>
                <w:rFonts w:ascii="Trebuchet MS" w:hAnsi="Trebuchet MS"/>
              </w:rPr>
              <w:t xml:space="preserve">. </w:t>
            </w:r>
          </w:p>
        </w:tc>
      </w:tr>
      <w:bookmarkEnd w:id="88"/>
    </w:tbl>
    <w:p w:rsidR="002156F2" w:rsidRDefault="002156F2" w:rsidP="002156F2"/>
    <w:bookmarkEnd w:id="86"/>
    <w:p w:rsidR="002156F2" w:rsidRDefault="002156F2" w:rsidP="002156F2"/>
    <w:p w:rsidR="002156F2" w:rsidRDefault="002156F2" w:rsidP="002156F2"/>
    <w:p w:rsidR="002156F2" w:rsidRDefault="002156F2" w:rsidP="002156F2"/>
    <w:p w:rsidR="002156F2" w:rsidRPr="00FC2564" w:rsidDel="00FC78D9" w:rsidRDefault="002156F2" w:rsidP="002156F2">
      <w:pPr>
        <w:rPr>
          <w:del w:id="100" w:author="GAL-2" w:date="2024-10-02T21:06:00Z"/>
        </w:rPr>
      </w:pPr>
      <w:bookmarkStart w:id="101" w:name="_Hlk178334935"/>
      <w:del w:id="102" w:author="GAL-2" w:date="2024-10-02T21:06:00Z">
        <w:r w:rsidRPr="00FC2564" w:rsidDel="00FC78D9">
          <w:rPr>
            <w:rFonts w:ascii="Trebuchet MS" w:hAnsi="Trebuchet MS"/>
            <w:b/>
          </w:rPr>
          <w:lastRenderedPageBreak/>
          <w:delText>FIȘA MĂSURII M4/6B</w:delText>
        </w:r>
        <w:r w:rsidDel="00FC78D9">
          <w:rPr>
            <w:rFonts w:ascii="Trebuchet MS" w:hAnsi="Trebuchet MS"/>
            <w:b/>
          </w:rPr>
          <w:delText xml:space="preserve"> (Masura atipica)</w:delText>
        </w:r>
        <w:r w:rsidRPr="00FC2564" w:rsidDel="00FC78D9">
          <w:rPr>
            <w:rFonts w:ascii="Trebuchet MS" w:hAnsi="Trebuchet MS"/>
            <w:b/>
            <w:webHidden/>
          </w:rPr>
          <w:delText>: Promovarea formelor de cooperare</w:delText>
        </w:r>
        <w:r w:rsidDel="00FC78D9">
          <w:rPr>
            <w:rFonts w:ascii="Trebuchet MS" w:hAnsi="Trebuchet MS"/>
            <w:b/>
            <w:webHidden/>
          </w:rPr>
          <w:delText xml:space="preserve">, </w:delText>
        </w:r>
        <w:r w:rsidRPr="00FC2564" w:rsidDel="00FC78D9">
          <w:rPr>
            <w:rFonts w:ascii="Trebuchet MS" w:hAnsi="Trebuchet MS"/>
            <w:b/>
            <w:webHidden/>
          </w:rPr>
          <w:delText xml:space="preserve">asociere în dezvoltarea </w:delText>
        </w:r>
        <w:r w:rsidDel="00FC78D9">
          <w:rPr>
            <w:rFonts w:ascii="Trebuchet MS" w:hAnsi="Trebuchet MS"/>
            <w:b/>
            <w:webHidden/>
          </w:rPr>
          <w:delText xml:space="preserve"> locala </w:delText>
        </w:r>
      </w:del>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7"/>
        <w:gridCol w:w="2268"/>
        <w:gridCol w:w="1984"/>
        <w:gridCol w:w="3119"/>
      </w:tblGrid>
      <w:tr w:rsidR="002156F2" w:rsidRPr="00F6364E" w:rsidDel="00FC78D9" w:rsidTr="00841A06">
        <w:trPr>
          <w:trHeight w:val="530"/>
          <w:del w:id="103" w:author="GAL-2" w:date="2024-10-02T21:06:00Z"/>
        </w:trPr>
        <w:tc>
          <w:tcPr>
            <w:tcW w:w="2127" w:type="dxa"/>
            <w:vAlign w:val="center"/>
          </w:tcPr>
          <w:p w:rsidR="002156F2" w:rsidRPr="00F6364E" w:rsidDel="00FC78D9" w:rsidRDefault="002156F2" w:rsidP="00841A06">
            <w:pPr>
              <w:spacing w:after="0"/>
              <w:ind w:left="-108"/>
              <w:rPr>
                <w:del w:id="104" w:author="GAL-2" w:date="2024-10-02T21:06:00Z"/>
                <w:rFonts w:ascii="Trebuchet MS" w:hAnsi="Trebuchet MS"/>
                <w:b/>
              </w:rPr>
            </w:pPr>
            <w:del w:id="105" w:author="GAL-2" w:date="2024-10-02T21:06:00Z">
              <w:r w:rsidRPr="00F6364E" w:rsidDel="00FC78D9">
                <w:rPr>
                  <w:rFonts w:ascii="Trebuchet MS" w:hAnsi="Trebuchet MS"/>
                  <w:b/>
                </w:rPr>
                <w:delText>Denumirea măsurii</w:delText>
              </w:r>
            </w:del>
          </w:p>
        </w:tc>
        <w:tc>
          <w:tcPr>
            <w:tcW w:w="7371" w:type="dxa"/>
            <w:gridSpan w:val="3"/>
            <w:vAlign w:val="center"/>
          </w:tcPr>
          <w:p w:rsidR="002156F2" w:rsidRPr="00F6364E" w:rsidDel="00FC78D9" w:rsidRDefault="002156F2" w:rsidP="00841A06">
            <w:pPr>
              <w:spacing w:after="0"/>
              <w:jc w:val="center"/>
              <w:rPr>
                <w:del w:id="106" w:author="GAL-2" w:date="2024-10-02T21:06:00Z"/>
                <w:rFonts w:ascii="Trebuchet MS" w:hAnsi="Trebuchet MS"/>
                <w:b/>
              </w:rPr>
            </w:pPr>
            <w:del w:id="107" w:author="GAL-2" w:date="2024-10-02T21:06:00Z">
              <w:r w:rsidRPr="00F6364E" w:rsidDel="00FC78D9">
                <w:rPr>
                  <w:rFonts w:ascii="Trebuchet MS" w:hAnsi="Trebuchet MS"/>
                  <w:b/>
                </w:rPr>
                <w:delText>PROMOVAREA FORMELOR DE COOPERARE</w:delText>
              </w:r>
              <w:r w:rsidDel="00FC78D9">
                <w:rPr>
                  <w:rFonts w:ascii="Trebuchet MS" w:hAnsi="Trebuchet MS"/>
                  <w:b/>
                </w:rPr>
                <w:delText xml:space="preserve">, </w:delText>
              </w:r>
              <w:r w:rsidRPr="00F6364E" w:rsidDel="00FC78D9">
                <w:rPr>
                  <w:rFonts w:ascii="Trebuchet MS" w:hAnsi="Trebuchet MS"/>
                  <w:b/>
                </w:rPr>
                <w:delText>ASOCIERE IN DEZVOLTAREA LOCALA</w:delText>
              </w:r>
            </w:del>
          </w:p>
        </w:tc>
      </w:tr>
      <w:tr w:rsidR="002156F2" w:rsidRPr="00F6364E" w:rsidDel="00FC78D9" w:rsidTr="00841A06">
        <w:trPr>
          <w:trHeight w:val="298"/>
          <w:del w:id="108" w:author="GAL-2" w:date="2024-10-02T21:06:00Z"/>
        </w:trPr>
        <w:tc>
          <w:tcPr>
            <w:tcW w:w="2127" w:type="dxa"/>
            <w:vAlign w:val="center"/>
          </w:tcPr>
          <w:p w:rsidR="002156F2" w:rsidRPr="00F6364E" w:rsidDel="00FC78D9" w:rsidRDefault="002156F2" w:rsidP="00841A06">
            <w:pPr>
              <w:spacing w:after="0"/>
              <w:rPr>
                <w:del w:id="109" w:author="GAL-2" w:date="2024-10-02T21:06:00Z"/>
                <w:rFonts w:ascii="Trebuchet MS" w:hAnsi="Trebuchet MS"/>
              </w:rPr>
            </w:pPr>
            <w:del w:id="110" w:author="GAL-2" w:date="2024-10-02T21:06:00Z">
              <w:r w:rsidRPr="00F6364E" w:rsidDel="00FC78D9">
                <w:rPr>
                  <w:rFonts w:ascii="Trebuchet MS" w:hAnsi="Trebuchet MS"/>
                </w:rPr>
                <w:delText>Codul măsurii</w:delText>
              </w:r>
            </w:del>
          </w:p>
        </w:tc>
        <w:tc>
          <w:tcPr>
            <w:tcW w:w="7371" w:type="dxa"/>
            <w:gridSpan w:val="3"/>
            <w:vAlign w:val="center"/>
          </w:tcPr>
          <w:p w:rsidR="002156F2" w:rsidRPr="00F6364E" w:rsidDel="00FC78D9" w:rsidRDefault="002156F2" w:rsidP="00841A06">
            <w:pPr>
              <w:spacing w:after="0"/>
              <w:rPr>
                <w:del w:id="111" w:author="GAL-2" w:date="2024-10-02T21:06:00Z"/>
                <w:rFonts w:ascii="Trebuchet MS" w:hAnsi="Trebuchet MS"/>
                <w:lang w:val="en-US"/>
              </w:rPr>
            </w:pPr>
            <w:del w:id="112" w:author="GAL-2" w:date="2024-10-02T21:06:00Z">
              <w:r w:rsidRPr="00F6364E" w:rsidDel="00FC78D9">
                <w:rPr>
                  <w:rFonts w:ascii="Trebuchet MS" w:hAnsi="Trebuchet MS"/>
                </w:rPr>
                <w:delText>M</w:delText>
              </w:r>
              <w:r w:rsidDel="00FC78D9">
                <w:rPr>
                  <w:rFonts w:ascii="Trebuchet MS" w:hAnsi="Trebuchet MS"/>
                </w:rPr>
                <w:delText>4</w:delText>
              </w:r>
              <w:r w:rsidRPr="00F6364E" w:rsidDel="00FC78D9">
                <w:rPr>
                  <w:rFonts w:ascii="Trebuchet MS" w:hAnsi="Trebuchet MS"/>
                </w:rPr>
                <w:delText>/6B</w:delText>
              </w:r>
            </w:del>
          </w:p>
        </w:tc>
      </w:tr>
      <w:tr w:rsidR="002156F2" w:rsidRPr="00F6364E" w:rsidDel="00FC78D9" w:rsidTr="00841A06">
        <w:trPr>
          <w:trHeight w:val="288"/>
          <w:del w:id="113" w:author="GAL-2" w:date="2024-10-02T21:06:00Z"/>
        </w:trPr>
        <w:tc>
          <w:tcPr>
            <w:tcW w:w="2127" w:type="dxa"/>
            <w:vAlign w:val="center"/>
          </w:tcPr>
          <w:p w:rsidR="002156F2" w:rsidRPr="00F6364E" w:rsidDel="00FC78D9" w:rsidRDefault="002156F2" w:rsidP="00841A06">
            <w:pPr>
              <w:spacing w:after="0"/>
              <w:rPr>
                <w:del w:id="114" w:author="GAL-2" w:date="2024-10-02T21:06:00Z"/>
                <w:rFonts w:ascii="Trebuchet MS" w:hAnsi="Trebuchet MS"/>
              </w:rPr>
            </w:pPr>
            <w:del w:id="115" w:author="GAL-2" w:date="2024-10-02T21:06:00Z">
              <w:r w:rsidRPr="00F6364E" w:rsidDel="00FC78D9">
                <w:rPr>
                  <w:rFonts w:ascii="Trebuchet MS" w:hAnsi="Trebuchet MS"/>
                </w:rPr>
                <w:delText>Tipul măsurii</w:delText>
              </w:r>
            </w:del>
          </w:p>
        </w:tc>
        <w:tc>
          <w:tcPr>
            <w:tcW w:w="2268" w:type="dxa"/>
            <w:vAlign w:val="center"/>
          </w:tcPr>
          <w:p w:rsidR="002156F2" w:rsidRPr="00F6364E" w:rsidDel="00FC78D9" w:rsidRDefault="002156F2" w:rsidP="00841A06">
            <w:pPr>
              <w:pStyle w:val="ListParagraph"/>
              <w:spacing w:after="0"/>
              <w:ind w:left="365"/>
              <w:contextualSpacing/>
              <w:rPr>
                <w:del w:id="116" w:author="GAL-2" w:date="2024-10-02T21:06:00Z"/>
                <w:rFonts w:ascii="Trebuchet MS" w:hAnsi="Trebuchet MS"/>
              </w:rPr>
            </w:pPr>
            <w:del w:id="117" w:author="GAL-2" w:date="2024-10-02T21:06:00Z">
              <w:r w:rsidRPr="00F6364E" w:rsidDel="00FC78D9">
                <w:rPr>
                  <w:rFonts w:ascii="Trebuchet MS" w:hAnsi="Trebuchet MS"/>
                </w:rPr>
                <w:delText>Investiţii</w:delText>
              </w:r>
            </w:del>
          </w:p>
        </w:tc>
        <w:tc>
          <w:tcPr>
            <w:tcW w:w="1984" w:type="dxa"/>
            <w:vAlign w:val="center"/>
          </w:tcPr>
          <w:p w:rsidR="002156F2" w:rsidRPr="00F6364E" w:rsidDel="00FC78D9" w:rsidRDefault="002156F2" w:rsidP="00841A06">
            <w:pPr>
              <w:pStyle w:val="ListParagraph"/>
              <w:spacing w:after="0"/>
              <w:contextualSpacing/>
              <w:rPr>
                <w:del w:id="118" w:author="GAL-2" w:date="2024-10-02T21:06:00Z"/>
                <w:rFonts w:ascii="Trebuchet MS" w:hAnsi="Trebuchet MS"/>
              </w:rPr>
            </w:pPr>
            <w:del w:id="119" w:author="GAL-2" w:date="2024-10-02T21:06:00Z">
              <w:r w:rsidDel="00FC78D9">
                <w:rPr>
                  <w:rFonts w:ascii="Trebuchet MS" w:hAnsi="Trebuchet MS"/>
                </w:rPr>
                <w:delText xml:space="preserve">X </w:delText>
              </w:r>
              <w:r w:rsidRPr="00F6364E" w:rsidDel="00FC78D9">
                <w:rPr>
                  <w:rFonts w:ascii="Trebuchet MS" w:hAnsi="Trebuchet MS"/>
                </w:rPr>
                <w:delText>Servicii</w:delText>
              </w:r>
            </w:del>
          </w:p>
        </w:tc>
        <w:tc>
          <w:tcPr>
            <w:tcW w:w="3119" w:type="dxa"/>
            <w:vAlign w:val="center"/>
          </w:tcPr>
          <w:p w:rsidR="002156F2" w:rsidRPr="00F6364E" w:rsidDel="00FC78D9" w:rsidRDefault="002156F2" w:rsidP="00841A06">
            <w:pPr>
              <w:pStyle w:val="ListParagraph"/>
              <w:spacing w:after="0"/>
              <w:ind w:left="459"/>
              <w:contextualSpacing/>
              <w:rPr>
                <w:del w:id="120" w:author="GAL-2" w:date="2024-10-02T21:06:00Z"/>
                <w:rFonts w:ascii="Trebuchet MS" w:hAnsi="Trebuchet MS"/>
              </w:rPr>
            </w:pPr>
            <w:del w:id="121" w:author="GAL-2" w:date="2024-10-02T21:06:00Z">
              <w:r w:rsidRPr="00F6364E" w:rsidDel="00FC78D9">
                <w:rPr>
                  <w:rFonts w:ascii="Trebuchet MS" w:hAnsi="Trebuchet MS"/>
                </w:rPr>
                <w:delText>Sprijin Forfetar</w:delText>
              </w:r>
            </w:del>
          </w:p>
        </w:tc>
      </w:tr>
      <w:tr w:rsidR="002156F2" w:rsidRPr="00F6364E" w:rsidDel="00FC78D9" w:rsidTr="00841A06">
        <w:trPr>
          <w:trHeight w:val="260"/>
          <w:del w:id="122" w:author="GAL-2" w:date="2024-10-02T21:06:00Z"/>
        </w:trPr>
        <w:tc>
          <w:tcPr>
            <w:tcW w:w="9498" w:type="dxa"/>
            <w:gridSpan w:val="4"/>
            <w:shd w:val="clear" w:color="auto" w:fill="C6D9F1"/>
            <w:vAlign w:val="center"/>
          </w:tcPr>
          <w:p w:rsidR="002156F2" w:rsidRPr="00F6364E" w:rsidDel="00FC78D9" w:rsidRDefault="002156F2" w:rsidP="00841A06">
            <w:pPr>
              <w:spacing w:after="0"/>
              <w:rPr>
                <w:del w:id="123" w:author="GAL-2" w:date="2024-10-02T21:06:00Z"/>
                <w:rFonts w:ascii="Trebuchet MS" w:hAnsi="Trebuchet MS"/>
                <w:b/>
              </w:rPr>
            </w:pPr>
            <w:del w:id="124" w:author="GAL-2" w:date="2024-10-02T21:06:00Z">
              <w:r w:rsidRPr="00F6364E" w:rsidDel="00FC78D9">
                <w:rPr>
                  <w:rFonts w:ascii="Trebuchet MS" w:hAnsi="Trebuchet MS"/>
                  <w:b/>
                </w:rPr>
                <w:delText>1.Descrierea generală a măsurii</w:delText>
              </w:r>
            </w:del>
          </w:p>
        </w:tc>
      </w:tr>
      <w:tr w:rsidR="002156F2" w:rsidRPr="00F6364E" w:rsidDel="00FC78D9" w:rsidTr="00841A06">
        <w:trPr>
          <w:trHeight w:val="260"/>
          <w:del w:id="125" w:author="GAL-2" w:date="2024-10-02T21:06:00Z"/>
        </w:trPr>
        <w:tc>
          <w:tcPr>
            <w:tcW w:w="9498" w:type="dxa"/>
            <w:gridSpan w:val="4"/>
            <w:shd w:val="clear" w:color="auto" w:fill="FFFF69"/>
            <w:vAlign w:val="center"/>
          </w:tcPr>
          <w:p w:rsidR="002156F2" w:rsidRPr="00F6364E" w:rsidDel="00FC78D9" w:rsidRDefault="002156F2" w:rsidP="00841A06">
            <w:pPr>
              <w:spacing w:after="0"/>
              <w:rPr>
                <w:del w:id="126" w:author="GAL-2" w:date="2024-10-02T21:06:00Z"/>
                <w:rFonts w:ascii="Trebuchet MS" w:hAnsi="Trebuchet MS"/>
                <w:b/>
              </w:rPr>
            </w:pPr>
            <w:del w:id="127" w:author="GAL-2" w:date="2024-10-02T21:06:00Z">
              <w:r w:rsidRPr="00F6364E" w:rsidDel="00FC78D9">
                <w:rPr>
                  <w:rFonts w:ascii="Trebuchet MS" w:hAnsi="Trebuchet MS"/>
                </w:rPr>
                <w:delText>1.1 Justificare</w:delText>
              </w:r>
              <w:r w:rsidRPr="00F6364E" w:rsidDel="00FC78D9">
                <w:rPr>
                  <w:rFonts w:ascii="Trebuchet MS" w:hAnsi="Trebuchet MS"/>
                  <w:lang w:val="en-US"/>
                </w:rPr>
                <w:delText xml:space="preserve">a alegerii masurii </w:delText>
              </w:r>
              <w:r w:rsidRPr="00F6364E" w:rsidDel="00FC78D9">
                <w:rPr>
                  <w:rFonts w:ascii="Trebuchet MS" w:hAnsi="Trebuchet MS"/>
                </w:rPr>
                <w:delText>cu analiza SWOTT</w:delText>
              </w:r>
              <w:r w:rsidRPr="00F6364E" w:rsidDel="00FC78D9">
                <w:rPr>
                  <w:rFonts w:ascii="Trebuchet MS" w:hAnsi="Trebuchet MS"/>
                  <w:lang w:val="en-US"/>
                </w:rPr>
                <w:delText xml:space="preserve"> a teritoriului</w:delText>
              </w:r>
            </w:del>
          </w:p>
        </w:tc>
      </w:tr>
      <w:tr w:rsidR="002156F2" w:rsidRPr="00F6364E" w:rsidDel="00FC78D9" w:rsidTr="00841A06">
        <w:trPr>
          <w:trHeight w:val="260"/>
          <w:del w:id="128" w:author="GAL-2" w:date="2024-10-02T21:06:00Z"/>
        </w:trPr>
        <w:tc>
          <w:tcPr>
            <w:tcW w:w="9498" w:type="dxa"/>
            <w:gridSpan w:val="4"/>
            <w:shd w:val="clear" w:color="auto" w:fill="FFFFFF"/>
            <w:vAlign w:val="center"/>
          </w:tcPr>
          <w:p w:rsidR="002156F2" w:rsidRPr="00F6364E" w:rsidDel="00FC78D9" w:rsidRDefault="002156F2" w:rsidP="00841A06">
            <w:pPr>
              <w:widowControl w:val="0"/>
              <w:autoSpaceDE w:val="0"/>
              <w:autoSpaceDN w:val="0"/>
              <w:adjustRightInd w:val="0"/>
              <w:spacing w:after="0"/>
              <w:ind w:firstLine="424"/>
              <w:jc w:val="both"/>
              <w:rPr>
                <w:del w:id="129" w:author="GAL-2" w:date="2024-10-02T21:06:00Z"/>
                <w:rFonts w:ascii="Trebuchet MS" w:hAnsi="Trebuchet MS"/>
              </w:rPr>
            </w:pPr>
            <w:del w:id="130" w:author="GAL-2" w:date="2024-10-02T21:06:00Z">
              <w:r w:rsidRPr="00F6364E" w:rsidDel="00FC78D9">
                <w:rPr>
                  <w:rFonts w:ascii="Trebuchet MS" w:hAnsi="Trebuchet MS"/>
                </w:rPr>
                <w:delText xml:space="preserve">Conform nevoilor identificate la nivelul teritoriului Asociației GAL DD și prezentate  în analiza diagnostic și analiza SWOT, în cadrul acestei măsuri, se acordă sprijin financiar pentru constituirea și promovarea cooperării intre actori implicați în sectorul infaptuirii  prioritatilor de dezvoltare locala si/sau de dezvoltare a serviciilor turistice aferente turismului rural. Cooperarea va ajuta la abordarea dezavantajelor legate de existenta multi operatori mici, care actioneaza individual cu costuri de operare mari si profitabilitate scazuta. Serviciile, practicile și procesele noi reprezintă principalele motoare pentru inovare și pentru diversificarea activităților, precum și pentru îmbunătățirea competitivității economiei rurale. Analiza SWOT evidențiază existența unei lipse reale a factorilor componenți ai “culturii asociative” care să stimuleze astfel de rezultate în teritoriul GAL. Această situație generează un efect negativ asupra valorii adăugate și asupra viabilității afacerilor din spațiul rural, și în mod implicit, asupra nivelului de competitivitate al acestora în comparație cu nivelul existent în zona urbană. </w:delText>
              </w:r>
            </w:del>
          </w:p>
          <w:p w:rsidR="002156F2" w:rsidRPr="00F6364E" w:rsidDel="00FC78D9" w:rsidRDefault="002156F2" w:rsidP="00841A06">
            <w:pPr>
              <w:widowControl w:val="0"/>
              <w:autoSpaceDE w:val="0"/>
              <w:autoSpaceDN w:val="0"/>
              <w:adjustRightInd w:val="0"/>
              <w:spacing w:after="0"/>
              <w:ind w:firstLine="424"/>
              <w:jc w:val="both"/>
              <w:rPr>
                <w:del w:id="131" w:author="GAL-2" w:date="2024-10-02T21:06:00Z"/>
                <w:rFonts w:ascii="Trebuchet MS" w:hAnsi="Trebuchet MS"/>
              </w:rPr>
            </w:pPr>
            <w:del w:id="132" w:author="GAL-2" w:date="2024-10-02T21:06:00Z">
              <w:r w:rsidRPr="00F6364E" w:rsidDel="00FC78D9">
                <w:rPr>
                  <w:rFonts w:ascii="Trebuchet MS" w:hAnsi="Trebuchet MS"/>
                </w:rPr>
                <w:delText>Sprijinul în cadrul acestei măsuri va contribui la abordarea următoarelor nevoi identificate la nivelul teritoriului și evidențiate în analiza diagnostic și analiza SWOT:</w:delText>
              </w:r>
              <w:r w:rsidRPr="00875976" w:rsidDel="00FC78D9">
                <w:rPr>
                  <w:rFonts w:ascii="Trebuchet MS" w:hAnsi="Trebuchet MS" w:cs="Trebuchet MS"/>
                </w:rPr>
                <w:delText xml:space="preserve"> </w:delText>
              </w:r>
              <w:r w:rsidRPr="00D625C7" w:rsidDel="00FC78D9">
                <w:rPr>
                  <w:rFonts w:ascii="Trebuchet MS" w:hAnsi="Trebuchet MS" w:cs="Trebuchet MS"/>
                </w:rPr>
                <w:delText>(N1) Creșterea nivelului de trai a populației locale prin reducerea gradului de sărăcie;(N5) Dezvoltarea sau infiintarea de activități non-gricole în teritoriu în scopul  diversificării economiei locale;</w:delText>
              </w:r>
              <w:r w:rsidDel="00FC78D9">
                <w:rPr>
                  <w:rFonts w:ascii="Trebuchet MS" w:hAnsi="Trebuchet MS" w:cs="Trebuchet MS"/>
                </w:rPr>
                <w:delText xml:space="preserve"> </w:delText>
              </w:r>
              <w:r w:rsidRPr="00D625C7" w:rsidDel="00FC78D9">
                <w:rPr>
                  <w:rFonts w:ascii="Trebuchet MS" w:hAnsi="Trebuchet MS" w:cs="Trebuchet MS"/>
                </w:rPr>
                <w:delText>(N6) Dezvoltarea asociativității și cooperării la nivel local între</w:delText>
              </w:r>
              <w:r w:rsidR="002C7756" w:rsidDel="00FC78D9">
                <w:rPr>
                  <w:rFonts w:ascii="Trebuchet MS" w:hAnsi="Trebuchet MS" w:cs="Trebuchet MS"/>
                </w:rPr>
                <w:delText>: a)</w:delText>
              </w:r>
              <w:r w:rsidRPr="00D625C7" w:rsidDel="00FC78D9">
                <w:rPr>
                  <w:rFonts w:ascii="Trebuchet MS" w:hAnsi="Trebuchet MS" w:cs="Trebuchet MS"/>
                </w:rPr>
                <w:delText xml:space="preserve"> micii întreprinzători prin inițierea de procese de lucru comune în vederea dezvoltării de </w:delText>
              </w:r>
              <w:r w:rsidR="002C7756" w:rsidDel="00FC78D9">
                <w:rPr>
                  <w:rFonts w:ascii="Trebuchet MS" w:hAnsi="Trebuchet MS" w:cs="Trebuchet MS"/>
                </w:rPr>
                <w:delText>servicii</w:delText>
              </w:r>
              <w:r w:rsidRPr="00D625C7" w:rsidDel="00FC78D9">
                <w:rPr>
                  <w:rFonts w:ascii="Trebuchet MS" w:hAnsi="Trebuchet MS" w:cs="Trebuchet MS"/>
                </w:rPr>
                <w:delText>, mai ales în sectorul turistic;</w:delText>
              </w:r>
              <w:r w:rsidR="002C7756" w:rsidDel="00FC78D9">
                <w:rPr>
                  <w:rFonts w:ascii="Trebuchet MS" w:hAnsi="Trebuchet MS"/>
                  <w:bCs/>
                  <w:color w:val="000000"/>
                </w:rPr>
                <w:delText xml:space="preserve"> b) intre diferiti actori publici si/sau privati care contribuie la realizarea obiectivelor si prioritatilor politicii de dezvoltare locala. </w:delText>
              </w:r>
              <w:r w:rsidDel="00FC78D9">
                <w:rPr>
                  <w:rFonts w:ascii="Trebuchet MS" w:hAnsi="Trebuchet MS" w:cs="Trebuchet MS"/>
                </w:rPr>
                <w:delText xml:space="preserve"> Măsura se încadrează în art. 35</w:delText>
              </w:r>
              <w:r w:rsidR="00BB65A7" w:rsidDel="00FC78D9">
                <w:rPr>
                  <w:rFonts w:ascii="Trebuchet MS" w:hAnsi="Trebuchet MS" w:cs="Trebuchet MS"/>
                </w:rPr>
                <w:delText xml:space="preserve"> </w:delText>
              </w:r>
              <w:r w:rsidDel="00FC78D9">
                <w:rPr>
                  <w:rFonts w:ascii="Trebuchet MS" w:hAnsi="Trebuchet MS" w:cs="Trebuchet MS"/>
                </w:rPr>
                <w:delText>din Regulamentul 1305/2013</w:delText>
              </w:r>
            </w:del>
          </w:p>
        </w:tc>
      </w:tr>
      <w:tr w:rsidR="002156F2" w:rsidRPr="00F6364E" w:rsidDel="00FC78D9" w:rsidTr="00841A06">
        <w:trPr>
          <w:trHeight w:val="260"/>
          <w:del w:id="133" w:author="GAL-2" w:date="2024-10-02T21:06:00Z"/>
        </w:trPr>
        <w:tc>
          <w:tcPr>
            <w:tcW w:w="9498" w:type="dxa"/>
            <w:gridSpan w:val="4"/>
            <w:shd w:val="clear" w:color="auto" w:fill="FFFF69"/>
            <w:vAlign w:val="center"/>
          </w:tcPr>
          <w:p w:rsidR="002156F2" w:rsidRPr="00F6364E" w:rsidDel="00FC78D9" w:rsidRDefault="002156F2" w:rsidP="00841A06">
            <w:pPr>
              <w:spacing w:after="0"/>
              <w:rPr>
                <w:del w:id="134" w:author="GAL-2" w:date="2024-10-02T21:06:00Z"/>
                <w:rFonts w:ascii="Trebuchet MS" w:hAnsi="Trebuchet MS"/>
              </w:rPr>
            </w:pPr>
            <w:del w:id="135" w:author="GAL-2" w:date="2024-10-02T21:06:00Z">
              <w:r w:rsidRPr="00F6364E" w:rsidDel="00FC78D9">
                <w:rPr>
                  <w:rFonts w:ascii="Trebuchet MS" w:hAnsi="Trebuchet MS"/>
                </w:rPr>
                <w:delText>1.2. Obiectivele de dezvoltare rurală al Reg(UE) 1305/2013</w:delText>
              </w:r>
            </w:del>
          </w:p>
        </w:tc>
      </w:tr>
      <w:tr w:rsidR="002156F2" w:rsidRPr="00F6364E" w:rsidDel="00FC78D9" w:rsidTr="00841A06">
        <w:trPr>
          <w:trHeight w:val="260"/>
          <w:del w:id="136" w:author="GAL-2" w:date="2024-10-02T21:06:00Z"/>
        </w:trPr>
        <w:tc>
          <w:tcPr>
            <w:tcW w:w="9498" w:type="dxa"/>
            <w:gridSpan w:val="4"/>
            <w:shd w:val="clear" w:color="auto" w:fill="FFFFFF"/>
            <w:vAlign w:val="center"/>
          </w:tcPr>
          <w:p w:rsidR="002156F2" w:rsidRPr="00F6364E" w:rsidDel="00FC78D9" w:rsidRDefault="002156F2" w:rsidP="00841A06">
            <w:pPr>
              <w:spacing w:after="0"/>
              <w:rPr>
                <w:del w:id="137" w:author="GAL-2" w:date="2024-10-02T21:06:00Z"/>
                <w:rFonts w:ascii="Trebuchet MS" w:hAnsi="Trebuchet MS"/>
              </w:rPr>
            </w:pPr>
            <w:del w:id="138" w:author="GAL-2" w:date="2024-10-02T21:06:00Z">
              <w:r w:rsidDel="00FC78D9">
                <w:rPr>
                  <w:rFonts w:ascii="Trebuchet MS" w:hAnsi="Trebuchet MS"/>
                </w:rPr>
                <w:delText>Obiectiv</w:delText>
              </w:r>
              <w:r w:rsidRPr="00F6364E" w:rsidDel="00FC78D9">
                <w:rPr>
                  <w:rFonts w:ascii="Trebuchet MS" w:hAnsi="Trebuchet MS"/>
                </w:rPr>
                <w:delText xml:space="preserve"> de dezvoltare rurală 3</w:delText>
              </w:r>
              <w:r w:rsidDel="00FC78D9">
                <w:rPr>
                  <w:rFonts w:ascii="Trebuchet MS" w:hAnsi="Trebuchet MS"/>
                </w:rPr>
                <w:delText>:</w:delText>
              </w:r>
              <w:r w:rsidRPr="00F6364E" w:rsidDel="00FC78D9">
                <w:rPr>
                  <w:rFonts w:ascii="Trebuchet MS" w:hAnsi="Trebuchet MS"/>
                </w:rPr>
                <w:delText xml:space="preserve"> obținerea unei dezvoltări teritoriale echilibrate a economiilor și comunităților rurale, inclusiv crearea și menținerea de locuri de muncă, din Reg. (UE) nr. 1305/2013, art. 4 lit. c).</w:delText>
              </w:r>
            </w:del>
          </w:p>
        </w:tc>
      </w:tr>
      <w:tr w:rsidR="002156F2" w:rsidRPr="00F6364E" w:rsidDel="00FC78D9" w:rsidTr="00841A06">
        <w:trPr>
          <w:trHeight w:val="260"/>
          <w:del w:id="139" w:author="GAL-2" w:date="2024-10-02T21:06:00Z"/>
        </w:trPr>
        <w:tc>
          <w:tcPr>
            <w:tcW w:w="9498" w:type="dxa"/>
            <w:gridSpan w:val="4"/>
            <w:shd w:val="clear" w:color="auto" w:fill="FFFF69"/>
            <w:vAlign w:val="center"/>
          </w:tcPr>
          <w:p w:rsidR="002156F2" w:rsidRPr="00F6364E" w:rsidDel="00FC78D9" w:rsidRDefault="002156F2" w:rsidP="00841A06">
            <w:pPr>
              <w:spacing w:after="0"/>
              <w:rPr>
                <w:del w:id="140" w:author="GAL-2" w:date="2024-10-02T21:06:00Z"/>
                <w:rFonts w:ascii="Trebuchet MS" w:hAnsi="Trebuchet MS"/>
              </w:rPr>
            </w:pPr>
            <w:del w:id="141" w:author="GAL-2" w:date="2024-10-02T21:06:00Z">
              <w:r w:rsidRPr="00F6364E" w:rsidDel="00FC78D9">
                <w:rPr>
                  <w:rFonts w:ascii="Trebuchet MS" w:hAnsi="Trebuchet MS"/>
                </w:rPr>
                <w:delText>1.3.Obiectivul specific local al măsurii</w:delText>
              </w:r>
            </w:del>
          </w:p>
        </w:tc>
      </w:tr>
      <w:tr w:rsidR="002156F2" w:rsidRPr="00F6364E" w:rsidDel="00FC78D9" w:rsidTr="00841A06">
        <w:trPr>
          <w:trHeight w:val="260"/>
          <w:del w:id="142" w:author="GAL-2" w:date="2024-10-02T21:06:00Z"/>
        </w:trPr>
        <w:tc>
          <w:tcPr>
            <w:tcW w:w="9498" w:type="dxa"/>
            <w:gridSpan w:val="4"/>
            <w:shd w:val="clear" w:color="auto" w:fill="FFFFFF"/>
            <w:vAlign w:val="center"/>
          </w:tcPr>
          <w:p w:rsidR="002156F2" w:rsidRPr="00F6364E" w:rsidDel="00FC78D9" w:rsidRDefault="002156F2" w:rsidP="00841A06">
            <w:pPr>
              <w:widowControl w:val="0"/>
              <w:overflowPunct w:val="0"/>
              <w:autoSpaceDE w:val="0"/>
              <w:autoSpaceDN w:val="0"/>
              <w:adjustRightInd w:val="0"/>
              <w:spacing w:after="0"/>
              <w:ind w:right="20"/>
              <w:contextualSpacing/>
              <w:jc w:val="both"/>
              <w:rPr>
                <w:del w:id="143" w:author="GAL-2" w:date="2024-10-02T21:06:00Z"/>
                <w:rFonts w:ascii="Trebuchet MS" w:hAnsi="Trebuchet MS"/>
              </w:rPr>
            </w:pPr>
            <w:del w:id="144" w:author="GAL-2" w:date="2024-10-02T21:06:00Z">
              <w:r w:rsidRPr="00041090" w:rsidDel="00FC78D9">
                <w:rPr>
                  <w:rFonts w:ascii="Trebuchet MS" w:hAnsi="Trebuchet MS" w:cs="Trebuchet MS"/>
                </w:rPr>
                <w:delText>O</w:delText>
              </w:r>
              <w:r w:rsidDel="00FC78D9">
                <w:rPr>
                  <w:rFonts w:ascii="Trebuchet MS" w:hAnsi="Trebuchet MS" w:cs="Trebuchet MS"/>
                </w:rPr>
                <w:delText>S</w:delText>
              </w:r>
              <w:r w:rsidRPr="00041090" w:rsidDel="00FC78D9">
                <w:rPr>
                  <w:rFonts w:ascii="Trebuchet MS" w:hAnsi="Trebuchet MS" w:cs="Trebuchet MS"/>
                </w:rPr>
                <w:delText>3. Dezvoltarea formelor de asociere și cooperare în teritoriul GAL Delta Dunării</w:delText>
              </w:r>
              <w:r w:rsidDel="00FC78D9">
                <w:rPr>
                  <w:rFonts w:ascii="Trebuchet MS" w:hAnsi="Trebuchet MS" w:cs="Trebuchet MS"/>
                </w:rPr>
                <w:delText xml:space="preserve">; </w:delText>
              </w:r>
              <w:r w:rsidRPr="00041090" w:rsidDel="00FC78D9">
                <w:rPr>
                  <w:rFonts w:ascii="Trebuchet MS" w:hAnsi="Trebuchet MS" w:cs="Trebuchet MS"/>
                </w:rPr>
                <w:delText>O</w:delText>
              </w:r>
              <w:r w:rsidDel="00FC78D9">
                <w:rPr>
                  <w:rFonts w:ascii="Trebuchet MS" w:hAnsi="Trebuchet MS" w:cs="Trebuchet MS"/>
                </w:rPr>
                <w:delText>S</w:delText>
              </w:r>
              <w:r w:rsidRPr="00041090" w:rsidDel="00FC78D9">
                <w:rPr>
                  <w:rFonts w:ascii="Trebuchet MS" w:hAnsi="Trebuchet MS" w:cs="Trebuchet MS"/>
                </w:rPr>
                <w:delText>5. Crearea ș</w:delText>
              </w:r>
              <w:r w:rsidDel="00FC78D9">
                <w:rPr>
                  <w:rFonts w:ascii="Trebuchet MS" w:hAnsi="Trebuchet MS" w:cs="Trebuchet MS"/>
                </w:rPr>
                <w:delText>i menținerea locurilor de muncă.</w:delText>
              </w:r>
            </w:del>
          </w:p>
        </w:tc>
      </w:tr>
      <w:tr w:rsidR="002156F2" w:rsidRPr="00F6364E" w:rsidDel="00FC78D9" w:rsidTr="00841A06">
        <w:trPr>
          <w:trHeight w:val="260"/>
          <w:del w:id="145" w:author="GAL-2" w:date="2024-10-02T21:06:00Z"/>
        </w:trPr>
        <w:tc>
          <w:tcPr>
            <w:tcW w:w="9498" w:type="dxa"/>
            <w:gridSpan w:val="4"/>
            <w:shd w:val="clear" w:color="auto" w:fill="FFFF69"/>
            <w:vAlign w:val="center"/>
          </w:tcPr>
          <w:p w:rsidR="002156F2" w:rsidRPr="00F6364E" w:rsidDel="00FC78D9" w:rsidRDefault="002156F2" w:rsidP="00841A06">
            <w:pPr>
              <w:spacing w:after="0"/>
              <w:rPr>
                <w:del w:id="146" w:author="GAL-2" w:date="2024-10-02T21:06:00Z"/>
                <w:rFonts w:ascii="Trebuchet MS" w:hAnsi="Trebuchet MS"/>
              </w:rPr>
            </w:pPr>
            <w:del w:id="147" w:author="GAL-2" w:date="2024-10-02T21:06:00Z">
              <w:r w:rsidRPr="00F6364E" w:rsidDel="00FC78D9">
                <w:rPr>
                  <w:rFonts w:ascii="Trebuchet MS" w:hAnsi="Trebuchet MS"/>
                </w:rPr>
                <w:delText>1.4. Contribuţie la prioritatea prevăzuta la art.5, Reg.(UE) nr.1305/2013</w:delText>
              </w:r>
            </w:del>
          </w:p>
        </w:tc>
      </w:tr>
      <w:tr w:rsidR="002156F2" w:rsidRPr="00F6364E" w:rsidDel="00FC78D9" w:rsidTr="00841A06">
        <w:trPr>
          <w:trHeight w:val="260"/>
          <w:del w:id="148" w:author="GAL-2" w:date="2024-10-02T21:06:00Z"/>
        </w:trPr>
        <w:tc>
          <w:tcPr>
            <w:tcW w:w="9498" w:type="dxa"/>
            <w:gridSpan w:val="4"/>
            <w:shd w:val="clear" w:color="auto" w:fill="FFFFFF"/>
            <w:vAlign w:val="center"/>
          </w:tcPr>
          <w:p w:rsidR="002156F2" w:rsidRPr="00F6364E" w:rsidDel="00FC78D9" w:rsidRDefault="002156F2" w:rsidP="00841A06">
            <w:pPr>
              <w:pStyle w:val="ListParagraph"/>
              <w:tabs>
                <w:tab w:val="left" w:pos="231"/>
              </w:tabs>
              <w:spacing w:after="0"/>
              <w:ind w:left="51"/>
              <w:rPr>
                <w:del w:id="149" w:author="GAL-2" w:date="2024-10-02T21:06:00Z"/>
                <w:rFonts w:ascii="Trebuchet MS" w:hAnsi="Trebuchet MS"/>
              </w:rPr>
            </w:pPr>
            <w:del w:id="150" w:author="GAL-2" w:date="2024-10-02T21:06:00Z">
              <w:r w:rsidRPr="006A12F4" w:rsidDel="00FC78D9">
                <w:rPr>
                  <w:rFonts w:ascii="Trebuchet MS" w:hAnsi="Trebuchet MS"/>
                  <w:lang w:val="ro-RO"/>
                </w:rPr>
                <w:delText xml:space="preserve">Măsura  M4/6B contribuie la Prioritatea 6 “Promovarea incluziunii sociale, a reducerii sărăciei și a dezvoltării economice în zonele rurale” prevăzute la art. 5, Reg. </w:delText>
              </w:r>
              <w:r w:rsidRPr="00AF756D" w:rsidDel="00FC78D9">
                <w:rPr>
                  <w:rFonts w:ascii="Trebuchet MS" w:hAnsi="Trebuchet MS"/>
                  <w:lang w:val="ro-RO"/>
                </w:rPr>
                <w:delText xml:space="preserve">(UE) nr. 1305/2013. </w:delText>
              </w:r>
            </w:del>
          </w:p>
        </w:tc>
      </w:tr>
      <w:tr w:rsidR="002156F2" w:rsidRPr="00F6364E" w:rsidDel="00FC78D9" w:rsidTr="00841A06">
        <w:trPr>
          <w:trHeight w:val="260"/>
          <w:del w:id="151" w:author="GAL-2" w:date="2024-10-02T21:06:00Z"/>
        </w:trPr>
        <w:tc>
          <w:tcPr>
            <w:tcW w:w="9498" w:type="dxa"/>
            <w:gridSpan w:val="4"/>
            <w:shd w:val="clear" w:color="auto" w:fill="FFFF69"/>
            <w:vAlign w:val="center"/>
          </w:tcPr>
          <w:p w:rsidR="002156F2" w:rsidRPr="00F6364E" w:rsidDel="00FC78D9" w:rsidRDefault="002156F2" w:rsidP="00841A06">
            <w:pPr>
              <w:spacing w:after="0"/>
              <w:rPr>
                <w:del w:id="152" w:author="GAL-2" w:date="2024-10-02T21:06:00Z"/>
                <w:rFonts w:ascii="Trebuchet MS" w:hAnsi="Trebuchet MS"/>
              </w:rPr>
            </w:pPr>
            <w:del w:id="153" w:author="GAL-2" w:date="2024-10-02T21:06:00Z">
              <w:r w:rsidRPr="00F6364E" w:rsidDel="00FC78D9">
                <w:rPr>
                  <w:rFonts w:ascii="Trebuchet MS" w:hAnsi="Trebuchet MS"/>
                </w:rPr>
                <w:delText>1.5. Corespondenta cu obiectivele din  R(UE) nr.1305/2013</w:delText>
              </w:r>
            </w:del>
          </w:p>
        </w:tc>
      </w:tr>
      <w:tr w:rsidR="002156F2" w:rsidRPr="00F6364E" w:rsidDel="00FC78D9" w:rsidTr="00841A06">
        <w:trPr>
          <w:trHeight w:val="260"/>
          <w:del w:id="154" w:author="GAL-2" w:date="2024-10-02T21:06:00Z"/>
        </w:trPr>
        <w:tc>
          <w:tcPr>
            <w:tcW w:w="9498" w:type="dxa"/>
            <w:gridSpan w:val="4"/>
            <w:shd w:val="clear" w:color="auto" w:fill="FFFFFF"/>
            <w:vAlign w:val="center"/>
          </w:tcPr>
          <w:p w:rsidR="002156F2" w:rsidRPr="00F6364E" w:rsidDel="00FC78D9" w:rsidRDefault="002156F2" w:rsidP="00841A06">
            <w:pPr>
              <w:spacing w:after="0"/>
              <w:rPr>
                <w:del w:id="155" w:author="GAL-2" w:date="2024-10-02T21:06:00Z"/>
                <w:rFonts w:ascii="Trebuchet MS" w:hAnsi="Trebuchet MS"/>
              </w:rPr>
            </w:pPr>
            <w:del w:id="156" w:author="GAL-2" w:date="2024-10-02T21:06:00Z">
              <w:r w:rsidRPr="00F6364E" w:rsidDel="00FC78D9">
                <w:rPr>
                  <w:rFonts w:ascii="Trebuchet MS" w:hAnsi="Trebuchet MS"/>
                </w:rPr>
                <w:delText xml:space="preserve">  Măsura corespunde obiectivelor art. 35 “Cooperare” din Reg. (UE) nr. 1305/2013</w:delText>
              </w:r>
            </w:del>
          </w:p>
        </w:tc>
      </w:tr>
      <w:tr w:rsidR="002156F2" w:rsidRPr="00F6364E" w:rsidDel="00FC78D9" w:rsidTr="00841A06">
        <w:trPr>
          <w:trHeight w:val="260"/>
          <w:del w:id="157" w:author="GAL-2" w:date="2024-10-02T21:06:00Z"/>
        </w:trPr>
        <w:tc>
          <w:tcPr>
            <w:tcW w:w="9498" w:type="dxa"/>
            <w:gridSpan w:val="4"/>
            <w:shd w:val="clear" w:color="auto" w:fill="FFFF69"/>
            <w:vAlign w:val="center"/>
          </w:tcPr>
          <w:p w:rsidR="002156F2" w:rsidRPr="00F6364E" w:rsidDel="00FC78D9" w:rsidRDefault="002156F2" w:rsidP="00841A06">
            <w:pPr>
              <w:spacing w:after="0"/>
              <w:rPr>
                <w:del w:id="158" w:author="GAL-2" w:date="2024-10-02T21:06:00Z"/>
                <w:rFonts w:ascii="Trebuchet MS" w:hAnsi="Trebuchet MS"/>
              </w:rPr>
            </w:pPr>
            <w:del w:id="159" w:author="GAL-2" w:date="2024-10-02T21:06:00Z">
              <w:r w:rsidRPr="00F6364E" w:rsidDel="00FC78D9">
                <w:rPr>
                  <w:rFonts w:ascii="Trebuchet MS" w:hAnsi="Trebuchet MS"/>
                </w:rPr>
                <w:delText>1.6. Contribuţia la domeniile de intervenţie, cf. Art.5 reg.(UE) nr. 1305/2013</w:delText>
              </w:r>
            </w:del>
          </w:p>
        </w:tc>
      </w:tr>
      <w:tr w:rsidR="002156F2" w:rsidRPr="00F6364E" w:rsidDel="00FC78D9" w:rsidTr="00841A06">
        <w:trPr>
          <w:trHeight w:val="260"/>
          <w:del w:id="160" w:author="GAL-2" w:date="2024-10-02T21:06:00Z"/>
        </w:trPr>
        <w:tc>
          <w:tcPr>
            <w:tcW w:w="9498" w:type="dxa"/>
            <w:gridSpan w:val="4"/>
            <w:shd w:val="clear" w:color="auto" w:fill="FFFFFF"/>
            <w:vAlign w:val="center"/>
          </w:tcPr>
          <w:p w:rsidR="002156F2" w:rsidRPr="00F6364E" w:rsidDel="00FC78D9" w:rsidRDefault="002156F2" w:rsidP="00841A06">
            <w:pPr>
              <w:spacing w:after="0"/>
              <w:jc w:val="both"/>
              <w:rPr>
                <w:del w:id="161" w:author="GAL-2" w:date="2024-10-02T21:06:00Z"/>
                <w:rFonts w:ascii="Trebuchet MS" w:hAnsi="Trebuchet MS"/>
              </w:rPr>
            </w:pPr>
            <w:del w:id="162" w:author="GAL-2" w:date="2024-10-02T21:06:00Z">
              <w:r w:rsidRPr="00F6364E" w:rsidDel="00FC78D9">
                <w:rPr>
                  <w:rFonts w:ascii="Trebuchet MS" w:hAnsi="Trebuchet MS"/>
                </w:rPr>
                <w:delText>Măsura contribuie la Domeniul de Intervenție 6B „ Încurajarea dezvoltării locale în zonele rurale”</w:delText>
              </w:r>
              <w:r w:rsidDel="00FC78D9">
                <w:rPr>
                  <w:rFonts w:ascii="Trebuchet MS" w:hAnsi="Trebuchet MS"/>
                </w:rPr>
                <w:delText>; DI</w:delText>
              </w:r>
              <w:r w:rsidRPr="00DC6FCB" w:rsidDel="00FC78D9">
                <w:rPr>
                  <w:rFonts w:ascii="Trebuchet MS" w:hAnsi="Trebuchet MS"/>
                </w:rPr>
                <w:delText xml:space="preserve"> 2A </w:delText>
              </w:r>
              <w:r w:rsidRPr="00DC6FCB" w:rsidDel="00FC78D9">
                <w:rPr>
                  <w:rFonts w:ascii="Trebuchet MS" w:hAnsi="Trebuchet MS"/>
                  <w:i/>
                </w:rPr>
                <w:delText>„</w:delText>
              </w:r>
              <w:r w:rsidRPr="00DC6FCB" w:rsidDel="00FC78D9">
                <w:rPr>
                  <w:rFonts w:ascii="Trebuchet MS" w:hAnsi="Trebuchet MS"/>
                </w:rPr>
                <w:delText>Imbunătățirea performanței economice a tuturor exploatațiilor agricole</w:delText>
              </w:r>
              <w:r w:rsidDel="00FC78D9">
                <w:rPr>
                  <w:rFonts w:ascii="Trebuchet MS" w:hAnsi="Trebuchet MS"/>
                </w:rPr>
                <w:delText>...</w:delText>
              </w:r>
            </w:del>
          </w:p>
        </w:tc>
      </w:tr>
      <w:tr w:rsidR="002156F2" w:rsidRPr="00F6364E" w:rsidDel="00FC78D9" w:rsidTr="00841A06">
        <w:trPr>
          <w:trHeight w:val="260"/>
          <w:del w:id="163" w:author="GAL-2" w:date="2024-10-02T21:06:00Z"/>
        </w:trPr>
        <w:tc>
          <w:tcPr>
            <w:tcW w:w="9498" w:type="dxa"/>
            <w:gridSpan w:val="4"/>
            <w:shd w:val="clear" w:color="auto" w:fill="FFFF69"/>
            <w:vAlign w:val="center"/>
          </w:tcPr>
          <w:p w:rsidR="002156F2" w:rsidRPr="00F6364E" w:rsidDel="00FC78D9" w:rsidRDefault="002156F2" w:rsidP="00841A06">
            <w:pPr>
              <w:spacing w:after="0"/>
              <w:rPr>
                <w:del w:id="164" w:author="GAL-2" w:date="2024-10-02T21:06:00Z"/>
                <w:rFonts w:ascii="Trebuchet MS" w:hAnsi="Trebuchet MS"/>
              </w:rPr>
            </w:pPr>
            <w:del w:id="165" w:author="GAL-2" w:date="2024-10-02T21:06:00Z">
              <w:r w:rsidRPr="00F6364E" w:rsidDel="00FC78D9">
                <w:rPr>
                  <w:rFonts w:ascii="Trebuchet MS" w:hAnsi="Trebuchet MS"/>
                </w:rPr>
                <w:delText>1.7. Contribuţia la obiectivele transversale ale Reg.(UE) 1305 /2013 – Art. 5</w:delText>
              </w:r>
            </w:del>
          </w:p>
        </w:tc>
      </w:tr>
      <w:tr w:rsidR="002156F2" w:rsidRPr="00F6364E" w:rsidDel="00FC78D9" w:rsidTr="00841A06">
        <w:trPr>
          <w:trHeight w:val="260"/>
          <w:del w:id="166" w:author="GAL-2" w:date="2024-10-02T21:06:00Z"/>
        </w:trPr>
        <w:tc>
          <w:tcPr>
            <w:tcW w:w="9498" w:type="dxa"/>
            <w:gridSpan w:val="4"/>
            <w:shd w:val="clear" w:color="auto" w:fill="FFFFFF"/>
            <w:vAlign w:val="center"/>
          </w:tcPr>
          <w:p w:rsidR="002156F2" w:rsidRPr="00F6364E" w:rsidDel="00FC78D9" w:rsidRDefault="002156F2" w:rsidP="00841A06">
            <w:pPr>
              <w:spacing w:after="0"/>
              <w:jc w:val="both"/>
              <w:rPr>
                <w:del w:id="167" w:author="GAL-2" w:date="2024-10-02T21:06:00Z"/>
                <w:rFonts w:ascii="Trebuchet MS" w:hAnsi="Trebuchet MS"/>
              </w:rPr>
            </w:pPr>
            <w:del w:id="168" w:author="GAL-2" w:date="2024-10-02T21:06:00Z">
              <w:r w:rsidRPr="00F6364E" w:rsidDel="00FC78D9">
                <w:rPr>
                  <w:rFonts w:ascii="Trebuchet MS" w:hAnsi="Trebuchet MS"/>
                  <w:b/>
                </w:rPr>
                <w:lastRenderedPageBreak/>
                <w:delText>Inovare:</w:delText>
              </w:r>
              <w:r w:rsidRPr="00F6364E" w:rsidDel="00FC78D9">
                <w:rPr>
                  <w:rFonts w:ascii="Trebuchet MS" w:hAnsi="Trebuchet MS"/>
                </w:rPr>
                <w:delText xml:space="preserve"> Produsele/ serviciile, practicile și procesele noi reprezintă principalele motoare pentru inovare și pentru diversificarea activităților din mediul rural, precum și pentru îmbunătățirea competitivității economiei rurale. Proiectele din cadrul masurii vor viza crearea prin cooperare de entitati asociative prin care pe baza unui plan sau studii de specialitate sa contribuie la realizarea unor prioritati a politicii de dezvoltare rurala din teritoriul GAL. Proiectele se vor axa pe soluții inovatoare care generează beneficii directe pentru partenerii și, implicit, pentru economia locală și/sau pentru condițiile de mediu și sociale în zonele rurale, inclusiv prin diseminarea rezultatelor către toți actorii interesați. Cooperarea va promova entităţile care colaborează pentru identificarea unor soluţii noi prin asociere și dezvoltarea economii de scară, de multiplicare a valorii adaugate cu acelasi efort.</w:delText>
              </w:r>
            </w:del>
          </w:p>
        </w:tc>
      </w:tr>
      <w:tr w:rsidR="002156F2" w:rsidRPr="00F6364E" w:rsidDel="00FC78D9" w:rsidTr="00841A06">
        <w:trPr>
          <w:trHeight w:val="260"/>
          <w:del w:id="169" w:author="GAL-2" w:date="2024-10-02T21:06:00Z"/>
        </w:trPr>
        <w:tc>
          <w:tcPr>
            <w:tcW w:w="9498" w:type="dxa"/>
            <w:gridSpan w:val="4"/>
            <w:shd w:val="clear" w:color="auto" w:fill="FFFF69"/>
            <w:vAlign w:val="center"/>
          </w:tcPr>
          <w:p w:rsidR="002156F2" w:rsidRPr="00F6364E" w:rsidDel="00FC78D9" w:rsidRDefault="002156F2" w:rsidP="00841A06">
            <w:pPr>
              <w:spacing w:after="0"/>
              <w:rPr>
                <w:del w:id="170" w:author="GAL-2" w:date="2024-10-02T21:06:00Z"/>
                <w:rFonts w:ascii="Trebuchet MS" w:hAnsi="Trebuchet MS"/>
              </w:rPr>
            </w:pPr>
            <w:del w:id="171" w:author="GAL-2" w:date="2024-10-02T21:06:00Z">
              <w:r w:rsidRPr="00F6364E" w:rsidDel="00FC78D9">
                <w:rPr>
                  <w:rFonts w:ascii="Trebuchet MS" w:hAnsi="Trebuchet MS"/>
                </w:rPr>
                <w:delText>1.8. Complementaritate cu alte măsuri din SDL</w:delText>
              </w:r>
            </w:del>
          </w:p>
        </w:tc>
      </w:tr>
      <w:tr w:rsidR="002156F2" w:rsidRPr="00F6364E" w:rsidDel="00FC78D9" w:rsidTr="00841A06">
        <w:trPr>
          <w:trHeight w:val="260"/>
          <w:del w:id="172" w:author="GAL-2" w:date="2024-10-02T21:06:00Z"/>
        </w:trPr>
        <w:tc>
          <w:tcPr>
            <w:tcW w:w="9498" w:type="dxa"/>
            <w:gridSpan w:val="4"/>
            <w:shd w:val="clear" w:color="auto" w:fill="FFFFFF"/>
            <w:vAlign w:val="center"/>
          </w:tcPr>
          <w:p w:rsidR="002156F2" w:rsidRPr="00F6364E" w:rsidDel="00FC78D9" w:rsidRDefault="002156F2" w:rsidP="00841A06">
            <w:pPr>
              <w:spacing w:after="0"/>
              <w:jc w:val="both"/>
              <w:rPr>
                <w:del w:id="173" w:author="GAL-2" w:date="2024-10-02T21:06:00Z"/>
                <w:rFonts w:ascii="Trebuchet MS" w:hAnsi="Trebuchet MS"/>
              </w:rPr>
            </w:pPr>
            <w:del w:id="174" w:author="GAL-2" w:date="2024-10-02T21:06:00Z">
              <w:r w:rsidRPr="00F6364E" w:rsidDel="00FC78D9">
                <w:rPr>
                  <w:rFonts w:ascii="Trebuchet MS" w:hAnsi="Trebuchet MS"/>
                </w:rPr>
                <w:delText>M4/6B „Promovarea formelor de cooperare</w:delText>
              </w:r>
              <w:r w:rsidDel="00FC78D9">
                <w:rPr>
                  <w:rFonts w:ascii="Trebuchet MS" w:hAnsi="Trebuchet MS"/>
                </w:rPr>
                <w:delText xml:space="preserve">, </w:delText>
              </w:r>
              <w:r w:rsidRPr="00F6364E" w:rsidDel="00FC78D9">
                <w:rPr>
                  <w:rFonts w:ascii="Trebuchet MS" w:hAnsi="Trebuchet MS"/>
                </w:rPr>
                <w:delText>asociere in dezvoltare</w:delText>
              </w:r>
              <w:r w:rsidDel="00FC78D9">
                <w:rPr>
                  <w:rFonts w:ascii="Trebuchet MS" w:hAnsi="Trebuchet MS"/>
                </w:rPr>
                <w:delText xml:space="preserve"> locala </w:delText>
              </w:r>
              <w:r w:rsidRPr="00F6364E" w:rsidDel="00FC78D9">
                <w:rPr>
                  <w:rFonts w:ascii="Trebuchet MS" w:hAnsi="Trebuchet MS"/>
                </w:rPr>
                <w:delText>” este complementara cu masura</w:delText>
              </w:r>
              <w:r w:rsidDel="00FC78D9">
                <w:rPr>
                  <w:rFonts w:ascii="Trebuchet MS" w:hAnsi="Trebuchet MS"/>
                </w:rPr>
                <w:delText xml:space="preserve"> M1/2B:”Încurajarea tinerilor fermieri și a fermelor mici”, M2/6A: ”Promovarea produselor și serviciilor din colectivitățile rurale ”, M3/6A: ”Creșterea economiei prin dezvoltarea de activități neagricole”,</w:delText>
              </w:r>
              <w:r w:rsidRPr="00F6364E" w:rsidDel="00FC78D9">
                <w:rPr>
                  <w:rFonts w:ascii="Trebuchet MS" w:hAnsi="Trebuchet MS"/>
                </w:rPr>
                <w:delText xml:space="preserve"> M6/6B „Modernizarea satelor si diversificarea serviciilor comunitare” </w:delText>
              </w:r>
            </w:del>
          </w:p>
        </w:tc>
      </w:tr>
      <w:tr w:rsidR="002156F2" w:rsidRPr="00F6364E" w:rsidDel="00FC78D9" w:rsidTr="00841A06">
        <w:trPr>
          <w:trHeight w:val="260"/>
          <w:del w:id="175" w:author="GAL-2" w:date="2024-10-02T21:06:00Z"/>
        </w:trPr>
        <w:tc>
          <w:tcPr>
            <w:tcW w:w="9498" w:type="dxa"/>
            <w:gridSpan w:val="4"/>
            <w:shd w:val="clear" w:color="auto" w:fill="FFFF69"/>
            <w:vAlign w:val="center"/>
          </w:tcPr>
          <w:p w:rsidR="002156F2" w:rsidRPr="00F6364E" w:rsidDel="00FC78D9" w:rsidRDefault="002156F2" w:rsidP="00841A06">
            <w:pPr>
              <w:spacing w:after="0"/>
              <w:rPr>
                <w:del w:id="176" w:author="GAL-2" w:date="2024-10-02T21:06:00Z"/>
                <w:rFonts w:ascii="Trebuchet MS" w:hAnsi="Trebuchet MS"/>
              </w:rPr>
            </w:pPr>
            <w:del w:id="177" w:author="GAL-2" w:date="2024-10-02T21:06:00Z">
              <w:r w:rsidRPr="00F6364E" w:rsidDel="00FC78D9">
                <w:rPr>
                  <w:rFonts w:ascii="Trebuchet MS" w:hAnsi="Trebuchet MS"/>
                </w:rPr>
                <w:delText>1.9. Sinergia cu alte măsuri din SDL</w:delText>
              </w:r>
            </w:del>
          </w:p>
        </w:tc>
      </w:tr>
      <w:tr w:rsidR="002156F2" w:rsidRPr="00F6364E" w:rsidDel="00FC78D9" w:rsidTr="00841A06">
        <w:trPr>
          <w:trHeight w:val="260"/>
          <w:del w:id="178" w:author="GAL-2" w:date="2024-10-02T21:06:00Z"/>
        </w:trPr>
        <w:tc>
          <w:tcPr>
            <w:tcW w:w="9498" w:type="dxa"/>
            <w:gridSpan w:val="4"/>
            <w:shd w:val="clear" w:color="auto" w:fill="FFFFFF"/>
            <w:vAlign w:val="center"/>
          </w:tcPr>
          <w:p w:rsidR="002156F2" w:rsidRPr="00F6364E" w:rsidDel="00FC78D9" w:rsidRDefault="002156F2" w:rsidP="00841A06">
            <w:pPr>
              <w:spacing w:after="0"/>
              <w:jc w:val="both"/>
              <w:rPr>
                <w:del w:id="179" w:author="GAL-2" w:date="2024-10-02T21:06:00Z"/>
                <w:rFonts w:ascii="Trebuchet MS" w:hAnsi="Trebuchet MS"/>
              </w:rPr>
            </w:pPr>
            <w:del w:id="180" w:author="GAL-2" w:date="2024-10-02T21:06:00Z">
              <w:r w:rsidRPr="00F6364E" w:rsidDel="00FC78D9">
                <w:rPr>
                  <w:rFonts w:ascii="Trebuchet MS" w:hAnsi="Trebuchet MS"/>
                </w:rPr>
                <w:delText>Masura M4/6B „Promovarea formelor de cooperare</w:delText>
              </w:r>
              <w:r w:rsidDel="00FC78D9">
                <w:rPr>
                  <w:rFonts w:ascii="Trebuchet MS" w:hAnsi="Trebuchet MS"/>
                </w:rPr>
                <w:delText xml:space="preserve">, </w:delText>
              </w:r>
              <w:r w:rsidRPr="00F6364E" w:rsidDel="00FC78D9">
                <w:rPr>
                  <w:rFonts w:ascii="Trebuchet MS" w:hAnsi="Trebuchet MS"/>
                </w:rPr>
                <w:delText xml:space="preserve">asociere in dezvoltare </w:delText>
              </w:r>
              <w:r w:rsidDel="00FC78D9">
                <w:rPr>
                  <w:rFonts w:ascii="Trebuchet MS" w:hAnsi="Trebuchet MS"/>
                </w:rPr>
                <w:delText xml:space="preserve"> locala </w:delText>
              </w:r>
              <w:r w:rsidRPr="00F6364E" w:rsidDel="00FC78D9">
                <w:rPr>
                  <w:rFonts w:ascii="Trebuchet MS" w:hAnsi="Trebuchet MS"/>
                </w:rPr>
                <w:delText>” si Măsura M5/6B „Investitii in infrastructura sociala si pentru integrarea minoritatilor locale”, cu măsura M6/6B „Modernizarea satelor si diversificarea serviciilor comunitare” conduc la îndeplinirea Priorității 6 “Promovarea incluziunii sociale, a reducerii sărăciei și a dezvoltării economice în zonele rurale”,</w:delText>
              </w:r>
              <w:r w:rsidRPr="00E02118" w:rsidDel="00FC78D9">
                <w:rPr>
                  <w:rFonts w:ascii="Trebuchet MS" w:hAnsi="Trebuchet MS"/>
                  <w:color w:val="2E74B5" w:themeColor="accent5" w:themeShade="BF"/>
                </w:rPr>
                <w:delText xml:space="preserve"> </w:delText>
              </w:r>
              <w:r w:rsidRPr="00F6364E" w:rsidDel="00FC78D9">
                <w:rPr>
                  <w:rFonts w:ascii="Trebuchet MS" w:hAnsi="Trebuchet MS"/>
                </w:rPr>
                <w:delText>prevăzută la art. 5, Reg. (UE) nr. 1305/2013.</w:delText>
              </w:r>
            </w:del>
          </w:p>
        </w:tc>
      </w:tr>
      <w:tr w:rsidR="002156F2" w:rsidRPr="00F6364E" w:rsidDel="00FC78D9" w:rsidTr="00841A06">
        <w:trPr>
          <w:trHeight w:val="350"/>
          <w:del w:id="181" w:author="GAL-2" w:date="2024-10-02T21:06:00Z"/>
        </w:trPr>
        <w:tc>
          <w:tcPr>
            <w:tcW w:w="9498" w:type="dxa"/>
            <w:gridSpan w:val="4"/>
            <w:shd w:val="clear" w:color="auto" w:fill="C6D9F1"/>
            <w:vAlign w:val="center"/>
          </w:tcPr>
          <w:p w:rsidR="002156F2" w:rsidRPr="00F6364E" w:rsidDel="00FC78D9" w:rsidRDefault="002156F2" w:rsidP="00841A06">
            <w:pPr>
              <w:pStyle w:val="ListParagraph"/>
              <w:spacing w:after="0"/>
              <w:ind w:left="0"/>
              <w:contextualSpacing/>
              <w:rPr>
                <w:del w:id="182" w:author="GAL-2" w:date="2024-10-02T21:06:00Z"/>
                <w:rFonts w:ascii="Trebuchet MS" w:hAnsi="Trebuchet MS"/>
                <w:b/>
              </w:rPr>
            </w:pPr>
            <w:del w:id="183" w:author="GAL-2" w:date="2024-10-02T21:06:00Z">
              <w:r w:rsidDel="00FC78D9">
                <w:rPr>
                  <w:rFonts w:ascii="Trebuchet MS" w:hAnsi="Trebuchet MS"/>
                  <w:b/>
                </w:rPr>
                <w:delText>2.</w:delText>
              </w:r>
              <w:r w:rsidRPr="00F6364E" w:rsidDel="00FC78D9">
                <w:rPr>
                  <w:rFonts w:ascii="Trebuchet MS" w:hAnsi="Trebuchet MS"/>
                  <w:b/>
                </w:rPr>
                <w:delText>Valoarea adăugată a măsurii</w:delText>
              </w:r>
            </w:del>
          </w:p>
        </w:tc>
      </w:tr>
      <w:tr w:rsidR="002156F2" w:rsidRPr="00F6364E" w:rsidDel="00FC78D9" w:rsidTr="00841A06">
        <w:trPr>
          <w:trHeight w:val="260"/>
          <w:del w:id="184" w:author="GAL-2" w:date="2024-10-02T21:06:00Z"/>
        </w:trPr>
        <w:tc>
          <w:tcPr>
            <w:tcW w:w="9498" w:type="dxa"/>
            <w:gridSpan w:val="4"/>
            <w:vAlign w:val="center"/>
          </w:tcPr>
          <w:p w:rsidR="002156F2" w:rsidRPr="00F6364E" w:rsidDel="00FC78D9" w:rsidRDefault="002156F2" w:rsidP="00841A06">
            <w:pPr>
              <w:spacing w:after="0"/>
              <w:jc w:val="both"/>
              <w:rPr>
                <w:del w:id="185" w:author="GAL-2" w:date="2024-10-02T21:06:00Z"/>
                <w:rFonts w:ascii="Trebuchet MS" w:hAnsi="Trebuchet MS"/>
              </w:rPr>
            </w:pPr>
            <w:del w:id="186" w:author="GAL-2" w:date="2024-10-02T21:06:00Z">
              <w:r w:rsidRPr="00F6364E" w:rsidDel="00FC78D9">
                <w:rPr>
                  <w:rFonts w:ascii="Trebuchet MS" w:hAnsi="Trebuchet MS"/>
                </w:rPr>
                <w:delText>Masura M4/6B „Promovarea formelor de cooperare</w:delText>
              </w:r>
              <w:r w:rsidDel="00FC78D9">
                <w:rPr>
                  <w:rFonts w:ascii="Trebuchet MS" w:hAnsi="Trebuchet MS"/>
                </w:rPr>
                <w:delText xml:space="preserve">, </w:delText>
              </w:r>
              <w:r w:rsidRPr="00F6364E" w:rsidDel="00FC78D9">
                <w:rPr>
                  <w:rFonts w:ascii="Trebuchet MS" w:hAnsi="Trebuchet MS"/>
                </w:rPr>
                <w:delText>asociere in dezvoltare</w:delText>
              </w:r>
              <w:r w:rsidDel="00FC78D9">
                <w:rPr>
                  <w:rFonts w:ascii="Trebuchet MS" w:hAnsi="Trebuchet MS"/>
                </w:rPr>
                <w:delText xml:space="preserve"> locala </w:delText>
              </w:r>
              <w:r w:rsidRPr="00F6364E" w:rsidDel="00FC78D9">
                <w:rPr>
                  <w:rFonts w:ascii="Trebuchet MS" w:hAnsi="Trebuchet MS"/>
                </w:rPr>
                <w:delText>”, prin activitatile de cooperare si prin solutiile inovative incluse in proces va crea plus valoare atat la nivelul fiecarul partener cat si la nivel de comunitate.Toate acțiunile vor avea impact direct/indirect asupra comunităților din zona gal-ului, generând  locuri de muncă, creștere economică și dezvoltare durabilă.Valoarea adăugată a măsurii derivă și din faptul că vor fi  prioritizate proiectele care își propun furnizarea de servicii în parteneriat , prin implicarea directa a actorilor cu expertiza in domeniu.</w:delText>
              </w:r>
            </w:del>
          </w:p>
        </w:tc>
      </w:tr>
      <w:tr w:rsidR="002156F2" w:rsidRPr="00F6364E" w:rsidDel="00FC78D9" w:rsidTr="00841A06">
        <w:trPr>
          <w:trHeight w:val="350"/>
          <w:del w:id="187" w:author="GAL-2" w:date="2024-10-02T21:06:00Z"/>
        </w:trPr>
        <w:tc>
          <w:tcPr>
            <w:tcW w:w="9498" w:type="dxa"/>
            <w:gridSpan w:val="4"/>
            <w:shd w:val="clear" w:color="auto" w:fill="C6D9F1"/>
            <w:vAlign w:val="center"/>
          </w:tcPr>
          <w:p w:rsidR="002156F2" w:rsidRPr="006A12F4" w:rsidDel="00FC78D9" w:rsidRDefault="002156F2" w:rsidP="00841A06">
            <w:pPr>
              <w:pStyle w:val="ListParagraph"/>
              <w:spacing w:after="0"/>
              <w:ind w:left="0"/>
              <w:contextualSpacing/>
              <w:rPr>
                <w:del w:id="188" w:author="GAL-2" w:date="2024-10-02T21:06:00Z"/>
                <w:rFonts w:ascii="Trebuchet MS" w:hAnsi="Trebuchet MS"/>
                <w:b/>
                <w:lang w:val="fr-FR"/>
              </w:rPr>
            </w:pPr>
            <w:del w:id="189" w:author="GAL-2" w:date="2024-10-02T21:06:00Z">
              <w:r w:rsidRPr="006A12F4" w:rsidDel="00FC78D9">
                <w:rPr>
                  <w:rFonts w:ascii="Trebuchet MS" w:hAnsi="Trebuchet MS"/>
                  <w:b/>
                  <w:lang w:val="fr-FR"/>
                </w:rPr>
                <w:delText>3.Trimiteri la alte acte legislative</w:delText>
              </w:r>
            </w:del>
          </w:p>
        </w:tc>
      </w:tr>
      <w:tr w:rsidR="002156F2" w:rsidRPr="00F6364E" w:rsidDel="00FC78D9" w:rsidTr="00841A06">
        <w:trPr>
          <w:trHeight w:val="260"/>
          <w:del w:id="190" w:author="GAL-2" w:date="2024-10-02T21:06:00Z"/>
        </w:trPr>
        <w:tc>
          <w:tcPr>
            <w:tcW w:w="9498" w:type="dxa"/>
            <w:gridSpan w:val="4"/>
            <w:vAlign w:val="center"/>
          </w:tcPr>
          <w:p w:rsidR="002156F2" w:rsidRPr="000964AC" w:rsidDel="00FC78D9" w:rsidRDefault="002156F2" w:rsidP="00841A06">
            <w:pPr>
              <w:widowControl w:val="0"/>
              <w:overflowPunct w:val="0"/>
              <w:autoSpaceDE w:val="0"/>
              <w:autoSpaceDN w:val="0"/>
              <w:adjustRightInd w:val="0"/>
              <w:spacing w:after="0"/>
              <w:jc w:val="both"/>
              <w:rPr>
                <w:del w:id="191" w:author="GAL-2" w:date="2024-10-02T21:06:00Z"/>
                <w:rFonts w:ascii="Trebuchet MS" w:hAnsi="Trebuchet MS"/>
              </w:rPr>
            </w:pPr>
            <w:del w:id="192" w:author="GAL-2" w:date="2024-10-02T21:06:00Z">
              <w:r w:rsidRPr="000964AC" w:rsidDel="00FC78D9">
                <w:rPr>
                  <w:rFonts w:ascii="Trebuchet MS" w:hAnsi="Trebuchet MS"/>
                  <w:b/>
                </w:rPr>
                <w:delText>Legislație europeană:</w:delText>
              </w:r>
              <w:r w:rsidRPr="000964AC" w:rsidDel="00FC78D9">
                <w:rPr>
                  <w:rFonts w:ascii="Trebuchet MS" w:hAnsi="Trebuchet MS"/>
                </w:rPr>
                <w:delText xml:space="preserve">Reg. (UE) nr. 1303/2013; Reg. (UE) nr. 807/2014; Reg. (UE) nr. 808/2014;; Reg. (UE) nr. 1151/2012; Reg. (UE) nr. 668/2014; Reg.(UE) nr. 665/2014; Reg. nr. 1144/2014; Reg. nr. 2345/2015, Reg. (UE) 1407/2013; </w:delText>
              </w:r>
              <w:r w:rsidR="00AF1FA7" w:rsidDel="00FC78D9">
                <w:rPr>
                  <w:rFonts w:ascii="Trebuchet MS" w:hAnsi="Trebuchet MS"/>
                </w:rPr>
                <w:delText>Reg.(UE) nr.2115/2021</w:delText>
              </w:r>
              <w:r w:rsidRPr="000964AC" w:rsidDel="00FC78D9">
                <w:rPr>
                  <w:rFonts w:ascii="Trebuchet MS" w:hAnsi="Trebuchet MS"/>
                </w:rPr>
                <w:delText xml:space="preserve"> </w:delText>
              </w:r>
              <w:r w:rsidRPr="000964AC" w:rsidDel="00FC78D9">
                <w:rPr>
                  <w:rFonts w:ascii="Trebuchet MS" w:hAnsi="Trebuchet MS"/>
                  <w:b/>
                </w:rPr>
                <w:delText>Legislație națională:</w:delText>
              </w:r>
              <w:r w:rsidRPr="000964AC" w:rsidDel="00FC78D9">
                <w:rPr>
                  <w:rFonts w:ascii="Trebuchet MS" w:hAnsi="Trebuchet MS"/>
                </w:rPr>
                <w:tab/>
                <w:delText>HG nr. 226/2015</w:delText>
              </w:r>
              <w:r w:rsidR="00AF1FA7" w:rsidDel="00FC78D9">
                <w:rPr>
                  <w:rFonts w:ascii="Trebuchet MS" w:hAnsi="Trebuchet MS"/>
                </w:rPr>
                <w:delText xml:space="preserve"> cu modificarile si completarile ulterioare</w:delText>
              </w:r>
              <w:r w:rsidRPr="000964AC" w:rsidDel="00FC78D9">
                <w:rPr>
                  <w:rFonts w:ascii="Trebuchet MS" w:hAnsi="Trebuchet MS"/>
                </w:rPr>
                <w:delText>; OUG nr. 49/2015; OUG nr. 66/2011; OUG nr. 34/2000; HG nr. 759 /2010; HG nr. 131/2013;  HG nr. 276/2014; HG nr. 152/2015; Ordinul nr. 417/110/2002; Legea nr. 348/2003; OG nr. 37/2005; HG nr. 156/2004; Ordinul nr. 171/2006</w:delText>
              </w:r>
              <w:r w:rsidR="00922C77" w:rsidDel="00FC78D9">
                <w:rPr>
                  <w:rFonts w:ascii="Trebuchet MS" w:hAnsi="Trebuchet MS"/>
                </w:rPr>
                <w:delText xml:space="preserve">; OUG26/2000;Leg.1/2005 cu modificarile si completarile ulterioare; Leg. 98/2016 cu modificarile si completarile ulterioare; Leg.176/2019 </w:delText>
              </w:r>
            </w:del>
          </w:p>
        </w:tc>
      </w:tr>
      <w:tr w:rsidR="002156F2" w:rsidRPr="00F6364E" w:rsidDel="00FC78D9" w:rsidTr="00841A06">
        <w:trPr>
          <w:trHeight w:val="170"/>
          <w:del w:id="193" w:author="GAL-2" w:date="2024-10-02T21:06:00Z"/>
        </w:trPr>
        <w:tc>
          <w:tcPr>
            <w:tcW w:w="9498" w:type="dxa"/>
            <w:gridSpan w:val="4"/>
            <w:shd w:val="clear" w:color="auto" w:fill="C6D9F1"/>
            <w:vAlign w:val="center"/>
          </w:tcPr>
          <w:p w:rsidR="002156F2" w:rsidRPr="00F6364E" w:rsidDel="00FC78D9" w:rsidRDefault="002156F2" w:rsidP="00841A06">
            <w:pPr>
              <w:pStyle w:val="ListParagraph"/>
              <w:spacing w:after="0"/>
              <w:ind w:left="0"/>
              <w:contextualSpacing/>
              <w:rPr>
                <w:del w:id="194" w:author="GAL-2" w:date="2024-10-02T21:06:00Z"/>
                <w:rFonts w:ascii="Trebuchet MS" w:hAnsi="Trebuchet MS"/>
                <w:b/>
              </w:rPr>
            </w:pPr>
            <w:del w:id="195" w:author="GAL-2" w:date="2024-10-02T21:06:00Z">
              <w:r w:rsidDel="00FC78D9">
                <w:rPr>
                  <w:rFonts w:ascii="Trebuchet MS" w:hAnsi="Trebuchet MS"/>
                  <w:b/>
                </w:rPr>
                <w:delText>4.</w:delText>
              </w:r>
              <w:r w:rsidRPr="00F6364E" w:rsidDel="00FC78D9">
                <w:rPr>
                  <w:rFonts w:ascii="Trebuchet MS" w:hAnsi="Trebuchet MS"/>
                  <w:b/>
                </w:rPr>
                <w:delText>Beneficiari direcţi/indirecţi (grup ţintă)</w:delText>
              </w:r>
            </w:del>
          </w:p>
        </w:tc>
      </w:tr>
      <w:tr w:rsidR="002156F2" w:rsidRPr="00F6364E" w:rsidDel="00FC78D9" w:rsidTr="00841A06">
        <w:trPr>
          <w:trHeight w:val="703"/>
          <w:del w:id="196" w:author="GAL-2" w:date="2024-10-02T21:06:00Z"/>
        </w:trPr>
        <w:tc>
          <w:tcPr>
            <w:tcW w:w="9498" w:type="dxa"/>
            <w:gridSpan w:val="4"/>
            <w:vAlign w:val="center"/>
          </w:tcPr>
          <w:p w:rsidR="002156F2" w:rsidRPr="007A37CB" w:rsidDel="00FC78D9" w:rsidRDefault="002156F2" w:rsidP="00841A06">
            <w:pPr>
              <w:spacing w:after="0"/>
              <w:jc w:val="both"/>
              <w:rPr>
                <w:del w:id="197" w:author="GAL-2" w:date="2024-10-02T21:06:00Z"/>
                <w:rFonts w:ascii="Trebuchet MS" w:hAnsi="Trebuchet MS"/>
              </w:rPr>
            </w:pPr>
            <w:del w:id="198" w:author="GAL-2" w:date="2024-10-02T21:06:00Z">
              <w:r w:rsidDel="00FC78D9">
                <w:rPr>
                  <w:rFonts w:ascii="Trebuchet MS" w:hAnsi="Trebuchet MS"/>
                </w:rPr>
                <w:delText xml:space="preserve">     </w:delText>
              </w:r>
              <w:r w:rsidRPr="007A37CB" w:rsidDel="00FC78D9">
                <w:rPr>
                  <w:rFonts w:ascii="Trebuchet MS" w:hAnsi="Trebuchet MS"/>
                </w:rPr>
                <w:delText>Beneficiari direcți vor fi:</w:delText>
              </w:r>
            </w:del>
          </w:p>
          <w:p w:rsidR="002156F2" w:rsidRPr="00F3111B" w:rsidDel="00FC78D9" w:rsidRDefault="002156F2">
            <w:pPr>
              <w:pStyle w:val="ListParagraph"/>
              <w:numPr>
                <w:ilvl w:val="0"/>
                <w:numId w:val="20"/>
              </w:numPr>
              <w:spacing w:after="0"/>
              <w:contextualSpacing/>
              <w:jc w:val="both"/>
              <w:rPr>
                <w:del w:id="199" w:author="GAL-2" w:date="2024-10-02T21:06:00Z"/>
                <w:rFonts w:ascii="Trebuchet MS" w:hAnsi="Trebuchet MS"/>
                <w:lang w:val="fr-FR"/>
              </w:rPr>
            </w:pPr>
            <w:del w:id="200" w:author="GAL-2" w:date="2024-10-02T21:06:00Z">
              <w:r w:rsidRPr="00F3111B" w:rsidDel="00FC78D9">
                <w:rPr>
                  <w:rFonts w:ascii="Trebuchet MS" w:hAnsi="Trebuchet MS"/>
                  <w:lang w:val="fr-FR"/>
                </w:rPr>
                <w:delText xml:space="preserve">parteneriate constituite în baza unui acord de cooperare între cel puțin </w:delText>
              </w:r>
              <w:r w:rsidDel="00FC78D9">
                <w:rPr>
                  <w:rFonts w:ascii="Trebuchet MS" w:hAnsi="Trebuchet MS"/>
                  <w:lang w:val="fr-FR"/>
                </w:rPr>
                <w:delText>două entități (autori</w:delText>
              </w:r>
              <w:r w:rsidDel="00FC78D9">
                <w:rPr>
                  <w:rFonts w:ascii="Trebuchet MS" w:hAnsi="Trebuchet MS"/>
                  <w:lang w:val="ro-RO"/>
                </w:rPr>
                <w:delText xml:space="preserve">tăți publice locale, microîntreprinderi, persoane fizice autorizate, </w:delText>
              </w:r>
              <w:r w:rsidR="001A4950" w:rsidDel="00FC78D9">
                <w:rPr>
                  <w:rFonts w:ascii="Trebuchet MS" w:hAnsi="Trebuchet MS"/>
                  <w:lang w:val="ro-RO"/>
                </w:rPr>
                <w:delText xml:space="preserve">ONG, </w:delText>
              </w:r>
              <w:r w:rsidDel="00FC78D9">
                <w:rPr>
                  <w:rFonts w:ascii="Trebuchet MS" w:hAnsi="Trebuchet MS"/>
                  <w:lang w:val="ro-RO"/>
                </w:rPr>
                <w:delText>etc.</w:delText>
              </w:r>
              <w:r w:rsidDel="00FC78D9">
                <w:rPr>
                  <w:rFonts w:ascii="Trebuchet MS" w:hAnsi="Trebuchet MS"/>
                  <w:lang w:val="fr-FR"/>
                </w:rPr>
                <w:delText>), din care cel puțin una să activeze în domeniul turismului.</w:delText>
              </w:r>
            </w:del>
          </w:p>
          <w:p w:rsidR="002156F2" w:rsidRPr="00F6364E" w:rsidDel="00FC78D9" w:rsidRDefault="002156F2" w:rsidP="00841A06">
            <w:pPr>
              <w:pStyle w:val="ListParagraph"/>
              <w:spacing w:after="0"/>
              <w:ind w:left="318"/>
              <w:jc w:val="both"/>
              <w:rPr>
                <w:del w:id="201" w:author="GAL-2" w:date="2024-10-02T21:06:00Z"/>
                <w:rFonts w:ascii="Trebuchet MS" w:hAnsi="Trebuchet MS"/>
              </w:rPr>
            </w:pPr>
            <w:del w:id="202" w:author="GAL-2" w:date="2024-10-02T21:06:00Z">
              <w:r w:rsidRPr="00F6364E" w:rsidDel="00FC78D9">
                <w:rPr>
                  <w:rFonts w:ascii="Trebuchet MS" w:hAnsi="Trebuchet MS"/>
                </w:rPr>
                <w:delText>Beneficiari indirecți</w:delText>
              </w:r>
              <w:r w:rsidDel="00FC78D9">
                <w:rPr>
                  <w:rFonts w:ascii="Trebuchet MS" w:hAnsi="Trebuchet MS"/>
                </w:rPr>
                <w:delText xml:space="preserve"> </w:delText>
              </w:r>
              <w:r w:rsidRPr="00F6364E" w:rsidDel="00FC78D9">
                <w:rPr>
                  <w:rFonts w:ascii="Trebuchet MS" w:hAnsi="Trebuchet MS"/>
                </w:rPr>
                <w:delText>(grup tinta) ai acestei măsuri vor fi:</w:delText>
              </w:r>
            </w:del>
          </w:p>
          <w:p w:rsidR="002156F2" w:rsidRPr="006A12F4" w:rsidDel="00FC78D9" w:rsidRDefault="002156F2">
            <w:pPr>
              <w:pStyle w:val="ListParagraph"/>
              <w:numPr>
                <w:ilvl w:val="0"/>
                <w:numId w:val="20"/>
              </w:numPr>
              <w:spacing w:after="0"/>
              <w:contextualSpacing/>
              <w:jc w:val="both"/>
              <w:rPr>
                <w:del w:id="203" w:author="GAL-2" w:date="2024-10-02T21:06:00Z"/>
                <w:rFonts w:ascii="Trebuchet MS" w:hAnsi="Trebuchet MS"/>
                <w:lang w:val="fr-FR"/>
              </w:rPr>
            </w:pPr>
            <w:del w:id="204" w:author="GAL-2" w:date="2024-10-02T21:06:00Z">
              <w:r w:rsidRPr="006A12F4" w:rsidDel="00FC78D9">
                <w:rPr>
                  <w:rFonts w:ascii="Trebuchet MS" w:hAnsi="Trebuchet MS"/>
                  <w:lang w:val="fr-FR"/>
                </w:rPr>
                <w:delText>Comunitati locale, firme</w:delText>
              </w:r>
              <w:r w:rsidDel="00FC78D9">
                <w:rPr>
                  <w:rFonts w:ascii="Trebuchet MS" w:hAnsi="Trebuchet MS"/>
                  <w:lang w:val="fr-FR"/>
                </w:rPr>
                <w:delText xml:space="preserve"> beneficiare a masurilor M1, M2, M3</w:delText>
              </w:r>
              <w:r w:rsidRPr="006A12F4" w:rsidDel="00FC78D9">
                <w:rPr>
                  <w:rFonts w:ascii="Trebuchet MS" w:hAnsi="Trebuchet MS"/>
                  <w:lang w:val="fr-FR"/>
                </w:rPr>
                <w:delText>, turisti, etc</w:delText>
              </w:r>
              <w:r w:rsidDel="00FC78D9">
                <w:rPr>
                  <w:rFonts w:ascii="Trebuchet MS" w:hAnsi="Trebuchet MS"/>
                  <w:lang w:val="fr-FR"/>
                </w:rPr>
                <w:delText>.</w:delText>
              </w:r>
            </w:del>
          </w:p>
        </w:tc>
      </w:tr>
      <w:tr w:rsidR="002156F2" w:rsidRPr="00F6364E" w:rsidDel="00FC78D9" w:rsidTr="00841A06">
        <w:trPr>
          <w:trHeight w:val="188"/>
          <w:del w:id="205" w:author="GAL-2" w:date="2024-10-02T21:06:00Z"/>
        </w:trPr>
        <w:tc>
          <w:tcPr>
            <w:tcW w:w="9498" w:type="dxa"/>
            <w:gridSpan w:val="4"/>
            <w:shd w:val="clear" w:color="auto" w:fill="C6D9F1"/>
            <w:vAlign w:val="center"/>
          </w:tcPr>
          <w:p w:rsidR="002156F2" w:rsidRPr="00F6364E" w:rsidDel="00FC78D9" w:rsidRDefault="002156F2" w:rsidP="00841A06">
            <w:pPr>
              <w:pStyle w:val="ListParagraph"/>
              <w:spacing w:after="0"/>
              <w:ind w:left="0"/>
              <w:contextualSpacing/>
              <w:rPr>
                <w:del w:id="206" w:author="GAL-2" w:date="2024-10-02T21:06:00Z"/>
                <w:rFonts w:ascii="Trebuchet MS" w:hAnsi="Trebuchet MS"/>
                <w:b/>
              </w:rPr>
            </w:pPr>
            <w:del w:id="207" w:author="GAL-2" w:date="2024-10-02T21:06:00Z">
              <w:r w:rsidDel="00FC78D9">
                <w:rPr>
                  <w:rFonts w:ascii="Trebuchet MS" w:hAnsi="Trebuchet MS"/>
                  <w:b/>
                </w:rPr>
                <w:delText>5.</w:delText>
              </w:r>
              <w:r w:rsidRPr="00F6364E" w:rsidDel="00FC78D9">
                <w:rPr>
                  <w:rFonts w:ascii="Trebuchet MS" w:hAnsi="Trebuchet MS"/>
                  <w:b/>
                </w:rPr>
                <w:delText>Tip de sprijin (conform art. 67 din Reg. (UE) nr.1303/2013)</w:delText>
              </w:r>
            </w:del>
          </w:p>
        </w:tc>
      </w:tr>
      <w:tr w:rsidR="002156F2" w:rsidRPr="00F6364E" w:rsidDel="00FC78D9" w:rsidTr="00841A06">
        <w:trPr>
          <w:trHeight w:val="458"/>
          <w:del w:id="208" w:author="GAL-2" w:date="2024-10-02T21:06:00Z"/>
        </w:trPr>
        <w:tc>
          <w:tcPr>
            <w:tcW w:w="9498" w:type="dxa"/>
            <w:gridSpan w:val="4"/>
            <w:vAlign w:val="center"/>
          </w:tcPr>
          <w:p w:rsidR="002156F2" w:rsidRPr="00F6364E" w:rsidDel="00FC78D9" w:rsidRDefault="002156F2" w:rsidP="00841A06">
            <w:pPr>
              <w:pStyle w:val="Default"/>
              <w:spacing w:line="276" w:lineRule="auto"/>
              <w:contextualSpacing/>
              <w:jc w:val="both"/>
              <w:rPr>
                <w:del w:id="209" w:author="GAL-2" w:date="2024-10-02T21:06:00Z"/>
                <w:rFonts w:ascii="Trebuchet MS" w:hAnsi="Trebuchet MS"/>
                <w:color w:val="auto"/>
                <w:sz w:val="22"/>
                <w:szCs w:val="22"/>
              </w:rPr>
            </w:pPr>
            <w:del w:id="210" w:author="GAL-2" w:date="2024-10-02T21:06:00Z">
              <w:r w:rsidRPr="00F6364E" w:rsidDel="00FC78D9">
                <w:rPr>
                  <w:rFonts w:ascii="Trebuchet MS" w:hAnsi="Trebuchet MS"/>
                  <w:color w:val="auto"/>
                  <w:sz w:val="22"/>
                  <w:szCs w:val="22"/>
                </w:rPr>
                <w:lastRenderedPageBreak/>
                <w:delText xml:space="preserve">Sprijinul în cadrul acestei măsuri poate fi acordat pentru promovarea formelor de cooperare care implica cel putin </w:delText>
              </w:r>
              <w:r w:rsidR="00173D5F" w:rsidDel="00FC78D9">
                <w:rPr>
                  <w:rFonts w:ascii="Trebuchet MS" w:hAnsi="Trebuchet MS"/>
                  <w:color w:val="auto"/>
                  <w:sz w:val="22"/>
                  <w:szCs w:val="22"/>
                </w:rPr>
                <w:delText>2</w:delText>
              </w:r>
              <w:r w:rsidR="00173D5F" w:rsidRPr="00F6364E" w:rsidDel="00FC78D9">
                <w:rPr>
                  <w:rFonts w:ascii="Trebuchet MS" w:hAnsi="Trebuchet MS"/>
                  <w:color w:val="auto"/>
                  <w:sz w:val="22"/>
                  <w:szCs w:val="22"/>
                </w:rPr>
                <w:delText xml:space="preserve"> </w:delText>
              </w:r>
              <w:r w:rsidRPr="00F6364E" w:rsidDel="00FC78D9">
                <w:rPr>
                  <w:rFonts w:ascii="Trebuchet MS" w:hAnsi="Trebuchet MS"/>
                  <w:color w:val="auto"/>
                  <w:sz w:val="22"/>
                  <w:szCs w:val="22"/>
                </w:rPr>
                <w:delText>entitati, astfel:</w:delText>
              </w:r>
            </w:del>
          </w:p>
          <w:p w:rsidR="002156F2" w:rsidRPr="00F6364E" w:rsidDel="00FC78D9" w:rsidRDefault="002156F2" w:rsidP="00841A06">
            <w:pPr>
              <w:pStyle w:val="Default"/>
              <w:spacing w:line="276" w:lineRule="auto"/>
              <w:ind w:left="318"/>
              <w:contextualSpacing/>
              <w:jc w:val="both"/>
              <w:rPr>
                <w:del w:id="211" w:author="GAL-2" w:date="2024-10-02T21:06:00Z"/>
                <w:rFonts w:ascii="Trebuchet MS" w:hAnsi="Trebuchet MS"/>
                <w:b/>
                <w:color w:val="auto"/>
                <w:sz w:val="22"/>
                <w:szCs w:val="22"/>
              </w:rPr>
            </w:pPr>
            <w:del w:id="212" w:author="GAL-2" w:date="2024-10-02T21:06:00Z">
              <w:r w:rsidDel="00FC78D9">
                <w:rPr>
                  <w:rFonts w:ascii="Trebuchet MS" w:hAnsi="Trebuchet MS"/>
                  <w:b/>
                  <w:color w:val="auto"/>
                  <w:sz w:val="22"/>
                  <w:szCs w:val="22"/>
                </w:rPr>
                <w:delText>a)</w:delText>
              </w:r>
              <w:r w:rsidRPr="00F6364E" w:rsidDel="00FC78D9">
                <w:rPr>
                  <w:rFonts w:ascii="Trebuchet MS" w:hAnsi="Trebuchet MS"/>
                  <w:b/>
                  <w:color w:val="auto"/>
                  <w:sz w:val="22"/>
                  <w:szCs w:val="22"/>
                </w:rPr>
                <w:delText>Rambursarea</w:delText>
              </w:r>
              <w:r w:rsidRPr="00F6364E" w:rsidDel="00FC78D9">
                <w:rPr>
                  <w:rFonts w:ascii="Trebuchet MS" w:hAnsi="Trebuchet MS"/>
                  <w:color w:val="auto"/>
                  <w:sz w:val="22"/>
                  <w:szCs w:val="22"/>
                </w:rPr>
                <w:delText xml:space="preserve"> costurilor eligibile suportate și plătite efectiv;</w:delText>
              </w:r>
            </w:del>
          </w:p>
          <w:p w:rsidR="002156F2" w:rsidRPr="00F6364E" w:rsidDel="00FC78D9" w:rsidRDefault="002156F2" w:rsidP="00841A06">
            <w:pPr>
              <w:autoSpaceDE w:val="0"/>
              <w:autoSpaceDN w:val="0"/>
              <w:adjustRightInd w:val="0"/>
              <w:spacing w:after="0"/>
              <w:contextualSpacing/>
              <w:jc w:val="both"/>
              <w:rPr>
                <w:del w:id="213" w:author="GAL-2" w:date="2024-10-02T21:06:00Z"/>
                <w:rFonts w:ascii="Trebuchet MS" w:hAnsi="Trebuchet MS"/>
              </w:rPr>
            </w:pPr>
            <w:del w:id="214" w:author="GAL-2" w:date="2024-10-02T21:06:00Z">
              <w:r w:rsidRPr="00F6364E" w:rsidDel="00FC78D9">
                <w:rPr>
                  <w:rFonts w:ascii="Trebuchet MS" w:hAnsi="Trebuchet MS" w:cs="Calibri-Bold"/>
                  <w:bCs/>
                </w:rPr>
                <w:delText>Sprijinul public nerambursabil va respecta prevederile R(CE) nr. 1407/2013 cu privire la sprijinul de minimis, se acordă pentru o perioadă de maxim trei ani și nu va depăşi 200.000 euro/beneficiar (întreprindere unică) pe 3 ani fiscali.</w:delText>
              </w:r>
            </w:del>
          </w:p>
        </w:tc>
      </w:tr>
      <w:tr w:rsidR="002156F2" w:rsidRPr="00F6364E" w:rsidDel="00FC78D9" w:rsidTr="00841A06">
        <w:trPr>
          <w:trHeight w:val="242"/>
          <w:del w:id="215" w:author="GAL-2" w:date="2024-10-02T21:06:00Z"/>
        </w:trPr>
        <w:tc>
          <w:tcPr>
            <w:tcW w:w="9498" w:type="dxa"/>
            <w:gridSpan w:val="4"/>
            <w:shd w:val="clear" w:color="auto" w:fill="C6D9F1"/>
            <w:vAlign w:val="center"/>
          </w:tcPr>
          <w:p w:rsidR="002156F2" w:rsidRPr="00F6364E" w:rsidDel="00FC78D9" w:rsidRDefault="002156F2" w:rsidP="00841A06">
            <w:pPr>
              <w:spacing w:after="0"/>
              <w:rPr>
                <w:del w:id="216" w:author="GAL-2" w:date="2024-10-02T21:06:00Z"/>
                <w:rFonts w:ascii="Trebuchet MS" w:hAnsi="Trebuchet MS"/>
              </w:rPr>
            </w:pPr>
            <w:del w:id="217" w:author="GAL-2" w:date="2024-10-02T21:06:00Z">
              <w:r w:rsidRPr="0091705F" w:rsidDel="00FC78D9">
                <w:rPr>
                  <w:rFonts w:ascii="Trebuchet MS" w:hAnsi="Trebuchet MS"/>
                  <w:b/>
                </w:rPr>
                <w:delText>6</w:delText>
              </w:r>
              <w:r w:rsidRPr="0091705F" w:rsidDel="00FC78D9">
                <w:rPr>
                  <w:rFonts w:ascii="Trebuchet MS" w:hAnsi="Trebuchet MS"/>
                  <w:b/>
                  <w:shd w:val="clear" w:color="auto" w:fill="C6D9F1"/>
                </w:rPr>
                <w:delText>.Tipuri de acţiuni eligibile şi neeligibile</w:delText>
              </w:r>
            </w:del>
          </w:p>
        </w:tc>
      </w:tr>
      <w:tr w:rsidR="002156F2" w:rsidRPr="00F6364E" w:rsidDel="00FC78D9" w:rsidTr="00841A06">
        <w:trPr>
          <w:trHeight w:val="552"/>
          <w:del w:id="218" w:author="GAL-2" w:date="2024-10-02T21:06:00Z"/>
        </w:trPr>
        <w:tc>
          <w:tcPr>
            <w:tcW w:w="9498" w:type="dxa"/>
            <w:gridSpan w:val="4"/>
            <w:shd w:val="clear" w:color="auto" w:fill="auto"/>
          </w:tcPr>
          <w:p w:rsidR="002156F2" w:rsidDel="00FC78D9" w:rsidRDefault="002156F2" w:rsidP="00841A06">
            <w:pPr>
              <w:spacing w:after="0"/>
              <w:jc w:val="both"/>
              <w:rPr>
                <w:del w:id="219" w:author="GAL-2" w:date="2024-10-02T21:06:00Z"/>
                <w:rFonts w:ascii="Trebuchet MS" w:hAnsi="Trebuchet MS"/>
              </w:rPr>
            </w:pPr>
            <w:del w:id="220" w:author="GAL-2" w:date="2024-10-02T21:06:00Z">
              <w:r w:rsidRPr="00F6364E" w:rsidDel="00FC78D9">
                <w:rPr>
                  <w:rFonts w:ascii="Trebuchet MS" w:hAnsi="Trebuchet MS"/>
                </w:rPr>
                <w:delText xml:space="preserve">Pentru a stabili tipurile de acțiuni eligibile și neeligibile, s-a tinut cont de urmatoarele reglementari: art. 65 din Reg. (UE) nr. 1303/2013; art. 69(3) din Reg. (UE) nr. 1303/2013; art. 13 din Reg. (UE) nr. 807/2014; prevederile din PNDR – cap. 8.1, Fișa tehnică a sub-măsurii 19.2 si HG 226/2015 </w:delText>
              </w:r>
              <w:r w:rsidR="00F62365" w:rsidDel="00FC78D9">
                <w:rPr>
                  <w:rFonts w:ascii="Trebuchet MS" w:hAnsi="Trebuchet MS"/>
                </w:rPr>
                <w:delText xml:space="preserve">cu modificarile </w:delText>
              </w:r>
              <w:r w:rsidR="000E0CC6" w:rsidDel="00FC78D9">
                <w:rPr>
                  <w:rFonts w:ascii="Trebuchet MS" w:hAnsi="Trebuchet MS"/>
                </w:rPr>
                <w:delText xml:space="preserve">si completarile </w:delText>
              </w:r>
              <w:r w:rsidR="00F62365" w:rsidDel="00FC78D9">
                <w:rPr>
                  <w:rFonts w:ascii="Trebuchet MS" w:hAnsi="Trebuchet MS"/>
                </w:rPr>
                <w:delText xml:space="preserve">ulterioare(HG292/2019, HG 829/2021, etc.) </w:delText>
              </w:r>
              <w:r w:rsidRPr="00F6364E" w:rsidDel="00FC78D9">
                <w:rPr>
                  <w:rFonts w:ascii="Trebuchet MS" w:hAnsi="Trebuchet MS"/>
                </w:rPr>
                <w:delText>privind stabilirea cadrului general de implementare a masurilor PNDR. In toate cazurile conditionalitatile din regulamentele UE prevaleaza in fata reglementarilor nationale.</w:delText>
              </w:r>
            </w:del>
          </w:p>
          <w:p w:rsidR="000E0CC6" w:rsidRPr="00F6364E" w:rsidDel="00FC78D9" w:rsidRDefault="000E0CC6" w:rsidP="00841A06">
            <w:pPr>
              <w:spacing w:after="0"/>
              <w:jc w:val="both"/>
              <w:rPr>
                <w:del w:id="221" w:author="GAL-2" w:date="2024-10-02T21:06:00Z"/>
                <w:rFonts w:ascii="Trebuchet MS" w:hAnsi="Trebuchet MS"/>
              </w:rPr>
            </w:pPr>
            <w:del w:id="222" w:author="GAL-2" w:date="2024-10-02T21:06:00Z">
              <w:r w:rsidDel="00FC78D9">
                <w:rPr>
                  <w:rFonts w:ascii="Trebuchet MS" w:hAnsi="Trebuchet MS"/>
                </w:rPr>
                <w:delText>Aceasta masura promoveaza cu prioritate urmatoarele actiuni:</w:delText>
              </w:r>
            </w:del>
          </w:p>
          <w:p w:rsidR="002156F2" w:rsidRPr="00DA3B4B" w:rsidDel="00FC78D9" w:rsidRDefault="002156F2" w:rsidP="00841A06">
            <w:pPr>
              <w:pStyle w:val="ListParagraph"/>
              <w:spacing w:after="0"/>
              <w:ind w:left="34"/>
              <w:jc w:val="both"/>
              <w:rPr>
                <w:del w:id="223" w:author="GAL-2" w:date="2024-10-02T21:06:00Z"/>
                <w:rFonts w:ascii="Trebuchet MS" w:hAnsi="Trebuchet MS"/>
                <w:lang w:val="ro-RO"/>
              </w:rPr>
            </w:pPr>
            <w:del w:id="224" w:author="GAL-2" w:date="2024-10-02T21:06:00Z">
              <w:r w:rsidRPr="00DA3B4B" w:rsidDel="00FC78D9">
                <w:rPr>
                  <w:rFonts w:ascii="Trebuchet MS" w:hAnsi="Trebuchet MS"/>
                  <w:lang w:val="ro-RO"/>
                </w:rPr>
                <w:delText>1. cooperarea intre entitati juridice(</w:delText>
              </w:r>
              <w:r w:rsidR="000E0CC6" w:rsidRPr="00DA3B4B" w:rsidDel="00FC78D9">
                <w:rPr>
                  <w:rFonts w:ascii="Trebuchet MS" w:hAnsi="Trebuchet MS"/>
                  <w:lang w:val="ro-RO"/>
                </w:rPr>
                <w:delText>definit</w:delText>
              </w:r>
              <w:r w:rsidR="000E0CC6" w:rsidDel="00FC78D9">
                <w:rPr>
                  <w:rFonts w:ascii="Trebuchet MS" w:hAnsi="Trebuchet MS"/>
                  <w:lang w:val="ro-RO"/>
                </w:rPr>
                <w:delText>e</w:delText>
              </w:r>
              <w:r w:rsidR="000E0CC6" w:rsidRPr="00DA3B4B" w:rsidDel="00FC78D9">
                <w:rPr>
                  <w:rFonts w:ascii="Trebuchet MS" w:hAnsi="Trebuchet MS"/>
                  <w:lang w:val="ro-RO"/>
                </w:rPr>
                <w:delText xml:space="preserve"> </w:delText>
              </w:r>
              <w:r w:rsidRPr="00DA3B4B" w:rsidDel="00FC78D9">
                <w:rPr>
                  <w:rFonts w:ascii="Trebuchet MS" w:hAnsi="Trebuchet MS"/>
                  <w:lang w:val="ro-RO"/>
                </w:rPr>
                <w:delText>in cap.4 ) pentru implementarea de proiecte care contribuie la  realizarea unor prioritati de dezvoltare locala privind zona in care se desfasoara proiectul.</w:delText>
              </w:r>
            </w:del>
          </w:p>
          <w:p w:rsidR="002156F2" w:rsidDel="00FC78D9" w:rsidRDefault="002156F2" w:rsidP="00841A06">
            <w:pPr>
              <w:pStyle w:val="ListParagraph"/>
              <w:spacing w:after="0"/>
              <w:ind w:left="34"/>
              <w:jc w:val="both"/>
              <w:rPr>
                <w:del w:id="225" w:author="GAL-2" w:date="2024-10-02T21:06:00Z"/>
                <w:rFonts w:ascii="Trebuchet MS" w:hAnsi="Trebuchet MS"/>
                <w:lang w:val="fr-FR"/>
              </w:rPr>
            </w:pPr>
            <w:del w:id="226" w:author="GAL-2" w:date="2024-10-02T21:06:00Z">
              <w:r w:rsidDel="00FC78D9">
                <w:rPr>
                  <w:rFonts w:ascii="Trebuchet MS" w:hAnsi="Trebuchet MS"/>
                  <w:lang w:val="fr-FR"/>
                </w:rPr>
                <w:delText>2.</w:delText>
              </w:r>
              <w:r w:rsidRPr="00FC2564" w:rsidDel="00FC78D9">
                <w:rPr>
                  <w:rFonts w:ascii="Trebuchet MS" w:hAnsi="Trebuchet MS"/>
                  <w:lang w:val="fr-FR"/>
                </w:rPr>
                <w:delText xml:space="preserve"> cooperarea intre micii operatori prin procese de lucru comune si partajarea resurselor proprii pentru dezvoltarea si comercializarea de </w:delText>
              </w:r>
              <w:r w:rsidR="00562D65" w:rsidDel="00FC78D9">
                <w:rPr>
                  <w:rFonts w:ascii="Trebuchet MS" w:hAnsi="Trebuchet MS"/>
                  <w:lang w:val="fr-FR"/>
                </w:rPr>
                <w:delText>servicii</w:delText>
              </w:r>
              <w:r w:rsidR="00562D65" w:rsidRPr="00FC2564" w:rsidDel="00FC78D9">
                <w:rPr>
                  <w:rFonts w:ascii="Trebuchet MS" w:hAnsi="Trebuchet MS"/>
                  <w:lang w:val="fr-FR"/>
                </w:rPr>
                <w:delText xml:space="preserve"> </w:delText>
              </w:r>
              <w:r w:rsidRPr="00FC2564" w:rsidDel="00FC78D9">
                <w:rPr>
                  <w:rFonts w:ascii="Trebuchet MS" w:hAnsi="Trebuchet MS"/>
                  <w:lang w:val="fr-FR"/>
                </w:rPr>
                <w:delText>turistice.</w:delText>
              </w:r>
            </w:del>
          </w:p>
          <w:p w:rsidR="002156F2" w:rsidRPr="00FC2564" w:rsidDel="00FC78D9" w:rsidRDefault="002156F2" w:rsidP="00841A06">
            <w:pPr>
              <w:spacing w:after="0"/>
              <w:jc w:val="both"/>
              <w:rPr>
                <w:del w:id="227" w:author="GAL-2" w:date="2024-10-02T21:06:00Z"/>
                <w:rFonts w:ascii="Trebuchet MS" w:hAnsi="Trebuchet MS"/>
              </w:rPr>
            </w:pPr>
            <w:del w:id="228" w:author="GAL-2" w:date="2024-10-02T21:06:00Z">
              <w:r w:rsidRPr="00FC2564" w:rsidDel="00FC78D9">
                <w:rPr>
                  <w:rFonts w:ascii="Trebuchet MS" w:hAnsi="Trebuchet MS"/>
                </w:rPr>
                <w:delText>Actiuni eligibile (lista indicativa):</w:delText>
              </w:r>
            </w:del>
          </w:p>
          <w:p w:rsidR="002156F2" w:rsidRPr="00F6364E" w:rsidDel="00FC78D9" w:rsidRDefault="002156F2">
            <w:pPr>
              <w:pStyle w:val="ListParagraph"/>
              <w:numPr>
                <w:ilvl w:val="0"/>
                <w:numId w:val="20"/>
              </w:numPr>
              <w:spacing w:after="0"/>
              <w:ind w:left="318"/>
              <w:contextualSpacing/>
              <w:jc w:val="both"/>
              <w:rPr>
                <w:del w:id="229" w:author="GAL-2" w:date="2024-10-02T21:06:00Z"/>
                <w:rFonts w:ascii="Trebuchet MS" w:hAnsi="Trebuchet MS"/>
              </w:rPr>
            </w:pPr>
            <w:del w:id="230" w:author="GAL-2" w:date="2024-10-02T21:06:00Z">
              <w:r w:rsidRPr="00F6364E" w:rsidDel="00FC78D9">
                <w:rPr>
                  <w:rFonts w:ascii="Trebuchet MS" w:hAnsi="Trebuchet MS"/>
                </w:rPr>
                <w:delText xml:space="preserve">Cooperarea si asociarea intre operatori din turism pentru comercializarea de </w:delText>
              </w:r>
              <w:r w:rsidR="00562D65" w:rsidDel="00FC78D9">
                <w:rPr>
                  <w:rFonts w:ascii="Trebuchet MS" w:hAnsi="Trebuchet MS"/>
                </w:rPr>
                <w:delText>servicii</w:delText>
              </w:r>
              <w:r w:rsidR="00562D65" w:rsidRPr="00F6364E" w:rsidDel="00FC78D9">
                <w:rPr>
                  <w:rFonts w:ascii="Trebuchet MS" w:hAnsi="Trebuchet MS"/>
                </w:rPr>
                <w:delText xml:space="preserve"> </w:delText>
              </w:r>
              <w:r w:rsidRPr="00F6364E" w:rsidDel="00FC78D9">
                <w:rPr>
                  <w:rFonts w:ascii="Trebuchet MS" w:hAnsi="Trebuchet MS"/>
                </w:rPr>
                <w:delText>turistice locale;</w:delText>
              </w:r>
            </w:del>
          </w:p>
          <w:p w:rsidR="002156F2" w:rsidRPr="00F6364E" w:rsidDel="00FC78D9" w:rsidRDefault="002156F2">
            <w:pPr>
              <w:pStyle w:val="ListParagraph"/>
              <w:numPr>
                <w:ilvl w:val="0"/>
                <w:numId w:val="20"/>
              </w:numPr>
              <w:spacing w:after="0"/>
              <w:ind w:left="318"/>
              <w:contextualSpacing/>
              <w:jc w:val="both"/>
              <w:rPr>
                <w:del w:id="231" w:author="GAL-2" w:date="2024-10-02T21:06:00Z"/>
                <w:rFonts w:ascii="Trebuchet MS" w:hAnsi="Trebuchet MS"/>
              </w:rPr>
            </w:pPr>
            <w:del w:id="232" w:author="GAL-2" w:date="2024-10-02T21:06:00Z">
              <w:r w:rsidRPr="00F6364E" w:rsidDel="00FC78D9">
                <w:rPr>
                  <w:rFonts w:ascii="Trebuchet MS" w:hAnsi="Trebuchet MS"/>
                </w:rPr>
                <w:delText>Cooperarea si asocierea intre operatorii din turism si APL pentru promovarea unei zone/comunitati prin actiuni de marketing modern;</w:delText>
              </w:r>
            </w:del>
          </w:p>
          <w:p w:rsidR="002156F2" w:rsidDel="00FC78D9" w:rsidRDefault="002156F2">
            <w:pPr>
              <w:pStyle w:val="ListParagraph"/>
              <w:numPr>
                <w:ilvl w:val="0"/>
                <w:numId w:val="20"/>
              </w:numPr>
              <w:spacing w:after="0"/>
              <w:ind w:left="318"/>
              <w:contextualSpacing/>
              <w:jc w:val="both"/>
              <w:rPr>
                <w:del w:id="233" w:author="GAL-2" w:date="2024-10-02T21:06:00Z"/>
                <w:rFonts w:ascii="Trebuchet MS" w:hAnsi="Trebuchet MS"/>
              </w:rPr>
            </w:pPr>
            <w:del w:id="234" w:author="GAL-2" w:date="2024-10-02T21:06:00Z">
              <w:r w:rsidRPr="00F6364E" w:rsidDel="00FC78D9">
                <w:rPr>
                  <w:rFonts w:ascii="Trebuchet MS" w:hAnsi="Trebuchet MS"/>
                </w:rPr>
                <w:delText>Cooperarea si asocierea pentru realizarea de pachete turistice integrate, adaptate unei zone delimitate</w:delText>
              </w:r>
              <w:r w:rsidR="00F6476B" w:rsidDel="00FC78D9">
                <w:rPr>
                  <w:rFonts w:ascii="Trebuchet MS" w:hAnsi="Trebuchet MS"/>
                </w:rPr>
                <w:delText>;</w:delText>
              </w:r>
            </w:del>
          </w:p>
          <w:p w:rsidR="00F6476B" w:rsidDel="00FC78D9" w:rsidRDefault="00F6476B">
            <w:pPr>
              <w:pStyle w:val="ListParagraph"/>
              <w:numPr>
                <w:ilvl w:val="0"/>
                <w:numId w:val="20"/>
              </w:numPr>
              <w:spacing w:after="0"/>
              <w:ind w:left="318"/>
              <w:contextualSpacing/>
              <w:jc w:val="both"/>
              <w:rPr>
                <w:del w:id="235" w:author="GAL-2" w:date="2024-10-02T21:06:00Z"/>
                <w:rFonts w:ascii="Trebuchet MS" w:hAnsi="Trebuchet MS"/>
              </w:rPr>
            </w:pPr>
            <w:del w:id="236" w:author="GAL-2" w:date="2024-10-02T21:06:00Z">
              <w:r w:rsidDel="00FC78D9">
                <w:rPr>
                  <w:rFonts w:ascii="Trebuchet MS" w:hAnsi="Trebuchet MS"/>
                </w:rPr>
                <w:delText>Actiuni de animare a teritoriului in vederea promovarii activitatilor proiectului din teritoriul GAL DELTA DUNARII;</w:delText>
              </w:r>
            </w:del>
          </w:p>
          <w:p w:rsidR="00F6476B" w:rsidDel="00FC78D9" w:rsidRDefault="00F6476B">
            <w:pPr>
              <w:pStyle w:val="ListParagraph"/>
              <w:numPr>
                <w:ilvl w:val="0"/>
                <w:numId w:val="20"/>
              </w:numPr>
              <w:spacing w:after="0"/>
              <w:ind w:left="318"/>
              <w:contextualSpacing/>
              <w:jc w:val="both"/>
              <w:rPr>
                <w:del w:id="237" w:author="GAL-2" w:date="2024-10-02T21:06:00Z"/>
                <w:rFonts w:ascii="Trebuchet MS" w:hAnsi="Trebuchet MS"/>
              </w:rPr>
            </w:pPr>
            <w:del w:id="238" w:author="GAL-2" w:date="2024-10-02T21:06:00Z">
              <w:r w:rsidDel="00FC78D9">
                <w:rPr>
                  <w:rFonts w:ascii="Trebuchet MS" w:hAnsi="Trebuchet MS"/>
                </w:rPr>
                <w:delText>Realizare</w:delText>
              </w:r>
              <w:r w:rsidR="00286C2A" w:rsidDel="00FC78D9">
                <w:rPr>
                  <w:rFonts w:ascii="Trebuchet MS" w:hAnsi="Trebuchet MS"/>
                </w:rPr>
                <w:delText xml:space="preserve"> </w:delText>
              </w:r>
              <w:r w:rsidDel="00FC78D9">
                <w:rPr>
                  <w:rFonts w:ascii="Trebuchet MS" w:hAnsi="Trebuchet MS"/>
                </w:rPr>
                <w:delText xml:space="preserve"> plan de marketing turistic al zonei proiectului;</w:delText>
              </w:r>
            </w:del>
          </w:p>
          <w:p w:rsidR="00F6476B" w:rsidRPr="00940985" w:rsidDel="00FC78D9" w:rsidRDefault="00F6476B">
            <w:pPr>
              <w:pStyle w:val="ListParagraph"/>
              <w:numPr>
                <w:ilvl w:val="0"/>
                <w:numId w:val="20"/>
              </w:numPr>
              <w:spacing w:after="0"/>
              <w:ind w:left="318"/>
              <w:contextualSpacing/>
              <w:jc w:val="both"/>
              <w:rPr>
                <w:del w:id="239" w:author="GAL-2" w:date="2024-10-02T21:06:00Z"/>
                <w:rFonts w:ascii="Trebuchet MS" w:hAnsi="Trebuchet MS"/>
              </w:rPr>
            </w:pPr>
            <w:del w:id="240" w:author="GAL-2" w:date="2024-10-02T21:06:00Z">
              <w:r w:rsidDel="00FC78D9">
                <w:rPr>
                  <w:rFonts w:ascii="Trebuchet MS" w:hAnsi="Trebuchet MS"/>
                </w:rPr>
                <w:delText>Realizare</w:delText>
              </w:r>
              <w:r w:rsidR="00286C2A" w:rsidDel="00FC78D9">
                <w:rPr>
                  <w:rFonts w:ascii="Trebuchet MS" w:hAnsi="Trebuchet MS"/>
                </w:rPr>
                <w:delText xml:space="preserve"> </w:delText>
              </w:r>
              <w:r w:rsidDel="00FC78D9">
                <w:rPr>
                  <w:rFonts w:ascii="Trebuchet MS" w:hAnsi="Trebuchet MS"/>
                </w:rPr>
                <w:delText xml:space="preserve">materiale de promovare a activitatilor proiectului de </w:delText>
              </w:r>
              <w:r w:rsidR="00286C2A" w:rsidDel="00FC78D9">
                <w:rPr>
                  <w:rFonts w:ascii="Trebuchet MS" w:hAnsi="Trebuchet MS"/>
                </w:rPr>
                <w:delText>asociere/cooperare</w:delText>
              </w:r>
            </w:del>
          </w:p>
          <w:p w:rsidR="002156F2" w:rsidRPr="00F6364E" w:rsidDel="00FC78D9" w:rsidRDefault="002156F2" w:rsidP="00841A06">
            <w:pPr>
              <w:spacing w:after="0"/>
              <w:jc w:val="both"/>
              <w:rPr>
                <w:del w:id="241" w:author="GAL-2" w:date="2024-10-02T21:06:00Z"/>
                <w:rFonts w:ascii="Trebuchet MS" w:hAnsi="Trebuchet MS"/>
              </w:rPr>
            </w:pPr>
            <w:del w:id="242" w:author="GAL-2" w:date="2024-10-02T21:06:00Z">
              <w:r w:rsidRPr="00F6364E" w:rsidDel="00FC78D9">
                <w:rPr>
                  <w:rFonts w:ascii="Trebuchet MS" w:hAnsi="Trebuchet MS"/>
                  <w:b/>
                </w:rPr>
                <w:delText>Următoarele costuri sunt eligibile</w:delText>
              </w:r>
              <w:r w:rsidRPr="00F6364E" w:rsidDel="00FC78D9">
                <w:rPr>
                  <w:rFonts w:ascii="Trebuchet MS" w:hAnsi="Trebuchet MS"/>
                </w:rPr>
                <w:delText xml:space="preserve"> pentru sprijin în cadrul acestei măsuri: </w:delText>
              </w:r>
            </w:del>
          </w:p>
          <w:p w:rsidR="002156F2" w:rsidRPr="006A12F4" w:rsidDel="00FC78D9" w:rsidRDefault="002156F2">
            <w:pPr>
              <w:pStyle w:val="ListParagraph"/>
              <w:numPr>
                <w:ilvl w:val="0"/>
                <w:numId w:val="23"/>
              </w:numPr>
              <w:spacing w:after="0"/>
              <w:contextualSpacing/>
              <w:jc w:val="both"/>
              <w:rPr>
                <w:del w:id="243" w:author="GAL-2" w:date="2024-10-02T21:06:00Z"/>
                <w:rFonts w:ascii="Trebuchet MS" w:hAnsi="Trebuchet MS"/>
                <w:lang w:val="fr-FR"/>
              </w:rPr>
            </w:pPr>
            <w:del w:id="244" w:author="GAL-2" w:date="2024-10-02T21:06:00Z">
              <w:r w:rsidRPr="006A12F4" w:rsidDel="00FC78D9">
                <w:rPr>
                  <w:rFonts w:ascii="Trebuchet MS" w:hAnsi="Trebuchet MS"/>
                  <w:lang w:val="fr-FR"/>
                </w:rPr>
                <w:delText>costurile aferente realizării de studii</w:delText>
              </w:r>
              <w:r w:rsidR="00286C2A" w:rsidDel="00FC78D9">
                <w:rPr>
                  <w:rFonts w:ascii="Trebuchet MS" w:hAnsi="Trebuchet MS"/>
                  <w:lang w:val="fr-FR"/>
                </w:rPr>
                <w:delText xml:space="preserve"> specifice </w:delText>
              </w:r>
              <w:r w:rsidRPr="006A12F4" w:rsidDel="00FC78D9">
                <w:rPr>
                  <w:rFonts w:ascii="Trebuchet MS" w:hAnsi="Trebuchet MS"/>
                  <w:lang w:val="fr-FR"/>
                </w:rPr>
                <w:delText xml:space="preserve">cu privire la zona în cauză, precum și costurile aferente elaborării unui plan de marketing, plan de promovare a zonei,etc,; </w:delText>
              </w:r>
            </w:del>
          </w:p>
          <w:p w:rsidR="002156F2" w:rsidRPr="00F6364E" w:rsidDel="00FC78D9" w:rsidRDefault="002156F2">
            <w:pPr>
              <w:pStyle w:val="ListParagraph"/>
              <w:numPr>
                <w:ilvl w:val="0"/>
                <w:numId w:val="23"/>
              </w:numPr>
              <w:spacing w:after="0"/>
              <w:contextualSpacing/>
              <w:jc w:val="both"/>
              <w:rPr>
                <w:del w:id="245" w:author="GAL-2" w:date="2024-10-02T21:06:00Z"/>
                <w:rFonts w:ascii="Trebuchet MS" w:hAnsi="Trebuchet MS"/>
              </w:rPr>
            </w:pPr>
            <w:del w:id="246" w:author="GAL-2" w:date="2024-10-02T21:06:00Z">
              <w:r w:rsidRPr="00F6364E" w:rsidDel="00FC78D9">
                <w:rPr>
                  <w:rFonts w:ascii="Trebuchet MS" w:hAnsi="Trebuchet MS"/>
                </w:rPr>
                <w:delText xml:space="preserve">costurile aferente animării zonei în cauză pentru a face posibilă realizarea unui proiect </w:delText>
              </w:r>
              <w:r w:rsidR="00286C2A" w:rsidDel="00FC78D9">
                <w:rPr>
                  <w:rFonts w:ascii="Trebuchet MS" w:hAnsi="Trebuchet MS"/>
                </w:rPr>
                <w:delText>de asociere/cooperare</w:delText>
              </w:r>
              <w:r w:rsidRPr="00F6364E" w:rsidDel="00FC78D9">
                <w:rPr>
                  <w:rFonts w:ascii="Trebuchet MS" w:hAnsi="Trebuchet MS"/>
                </w:rPr>
                <w:delText xml:space="preserve">; </w:delText>
              </w:r>
            </w:del>
          </w:p>
          <w:p w:rsidR="002156F2" w:rsidRPr="00F6364E" w:rsidDel="00FC78D9" w:rsidRDefault="002156F2">
            <w:pPr>
              <w:pStyle w:val="ListParagraph"/>
              <w:numPr>
                <w:ilvl w:val="0"/>
                <w:numId w:val="23"/>
              </w:numPr>
              <w:spacing w:after="0"/>
              <w:contextualSpacing/>
              <w:jc w:val="both"/>
              <w:rPr>
                <w:del w:id="247" w:author="GAL-2" w:date="2024-10-02T21:06:00Z"/>
                <w:rFonts w:ascii="Trebuchet MS" w:hAnsi="Trebuchet MS"/>
              </w:rPr>
            </w:pPr>
            <w:del w:id="248" w:author="GAL-2" w:date="2024-10-02T21:06:00Z">
              <w:r w:rsidRPr="00F6364E" w:rsidDel="00FC78D9">
                <w:rPr>
                  <w:rFonts w:ascii="Trebuchet MS" w:hAnsi="Trebuchet MS"/>
                </w:rPr>
                <w:delText xml:space="preserve">costurile de funcționare </w:delText>
              </w:r>
              <w:r w:rsidR="00AF1FA7" w:rsidDel="00FC78D9">
                <w:rPr>
                  <w:rFonts w:ascii="Trebuchet MS" w:hAnsi="Trebuchet MS"/>
                </w:rPr>
                <w:delText xml:space="preserve">si operationalizare </w:delText>
              </w:r>
              <w:r w:rsidRPr="00F6364E" w:rsidDel="00FC78D9">
                <w:rPr>
                  <w:rFonts w:ascii="Trebuchet MS" w:hAnsi="Trebuchet MS"/>
                </w:rPr>
                <w:delText xml:space="preserve">a </w:delText>
              </w:r>
              <w:r w:rsidR="00286C2A" w:rsidDel="00FC78D9">
                <w:rPr>
                  <w:rFonts w:ascii="Trebuchet MS" w:hAnsi="Trebuchet MS"/>
                </w:rPr>
                <w:delText>asocierii/</w:delText>
              </w:r>
              <w:r w:rsidRPr="00F6364E" w:rsidDel="00FC78D9">
                <w:rPr>
                  <w:rFonts w:ascii="Trebuchet MS" w:hAnsi="Trebuchet MS"/>
                </w:rPr>
                <w:delText xml:space="preserve">cooperării; </w:delText>
              </w:r>
            </w:del>
          </w:p>
          <w:p w:rsidR="002156F2" w:rsidRPr="006A12F4" w:rsidDel="00FC78D9" w:rsidRDefault="002156F2">
            <w:pPr>
              <w:pStyle w:val="ListParagraph"/>
              <w:numPr>
                <w:ilvl w:val="0"/>
                <w:numId w:val="23"/>
              </w:numPr>
              <w:spacing w:after="0"/>
              <w:contextualSpacing/>
              <w:jc w:val="both"/>
              <w:rPr>
                <w:del w:id="249" w:author="GAL-2" w:date="2024-10-02T21:06:00Z"/>
                <w:rFonts w:ascii="Trebuchet MS" w:hAnsi="Trebuchet MS"/>
                <w:lang w:val="fr-FR"/>
              </w:rPr>
            </w:pPr>
            <w:del w:id="250" w:author="GAL-2" w:date="2024-10-02T21:06:00Z">
              <w:r w:rsidRPr="006A12F4" w:rsidDel="00FC78D9">
                <w:rPr>
                  <w:rFonts w:ascii="Trebuchet MS" w:hAnsi="Trebuchet MS"/>
                  <w:lang w:val="fr-FR"/>
                </w:rPr>
                <w:delText xml:space="preserve">costurile directe aferente pentru punerea în aplicare a unui plan de marketing, plan de promovare a zonei,etc; </w:delText>
              </w:r>
            </w:del>
          </w:p>
          <w:p w:rsidR="002156F2" w:rsidDel="00FC78D9" w:rsidRDefault="002156F2">
            <w:pPr>
              <w:pStyle w:val="ListParagraph"/>
              <w:numPr>
                <w:ilvl w:val="0"/>
                <w:numId w:val="23"/>
              </w:numPr>
              <w:spacing w:after="0"/>
              <w:contextualSpacing/>
              <w:jc w:val="both"/>
              <w:rPr>
                <w:del w:id="251" w:author="GAL-2" w:date="2024-10-02T21:06:00Z"/>
                <w:rFonts w:ascii="Trebuchet MS" w:hAnsi="Trebuchet MS"/>
              </w:rPr>
            </w:pPr>
            <w:del w:id="252" w:author="GAL-2" w:date="2024-10-02T21:06:00Z">
              <w:r w:rsidRPr="00F6364E" w:rsidDel="00FC78D9">
                <w:rPr>
                  <w:rFonts w:ascii="Trebuchet MS" w:hAnsi="Trebuchet MS"/>
                </w:rPr>
                <w:delText>costuri aferente activităților de promovare.</w:delText>
              </w:r>
            </w:del>
          </w:p>
          <w:p w:rsidR="002156F2" w:rsidRPr="00D85038" w:rsidDel="00FC78D9" w:rsidRDefault="00562D65">
            <w:pPr>
              <w:pStyle w:val="ListParagraph"/>
              <w:numPr>
                <w:ilvl w:val="0"/>
                <w:numId w:val="23"/>
              </w:numPr>
              <w:spacing w:after="0"/>
              <w:contextualSpacing/>
              <w:jc w:val="both"/>
              <w:rPr>
                <w:del w:id="253" w:author="GAL-2" w:date="2024-10-02T21:06:00Z"/>
                <w:rFonts w:ascii="Trebuchet MS" w:hAnsi="Trebuchet MS"/>
              </w:rPr>
            </w:pPr>
            <w:del w:id="254" w:author="GAL-2" w:date="2024-10-02T21:06:00Z">
              <w:r w:rsidDel="00FC78D9">
                <w:rPr>
                  <w:rFonts w:ascii="TrebuchetMS" w:eastAsiaTheme="minorHAnsi" w:hAnsi="TrebuchetMS" w:cs="TrebuchetMS"/>
                </w:rPr>
                <w:delText xml:space="preserve">costuri </w:delText>
              </w:r>
              <w:r w:rsidR="002156F2" w:rsidRPr="00797985" w:rsidDel="00FC78D9">
                <w:rPr>
                  <w:rFonts w:ascii="TrebuchetMS" w:eastAsiaTheme="minorHAnsi" w:hAnsi="TrebuchetMS" w:cs="TrebuchetMS"/>
                </w:rPr>
                <w:delText xml:space="preserve">cu închirierea de spații, utilaje, standuri etc.; achiziția de aplicații software; cheltuieli cu onorarii (pentru prestarea de servicii, inclusiv cheltuieli cu salariul coordonatorului de proiect); </w:delText>
              </w:r>
            </w:del>
          </w:p>
          <w:p w:rsidR="002156F2" w:rsidRPr="00940985" w:rsidDel="00FC78D9" w:rsidRDefault="002156F2" w:rsidP="00841A06">
            <w:pPr>
              <w:pStyle w:val="ListParagraph"/>
              <w:spacing w:after="0"/>
              <w:ind w:left="0"/>
              <w:contextualSpacing/>
              <w:jc w:val="both"/>
              <w:rPr>
                <w:del w:id="255" w:author="GAL-2" w:date="2024-10-02T21:06:00Z"/>
                <w:rFonts w:ascii="Trebuchet MS" w:hAnsi="Trebuchet MS"/>
              </w:rPr>
            </w:pPr>
            <w:del w:id="256" w:author="GAL-2" w:date="2024-10-02T21:06:00Z">
              <w:r w:rsidRPr="00392414" w:rsidDel="00FC78D9">
                <w:rPr>
                  <w:rFonts w:ascii="Trebuchet MS" w:hAnsi="Trebuchet MS"/>
                </w:rPr>
                <w:delText>CHELTUIELILE NEELIGIBILE: • cheltuielile cu achiziţionarea de bunuri și echipamente ”second hand”; • dobânzi debitoare; • taxa pe valoarea adăugată, cu excepţia cazului în care aceasta nu se poate recupera în temeiul legislaţiei naţionale privind TVA‐ul  și a prevederilor specifice pentru instrumente financiare;</w:delText>
              </w:r>
              <w:r w:rsidDel="00FC78D9">
                <w:rPr>
                  <w:rFonts w:ascii="Trebuchet MS" w:hAnsi="Trebuchet MS"/>
                </w:rPr>
                <w:delText xml:space="preserve"> Detalierea actiunilor si cheltuielilor eligibile si neeligibile va fi facuta in Ghidul Solicitantului.</w:delText>
              </w:r>
              <w:r w:rsidRPr="00392414" w:rsidDel="00FC78D9">
                <w:rPr>
                  <w:rFonts w:ascii="Trebuchet MS" w:hAnsi="Trebuchet MS"/>
                </w:rPr>
                <w:delText xml:space="preserve"> </w:delText>
              </w:r>
            </w:del>
          </w:p>
        </w:tc>
      </w:tr>
      <w:tr w:rsidR="002156F2" w:rsidRPr="00F6364E" w:rsidDel="00FC78D9" w:rsidTr="00841A06">
        <w:trPr>
          <w:trHeight w:val="304"/>
          <w:del w:id="257" w:author="GAL-2" w:date="2024-10-02T21:06:00Z"/>
        </w:trPr>
        <w:tc>
          <w:tcPr>
            <w:tcW w:w="9498" w:type="dxa"/>
            <w:gridSpan w:val="4"/>
            <w:shd w:val="clear" w:color="auto" w:fill="B8CCE4"/>
            <w:vAlign w:val="center"/>
          </w:tcPr>
          <w:p w:rsidR="002156F2" w:rsidRPr="00F6364E" w:rsidDel="00FC78D9" w:rsidRDefault="002156F2" w:rsidP="00841A06">
            <w:pPr>
              <w:pStyle w:val="ListParagraph"/>
              <w:spacing w:after="0"/>
              <w:ind w:left="0"/>
              <w:contextualSpacing/>
              <w:rPr>
                <w:del w:id="258" w:author="GAL-2" w:date="2024-10-02T21:06:00Z"/>
                <w:rFonts w:ascii="Trebuchet MS" w:hAnsi="Trebuchet MS"/>
                <w:b/>
              </w:rPr>
            </w:pPr>
            <w:del w:id="259" w:author="GAL-2" w:date="2024-10-02T21:06:00Z">
              <w:r w:rsidDel="00FC78D9">
                <w:rPr>
                  <w:rFonts w:ascii="Trebuchet MS" w:hAnsi="Trebuchet MS"/>
                  <w:b/>
                </w:rPr>
                <w:lastRenderedPageBreak/>
                <w:delText>7.</w:delText>
              </w:r>
              <w:r w:rsidRPr="00F6364E" w:rsidDel="00FC78D9">
                <w:rPr>
                  <w:rFonts w:ascii="Trebuchet MS" w:hAnsi="Trebuchet MS"/>
                  <w:b/>
                </w:rPr>
                <w:delText>Condiţii de eligibilitate</w:delText>
              </w:r>
            </w:del>
          </w:p>
        </w:tc>
      </w:tr>
      <w:tr w:rsidR="002156F2" w:rsidRPr="00F6364E" w:rsidDel="00FC78D9" w:rsidTr="00841A06">
        <w:trPr>
          <w:trHeight w:val="703"/>
          <w:del w:id="260" w:author="GAL-2" w:date="2024-10-02T21:06:00Z"/>
        </w:trPr>
        <w:tc>
          <w:tcPr>
            <w:tcW w:w="9498" w:type="dxa"/>
            <w:gridSpan w:val="4"/>
          </w:tcPr>
          <w:p w:rsidR="002156F2" w:rsidRPr="006A12F4" w:rsidDel="00FC78D9" w:rsidRDefault="002156F2" w:rsidP="00841A06">
            <w:pPr>
              <w:pStyle w:val="ListParagraph"/>
              <w:spacing w:after="0"/>
              <w:ind w:left="34"/>
              <w:rPr>
                <w:del w:id="261" w:author="GAL-2" w:date="2024-10-02T21:06:00Z"/>
                <w:rFonts w:ascii="Trebuchet MS" w:hAnsi="Trebuchet MS"/>
                <w:lang w:val="fr-FR"/>
              </w:rPr>
            </w:pPr>
            <w:del w:id="262" w:author="GAL-2" w:date="2024-10-02T21:06:00Z">
              <w:r w:rsidRPr="006A12F4" w:rsidDel="00FC78D9">
                <w:rPr>
                  <w:rFonts w:ascii="Trebuchet MS" w:hAnsi="Trebuchet MS"/>
                  <w:lang w:val="fr-FR"/>
                </w:rPr>
                <w:delText xml:space="preserve">Solicitanții de sprijin prin această măsură vor trebui să îndeplinească următoarele condiții minime de eligibilitate: </w:delText>
              </w:r>
            </w:del>
          </w:p>
          <w:p w:rsidR="002156F2" w:rsidRPr="00F6364E" w:rsidDel="00FC78D9" w:rsidRDefault="002156F2">
            <w:pPr>
              <w:pStyle w:val="ListParagraph"/>
              <w:numPr>
                <w:ilvl w:val="1"/>
                <w:numId w:val="22"/>
              </w:numPr>
              <w:spacing w:after="0"/>
              <w:ind w:left="318" w:hanging="175"/>
              <w:contextualSpacing/>
              <w:rPr>
                <w:del w:id="263" w:author="GAL-2" w:date="2024-10-02T21:06:00Z"/>
                <w:rFonts w:ascii="Trebuchet MS" w:hAnsi="Trebuchet MS"/>
              </w:rPr>
            </w:pPr>
            <w:del w:id="264" w:author="GAL-2" w:date="2024-10-02T21:06:00Z">
              <w:r w:rsidRPr="00F6364E" w:rsidDel="00FC78D9">
                <w:rPr>
                  <w:rFonts w:ascii="Trebuchet MS" w:hAnsi="Trebuchet MS"/>
                </w:rPr>
                <w:delText xml:space="preserve">Să se încadreze în categoria beneficiarilor eligibili; </w:delText>
              </w:r>
            </w:del>
          </w:p>
          <w:p w:rsidR="002156F2" w:rsidRPr="006A12F4" w:rsidDel="00FC78D9" w:rsidRDefault="002156F2">
            <w:pPr>
              <w:pStyle w:val="ListParagraph"/>
              <w:numPr>
                <w:ilvl w:val="1"/>
                <w:numId w:val="22"/>
              </w:numPr>
              <w:spacing w:after="0"/>
              <w:ind w:left="318" w:hanging="175"/>
              <w:contextualSpacing/>
              <w:rPr>
                <w:del w:id="265" w:author="GAL-2" w:date="2024-10-02T21:06:00Z"/>
                <w:rFonts w:ascii="Trebuchet MS" w:hAnsi="Trebuchet MS"/>
                <w:lang w:val="fr-FR"/>
              </w:rPr>
            </w:pPr>
            <w:del w:id="266" w:author="GAL-2" w:date="2024-10-02T21:06:00Z">
              <w:r w:rsidRPr="006A12F4" w:rsidDel="00FC78D9">
                <w:rPr>
                  <w:rFonts w:ascii="Trebuchet MS" w:hAnsi="Trebuchet MS"/>
                  <w:lang w:val="fr-FR"/>
                </w:rPr>
                <w:delText xml:space="preserve">Solicitantul </w:delText>
              </w:r>
              <w:r w:rsidDel="00FC78D9">
                <w:rPr>
                  <w:rFonts w:ascii="Trebuchet MS" w:hAnsi="Trebuchet MS"/>
                  <w:lang w:val="fr-FR"/>
                </w:rPr>
                <w:delText xml:space="preserve">și partenerii </w:delText>
              </w:r>
              <w:r w:rsidRPr="006A12F4" w:rsidDel="00FC78D9">
                <w:rPr>
                  <w:rFonts w:ascii="Trebuchet MS" w:hAnsi="Trebuchet MS"/>
                  <w:lang w:val="fr-FR"/>
                </w:rPr>
                <w:delText xml:space="preserve">să aibă sediul/filială/sucursală/punct de lucru în teritoriul GAL; </w:delText>
              </w:r>
            </w:del>
          </w:p>
          <w:p w:rsidR="002156F2" w:rsidRPr="00F6364E" w:rsidDel="00FC78D9" w:rsidRDefault="002156F2">
            <w:pPr>
              <w:pStyle w:val="ListParagraph"/>
              <w:numPr>
                <w:ilvl w:val="1"/>
                <w:numId w:val="22"/>
              </w:numPr>
              <w:spacing w:after="0"/>
              <w:ind w:left="318" w:hanging="175"/>
              <w:contextualSpacing/>
              <w:rPr>
                <w:del w:id="267" w:author="GAL-2" w:date="2024-10-02T21:06:00Z"/>
                <w:rFonts w:ascii="Trebuchet MS" w:hAnsi="Trebuchet MS"/>
              </w:rPr>
            </w:pPr>
            <w:del w:id="268" w:author="GAL-2" w:date="2024-10-02T21:06:00Z">
              <w:r w:rsidRPr="00F6364E" w:rsidDel="00FC78D9">
                <w:rPr>
                  <w:rFonts w:ascii="Trebuchet MS" w:hAnsi="Trebuchet MS"/>
                </w:rPr>
                <w:delText>Proiectul contribuie la atingerea obiectivelor prevăzute în SDL GAL DD;</w:delText>
              </w:r>
            </w:del>
          </w:p>
          <w:p w:rsidR="002156F2" w:rsidRPr="006A12F4" w:rsidDel="00FC78D9" w:rsidRDefault="002156F2">
            <w:pPr>
              <w:pStyle w:val="ListParagraph"/>
              <w:numPr>
                <w:ilvl w:val="1"/>
                <w:numId w:val="22"/>
              </w:numPr>
              <w:spacing w:after="0"/>
              <w:ind w:left="318" w:hanging="175"/>
              <w:contextualSpacing/>
              <w:rPr>
                <w:del w:id="269" w:author="GAL-2" w:date="2024-10-02T21:06:00Z"/>
                <w:rFonts w:ascii="Trebuchet MS" w:hAnsi="Trebuchet MS"/>
                <w:lang w:val="fr-FR"/>
              </w:rPr>
            </w:pPr>
            <w:del w:id="270" w:author="GAL-2" w:date="2024-10-02T21:06:00Z">
              <w:r w:rsidRPr="006A12F4" w:rsidDel="00FC78D9">
                <w:rPr>
                  <w:rFonts w:ascii="Trebuchet MS" w:hAnsi="Trebuchet MS"/>
                  <w:lang w:val="fr-FR"/>
                </w:rPr>
                <w:delText>Solicitantul va depune un acord de cooperare intre parteneri care face referire la o perioadă de funcționare cel puțin egală cu perioada pentru care se acordă finanțarea; (durata de implementare a proiectului)</w:delText>
              </w:r>
              <w:r w:rsidDel="00FC78D9">
                <w:rPr>
                  <w:rFonts w:ascii="Trebuchet MS" w:hAnsi="Trebuchet MS"/>
                  <w:lang w:val="fr-FR"/>
                </w:rPr>
                <w:delText> ;</w:delText>
              </w:r>
            </w:del>
          </w:p>
          <w:p w:rsidR="002156F2" w:rsidRPr="006A12F4" w:rsidDel="00FC78D9" w:rsidRDefault="002156F2">
            <w:pPr>
              <w:pStyle w:val="ListParagraph"/>
              <w:numPr>
                <w:ilvl w:val="1"/>
                <w:numId w:val="22"/>
              </w:numPr>
              <w:spacing w:after="0"/>
              <w:ind w:left="318" w:hanging="175"/>
              <w:contextualSpacing/>
              <w:rPr>
                <w:del w:id="271" w:author="GAL-2" w:date="2024-10-02T21:06:00Z"/>
                <w:rFonts w:ascii="Trebuchet MS" w:hAnsi="Trebuchet MS"/>
                <w:lang w:val="fr-FR"/>
              </w:rPr>
            </w:pPr>
            <w:del w:id="272" w:author="GAL-2" w:date="2024-10-02T21:06:00Z">
              <w:r w:rsidRPr="006A12F4" w:rsidDel="00FC78D9">
                <w:rPr>
                  <w:rFonts w:ascii="Trebuchet MS" w:hAnsi="Trebuchet MS"/>
                  <w:lang w:val="fr-FR"/>
                </w:rPr>
                <w:delText xml:space="preserve">Perioada de implementare a contractului este de maxim </w:delText>
              </w:r>
              <w:r w:rsidR="00562D65" w:rsidDel="00FC78D9">
                <w:rPr>
                  <w:rFonts w:ascii="Trebuchet MS" w:hAnsi="Trebuchet MS"/>
                  <w:lang w:val="fr-FR"/>
                </w:rPr>
                <w:delText>2</w:delText>
              </w:r>
              <w:r w:rsidR="00562D65" w:rsidRPr="006A12F4" w:rsidDel="00FC78D9">
                <w:rPr>
                  <w:rFonts w:ascii="Trebuchet MS" w:hAnsi="Trebuchet MS"/>
                  <w:lang w:val="fr-FR"/>
                </w:rPr>
                <w:delText xml:space="preserve"> </w:delText>
              </w:r>
              <w:r w:rsidRPr="006A12F4" w:rsidDel="00FC78D9">
                <w:rPr>
                  <w:rFonts w:ascii="Trebuchet MS" w:hAnsi="Trebuchet MS"/>
                  <w:lang w:val="fr-FR"/>
                </w:rPr>
                <w:delText>ani de la data semnarii</w:delText>
              </w:r>
              <w:r w:rsidR="002710DA" w:rsidDel="00FC78D9">
                <w:rPr>
                  <w:rFonts w:ascii="Trebuchet MS" w:hAnsi="Trebuchet MS"/>
                  <w:lang w:val="fr-FR"/>
                </w:rPr>
                <w:delText> </w:delText>
              </w:r>
              <w:r w:rsidRPr="006A12F4" w:rsidDel="00FC78D9">
                <w:rPr>
                  <w:rFonts w:ascii="Trebuchet MS" w:hAnsi="Trebuchet MS"/>
                  <w:lang w:val="fr-FR"/>
                </w:rPr>
                <w:delText>deciziei de finantare</w:delText>
              </w:r>
              <w:r w:rsidDel="00FC78D9">
                <w:rPr>
                  <w:rFonts w:ascii="Trebuchet MS" w:hAnsi="Trebuchet MS"/>
                  <w:lang w:val="fr-FR"/>
                </w:rPr>
                <w:delText xml:space="preserve">, dar nu trebuie să depășească data de 30.12.2025 </w:delText>
              </w:r>
              <w:r w:rsidRPr="006A12F4" w:rsidDel="00FC78D9">
                <w:rPr>
                  <w:rFonts w:ascii="Trebuchet MS" w:hAnsi="Trebuchet MS"/>
                  <w:lang w:val="fr-FR"/>
                </w:rPr>
                <w:delText>;</w:delText>
              </w:r>
            </w:del>
          </w:p>
          <w:p w:rsidR="002156F2" w:rsidRPr="00B40040" w:rsidDel="00FC78D9" w:rsidRDefault="002156F2">
            <w:pPr>
              <w:pStyle w:val="ListParagraph"/>
              <w:numPr>
                <w:ilvl w:val="1"/>
                <w:numId w:val="22"/>
              </w:numPr>
              <w:tabs>
                <w:tab w:val="center" w:pos="4680"/>
                <w:tab w:val="right" w:pos="9360"/>
              </w:tabs>
              <w:spacing w:after="0"/>
              <w:ind w:left="318" w:hanging="175"/>
              <w:contextualSpacing/>
              <w:rPr>
                <w:del w:id="273" w:author="GAL-2" w:date="2024-10-02T21:06:00Z"/>
                <w:rFonts w:ascii="Trebuchet MS" w:hAnsi="Trebuchet MS"/>
              </w:rPr>
            </w:pPr>
            <w:del w:id="274" w:author="GAL-2" w:date="2024-10-02T21:06:00Z">
              <w:r w:rsidRPr="00DA3B4B" w:rsidDel="00FC78D9">
                <w:rPr>
                  <w:rFonts w:ascii="TrebuchetMS" w:eastAsiaTheme="minorHAnsi" w:hAnsi="TrebuchetMS" w:cs="TrebuchetMS"/>
                </w:rPr>
                <w:delText>Parteneriatul include cel puțin 2 membri (fermieri) care intenționează să se implice în activități de turism și care au aplicat în cadrul măsurii M1din cadrul GAL DD sau echivalent la nivel național (măsuri agricole : M112, M121, M141, M6.1, M6.3), în perioada 2007-2020 ;</w:delText>
              </w:r>
            </w:del>
          </w:p>
          <w:p w:rsidR="002710DA" w:rsidRPr="00DA3B4B" w:rsidDel="00FC78D9" w:rsidRDefault="002710DA">
            <w:pPr>
              <w:pStyle w:val="ListParagraph"/>
              <w:numPr>
                <w:ilvl w:val="1"/>
                <w:numId w:val="22"/>
              </w:numPr>
              <w:tabs>
                <w:tab w:val="center" w:pos="4680"/>
                <w:tab w:val="right" w:pos="9360"/>
              </w:tabs>
              <w:spacing w:after="0"/>
              <w:ind w:left="318" w:hanging="175"/>
              <w:contextualSpacing/>
              <w:rPr>
                <w:del w:id="275" w:author="GAL-2" w:date="2024-10-02T21:06:00Z"/>
                <w:rFonts w:ascii="Trebuchet MS" w:hAnsi="Trebuchet MS"/>
              </w:rPr>
            </w:pPr>
            <w:del w:id="276" w:author="GAL-2" w:date="2024-10-02T21:06:00Z">
              <w:r w:rsidDel="00FC78D9">
                <w:rPr>
                  <w:rFonts w:ascii="TrebuchetMS" w:eastAsiaTheme="minorHAnsi" w:hAnsi="TrebuchetMS" w:cs="TrebuchetMS"/>
                </w:rPr>
                <w:delText>Proiectul de asociere/cooperare va fi nou si nu va fi in curs de desfasurare sau finalizat</w:delText>
              </w:r>
              <w:r w:rsidR="008173BA" w:rsidDel="00FC78D9">
                <w:rPr>
                  <w:rFonts w:ascii="TrebuchetMS" w:eastAsiaTheme="minorHAnsi" w:hAnsi="TrebuchetMS" w:cs="TrebuchetMS"/>
                </w:rPr>
                <w:delText>.</w:delText>
              </w:r>
            </w:del>
          </w:p>
          <w:p w:rsidR="002156F2" w:rsidDel="00FC78D9" w:rsidRDefault="002156F2" w:rsidP="00841A06">
            <w:pPr>
              <w:pStyle w:val="ListParagraph"/>
              <w:spacing w:after="0"/>
              <w:ind w:left="34"/>
              <w:jc w:val="both"/>
              <w:rPr>
                <w:del w:id="277" w:author="GAL-2" w:date="2024-10-02T21:06:00Z"/>
                <w:rFonts w:ascii="Trebuchet MS" w:hAnsi="Trebuchet MS"/>
              </w:rPr>
            </w:pPr>
          </w:p>
        </w:tc>
      </w:tr>
      <w:tr w:rsidR="002156F2" w:rsidRPr="00F6364E" w:rsidDel="00FC78D9" w:rsidTr="00841A06">
        <w:trPr>
          <w:trHeight w:val="260"/>
          <w:del w:id="278" w:author="GAL-2" w:date="2024-10-02T21:06:00Z"/>
        </w:trPr>
        <w:tc>
          <w:tcPr>
            <w:tcW w:w="9498" w:type="dxa"/>
            <w:gridSpan w:val="4"/>
            <w:shd w:val="clear" w:color="auto" w:fill="B8CCE4"/>
            <w:vAlign w:val="center"/>
          </w:tcPr>
          <w:p w:rsidR="002156F2" w:rsidRPr="00F6364E" w:rsidDel="00FC78D9" w:rsidRDefault="002156F2" w:rsidP="00841A06">
            <w:pPr>
              <w:spacing w:after="0"/>
              <w:rPr>
                <w:del w:id="279" w:author="GAL-2" w:date="2024-10-02T21:06:00Z"/>
                <w:rFonts w:ascii="Trebuchet MS" w:hAnsi="Trebuchet MS"/>
                <w:b/>
              </w:rPr>
            </w:pPr>
            <w:del w:id="280" w:author="GAL-2" w:date="2024-10-02T21:06:00Z">
              <w:r w:rsidRPr="00F6364E" w:rsidDel="00FC78D9">
                <w:rPr>
                  <w:rFonts w:ascii="Trebuchet MS" w:hAnsi="Trebuchet MS"/>
                  <w:b/>
                </w:rPr>
                <w:delText>8</w:delText>
              </w:r>
              <w:r w:rsidRPr="00985B9D" w:rsidDel="00FC78D9">
                <w:rPr>
                  <w:rFonts w:ascii="Trebuchet MS" w:hAnsi="Trebuchet MS"/>
                  <w:b/>
                  <w:shd w:val="clear" w:color="auto" w:fill="B8CCE4"/>
                </w:rPr>
                <w:delText>. Criterii de selecţie</w:delText>
              </w:r>
            </w:del>
          </w:p>
        </w:tc>
      </w:tr>
      <w:tr w:rsidR="002156F2" w:rsidRPr="00F6364E" w:rsidDel="00FC78D9" w:rsidTr="00841A06">
        <w:trPr>
          <w:trHeight w:val="413"/>
          <w:del w:id="281" w:author="GAL-2" w:date="2024-10-02T21:06:00Z"/>
        </w:trPr>
        <w:tc>
          <w:tcPr>
            <w:tcW w:w="9498" w:type="dxa"/>
            <w:gridSpan w:val="4"/>
            <w:vAlign w:val="center"/>
          </w:tcPr>
          <w:p w:rsidR="002156F2" w:rsidDel="00FC78D9" w:rsidRDefault="002156F2" w:rsidP="00841A06">
            <w:pPr>
              <w:tabs>
                <w:tab w:val="left" w:pos="150"/>
                <w:tab w:val="left" w:pos="270"/>
              </w:tabs>
              <w:spacing w:after="0"/>
              <w:rPr>
                <w:del w:id="282" w:author="GAL-2" w:date="2024-10-02T21:06:00Z"/>
                <w:rFonts w:ascii="Trebuchet MS" w:hAnsi="Trebuchet MS"/>
              </w:rPr>
            </w:pPr>
            <w:del w:id="283" w:author="GAL-2" w:date="2024-10-02T21:06:00Z">
              <w:r w:rsidRPr="00F6364E" w:rsidDel="00FC78D9">
                <w:rPr>
                  <w:rFonts w:ascii="Trebuchet MS" w:hAnsi="Trebuchet MS"/>
                </w:rPr>
                <w:delText>Criteriile de selecție au fost stabilite astfel încât sprijinul să fie canalizat către acele proiecte care corespund cu necesitățile identificate, cu analiza SWOT și cu obiectivele stabilite în SDL. Parteneriatul GAL DD a stabilit urmatoarele principii de stabilire a CRITERIILOR DE SELECTIE LOCALA</w:delText>
              </w:r>
              <w:r w:rsidR="008173BA" w:rsidDel="00FC78D9">
                <w:rPr>
                  <w:rFonts w:ascii="Trebuchet MS" w:hAnsi="Trebuchet MS"/>
                </w:rPr>
                <w:delText>:</w:delText>
              </w:r>
              <w:r w:rsidR="008173BA" w:rsidRPr="00F6364E" w:rsidDel="00FC78D9">
                <w:rPr>
                  <w:rFonts w:ascii="Trebuchet MS" w:hAnsi="Trebuchet MS"/>
                </w:rPr>
                <w:delText xml:space="preserve"> </w:delText>
              </w:r>
            </w:del>
          </w:p>
          <w:p w:rsidR="002156F2" w:rsidDel="00FC78D9" w:rsidRDefault="002156F2" w:rsidP="00841A06">
            <w:pPr>
              <w:tabs>
                <w:tab w:val="left" w:pos="150"/>
                <w:tab w:val="left" w:pos="270"/>
              </w:tabs>
              <w:spacing w:after="0"/>
              <w:rPr>
                <w:del w:id="284" w:author="GAL-2" w:date="2024-10-02T21:06:00Z"/>
                <w:rFonts w:ascii="Trebuchet MS" w:hAnsi="Trebuchet MS"/>
              </w:rPr>
            </w:pPr>
            <w:del w:id="285" w:author="GAL-2" w:date="2024-10-02T21:06:00Z">
              <w:r w:rsidDel="00FC78D9">
                <w:rPr>
                  <w:rFonts w:ascii="Trebuchet MS" w:hAnsi="Trebuchet MS"/>
                </w:rPr>
                <w:delText>1.</w:delText>
              </w:r>
              <w:r w:rsidR="008173BA" w:rsidDel="00FC78D9">
                <w:rPr>
                  <w:rFonts w:ascii="Trebuchet MS" w:hAnsi="Trebuchet MS"/>
                </w:rPr>
                <w:delText>Se vor selecta cu prioritate parteneriatele constituite din minim 3 membri;</w:delText>
              </w:r>
            </w:del>
          </w:p>
          <w:p w:rsidR="002156F2" w:rsidDel="00FC78D9" w:rsidRDefault="002156F2" w:rsidP="00841A06">
            <w:pPr>
              <w:tabs>
                <w:tab w:val="left" w:pos="150"/>
                <w:tab w:val="left" w:pos="270"/>
              </w:tabs>
              <w:spacing w:after="0"/>
              <w:rPr>
                <w:del w:id="286" w:author="GAL-2" w:date="2024-10-02T21:06:00Z"/>
                <w:rFonts w:ascii="Trebuchet MS" w:hAnsi="Trebuchet MS"/>
              </w:rPr>
            </w:pPr>
            <w:del w:id="287" w:author="GAL-2" w:date="2024-10-02T21:06:00Z">
              <w:r w:rsidDel="00FC78D9">
                <w:rPr>
                  <w:rFonts w:ascii="Trebuchet MS" w:hAnsi="Trebuchet MS"/>
                </w:rPr>
                <w:delText>2.Include parteneri care oferă servicii/ diverse (ex. Pensiuni, restaurant, ONG-uri, agenții de turism, etc.);</w:delText>
              </w:r>
            </w:del>
          </w:p>
          <w:p w:rsidR="002156F2" w:rsidDel="00FC78D9" w:rsidRDefault="002156F2" w:rsidP="00841A06">
            <w:pPr>
              <w:tabs>
                <w:tab w:val="left" w:pos="150"/>
                <w:tab w:val="left" w:pos="270"/>
              </w:tabs>
              <w:spacing w:after="0"/>
              <w:rPr>
                <w:del w:id="288" w:author="GAL-2" w:date="2024-10-02T21:06:00Z"/>
                <w:rFonts w:ascii="Trebuchet MS" w:hAnsi="Trebuchet MS"/>
              </w:rPr>
            </w:pPr>
            <w:del w:id="289" w:author="GAL-2" w:date="2024-10-02T21:06:00Z">
              <w:r w:rsidDel="00FC78D9">
                <w:rPr>
                  <w:rFonts w:ascii="Trebuchet MS" w:hAnsi="Trebuchet MS"/>
                </w:rPr>
                <w:delText>3.</w:delText>
              </w:r>
            </w:del>
          </w:p>
          <w:p w:rsidR="002156F2" w:rsidRPr="00F6364E" w:rsidDel="00FC78D9" w:rsidRDefault="002156F2" w:rsidP="00841A06">
            <w:pPr>
              <w:tabs>
                <w:tab w:val="left" w:pos="150"/>
                <w:tab w:val="left" w:pos="270"/>
              </w:tabs>
              <w:spacing w:after="0"/>
              <w:rPr>
                <w:del w:id="290" w:author="GAL-2" w:date="2024-10-02T21:06:00Z"/>
                <w:rFonts w:ascii="Trebuchet MS" w:hAnsi="Trebuchet MS"/>
              </w:rPr>
            </w:pPr>
            <w:del w:id="291" w:author="GAL-2" w:date="2024-10-02T21:06:00Z">
              <w:r w:rsidDel="00FC78D9">
                <w:rPr>
                  <w:rFonts w:ascii="Trebuchet MS" w:hAnsi="Trebuchet MS"/>
                </w:rPr>
                <w:delText xml:space="preserve">4.Au cel puțin </w:delText>
              </w:r>
              <w:r w:rsidR="001555F0" w:rsidDel="00FC78D9">
                <w:rPr>
                  <w:rFonts w:ascii="Trebuchet MS" w:hAnsi="Trebuchet MS"/>
                </w:rPr>
                <w:delText xml:space="preserve">1 </w:delText>
              </w:r>
              <w:r w:rsidDel="00FC78D9">
                <w:rPr>
                  <w:rFonts w:ascii="Trebuchet MS" w:hAnsi="Trebuchet MS"/>
                </w:rPr>
                <w:delText>partener care au mai implementat proiecte cu finanțare nerambursabilă;</w:delText>
              </w:r>
            </w:del>
          </w:p>
          <w:p w:rsidR="002156F2" w:rsidRPr="00F6364E" w:rsidDel="00FC78D9" w:rsidRDefault="002156F2" w:rsidP="00841A06">
            <w:pPr>
              <w:spacing w:after="0"/>
              <w:jc w:val="both"/>
              <w:rPr>
                <w:del w:id="292" w:author="GAL-2" w:date="2024-10-02T21:06:00Z"/>
                <w:rFonts w:ascii="Trebuchet MS" w:hAnsi="Trebuchet MS"/>
              </w:rPr>
            </w:pPr>
            <w:del w:id="293" w:author="GAL-2" w:date="2024-10-02T21:06:00Z">
              <w:r w:rsidDel="00FC78D9">
                <w:rPr>
                  <w:rFonts w:ascii="Trebuchet MS" w:hAnsi="Trebuchet MS"/>
                </w:rPr>
                <w:delText>5.P</w:delText>
              </w:r>
              <w:r w:rsidRPr="00F6364E" w:rsidDel="00FC78D9">
                <w:rPr>
                  <w:rFonts w:ascii="Trebuchet MS" w:hAnsi="Trebuchet MS"/>
                </w:rPr>
                <w:delText>roiectele care dovedesc că sunt în folosul unui număr cât mai mare de locuitori din teritoriul GAL DD;</w:delText>
              </w:r>
            </w:del>
          </w:p>
          <w:p w:rsidR="002156F2" w:rsidRPr="00F6364E" w:rsidDel="00FC78D9" w:rsidRDefault="002156F2" w:rsidP="00841A06">
            <w:pPr>
              <w:spacing w:after="0"/>
              <w:jc w:val="both"/>
              <w:rPr>
                <w:del w:id="294" w:author="GAL-2" w:date="2024-10-02T21:06:00Z"/>
                <w:rFonts w:ascii="Trebuchet MS" w:hAnsi="Trebuchet MS"/>
              </w:rPr>
            </w:pPr>
            <w:del w:id="295" w:author="GAL-2" w:date="2024-10-02T21:06:00Z">
              <w:r w:rsidDel="00FC78D9">
                <w:rPr>
                  <w:rFonts w:ascii="Trebuchet MS" w:hAnsi="Trebuchet MS"/>
                </w:rPr>
                <w:delText>6.P</w:delText>
              </w:r>
              <w:r w:rsidRPr="00F6364E" w:rsidDel="00FC78D9">
                <w:rPr>
                  <w:rFonts w:ascii="Trebuchet MS" w:hAnsi="Trebuchet MS"/>
                </w:rPr>
                <w:delText xml:space="preserve">roiecte implementate  într-o localitate care nu a mai primit sprijin din fonduri nerambursabile pentru </w:delText>
              </w:r>
              <w:r w:rsidR="001555F0" w:rsidDel="00FC78D9">
                <w:rPr>
                  <w:rFonts w:ascii="Trebuchet MS" w:hAnsi="Trebuchet MS"/>
                </w:rPr>
                <w:delText>un</w:delText>
              </w:r>
              <w:r w:rsidR="001555F0" w:rsidRPr="00F6364E" w:rsidDel="00FC78D9">
                <w:rPr>
                  <w:rFonts w:ascii="Trebuchet MS" w:hAnsi="Trebuchet MS"/>
                </w:rPr>
                <w:delText xml:space="preserve"> </w:delText>
              </w:r>
              <w:r w:rsidR="001555F0" w:rsidDel="00FC78D9">
                <w:rPr>
                  <w:rFonts w:ascii="Trebuchet MS" w:hAnsi="Trebuchet MS"/>
                </w:rPr>
                <w:delText>proiect</w:delText>
              </w:r>
              <w:r w:rsidR="001555F0" w:rsidRPr="00F6364E" w:rsidDel="00FC78D9">
                <w:rPr>
                  <w:rFonts w:ascii="Trebuchet MS" w:hAnsi="Trebuchet MS"/>
                </w:rPr>
                <w:delText xml:space="preserve"> </w:delText>
              </w:r>
              <w:r w:rsidRPr="00F6364E" w:rsidDel="00FC78D9">
                <w:rPr>
                  <w:rFonts w:ascii="Trebuchet MS" w:hAnsi="Trebuchet MS"/>
                </w:rPr>
                <w:delText>similar;</w:delText>
              </w:r>
            </w:del>
          </w:p>
          <w:p w:rsidR="002156F2" w:rsidRPr="00F6364E" w:rsidDel="00FC78D9" w:rsidRDefault="002156F2" w:rsidP="00841A06">
            <w:pPr>
              <w:spacing w:after="0"/>
              <w:jc w:val="both"/>
              <w:rPr>
                <w:del w:id="296" w:author="GAL-2" w:date="2024-10-02T21:06:00Z"/>
                <w:rFonts w:ascii="Trebuchet MS" w:hAnsi="Trebuchet MS"/>
              </w:rPr>
            </w:pPr>
            <w:del w:id="297" w:author="GAL-2" w:date="2024-10-02T21:06:00Z">
              <w:r w:rsidDel="00FC78D9">
                <w:rPr>
                  <w:rFonts w:ascii="Trebuchet MS" w:hAnsi="Trebuchet MS"/>
                </w:rPr>
                <w:delText>7.</w:delText>
              </w:r>
              <w:r w:rsidRPr="00F6364E" w:rsidDel="00FC78D9">
                <w:rPr>
                  <w:rFonts w:ascii="Trebuchet MS" w:hAnsi="Trebuchet MS"/>
                </w:rPr>
                <w:delText>Principiul reprezentativitatii asociatiei - nr. de membri;</w:delText>
              </w:r>
            </w:del>
          </w:p>
          <w:p w:rsidR="002156F2" w:rsidRPr="00F6364E" w:rsidDel="00FC78D9" w:rsidRDefault="002156F2" w:rsidP="00841A06">
            <w:pPr>
              <w:spacing w:after="0"/>
              <w:jc w:val="both"/>
              <w:rPr>
                <w:del w:id="298" w:author="GAL-2" w:date="2024-10-02T21:06:00Z"/>
                <w:rFonts w:ascii="Trebuchet MS" w:hAnsi="Trebuchet MS"/>
              </w:rPr>
            </w:pPr>
            <w:del w:id="299" w:author="GAL-2" w:date="2024-10-02T21:06:00Z">
              <w:r w:rsidDel="00FC78D9">
                <w:rPr>
                  <w:rFonts w:ascii="Trebuchet MS" w:hAnsi="Trebuchet MS"/>
                </w:rPr>
                <w:delText>8.P</w:delText>
              </w:r>
              <w:r w:rsidRPr="00F6364E" w:rsidDel="00FC78D9">
                <w:rPr>
                  <w:rFonts w:ascii="Trebuchet MS" w:hAnsi="Trebuchet MS"/>
                </w:rPr>
                <w:delText>roiectele care își propun metode inovatoare de promovare a serviciilor</w:delText>
              </w:r>
              <w:r w:rsidR="008173BA" w:rsidDel="00FC78D9">
                <w:rPr>
                  <w:rFonts w:ascii="Trebuchet MS" w:hAnsi="Trebuchet MS"/>
                </w:rPr>
                <w:delText xml:space="preserve"> sau </w:delText>
              </w:r>
              <w:r w:rsidRPr="00F6364E" w:rsidDel="00FC78D9">
                <w:rPr>
                  <w:rFonts w:ascii="Trebuchet MS" w:hAnsi="Trebuchet MS"/>
                </w:rPr>
                <w:delText xml:space="preserve"> practici inovatoare de marketing;</w:delText>
              </w:r>
            </w:del>
          </w:p>
          <w:p w:rsidR="002156F2" w:rsidDel="00FC78D9" w:rsidRDefault="002156F2" w:rsidP="00841A06">
            <w:pPr>
              <w:spacing w:after="0"/>
              <w:jc w:val="both"/>
              <w:rPr>
                <w:del w:id="300" w:author="GAL-2" w:date="2024-10-02T21:06:00Z"/>
                <w:rFonts w:ascii="Trebuchet MS" w:hAnsi="Trebuchet MS"/>
              </w:rPr>
            </w:pPr>
            <w:del w:id="301" w:author="GAL-2" w:date="2024-10-02T21:06:00Z">
              <w:r w:rsidDel="00FC78D9">
                <w:rPr>
                  <w:rFonts w:ascii="Trebuchet MS" w:hAnsi="Trebuchet MS"/>
                </w:rPr>
                <w:delText>9</w:delText>
              </w:r>
              <w:r w:rsidRPr="00F6364E" w:rsidDel="00FC78D9">
                <w:rPr>
                  <w:rFonts w:ascii="Trebuchet MS" w:hAnsi="Trebuchet MS"/>
                </w:rPr>
                <w:delText xml:space="preserve">. </w:delText>
              </w:r>
              <w:r w:rsidDel="00FC78D9">
                <w:rPr>
                  <w:rFonts w:ascii="Trebuchet MS" w:hAnsi="Trebuchet MS"/>
                </w:rPr>
                <w:delText>Vor fi selectate cu prioritate proiectele care au in componenta beneficiari ai masurii M1 sau echivalent la nivel național (măsuri agricole din cadrul PNDR 2007-2020);</w:delText>
              </w:r>
            </w:del>
          </w:p>
          <w:p w:rsidR="002156F2" w:rsidRPr="00F6364E" w:rsidDel="00FC78D9" w:rsidRDefault="002156F2" w:rsidP="00841A06">
            <w:pPr>
              <w:spacing w:after="0"/>
              <w:jc w:val="both"/>
              <w:rPr>
                <w:del w:id="302" w:author="GAL-2" w:date="2024-10-02T21:06:00Z"/>
                <w:rFonts w:ascii="Trebuchet MS" w:hAnsi="Trebuchet MS"/>
              </w:rPr>
            </w:pPr>
            <w:del w:id="303" w:author="GAL-2" w:date="2024-10-02T21:06:00Z">
              <w:r w:rsidDel="00FC78D9">
                <w:rPr>
                  <w:rFonts w:ascii="Trebuchet MS" w:hAnsi="Trebuchet MS"/>
                </w:rPr>
                <w:delText>10. Vor fi selectate cu prioritate proiectele care au in componenta beneficiari ai masurii M2 si M3 din cadrul GAL DD sau echivalent la nivel național (măsuri non-agricole din cadrul PNDR 2007-2020).</w:delText>
              </w:r>
            </w:del>
          </w:p>
          <w:p w:rsidR="002156F2" w:rsidRPr="00F6364E" w:rsidDel="00FC78D9" w:rsidRDefault="002156F2" w:rsidP="00841A06">
            <w:pPr>
              <w:tabs>
                <w:tab w:val="left" w:pos="150"/>
                <w:tab w:val="left" w:pos="270"/>
              </w:tabs>
              <w:spacing w:after="0"/>
              <w:rPr>
                <w:del w:id="304" w:author="GAL-2" w:date="2024-10-02T21:06:00Z"/>
                <w:rFonts w:ascii="Trebuchet MS" w:hAnsi="Trebuchet MS"/>
              </w:rPr>
            </w:pPr>
            <w:del w:id="305" w:author="GAL-2" w:date="2024-10-02T21:06:00Z">
              <w:r w:rsidRPr="00F6364E" w:rsidDel="00FC78D9">
                <w:rPr>
                  <w:rFonts w:ascii="Trebuchet MS" w:hAnsi="Trebuchet MS"/>
                </w:rPr>
                <w:delText>Modalitatea de punctare a fiecărui criteriu de selecție va fi detaliată în Ghidul Solicitantului pentru această Măsură, în apelurile de selecție aferente fiecărei sesiuni de depunere de proiecte și în fișa de evaluare aferentă măsurii.  Nu au fost trecute valorile, având în vedere că pe parcursul implementării, prioritizarea poate fi diferită în funcție de evoluția situației la nivel local.</w:delText>
              </w:r>
              <w:r w:rsidDel="00FC78D9">
                <w:rPr>
                  <w:rFonts w:ascii="Trebuchet MS" w:hAnsi="Trebuchet MS"/>
                </w:rPr>
                <w:delText xml:space="preserve"> </w:delText>
              </w:r>
              <w:r w:rsidRPr="00F6364E" w:rsidDel="00FC78D9">
                <w:rPr>
                  <w:rFonts w:ascii="Trebuchet MS" w:hAnsi="Trebuchet MS"/>
                </w:rPr>
                <w:delText xml:space="preserve">Criteriile de selecție vor respecta prevederile art. 49 al Reg. (UE) nr. 1305/2013 </w:delText>
              </w:r>
              <w:r w:rsidRPr="00F6364E" w:rsidDel="00FC78D9">
                <w:rPr>
                  <w:rFonts w:ascii="Arial" w:hAnsi="Arial" w:cs="Arial"/>
                </w:rPr>
                <w:delText>ȋ</w:delText>
              </w:r>
              <w:r w:rsidRPr="00F6364E" w:rsidDel="00FC78D9">
                <w:rPr>
                  <w:rFonts w:ascii="Trebuchet MS" w:hAnsi="Trebuchet MS"/>
                </w:rPr>
                <w:delText>n ceea ce prive</w:delText>
              </w:r>
              <w:r w:rsidRPr="00F6364E" w:rsidDel="00FC78D9">
                <w:rPr>
                  <w:rFonts w:ascii="Trebuchet MS" w:hAnsi="Trebuchet MS" w:cs="Trebuchet MS"/>
                </w:rPr>
                <w:delText>ş</w:delText>
              </w:r>
              <w:r w:rsidRPr="00F6364E" w:rsidDel="00FC78D9">
                <w:rPr>
                  <w:rFonts w:ascii="Trebuchet MS" w:hAnsi="Trebuchet MS"/>
                </w:rPr>
                <w:delText>te tratamentul egal al solicitan</w:delText>
              </w:r>
              <w:r w:rsidRPr="00F6364E" w:rsidDel="00FC78D9">
                <w:rPr>
                  <w:rFonts w:ascii="Trebuchet MS" w:hAnsi="Trebuchet MS" w:cs="Trebuchet MS"/>
                </w:rPr>
                <w:delText>ț</w:delText>
              </w:r>
              <w:r w:rsidRPr="00F6364E" w:rsidDel="00FC78D9">
                <w:rPr>
                  <w:rFonts w:ascii="Trebuchet MS" w:hAnsi="Trebuchet MS"/>
                </w:rPr>
                <w:delText>ilor si o mai bun</w:delText>
              </w:r>
              <w:r w:rsidRPr="00F6364E" w:rsidDel="00FC78D9">
                <w:rPr>
                  <w:rFonts w:ascii="Trebuchet MS" w:hAnsi="Trebuchet MS" w:cs="Trebuchet MS"/>
                </w:rPr>
                <w:delText>ă</w:delText>
              </w:r>
              <w:r w:rsidRPr="00F6364E" w:rsidDel="00FC78D9">
                <w:rPr>
                  <w:rFonts w:ascii="Trebuchet MS" w:hAnsi="Trebuchet MS"/>
                </w:rPr>
                <w:delText xml:space="preserve"> utilizare a resurselor financiare.</w:delText>
              </w:r>
            </w:del>
          </w:p>
        </w:tc>
      </w:tr>
      <w:tr w:rsidR="002156F2" w:rsidRPr="00F6364E" w:rsidDel="00FC78D9" w:rsidTr="00841A06">
        <w:trPr>
          <w:trHeight w:val="305"/>
          <w:del w:id="306" w:author="GAL-2" w:date="2024-10-02T21:06:00Z"/>
        </w:trPr>
        <w:tc>
          <w:tcPr>
            <w:tcW w:w="9498" w:type="dxa"/>
            <w:gridSpan w:val="4"/>
            <w:shd w:val="clear" w:color="auto" w:fill="B8CCE4"/>
            <w:vAlign w:val="center"/>
          </w:tcPr>
          <w:p w:rsidR="002156F2" w:rsidRPr="00F6364E" w:rsidDel="00FC78D9" w:rsidRDefault="002156F2" w:rsidP="00841A06">
            <w:pPr>
              <w:spacing w:after="0"/>
              <w:rPr>
                <w:del w:id="307" w:author="GAL-2" w:date="2024-10-02T21:06:00Z"/>
                <w:rFonts w:ascii="Trebuchet MS" w:hAnsi="Trebuchet MS"/>
                <w:b/>
              </w:rPr>
            </w:pPr>
            <w:del w:id="308" w:author="GAL-2" w:date="2024-10-02T21:06:00Z">
              <w:r w:rsidRPr="00F6364E" w:rsidDel="00FC78D9">
                <w:rPr>
                  <w:rFonts w:ascii="Trebuchet MS" w:hAnsi="Trebuchet MS"/>
                  <w:b/>
                </w:rPr>
                <w:delText>9</w:delText>
              </w:r>
              <w:r w:rsidRPr="00985B9D" w:rsidDel="00FC78D9">
                <w:rPr>
                  <w:rFonts w:ascii="Trebuchet MS" w:hAnsi="Trebuchet MS"/>
                  <w:b/>
                  <w:shd w:val="clear" w:color="auto" w:fill="B8CCE4"/>
                </w:rPr>
                <w:delText>. Sume aplicabile şi rata sprijinului</w:delText>
              </w:r>
            </w:del>
          </w:p>
        </w:tc>
      </w:tr>
      <w:tr w:rsidR="002156F2" w:rsidRPr="00F6364E" w:rsidDel="00FC78D9" w:rsidTr="00841A06">
        <w:trPr>
          <w:trHeight w:val="231"/>
          <w:del w:id="309" w:author="GAL-2" w:date="2024-10-02T21:06:00Z"/>
        </w:trPr>
        <w:tc>
          <w:tcPr>
            <w:tcW w:w="9498" w:type="dxa"/>
            <w:gridSpan w:val="4"/>
            <w:vAlign w:val="center"/>
          </w:tcPr>
          <w:p w:rsidR="002156F2" w:rsidRPr="006A12F4" w:rsidDel="00FC78D9" w:rsidRDefault="002156F2" w:rsidP="00841A06">
            <w:pPr>
              <w:pStyle w:val="ListParagraph"/>
              <w:widowControl w:val="0"/>
              <w:autoSpaceDE w:val="0"/>
              <w:autoSpaceDN w:val="0"/>
              <w:adjustRightInd w:val="0"/>
              <w:spacing w:after="0"/>
              <w:ind w:left="34"/>
              <w:jc w:val="both"/>
              <w:rPr>
                <w:del w:id="310" w:author="GAL-2" w:date="2024-10-02T21:06:00Z"/>
                <w:rFonts w:ascii="Trebuchet MS" w:hAnsi="Trebuchet MS" w:cs="Trebuchet MS"/>
                <w:bCs/>
                <w:lang w:val="fr-FR"/>
              </w:rPr>
            </w:pPr>
            <w:del w:id="311" w:author="GAL-2" w:date="2024-10-02T21:06:00Z">
              <w:r w:rsidRPr="006A12F4" w:rsidDel="00FC78D9">
                <w:rPr>
                  <w:rFonts w:ascii="Trebuchet MS" w:hAnsi="Trebuchet MS" w:cs="Trebuchet MS"/>
                  <w:bCs/>
                  <w:lang w:val="fr-FR"/>
                </w:rPr>
                <w:delText xml:space="preserve">Valoarea maxima eligibila a unui proiect este </w:delText>
              </w:r>
              <w:r w:rsidR="001555F0" w:rsidDel="00FC78D9">
                <w:rPr>
                  <w:rFonts w:ascii="Trebuchet MS" w:hAnsi="Trebuchet MS" w:cs="Trebuchet MS"/>
                  <w:bCs/>
                  <w:lang w:val="fr-FR"/>
                </w:rPr>
                <w:delText>50.000</w:delText>
              </w:r>
              <w:r w:rsidRPr="006A12F4" w:rsidDel="00FC78D9">
                <w:rPr>
                  <w:rFonts w:ascii="Trebuchet MS" w:hAnsi="Trebuchet MS" w:cs="Trebuchet MS"/>
                  <w:bCs/>
                  <w:lang w:val="fr-FR"/>
                </w:rPr>
                <w:delText xml:space="preserve"> euro</w:delText>
              </w:r>
            </w:del>
          </w:p>
          <w:p w:rsidR="002156F2" w:rsidRPr="00F6364E" w:rsidDel="00FC78D9" w:rsidRDefault="002156F2" w:rsidP="00841A06">
            <w:pPr>
              <w:autoSpaceDE w:val="0"/>
              <w:autoSpaceDN w:val="0"/>
              <w:adjustRightInd w:val="0"/>
              <w:spacing w:after="0"/>
              <w:contextualSpacing/>
              <w:jc w:val="both"/>
              <w:rPr>
                <w:del w:id="312" w:author="GAL-2" w:date="2024-10-02T21:06:00Z"/>
                <w:rFonts w:ascii="Trebuchet MS" w:hAnsi="Trebuchet MS"/>
                <w:color w:val="000000"/>
              </w:rPr>
            </w:pPr>
            <w:del w:id="313" w:author="GAL-2" w:date="2024-10-02T21:06:00Z">
              <w:r w:rsidRPr="00F6364E" w:rsidDel="00FC78D9">
                <w:rPr>
                  <w:rFonts w:ascii="Trebuchet MS" w:hAnsi="Trebuchet MS"/>
                  <w:color w:val="000000"/>
                </w:rPr>
                <w:lastRenderedPageBreak/>
                <w:delText>Valoarea minima eligibilă nerambursabilă aferentă unui proiect este de  30.000 de euro.</w:delText>
              </w:r>
            </w:del>
          </w:p>
          <w:p w:rsidR="002156F2" w:rsidRPr="00F6364E" w:rsidDel="00FC78D9" w:rsidRDefault="002156F2" w:rsidP="00841A06">
            <w:pPr>
              <w:autoSpaceDE w:val="0"/>
              <w:autoSpaceDN w:val="0"/>
              <w:adjustRightInd w:val="0"/>
              <w:spacing w:after="0"/>
              <w:contextualSpacing/>
              <w:jc w:val="both"/>
              <w:rPr>
                <w:del w:id="314" w:author="GAL-2" w:date="2024-10-02T21:06:00Z"/>
                <w:rFonts w:ascii="Trebuchet MS" w:hAnsi="Trebuchet MS"/>
                <w:color w:val="000000"/>
              </w:rPr>
            </w:pPr>
            <w:del w:id="315" w:author="GAL-2" w:date="2024-10-02T21:06:00Z">
              <w:r w:rsidRPr="00F6364E" w:rsidDel="00FC78D9">
                <w:rPr>
                  <w:rFonts w:ascii="Trebuchet MS" w:hAnsi="Trebuchet MS"/>
                  <w:color w:val="000000"/>
                </w:rPr>
                <w:delText>Justificarea acordării sprijinului:</w:delText>
              </w:r>
            </w:del>
          </w:p>
          <w:p w:rsidR="002156F2" w:rsidRPr="00F6364E" w:rsidDel="00FC78D9" w:rsidRDefault="002156F2" w:rsidP="00841A06">
            <w:pPr>
              <w:autoSpaceDE w:val="0"/>
              <w:autoSpaceDN w:val="0"/>
              <w:adjustRightInd w:val="0"/>
              <w:spacing w:after="0"/>
              <w:contextualSpacing/>
              <w:jc w:val="both"/>
              <w:rPr>
                <w:del w:id="316" w:author="GAL-2" w:date="2024-10-02T21:06:00Z"/>
                <w:rFonts w:ascii="Trebuchet MS" w:hAnsi="Trebuchet MS"/>
                <w:color w:val="000000"/>
              </w:rPr>
            </w:pPr>
            <w:del w:id="317" w:author="GAL-2" w:date="2024-10-02T21:06:00Z">
              <w:r w:rsidRPr="00F6364E" w:rsidDel="00FC78D9">
                <w:rPr>
                  <w:rFonts w:ascii="Trebuchet MS" w:hAnsi="Trebuchet MS"/>
                  <w:color w:val="000000"/>
                </w:rPr>
                <w:delText>Elementele care au contribuit la stabilirea cuantumului sprijinului în limita maximă prevăzută de Regulamentul UE nr.1305/2013 sunt:</w:delText>
              </w:r>
            </w:del>
          </w:p>
          <w:p w:rsidR="002156F2" w:rsidRPr="006A12F4" w:rsidDel="00FC78D9" w:rsidRDefault="002156F2">
            <w:pPr>
              <w:pStyle w:val="ListParagraph"/>
              <w:numPr>
                <w:ilvl w:val="1"/>
                <w:numId w:val="21"/>
              </w:numPr>
              <w:autoSpaceDE w:val="0"/>
              <w:autoSpaceDN w:val="0"/>
              <w:adjustRightInd w:val="0"/>
              <w:spacing w:after="0"/>
              <w:ind w:left="743"/>
              <w:contextualSpacing/>
              <w:jc w:val="both"/>
              <w:rPr>
                <w:del w:id="318" w:author="GAL-2" w:date="2024-10-02T21:06:00Z"/>
                <w:rFonts w:ascii="Trebuchet MS" w:hAnsi="Trebuchet MS"/>
                <w:color w:val="000000"/>
                <w:lang w:val="fr-FR"/>
              </w:rPr>
            </w:pPr>
            <w:del w:id="319" w:author="GAL-2" w:date="2024-10-02T21:06:00Z">
              <w:r w:rsidRPr="006A12F4" w:rsidDel="00FC78D9">
                <w:rPr>
                  <w:rFonts w:ascii="Trebuchet MS" w:hAnsi="Trebuchet MS"/>
                  <w:color w:val="000000"/>
                  <w:lang w:val="fr-FR"/>
                </w:rPr>
                <w:delText>Măsura contribuie într-un grad ridicat la atingerea obiectivelor și priorităților  SDL;</w:delText>
              </w:r>
            </w:del>
          </w:p>
          <w:p w:rsidR="002156F2" w:rsidRPr="006A12F4" w:rsidDel="00FC78D9" w:rsidRDefault="002156F2">
            <w:pPr>
              <w:pStyle w:val="ListParagraph"/>
              <w:numPr>
                <w:ilvl w:val="1"/>
                <w:numId w:val="21"/>
              </w:numPr>
              <w:autoSpaceDE w:val="0"/>
              <w:autoSpaceDN w:val="0"/>
              <w:adjustRightInd w:val="0"/>
              <w:spacing w:after="0"/>
              <w:ind w:left="743"/>
              <w:contextualSpacing/>
              <w:jc w:val="both"/>
              <w:rPr>
                <w:del w:id="320" w:author="GAL-2" w:date="2024-10-02T21:06:00Z"/>
                <w:rFonts w:ascii="Trebuchet MS" w:hAnsi="Trebuchet MS"/>
                <w:color w:val="000000"/>
                <w:lang w:val="fr-FR"/>
              </w:rPr>
            </w:pPr>
            <w:del w:id="321" w:author="GAL-2" w:date="2024-10-02T21:06:00Z">
              <w:r w:rsidRPr="006A12F4" w:rsidDel="00FC78D9">
                <w:rPr>
                  <w:rFonts w:ascii="Trebuchet MS" w:hAnsi="Trebuchet MS"/>
                  <w:color w:val="000000"/>
                  <w:lang w:val="fr-FR"/>
                </w:rPr>
                <w:delText xml:space="preserve">Obiectivele măsurii au în vedere satisfacerea unui interes colectiv, la nivel zonal; </w:delText>
              </w:r>
            </w:del>
          </w:p>
          <w:p w:rsidR="002156F2" w:rsidRPr="006A12F4" w:rsidDel="00FC78D9" w:rsidRDefault="002156F2">
            <w:pPr>
              <w:pStyle w:val="ListParagraph"/>
              <w:numPr>
                <w:ilvl w:val="1"/>
                <w:numId w:val="21"/>
              </w:numPr>
              <w:autoSpaceDE w:val="0"/>
              <w:autoSpaceDN w:val="0"/>
              <w:adjustRightInd w:val="0"/>
              <w:spacing w:after="0"/>
              <w:ind w:left="743"/>
              <w:contextualSpacing/>
              <w:jc w:val="both"/>
              <w:rPr>
                <w:del w:id="322" w:author="GAL-2" w:date="2024-10-02T21:06:00Z"/>
                <w:rFonts w:ascii="Trebuchet MS" w:hAnsi="Trebuchet MS"/>
                <w:color w:val="000000"/>
                <w:lang w:val="fr-FR"/>
              </w:rPr>
            </w:pPr>
            <w:del w:id="323" w:author="GAL-2" w:date="2024-10-02T21:06:00Z">
              <w:r w:rsidRPr="006A12F4" w:rsidDel="00FC78D9">
                <w:rPr>
                  <w:rFonts w:ascii="Trebuchet MS" w:hAnsi="Trebuchet MS"/>
                  <w:color w:val="000000"/>
                  <w:lang w:val="fr-FR"/>
                </w:rPr>
                <w:delText>Accesul public la rezultatele proiectului va contribui la îmbunătățirea calității vieții în teritoriu și la creșterea incluziunii sociale;</w:delText>
              </w:r>
            </w:del>
          </w:p>
          <w:p w:rsidR="002156F2" w:rsidDel="00FC78D9" w:rsidRDefault="002156F2">
            <w:pPr>
              <w:pStyle w:val="ListParagraph"/>
              <w:numPr>
                <w:ilvl w:val="1"/>
                <w:numId w:val="21"/>
              </w:numPr>
              <w:autoSpaceDE w:val="0"/>
              <w:autoSpaceDN w:val="0"/>
              <w:adjustRightInd w:val="0"/>
              <w:spacing w:after="0"/>
              <w:ind w:left="743"/>
              <w:contextualSpacing/>
              <w:jc w:val="both"/>
              <w:rPr>
                <w:del w:id="324" w:author="GAL-2" w:date="2024-10-02T21:06:00Z"/>
                <w:rFonts w:ascii="Trebuchet MS" w:hAnsi="Trebuchet MS"/>
                <w:color w:val="000000"/>
                <w:lang w:val="fr-FR"/>
              </w:rPr>
            </w:pPr>
            <w:del w:id="325" w:author="GAL-2" w:date="2024-10-02T21:06:00Z">
              <w:r w:rsidRPr="006A12F4" w:rsidDel="00FC78D9">
                <w:rPr>
                  <w:rFonts w:ascii="Trebuchet MS" w:hAnsi="Trebuchet MS"/>
                  <w:color w:val="000000"/>
                  <w:lang w:val="fr-FR"/>
                </w:rPr>
                <w:delText>Bugetul limitat disponibil la nivelul planului de finanțare.</w:delText>
              </w:r>
            </w:del>
          </w:p>
          <w:p w:rsidR="002156F2" w:rsidRPr="0091705F" w:rsidDel="00FC78D9" w:rsidRDefault="002156F2" w:rsidP="00841A06">
            <w:pPr>
              <w:autoSpaceDE w:val="0"/>
              <w:autoSpaceDN w:val="0"/>
              <w:adjustRightInd w:val="0"/>
              <w:spacing w:after="0"/>
              <w:contextualSpacing/>
              <w:jc w:val="both"/>
              <w:rPr>
                <w:del w:id="326" w:author="GAL-2" w:date="2024-10-02T21:06:00Z"/>
                <w:rFonts w:ascii="Trebuchet MS" w:hAnsi="Trebuchet MS"/>
                <w:color w:val="000000"/>
                <w:lang w:val="fr-FR"/>
              </w:rPr>
            </w:pPr>
            <w:del w:id="327" w:author="GAL-2" w:date="2024-10-02T21:06:00Z">
              <w:r w:rsidDel="00FC78D9">
                <w:rPr>
                  <w:rFonts w:ascii="Trebuchet MS" w:hAnsi="Trebuchet MS"/>
                  <w:color w:val="000000"/>
                  <w:lang w:val="fr-FR"/>
                </w:rPr>
                <w:delText>Rata sprijinului va fi de 100% pentru cheltuieli de coordonare/organizare : studii, planuri, animare, costuri de funcționare, al proiectului. Costurile de funcționare a cooperării nu vor depăși 20% din valoarea maximă a sprijinului acordat pentru proiect.</w:delText>
              </w:r>
            </w:del>
          </w:p>
        </w:tc>
      </w:tr>
      <w:tr w:rsidR="002156F2" w:rsidRPr="00F6364E" w:rsidDel="00FC78D9" w:rsidTr="00841A06">
        <w:trPr>
          <w:trHeight w:val="215"/>
          <w:del w:id="328" w:author="GAL-2" w:date="2024-10-02T21:06:00Z"/>
        </w:trPr>
        <w:tc>
          <w:tcPr>
            <w:tcW w:w="9498" w:type="dxa"/>
            <w:gridSpan w:val="4"/>
            <w:shd w:val="clear" w:color="auto" w:fill="B8CCE4"/>
            <w:vAlign w:val="center"/>
          </w:tcPr>
          <w:p w:rsidR="002156F2" w:rsidRPr="00F6364E" w:rsidDel="00FC78D9" w:rsidRDefault="002156F2" w:rsidP="00841A06">
            <w:pPr>
              <w:spacing w:after="0"/>
              <w:rPr>
                <w:del w:id="329" w:author="GAL-2" w:date="2024-10-02T21:06:00Z"/>
                <w:rFonts w:ascii="Trebuchet MS" w:hAnsi="Trebuchet MS"/>
                <w:b/>
              </w:rPr>
            </w:pPr>
            <w:del w:id="330" w:author="GAL-2" w:date="2024-10-02T21:06:00Z">
              <w:r w:rsidRPr="00F6364E" w:rsidDel="00FC78D9">
                <w:rPr>
                  <w:rFonts w:ascii="Trebuchet MS" w:hAnsi="Trebuchet MS"/>
                  <w:b/>
                </w:rPr>
                <w:lastRenderedPageBreak/>
                <w:delText>10. Indicatori de monitorizare</w:delText>
              </w:r>
            </w:del>
          </w:p>
        </w:tc>
      </w:tr>
      <w:tr w:rsidR="002156F2" w:rsidRPr="00F6364E" w:rsidDel="00FC78D9" w:rsidTr="00841A06">
        <w:trPr>
          <w:trHeight w:val="440"/>
          <w:del w:id="331" w:author="GAL-2" w:date="2024-10-02T21:06:00Z"/>
        </w:trPr>
        <w:tc>
          <w:tcPr>
            <w:tcW w:w="9498" w:type="dxa"/>
            <w:gridSpan w:val="4"/>
            <w:vAlign w:val="center"/>
          </w:tcPr>
          <w:p w:rsidR="002156F2" w:rsidRPr="006A12F4" w:rsidDel="00FC78D9" w:rsidRDefault="002156F2" w:rsidP="00841A06">
            <w:pPr>
              <w:pStyle w:val="ListParagraph"/>
              <w:spacing w:after="0"/>
              <w:ind w:left="0"/>
              <w:jc w:val="both"/>
              <w:textAlignment w:val="baseline"/>
              <w:rPr>
                <w:del w:id="332" w:author="GAL-2" w:date="2024-10-02T21:06:00Z"/>
                <w:rFonts w:ascii="Trebuchet MS" w:hAnsi="Trebuchet MS"/>
                <w:lang w:val="ro-RO"/>
              </w:rPr>
            </w:pPr>
            <w:del w:id="333" w:author="GAL-2" w:date="2024-10-02T21:06:00Z">
              <w:r w:rsidRPr="006A12F4" w:rsidDel="00FC78D9">
                <w:rPr>
                  <w:rFonts w:ascii="Trebuchet MS" w:hAnsi="Trebuchet MS"/>
                  <w:bCs/>
                  <w:lang w:val="ro-RO"/>
                </w:rPr>
                <w:delText xml:space="preserve">Numărul total de </w:delText>
              </w:r>
              <w:r w:rsidR="000964AC" w:rsidDel="00FC78D9">
                <w:rPr>
                  <w:rFonts w:ascii="Trebuchet MS" w:hAnsi="Trebuchet MS"/>
                  <w:bCs/>
                  <w:lang w:val="ro-RO"/>
                </w:rPr>
                <w:delText>entitati</w:delText>
              </w:r>
              <w:r w:rsidR="000964AC" w:rsidRPr="006A12F4" w:rsidDel="00FC78D9">
                <w:rPr>
                  <w:rFonts w:ascii="Trebuchet MS" w:hAnsi="Trebuchet MS"/>
                  <w:bCs/>
                  <w:lang w:val="ro-RO"/>
                </w:rPr>
                <w:delText xml:space="preserve"> </w:delText>
              </w:r>
              <w:r w:rsidRPr="006A12F4" w:rsidDel="00FC78D9">
                <w:rPr>
                  <w:rFonts w:ascii="Trebuchet MS" w:hAnsi="Trebuchet MS"/>
                  <w:bCs/>
                  <w:lang w:val="ro-RO"/>
                </w:rPr>
                <w:delText>de cooperare/ asociere sprijinite în cadrul măsurii de cooperare [articolul 35 din Regulamentul (UE) nr. 1305/2013: 1</w:delText>
              </w:r>
            </w:del>
          </w:p>
          <w:p w:rsidR="002156F2" w:rsidRPr="00F6364E" w:rsidDel="00FC78D9" w:rsidRDefault="002156F2" w:rsidP="00841A06">
            <w:pPr>
              <w:spacing w:after="0"/>
              <w:rPr>
                <w:del w:id="334" w:author="GAL-2" w:date="2024-10-02T21:06:00Z"/>
                <w:rFonts w:ascii="Trebuchet MS" w:hAnsi="Trebuchet MS"/>
              </w:rPr>
            </w:pPr>
            <w:del w:id="335" w:author="GAL-2" w:date="2024-10-02T21:06:00Z">
              <w:r w:rsidRPr="00F6364E" w:rsidDel="00FC78D9">
                <w:rPr>
                  <w:rFonts w:ascii="Trebuchet MS" w:hAnsi="Trebuchet MS"/>
                </w:rPr>
                <w:delText>Locuri de muncă create: 0</w:delText>
              </w:r>
            </w:del>
          </w:p>
          <w:p w:rsidR="002156F2" w:rsidDel="00FC78D9" w:rsidRDefault="002156F2" w:rsidP="00841A06">
            <w:pPr>
              <w:spacing w:after="0"/>
              <w:rPr>
                <w:del w:id="336" w:author="GAL-2" w:date="2024-10-02T21:06:00Z"/>
                <w:rFonts w:ascii="Trebuchet MS" w:hAnsi="Trebuchet MS"/>
              </w:rPr>
            </w:pPr>
            <w:del w:id="337" w:author="GAL-2" w:date="2024-10-02T21:06:00Z">
              <w:r w:rsidRPr="00F6364E" w:rsidDel="00FC78D9">
                <w:rPr>
                  <w:rFonts w:ascii="Trebuchet MS" w:hAnsi="Trebuchet MS"/>
                </w:rPr>
                <w:delText xml:space="preserve">Cheltuielile publice totale: </w:delText>
              </w:r>
              <w:r w:rsidDel="00FC78D9">
                <w:rPr>
                  <w:rFonts w:ascii="Trebuchet MS" w:hAnsi="Trebuchet MS"/>
                </w:rPr>
                <w:delText xml:space="preserve"> 50.000</w:delText>
              </w:r>
              <w:r w:rsidRPr="00F6364E" w:rsidDel="00FC78D9">
                <w:rPr>
                  <w:rFonts w:ascii="Trebuchet MS" w:hAnsi="Trebuchet MS"/>
                </w:rPr>
                <w:delText xml:space="preserve"> euro.</w:delText>
              </w:r>
            </w:del>
          </w:p>
          <w:p w:rsidR="002156F2" w:rsidRPr="00F6364E" w:rsidDel="00FC78D9" w:rsidRDefault="002156F2" w:rsidP="00841A06">
            <w:pPr>
              <w:spacing w:after="0"/>
              <w:rPr>
                <w:del w:id="338" w:author="GAL-2" w:date="2024-10-02T21:06:00Z"/>
                <w:rFonts w:ascii="Trebuchet MS" w:hAnsi="Trebuchet MS"/>
              </w:rPr>
            </w:pPr>
            <w:del w:id="339" w:author="GAL-2" w:date="2024-10-02T21:06:00Z">
              <w:r w:rsidDel="00FC78D9">
                <w:rPr>
                  <w:rFonts w:ascii="Trebuchet MS" w:hAnsi="Trebuchet MS"/>
                </w:rPr>
                <w:delText>Indicator specific: număr de fermieri sprijiniți: 2</w:delText>
              </w:r>
            </w:del>
          </w:p>
        </w:tc>
      </w:tr>
      <w:bookmarkEnd w:id="101"/>
    </w:tbl>
    <w:p w:rsidR="002156F2" w:rsidRDefault="002156F2" w:rsidP="002156F2">
      <w:pPr>
        <w:rPr>
          <w:lang w:val="en-US"/>
        </w:rPr>
      </w:pPr>
    </w:p>
    <w:p w:rsidR="002156F2" w:rsidRPr="006A12F4" w:rsidRDefault="002156F2" w:rsidP="002156F2">
      <w:pPr>
        <w:rPr>
          <w:lang w:val="fr-FR"/>
        </w:rPr>
      </w:pPr>
      <w:r w:rsidRPr="006A12F4">
        <w:rPr>
          <w:lang w:val="fr-FR"/>
        </w:rPr>
        <w:br w:type="page"/>
      </w:r>
      <w:bookmarkStart w:id="340" w:name="_Hlk178335032"/>
      <w:r w:rsidRPr="006A12F4">
        <w:rPr>
          <w:rFonts w:ascii="Trebuchet MS" w:hAnsi="Trebuchet MS"/>
          <w:b/>
          <w:lang w:val="fr-FR"/>
        </w:rPr>
        <w:lastRenderedPageBreak/>
        <w:t>FIȘA MĂSURII M5/6B</w:t>
      </w:r>
      <w:r w:rsidRPr="006A12F4">
        <w:rPr>
          <w:rFonts w:ascii="Trebuchet MS" w:hAnsi="Trebuchet MS"/>
          <w:b/>
          <w:webHidden/>
          <w:lang w:val="fr-FR"/>
        </w:rPr>
        <w:t xml:space="preserve">: </w:t>
      </w:r>
      <w:r w:rsidRPr="006A12F4">
        <w:rPr>
          <w:rFonts w:ascii="Trebuchet MS" w:hAnsi="Trebuchet MS"/>
          <w:b/>
          <w:lang w:val="fr-FR"/>
        </w:rPr>
        <w:t xml:space="preserve">INVESTITII IN INFRASTRUCTURA SOCIALA SI PENTRU INTEGRAREA MINORITATILOR LOCALE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7"/>
        <w:gridCol w:w="2268"/>
        <w:gridCol w:w="1984"/>
        <w:gridCol w:w="2977"/>
      </w:tblGrid>
      <w:tr w:rsidR="002156F2" w:rsidRPr="002B2B93" w:rsidTr="00841A06">
        <w:trPr>
          <w:trHeight w:val="530"/>
        </w:trPr>
        <w:tc>
          <w:tcPr>
            <w:tcW w:w="2127" w:type="dxa"/>
            <w:vAlign w:val="center"/>
          </w:tcPr>
          <w:p w:rsidR="002156F2" w:rsidRPr="002B2B93" w:rsidRDefault="002156F2" w:rsidP="00841A06">
            <w:pPr>
              <w:spacing w:after="0"/>
              <w:ind w:left="-108"/>
              <w:rPr>
                <w:rFonts w:ascii="Trebuchet MS" w:hAnsi="Trebuchet MS"/>
                <w:b/>
              </w:rPr>
            </w:pPr>
            <w:r w:rsidRPr="002B2B93">
              <w:rPr>
                <w:rFonts w:ascii="Trebuchet MS" w:hAnsi="Trebuchet MS"/>
                <w:b/>
              </w:rPr>
              <w:t>Denumirea măsurii</w:t>
            </w:r>
          </w:p>
        </w:tc>
        <w:tc>
          <w:tcPr>
            <w:tcW w:w="7229" w:type="dxa"/>
            <w:gridSpan w:val="3"/>
            <w:vAlign w:val="center"/>
          </w:tcPr>
          <w:p w:rsidR="002156F2" w:rsidRPr="002B2B93" w:rsidRDefault="002156F2" w:rsidP="00841A06">
            <w:pPr>
              <w:spacing w:after="0"/>
              <w:jc w:val="center"/>
              <w:rPr>
                <w:rFonts w:ascii="Trebuchet MS" w:hAnsi="Trebuchet MS"/>
                <w:b/>
              </w:rPr>
            </w:pPr>
            <w:r w:rsidRPr="002B2B93">
              <w:rPr>
                <w:rFonts w:ascii="Trebuchet MS" w:hAnsi="Trebuchet MS"/>
                <w:b/>
              </w:rPr>
              <w:t>INVESTITII IN INFRASTRUCTURA SOCIALA SI PENTRU INTEGRAREA MINORITATILOR LOCALE</w:t>
            </w:r>
          </w:p>
        </w:tc>
      </w:tr>
      <w:tr w:rsidR="002156F2" w:rsidRPr="002B2B93" w:rsidTr="00841A06">
        <w:trPr>
          <w:trHeight w:val="298"/>
        </w:trPr>
        <w:tc>
          <w:tcPr>
            <w:tcW w:w="2127" w:type="dxa"/>
            <w:vAlign w:val="center"/>
          </w:tcPr>
          <w:p w:rsidR="002156F2" w:rsidRPr="002B2B93" w:rsidRDefault="002156F2" w:rsidP="00841A06">
            <w:pPr>
              <w:spacing w:after="0"/>
              <w:rPr>
                <w:rFonts w:ascii="Trebuchet MS" w:hAnsi="Trebuchet MS"/>
              </w:rPr>
            </w:pPr>
            <w:r w:rsidRPr="002B2B93">
              <w:rPr>
                <w:rFonts w:ascii="Trebuchet MS" w:hAnsi="Trebuchet MS"/>
              </w:rPr>
              <w:t>Codul măsurii</w:t>
            </w:r>
          </w:p>
        </w:tc>
        <w:tc>
          <w:tcPr>
            <w:tcW w:w="7229" w:type="dxa"/>
            <w:gridSpan w:val="3"/>
            <w:vAlign w:val="center"/>
          </w:tcPr>
          <w:p w:rsidR="002156F2" w:rsidRPr="002B2B93" w:rsidRDefault="002156F2" w:rsidP="00841A06">
            <w:pPr>
              <w:spacing w:after="0"/>
              <w:rPr>
                <w:rFonts w:ascii="Trebuchet MS" w:hAnsi="Trebuchet MS"/>
                <w:lang w:val="en-US"/>
              </w:rPr>
            </w:pPr>
            <w:r w:rsidRPr="002B2B93">
              <w:rPr>
                <w:rFonts w:ascii="Trebuchet MS" w:hAnsi="Trebuchet MS"/>
              </w:rPr>
              <w:t>M5/6B</w:t>
            </w:r>
          </w:p>
        </w:tc>
      </w:tr>
      <w:tr w:rsidR="002156F2" w:rsidRPr="002B2B93" w:rsidTr="00841A06">
        <w:trPr>
          <w:trHeight w:val="288"/>
        </w:trPr>
        <w:tc>
          <w:tcPr>
            <w:tcW w:w="2127" w:type="dxa"/>
            <w:vAlign w:val="center"/>
          </w:tcPr>
          <w:p w:rsidR="002156F2" w:rsidRPr="002B2B93" w:rsidRDefault="002156F2" w:rsidP="00841A06">
            <w:pPr>
              <w:spacing w:after="0"/>
              <w:rPr>
                <w:rFonts w:ascii="Trebuchet MS" w:hAnsi="Trebuchet MS"/>
              </w:rPr>
            </w:pPr>
            <w:r w:rsidRPr="002B2B93">
              <w:rPr>
                <w:rFonts w:ascii="Trebuchet MS" w:hAnsi="Trebuchet MS"/>
              </w:rPr>
              <w:t>Tipul măsurii</w:t>
            </w:r>
          </w:p>
        </w:tc>
        <w:tc>
          <w:tcPr>
            <w:tcW w:w="2268" w:type="dxa"/>
            <w:vAlign w:val="center"/>
          </w:tcPr>
          <w:p w:rsidR="002156F2" w:rsidRPr="002B2B93" w:rsidRDefault="002156F2" w:rsidP="00841A06">
            <w:pPr>
              <w:pStyle w:val="ListParagraph"/>
              <w:spacing w:after="0"/>
              <w:ind w:left="365"/>
              <w:contextualSpacing/>
              <w:rPr>
                <w:rFonts w:ascii="Trebuchet MS" w:hAnsi="Trebuchet MS"/>
              </w:rPr>
            </w:pPr>
            <w:r>
              <w:rPr>
                <w:rFonts w:ascii="Trebuchet MS" w:hAnsi="Trebuchet MS"/>
              </w:rPr>
              <w:t xml:space="preserve">X </w:t>
            </w:r>
            <w:r w:rsidRPr="002B2B93">
              <w:rPr>
                <w:rFonts w:ascii="Trebuchet MS" w:hAnsi="Trebuchet MS"/>
              </w:rPr>
              <w:t>Investiţii</w:t>
            </w:r>
          </w:p>
        </w:tc>
        <w:tc>
          <w:tcPr>
            <w:tcW w:w="1984" w:type="dxa"/>
            <w:vAlign w:val="center"/>
          </w:tcPr>
          <w:p w:rsidR="002156F2" w:rsidRPr="002B2B93" w:rsidRDefault="002156F2" w:rsidP="00841A06">
            <w:pPr>
              <w:pStyle w:val="ListParagraph"/>
              <w:spacing w:after="0"/>
              <w:contextualSpacing/>
              <w:rPr>
                <w:rFonts w:ascii="Trebuchet MS" w:hAnsi="Trebuchet MS"/>
              </w:rPr>
            </w:pPr>
            <w:r>
              <w:rPr>
                <w:rFonts w:ascii="Trebuchet MS" w:hAnsi="Trebuchet MS"/>
              </w:rPr>
              <w:t xml:space="preserve">X </w:t>
            </w:r>
            <w:r w:rsidRPr="002B2B93">
              <w:rPr>
                <w:rFonts w:ascii="Trebuchet MS" w:hAnsi="Trebuchet MS"/>
              </w:rPr>
              <w:t>Servicii</w:t>
            </w:r>
          </w:p>
        </w:tc>
        <w:tc>
          <w:tcPr>
            <w:tcW w:w="2977" w:type="dxa"/>
            <w:vAlign w:val="center"/>
          </w:tcPr>
          <w:p w:rsidR="002156F2" w:rsidRPr="002B2B93" w:rsidRDefault="002156F2" w:rsidP="00841A06">
            <w:pPr>
              <w:pStyle w:val="ListParagraph"/>
              <w:spacing w:after="0"/>
              <w:ind w:left="459"/>
              <w:contextualSpacing/>
              <w:rPr>
                <w:rFonts w:ascii="Trebuchet MS" w:hAnsi="Trebuchet MS"/>
              </w:rPr>
            </w:pPr>
            <w:r w:rsidRPr="002B2B93">
              <w:rPr>
                <w:rFonts w:ascii="Trebuchet MS" w:hAnsi="Trebuchet MS"/>
              </w:rPr>
              <w:t>Sprijin Forfetar</w:t>
            </w:r>
          </w:p>
        </w:tc>
      </w:tr>
      <w:tr w:rsidR="002156F2" w:rsidRPr="002B2B93" w:rsidTr="00841A06">
        <w:trPr>
          <w:trHeight w:val="260"/>
        </w:trPr>
        <w:tc>
          <w:tcPr>
            <w:tcW w:w="9356" w:type="dxa"/>
            <w:gridSpan w:val="4"/>
            <w:shd w:val="clear" w:color="auto" w:fill="C6D9F1"/>
            <w:vAlign w:val="center"/>
          </w:tcPr>
          <w:p w:rsidR="002156F2" w:rsidRPr="002B2B93" w:rsidRDefault="002156F2" w:rsidP="00841A06">
            <w:pPr>
              <w:spacing w:after="0"/>
              <w:rPr>
                <w:rFonts w:ascii="Trebuchet MS" w:hAnsi="Trebuchet MS"/>
                <w:b/>
              </w:rPr>
            </w:pPr>
            <w:r w:rsidRPr="002B2B93">
              <w:rPr>
                <w:rFonts w:ascii="Trebuchet MS" w:hAnsi="Trebuchet MS"/>
                <w:b/>
              </w:rPr>
              <w:t>1.Descrierea generală a măsurii</w:t>
            </w:r>
          </w:p>
        </w:tc>
      </w:tr>
      <w:tr w:rsidR="002156F2" w:rsidRPr="002B2B93" w:rsidTr="00841A06">
        <w:trPr>
          <w:trHeight w:val="260"/>
        </w:trPr>
        <w:tc>
          <w:tcPr>
            <w:tcW w:w="9356" w:type="dxa"/>
            <w:gridSpan w:val="4"/>
            <w:shd w:val="clear" w:color="auto" w:fill="FFFF69"/>
            <w:vAlign w:val="center"/>
          </w:tcPr>
          <w:p w:rsidR="002156F2" w:rsidRPr="002B2B93" w:rsidRDefault="002156F2" w:rsidP="00841A06">
            <w:pPr>
              <w:spacing w:after="0"/>
              <w:rPr>
                <w:rFonts w:ascii="Trebuchet MS" w:hAnsi="Trebuchet MS"/>
                <w:b/>
              </w:rPr>
            </w:pPr>
            <w:r w:rsidRPr="002B2B93">
              <w:rPr>
                <w:rFonts w:ascii="Trebuchet MS" w:hAnsi="Trebuchet MS"/>
              </w:rPr>
              <w:t>1.1 Justificare</w:t>
            </w:r>
            <w:r w:rsidRPr="002B2B93">
              <w:rPr>
                <w:rFonts w:ascii="Trebuchet MS" w:hAnsi="Trebuchet MS"/>
                <w:lang w:val="en-US"/>
              </w:rPr>
              <w:t xml:space="preserve">a alegerii masurii </w:t>
            </w:r>
            <w:r w:rsidRPr="002B2B93">
              <w:rPr>
                <w:rFonts w:ascii="Trebuchet MS" w:hAnsi="Trebuchet MS"/>
              </w:rPr>
              <w:t>cu analiza SWOTT</w:t>
            </w:r>
            <w:r w:rsidRPr="002B2B93">
              <w:rPr>
                <w:rFonts w:ascii="Trebuchet MS" w:hAnsi="Trebuchet MS"/>
                <w:lang w:val="en-US"/>
              </w:rPr>
              <w:t xml:space="preserve"> a teritoriului</w:t>
            </w:r>
          </w:p>
        </w:tc>
      </w:tr>
      <w:tr w:rsidR="002156F2" w:rsidRPr="002B2B93" w:rsidTr="00841A06">
        <w:trPr>
          <w:trHeight w:val="260"/>
        </w:trPr>
        <w:tc>
          <w:tcPr>
            <w:tcW w:w="9356" w:type="dxa"/>
            <w:gridSpan w:val="4"/>
            <w:shd w:val="clear" w:color="auto" w:fill="FFFFFF"/>
            <w:vAlign w:val="center"/>
          </w:tcPr>
          <w:p w:rsidR="002156F2" w:rsidRPr="002B2B93" w:rsidRDefault="002156F2" w:rsidP="00841A06">
            <w:pPr>
              <w:widowControl w:val="0"/>
              <w:autoSpaceDE w:val="0"/>
              <w:autoSpaceDN w:val="0"/>
              <w:adjustRightInd w:val="0"/>
              <w:spacing w:after="0"/>
              <w:ind w:firstLine="424"/>
              <w:jc w:val="both"/>
              <w:rPr>
                <w:rFonts w:ascii="Trebuchet MS" w:hAnsi="Trebuchet MS"/>
              </w:rPr>
            </w:pPr>
            <w:r w:rsidRPr="002B2B93">
              <w:rPr>
                <w:rFonts w:ascii="Trebuchet MS" w:hAnsi="Trebuchet MS"/>
              </w:rPr>
              <w:t>Nivelul de dezvoltare  socio-economică al teritoriului GAL DELTA DUNARII precum si conditiile de izolare si a distantelor mari dintre comunitati, care in unele cazuri nu pot fi parcuse decat cu ambarcatiuni, generaza probleme legate de existenţa, calitatea şi accesibilitatea la serviciile sociale pentru categorii de grupuri vulnerabile (persoane cu dizabilităţi, persoane provenind din familii numeroase, persoane fără educaţie sau pregătire profesională, persoanele beneficiare de ajutor social, persoane vârstnice, persoane care trăiesc în comunităţi izolate, persoane apartinand minoritatilor locale, şomeri de lungă durată). Infrastructura sociala aferenta sprijinirii grupurilor dezavantajate enumerate mai sus este insuficient dezvoltata iar în anumite UAT-uri este inexistentă.</w:t>
            </w:r>
          </w:p>
          <w:p w:rsidR="002156F2" w:rsidRPr="002B2B93" w:rsidRDefault="002156F2" w:rsidP="00841A06">
            <w:pPr>
              <w:widowControl w:val="0"/>
              <w:autoSpaceDE w:val="0"/>
              <w:autoSpaceDN w:val="0"/>
              <w:adjustRightInd w:val="0"/>
              <w:spacing w:after="0"/>
              <w:ind w:firstLine="424"/>
              <w:jc w:val="both"/>
              <w:rPr>
                <w:rFonts w:ascii="Trebuchet MS" w:hAnsi="Trebuchet MS"/>
              </w:rPr>
            </w:pPr>
            <w:r w:rsidRPr="002B2B93">
              <w:rPr>
                <w:rFonts w:ascii="Trebuchet MS" w:hAnsi="Trebuchet MS"/>
              </w:rPr>
              <w:t>Este necesară susţinerea administratiilor publice locale și a ONG-urilor, cu precădere cele din domeniul social pentru accesarea fondurilor europene destinate susţinerii grupurilor vulnerabile. Totodată, infrastructura socială actuală nu are capacitatea de a susține un nivel decent de servicii adecvate în teritoriu.</w:t>
            </w:r>
          </w:p>
          <w:p w:rsidR="002156F2" w:rsidRPr="002B2B93" w:rsidRDefault="002156F2" w:rsidP="00841A06">
            <w:pPr>
              <w:widowControl w:val="0"/>
              <w:autoSpaceDE w:val="0"/>
              <w:autoSpaceDN w:val="0"/>
              <w:adjustRightInd w:val="0"/>
              <w:spacing w:after="0"/>
              <w:ind w:firstLine="424"/>
              <w:jc w:val="both"/>
              <w:rPr>
                <w:rFonts w:ascii="Trebuchet MS" w:hAnsi="Trebuchet MS"/>
              </w:rPr>
            </w:pPr>
            <w:r w:rsidRPr="002B2B93">
              <w:rPr>
                <w:rFonts w:ascii="Trebuchet MS" w:hAnsi="Trebuchet MS"/>
              </w:rPr>
              <w:t xml:space="preserve">Măsură M5/6B vizează satisfacerea unor nevoi sociale ale grupurilor vulnerabile si reprezintă o cerinţă esenţială pentru creşterea calităţii vieţii,  aceasta conducand la  integrare socială si inversarea tendințelor de declin economic și social și de depopulare. </w:t>
            </w:r>
          </w:p>
          <w:p w:rsidR="002156F2" w:rsidRPr="002B2B93" w:rsidRDefault="002156F2" w:rsidP="00841A06">
            <w:pPr>
              <w:widowControl w:val="0"/>
              <w:autoSpaceDE w:val="0"/>
              <w:autoSpaceDN w:val="0"/>
              <w:adjustRightInd w:val="0"/>
              <w:spacing w:after="0"/>
              <w:ind w:firstLine="424"/>
              <w:jc w:val="both"/>
              <w:rPr>
                <w:rFonts w:ascii="Trebuchet MS" w:hAnsi="Trebuchet MS"/>
              </w:rPr>
            </w:pPr>
            <w:r w:rsidRPr="002B2B93">
              <w:rPr>
                <w:rFonts w:ascii="Trebuchet MS" w:hAnsi="Trebuchet MS"/>
              </w:rPr>
              <w:t>Capitalul uman prezintă o importanţă deosebită fiind „motorul” pentru dezvoltarea rurală durabilă. Dezvoltarea rurală si diversificarea economiei rurale depind în principal de nivelul educatiei, al cunoştinţelor şi calificării forţei de muncă, dar si de calitatea serviciilor sociale destinate grupurilor vulnerabile.</w:t>
            </w:r>
            <w:r>
              <w:rPr>
                <w:rFonts w:ascii="Trebuchet MS" w:hAnsi="Trebuchet MS"/>
              </w:rPr>
              <w:t xml:space="preserve"> </w:t>
            </w:r>
            <w:r w:rsidRPr="002B2B93">
              <w:rPr>
                <w:rFonts w:ascii="Trebuchet MS" w:hAnsi="Trebuchet MS"/>
              </w:rPr>
              <w:t>In teritoriu, principalele minoritati prezente, in conformitate cu recensamantul din anul 2011 sunt: rusi-lipovenii, ucrainieni si turcii. UAT-urile cu populatie minoritara semnificativa sunt Sulina, Mahmudia, Murighiol si Sf. Gheorghe.</w:t>
            </w:r>
            <w:r>
              <w:rPr>
                <w:rFonts w:ascii="Trebuchet MS" w:hAnsi="Trebuchet MS"/>
              </w:rPr>
              <w:t xml:space="preserve"> </w:t>
            </w:r>
            <w:r w:rsidRPr="002B2B93">
              <w:rPr>
                <w:rFonts w:ascii="Trebuchet MS" w:hAnsi="Trebuchet MS"/>
              </w:rPr>
              <w:t>Masura propusa va contribui la solutionarea urmatoarelor nevoi identificate în teritoriu si descrise in analiza diagnostic a teritoriului :</w:t>
            </w:r>
            <w:r>
              <w:rPr>
                <w:rFonts w:ascii="Trebuchet MS" w:hAnsi="Trebuchet MS"/>
              </w:rPr>
              <w:t xml:space="preserve"> </w:t>
            </w:r>
            <w:r w:rsidRPr="009464FA">
              <w:rPr>
                <w:rFonts w:ascii="Trebuchet MS" w:hAnsi="Trebuchet MS" w:cs="Trebuchet MS"/>
              </w:rPr>
              <w:t>(N1) Creșterea nivelului de trai a populației locale prin reducerea gradului de sărăcie</w:t>
            </w:r>
            <w:r>
              <w:rPr>
                <w:rFonts w:ascii="Trebuchet MS" w:hAnsi="Trebuchet MS" w:cs="Trebuchet MS"/>
              </w:rPr>
              <w:t xml:space="preserve">; </w:t>
            </w:r>
            <w:r w:rsidRPr="009464FA">
              <w:rPr>
                <w:rFonts w:ascii="Trebuchet MS" w:hAnsi="Trebuchet MS" w:cs="Trebuchet MS"/>
              </w:rPr>
              <w:t>(N8)Susținerea incluziunii sociale a persoanelor dezavantajate, în special a bătrânilor și a minorităților naționale</w:t>
            </w:r>
            <w:r>
              <w:rPr>
                <w:rFonts w:ascii="Trebuchet MS" w:hAnsi="Trebuchet MS" w:cs="Trebuchet MS"/>
              </w:rPr>
              <w:t>.</w:t>
            </w:r>
          </w:p>
        </w:tc>
      </w:tr>
      <w:tr w:rsidR="002156F2" w:rsidRPr="002B2B93" w:rsidTr="00841A06">
        <w:trPr>
          <w:trHeight w:val="260"/>
        </w:trPr>
        <w:tc>
          <w:tcPr>
            <w:tcW w:w="9356" w:type="dxa"/>
            <w:gridSpan w:val="4"/>
            <w:shd w:val="clear" w:color="auto" w:fill="FFFF69"/>
            <w:vAlign w:val="center"/>
          </w:tcPr>
          <w:p w:rsidR="002156F2" w:rsidRPr="002B2B93" w:rsidRDefault="002156F2" w:rsidP="00841A06">
            <w:pPr>
              <w:spacing w:after="0"/>
              <w:rPr>
                <w:rFonts w:ascii="Trebuchet MS" w:hAnsi="Trebuchet MS"/>
              </w:rPr>
            </w:pPr>
            <w:r w:rsidRPr="002B2B93">
              <w:rPr>
                <w:rFonts w:ascii="Trebuchet MS" w:hAnsi="Trebuchet MS"/>
              </w:rPr>
              <w:t>1.2. Obiectivele de dezvoltare rurală al Reg(UE) 1305/2013</w:t>
            </w:r>
          </w:p>
        </w:tc>
      </w:tr>
      <w:tr w:rsidR="002156F2" w:rsidRPr="002B2B93" w:rsidTr="00841A06">
        <w:trPr>
          <w:trHeight w:val="260"/>
        </w:trPr>
        <w:tc>
          <w:tcPr>
            <w:tcW w:w="9356" w:type="dxa"/>
            <w:gridSpan w:val="4"/>
            <w:shd w:val="clear" w:color="auto" w:fill="FFFFFF"/>
            <w:vAlign w:val="center"/>
          </w:tcPr>
          <w:p w:rsidR="002156F2" w:rsidRPr="002B2B93" w:rsidRDefault="002156F2" w:rsidP="00841A06">
            <w:pPr>
              <w:spacing w:after="0"/>
              <w:rPr>
                <w:rFonts w:ascii="Trebuchet MS" w:hAnsi="Trebuchet MS"/>
              </w:rPr>
            </w:pPr>
            <w:r w:rsidRPr="002B2B93">
              <w:rPr>
                <w:rFonts w:ascii="Trebuchet MS" w:hAnsi="Trebuchet MS"/>
              </w:rPr>
              <w:t>Obiective de dezvoltare rurală 3 : obținerea unei dezvoltări teritoriale echilibrate a economiilor și comunităților rurale, inclusiv crearea și menținerea de locuri de muncă, din Reg. (UE) nr. 1305/2013, art. 4 lit. c).</w:t>
            </w:r>
          </w:p>
        </w:tc>
      </w:tr>
      <w:tr w:rsidR="002156F2" w:rsidRPr="002B2B93" w:rsidTr="00841A06">
        <w:trPr>
          <w:trHeight w:val="260"/>
        </w:trPr>
        <w:tc>
          <w:tcPr>
            <w:tcW w:w="9356" w:type="dxa"/>
            <w:gridSpan w:val="4"/>
            <w:shd w:val="clear" w:color="auto" w:fill="FFFF69"/>
            <w:vAlign w:val="center"/>
          </w:tcPr>
          <w:p w:rsidR="002156F2" w:rsidRPr="002B2B93" w:rsidRDefault="002156F2" w:rsidP="00841A06">
            <w:pPr>
              <w:spacing w:after="0"/>
              <w:rPr>
                <w:rFonts w:ascii="Trebuchet MS" w:hAnsi="Trebuchet MS"/>
              </w:rPr>
            </w:pPr>
            <w:r w:rsidRPr="002B2B93">
              <w:rPr>
                <w:rFonts w:ascii="Trebuchet MS" w:hAnsi="Trebuchet MS"/>
              </w:rPr>
              <w:t>1.3.Obiectivul specific local al măsurii</w:t>
            </w:r>
          </w:p>
        </w:tc>
      </w:tr>
      <w:tr w:rsidR="002156F2" w:rsidRPr="002B2B93" w:rsidTr="00841A06">
        <w:trPr>
          <w:trHeight w:val="260"/>
        </w:trPr>
        <w:tc>
          <w:tcPr>
            <w:tcW w:w="9356" w:type="dxa"/>
            <w:gridSpan w:val="4"/>
            <w:shd w:val="clear" w:color="auto" w:fill="FFFFFF"/>
            <w:vAlign w:val="center"/>
          </w:tcPr>
          <w:p w:rsidR="002156F2" w:rsidRPr="002B2B93" w:rsidRDefault="002156F2" w:rsidP="00841A06">
            <w:pPr>
              <w:widowControl w:val="0"/>
              <w:overflowPunct w:val="0"/>
              <w:autoSpaceDE w:val="0"/>
              <w:autoSpaceDN w:val="0"/>
              <w:adjustRightInd w:val="0"/>
              <w:spacing w:after="0"/>
              <w:ind w:right="20"/>
              <w:contextualSpacing/>
              <w:jc w:val="both"/>
              <w:rPr>
                <w:rFonts w:ascii="Trebuchet MS" w:hAnsi="Trebuchet MS"/>
                <w:color w:val="00B0F0"/>
              </w:rPr>
            </w:pPr>
            <w:r w:rsidRPr="009464FA">
              <w:rPr>
                <w:rFonts w:ascii="Trebuchet MS" w:hAnsi="Trebuchet MS"/>
              </w:rPr>
              <w:t>O</w:t>
            </w:r>
            <w:r>
              <w:rPr>
                <w:rFonts w:ascii="Trebuchet MS" w:hAnsi="Trebuchet MS"/>
              </w:rPr>
              <w:t>S</w:t>
            </w:r>
            <w:r w:rsidRPr="009464FA">
              <w:rPr>
                <w:rFonts w:ascii="Trebuchet MS" w:hAnsi="Trebuchet MS"/>
              </w:rPr>
              <w:t>4. Dezvoltare durabilă a teritoriului prin incurajarea investitiilor in infrastructura de bază,  infra</w:t>
            </w:r>
            <w:r>
              <w:rPr>
                <w:rFonts w:ascii="Trebuchet MS" w:hAnsi="Trebuchet MS"/>
              </w:rPr>
              <w:t xml:space="preserve">structura sociala și minorități; </w:t>
            </w:r>
            <w:r w:rsidRPr="009464FA">
              <w:rPr>
                <w:rFonts w:ascii="Trebuchet MS" w:hAnsi="Trebuchet MS"/>
              </w:rPr>
              <w:t>O</w:t>
            </w:r>
            <w:r>
              <w:rPr>
                <w:rFonts w:ascii="Trebuchet MS" w:hAnsi="Trebuchet MS"/>
              </w:rPr>
              <w:t>S</w:t>
            </w:r>
            <w:r w:rsidRPr="009464FA">
              <w:rPr>
                <w:rFonts w:ascii="Trebuchet MS" w:hAnsi="Trebuchet MS"/>
              </w:rPr>
              <w:t>5. Crearea ș</w:t>
            </w:r>
            <w:r>
              <w:rPr>
                <w:rFonts w:ascii="Trebuchet MS" w:hAnsi="Trebuchet MS"/>
              </w:rPr>
              <w:t>i menținerea locurilor de muncă.</w:t>
            </w:r>
          </w:p>
        </w:tc>
      </w:tr>
      <w:tr w:rsidR="002156F2" w:rsidRPr="002B2B93" w:rsidTr="00841A06">
        <w:trPr>
          <w:trHeight w:val="260"/>
        </w:trPr>
        <w:tc>
          <w:tcPr>
            <w:tcW w:w="9356" w:type="dxa"/>
            <w:gridSpan w:val="4"/>
            <w:shd w:val="clear" w:color="auto" w:fill="FFFF69"/>
            <w:vAlign w:val="center"/>
          </w:tcPr>
          <w:p w:rsidR="002156F2" w:rsidRPr="002B2B93" w:rsidRDefault="002156F2" w:rsidP="00841A06">
            <w:pPr>
              <w:spacing w:after="0"/>
              <w:rPr>
                <w:rFonts w:ascii="Trebuchet MS" w:hAnsi="Trebuchet MS"/>
              </w:rPr>
            </w:pPr>
            <w:r w:rsidRPr="002B2B93">
              <w:rPr>
                <w:rFonts w:ascii="Trebuchet MS" w:hAnsi="Trebuchet MS"/>
              </w:rPr>
              <w:t>1.4. Contribuţie la prioritatea prevăzuta la art.5, Reg.(UE) nr.1305/2013</w:t>
            </w:r>
          </w:p>
        </w:tc>
      </w:tr>
      <w:tr w:rsidR="002156F2" w:rsidRPr="002B2B93" w:rsidTr="00841A06">
        <w:trPr>
          <w:trHeight w:val="260"/>
        </w:trPr>
        <w:tc>
          <w:tcPr>
            <w:tcW w:w="9356" w:type="dxa"/>
            <w:gridSpan w:val="4"/>
            <w:shd w:val="clear" w:color="auto" w:fill="FFFFFF"/>
            <w:vAlign w:val="center"/>
          </w:tcPr>
          <w:p w:rsidR="002156F2" w:rsidRPr="002B2B93" w:rsidRDefault="002156F2" w:rsidP="00841A06">
            <w:pPr>
              <w:pStyle w:val="ListParagraph"/>
              <w:tabs>
                <w:tab w:val="left" w:pos="231"/>
              </w:tabs>
              <w:spacing w:after="0"/>
              <w:ind w:left="51"/>
              <w:rPr>
                <w:rFonts w:ascii="Trebuchet MS" w:hAnsi="Trebuchet MS"/>
              </w:rPr>
            </w:pPr>
            <w:r w:rsidRPr="002B2B93">
              <w:rPr>
                <w:rFonts w:ascii="Trebuchet MS" w:hAnsi="Trebuchet MS"/>
              </w:rPr>
              <w:t>Masura contribuie la P6 - promovarea incluziunii sociale, a reducerii sărăciei și a dezvol</w:t>
            </w:r>
            <w:r>
              <w:rPr>
                <w:rFonts w:ascii="Trebuchet MS" w:hAnsi="Trebuchet MS"/>
              </w:rPr>
              <w:t>tării economice în zonele rural</w:t>
            </w:r>
            <w:r w:rsidRPr="002B2B93">
              <w:rPr>
                <w:rFonts w:ascii="Trebuchet MS" w:hAnsi="Trebuchet MS"/>
              </w:rPr>
              <w:t>;</w:t>
            </w:r>
          </w:p>
        </w:tc>
      </w:tr>
      <w:tr w:rsidR="002156F2" w:rsidRPr="002B2B93" w:rsidTr="00841A06">
        <w:trPr>
          <w:trHeight w:val="260"/>
        </w:trPr>
        <w:tc>
          <w:tcPr>
            <w:tcW w:w="9356" w:type="dxa"/>
            <w:gridSpan w:val="4"/>
            <w:shd w:val="clear" w:color="auto" w:fill="FFFF69"/>
            <w:vAlign w:val="center"/>
          </w:tcPr>
          <w:p w:rsidR="002156F2" w:rsidRPr="002B2B93" w:rsidRDefault="002156F2" w:rsidP="00841A06">
            <w:pPr>
              <w:spacing w:after="0"/>
              <w:rPr>
                <w:rFonts w:ascii="Trebuchet MS" w:hAnsi="Trebuchet MS"/>
              </w:rPr>
            </w:pPr>
            <w:r w:rsidRPr="002B2B93">
              <w:rPr>
                <w:rFonts w:ascii="Trebuchet MS" w:hAnsi="Trebuchet MS"/>
              </w:rPr>
              <w:t>1.5. Corespondenta cu obiectivele din  R(UE) nr.1305/2013</w:t>
            </w:r>
          </w:p>
        </w:tc>
      </w:tr>
      <w:tr w:rsidR="002156F2" w:rsidRPr="002B2B93" w:rsidTr="00841A06">
        <w:trPr>
          <w:trHeight w:val="260"/>
        </w:trPr>
        <w:tc>
          <w:tcPr>
            <w:tcW w:w="9356" w:type="dxa"/>
            <w:gridSpan w:val="4"/>
            <w:shd w:val="clear" w:color="auto" w:fill="FFFFFF"/>
            <w:vAlign w:val="center"/>
          </w:tcPr>
          <w:p w:rsidR="002156F2" w:rsidRPr="002B2B93" w:rsidRDefault="002156F2" w:rsidP="00841A06">
            <w:pPr>
              <w:spacing w:after="0"/>
              <w:rPr>
                <w:rFonts w:ascii="Trebuchet MS" w:hAnsi="Trebuchet MS"/>
              </w:rPr>
            </w:pPr>
            <w:r w:rsidRPr="002B2B93">
              <w:rPr>
                <w:rFonts w:ascii="Trebuchet MS" w:hAnsi="Trebuchet MS"/>
              </w:rPr>
              <w:t xml:space="preserve">Măsura corespunde obiectivelor art. 20 “Servicii de bază și reînnoirea satelor în zonele rurale” din Reg. (UE) nr. 1305/2013, mai exact alin. 1, lit. b) investiții în crearea și </w:t>
            </w:r>
            <w:r w:rsidRPr="002B2B93">
              <w:rPr>
                <w:rFonts w:ascii="Trebuchet MS" w:hAnsi="Trebuchet MS"/>
              </w:rPr>
              <w:lastRenderedPageBreak/>
              <w:t xml:space="preserve">imbunatatirea tuturor tipurilor de infrastructura la scara mica, .... </w:t>
            </w:r>
          </w:p>
        </w:tc>
      </w:tr>
      <w:tr w:rsidR="002156F2" w:rsidRPr="002B2B93" w:rsidTr="00841A06">
        <w:trPr>
          <w:trHeight w:val="260"/>
        </w:trPr>
        <w:tc>
          <w:tcPr>
            <w:tcW w:w="9356" w:type="dxa"/>
            <w:gridSpan w:val="4"/>
            <w:shd w:val="clear" w:color="auto" w:fill="FFFF69"/>
            <w:vAlign w:val="center"/>
          </w:tcPr>
          <w:p w:rsidR="002156F2" w:rsidRPr="002B2B93" w:rsidRDefault="002156F2" w:rsidP="00841A06">
            <w:pPr>
              <w:spacing w:after="0"/>
              <w:rPr>
                <w:rFonts w:ascii="Trebuchet MS" w:hAnsi="Trebuchet MS"/>
              </w:rPr>
            </w:pPr>
            <w:r w:rsidRPr="002B2B93">
              <w:rPr>
                <w:rFonts w:ascii="Trebuchet MS" w:hAnsi="Trebuchet MS"/>
              </w:rPr>
              <w:lastRenderedPageBreak/>
              <w:t>1.6. Contribuţia la domeniile de intervenţie, cf. Art.5 reg.(UE) nr. 1305/2013</w:t>
            </w:r>
          </w:p>
        </w:tc>
      </w:tr>
      <w:tr w:rsidR="002156F2" w:rsidRPr="002B2B93" w:rsidTr="00841A06">
        <w:trPr>
          <w:trHeight w:val="260"/>
        </w:trPr>
        <w:tc>
          <w:tcPr>
            <w:tcW w:w="9356" w:type="dxa"/>
            <w:gridSpan w:val="4"/>
            <w:shd w:val="clear" w:color="auto" w:fill="FFFFFF"/>
            <w:vAlign w:val="center"/>
          </w:tcPr>
          <w:p w:rsidR="002156F2" w:rsidRPr="002B2B93" w:rsidRDefault="002156F2" w:rsidP="00841A06">
            <w:pPr>
              <w:spacing w:after="0"/>
              <w:jc w:val="both"/>
              <w:rPr>
                <w:rFonts w:ascii="Trebuchet MS" w:hAnsi="Trebuchet MS"/>
              </w:rPr>
            </w:pPr>
            <w:r w:rsidRPr="002B2B93">
              <w:rPr>
                <w:rFonts w:ascii="Trebuchet MS" w:hAnsi="Trebuchet MS"/>
              </w:rPr>
              <w:t>Măsura contribuie la Domeniul de Intervenție 6B „ Încurajarea dezvoltării locale în zonele rurale”.</w:t>
            </w:r>
          </w:p>
        </w:tc>
      </w:tr>
      <w:tr w:rsidR="002156F2" w:rsidRPr="002B2B93" w:rsidTr="00841A06">
        <w:trPr>
          <w:trHeight w:val="260"/>
        </w:trPr>
        <w:tc>
          <w:tcPr>
            <w:tcW w:w="9356" w:type="dxa"/>
            <w:gridSpan w:val="4"/>
            <w:shd w:val="clear" w:color="auto" w:fill="FFFF69"/>
            <w:vAlign w:val="center"/>
          </w:tcPr>
          <w:p w:rsidR="002156F2" w:rsidRPr="002B2B93" w:rsidRDefault="002156F2" w:rsidP="00841A06">
            <w:pPr>
              <w:spacing w:after="0"/>
              <w:rPr>
                <w:rFonts w:ascii="Trebuchet MS" w:hAnsi="Trebuchet MS"/>
              </w:rPr>
            </w:pPr>
            <w:r w:rsidRPr="002B2B93">
              <w:rPr>
                <w:rFonts w:ascii="Trebuchet MS" w:hAnsi="Trebuchet MS"/>
              </w:rPr>
              <w:t>1.7. Contribuţia la obiectivele transversale ale Reg.(UE) 1305 /2013 – Art. 5</w:t>
            </w:r>
          </w:p>
        </w:tc>
      </w:tr>
      <w:tr w:rsidR="002156F2" w:rsidRPr="002B2B93" w:rsidTr="00841A06">
        <w:trPr>
          <w:trHeight w:val="260"/>
        </w:trPr>
        <w:tc>
          <w:tcPr>
            <w:tcW w:w="9356" w:type="dxa"/>
            <w:gridSpan w:val="4"/>
            <w:shd w:val="clear" w:color="auto" w:fill="FFFFFF"/>
            <w:vAlign w:val="center"/>
          </w:tcPr>
          <w:p w:rsidR="002156F2" w:rsidRPr="002B2B93" w:rsidRDefault="002156F2" w:rsidP="00841A06">
            <w:pPr>
              <w:spacing w:after="0"/>
              <w:jc w:val="both"/>
              <w:rPr>
                <w:rFonts w:ascii="Trebuchet MS" w:hAnsi="Trebuchet MS"/>
              </w:rPr>
            </w:pPr>
            <w:r w:rsidRPr="002B2B93">
              <w:rPr>
                <w:rFonts w:ascii="Trebuchet MS" w:hAnsi="Trebuchet MS"/>
                <w:b/>
              </w:rPr>
              <w:t>Inovare</w:t>
            </w:r>
            <w:r w:rsidRPr="002B2B93">
              <w:rPr>
                <w:rFonts w:ascii="Trebuchet MS" w:hAnsi="Trebuchet MS"/>
              </w:rPr>
              <w:t xml:space="preserve">: în teritoriul GAL se va putea finanța pentru prima data centre sociale care acordă asistență  si pentru integrarea minoritatilor locale. </w:t>
            </w:r>
          </w:p>
          <w:p w:rsidR="002156F2" w:rsidRPr="002B2B93" w:rsidRDefault="002156F2" w:rsidP="00841A06">
            <w:pPr>
              <w:spacing w:after="0"/>
              <w:jc w:val="both"/>
              <w:rPr>
                <w:rFonts w:ascii="Trebuchet MS" w:hAnsi="Trebuchet MS"/>
              </w:rPr>
            </w:pPr>
            <w:r w:rsidRPr="002B2B93">
              <w:rPr>
                <w:rFonts w:ascii="Trebuchet MS" w:hAnsi="Trebuchet MS"/>
                <w:b/>
              </w:rPr>
              <w:t>Mediu și climă</w:t>
            </w:r>
            <w:r w:rsidRPr="002B2B93">
              <w:rPr>
                <w:rFonts w:ascii="Trebuchet MS" w:hAnsi="Trebuchet MS"/>
              </w:rPr>
              <w:t>: proiectele vor avea ca scop si diminuarea/limitarea efectelor negative asupra mediului. Pe parcursul proiectului se vor lua măsuri de reducere a cantităţilor de deşeuri si refolosirea materialelor rezultate, după caz.</w:t>
            </w:r>
          </w:p>
        </w:tc>
      </w:tr>
      <w:tr w:rsidR="002156F2" w:rsidRPr="002B2B93" w:rsidTr="00841A06">
        <w:trPr>
          <w:trHeight w:val="260"/>
        </w:trPr>
        <w:tc>
          <w:tcPr>
            <w:tcW w:w="9356" w:type="dxa"/>
            <w:gridSpan w:val="4"/>
            <w:shd w:val="clear" w:color="auto" w:fill="FFFF69"/>
            <w:vAlign w:val="center"/>
          </w:tcPr>
          <w:p w:rsidR="002156F2" w:rsidRPr="002B2B93" w:rsidRDefault="002156F2" w:rsidP="00841A06">
            <w:pPr>
              <w:spacing w:after="0"/>
              <w:rPr>
                <w:rFonts w:ascii="Trebuchet MS" w:hAnsi="Trebuchet MS"/>
              </w:rPr>
            </w:pPr>
            <w:r w:rsidRPr="002B2B93">
              <w:rPr>
                <w:rFonts w:ascii="Trebuchet MS" w:hAnsi="Trebuchet MS"/>
              </w:rPr>
              <w:t>1.8. Complementaritate cu alte măsuri din SDL</w:t>
            </w:r>
          </w:p>
        </w:tc>
      </w:tr>
      <w:tr w:rsidR="002156F2" w:rsidRPr="002B2B93" w:rsidTr="00841A06">
        <w:trPr>
          <w:trHeight w:val="260"/>
        </w:trPr>
        <w:tc>
          <w:tcPr>
            <w:tcW w:w="9356" w:type="dxa"/>
            <w:gridSpan w:val="4"/>
            <w:shd w:val="clear" w:color="auto" w:fill="FFFFFF"/>
            <w:vAlign w:val="center"/>
          </w:tcPr>
          <w:p w:rsidR="002156F2" w:rsidRPr="002B2B93" w:rsidRDefault="002156F2" w:rsidP="00841A06">
            <w:pPr>
              <w:spacing w:after="0"/>
              <w:jc w:val="both"/>
              <w:rPr>
                <w:rFonts w:ascii="Trebuchet MS" w:hAnsi="Trebuchet MS"/>
              </w:rPr>
            </w:pPr>
            <w:r w:rsidRPr="002B2B93">
              <w:rPr>
                <w:rFonts w:ascii="Trebuchet MS" w:hAnsi="Trebuchet MS"/>
              </w:rPr>
              <w:t>Măsura M5/6B „Investitii in infrastructura sociala si pentru integrarea minoritatilor locale”este complementara cu măsura M6/6B „Modernizarea satelor si diversificarea serviciilor comunitare”.</w:t>
            </w:r>
          </w:p>
        </w:tc>
      </w:tr>
      <w:tr w:rsidR="002156F2" w:rsidRPr="002B2B93" w:rsidTr="00841A06">
        <w:trPr>
          <w:trHeight w:val="260"/>
        </w:trPr>
        <w:tc>
          <w:tcPr>
            <w:tcW w:w="9356" w:type="dxa"/>
            <w:gridSpan w:val="4"/>
            <w:shd w:val="clear" w:color="auto" w:fill="FFFF69"/>
            <w:vAlign w:val="center"/>
          </w:tcPr>
          <w:p w:rsidR="002156F2" w:rsidRPr="002B2B93" w:rsidRDefault="002156F2" w:rsidP="00841A06">
            <w:pPr>
              <w:spacing w:after="0"/>
              <w:rPr>
                <w:rFonts w:ascii="Trebuchet MS" w:hAnsi="Trebuchet MS"/>
              </w:rPr>
            </w:pPr>
            <w:r w:rsidRPr="002B2B93">
              <w:rPr>
                <w:rFonts w:ascii="Trebuchet MS" w:hAnsi="Trebuchet MS"/>
              </w:rPr>
              <w:t>1.9. Sinergia cu alte măsuri din SDL</w:t>
            </w:r>
          </w:p>
        </w:tc>
      </w:tr>
      <w:tr w:rsidR="002156F2" w:rsidRPr="002B2B93" w:rsidTr="00841A06">
        <w:trPr>
          <w:trHeight w:val="260"/>
        </w:trPr>
        <w:tc>
          <w:tcPr>
            <w:tcW w:w="9356" w:type="dxa"/>
            <w:gridSpan w:val="4"/>
            <w:shd w:val="clear" w:color="auto" w:fill="FFFFFF"/>
            <w:vAlign w:val="center"/>
          </w:tcPr>
          <w:p w:rsidR="001F64A0" w:rsidRDefault="002156F2">
            <w:pPr>
              <w:spacing w:after="0"/>
              <w:jc w:val="both"/>
              <w:rPr>
                <w:rFonts w:ascii="Trebuchet MS" w:hAnsi="Trebuchet MS"/>
              </w:rPr>
            </w:pPr>
            <w:r w:rsidRPr="002B2B93">
              <w:rPr>
                <w:rFonts w:ascii="Trebuchet MS" w:hAnsi="Trebuchet MS"/>
              </w:rPr>
              <w:t xml:space="preserve">Măsura M5/6B „Investitii in infrastructura sociala si pentru integrarea minoritatilor locale”, cu măsura M6/6B „Modernizarea satelor si diversificarea serviciilor comunitare” </w:t>
            </w:r>
            <w:del w:id="341" w:author="GAL-2" w:date="2024-10-09T14:47:00Z">
              <w:r w:rsidRPr="002B2B93" w:rsidDel="000D2441">
                <w:rPr>
                  <w:rFonts w:ascii="Trebuchet MS" w:hAnsi="Trebuchet MS"/>
                </w:rPr>
                <w:delText>si masura M4/6B „Promovarea formelor de cooperare</w:delText>
              </w:r>
              <w:r w:rsidDel="000D2441">
                <w:rPr>
                  <w:rFonts w:ascii="Trebuchet MS" w:hAnsi="Trebuchet MS"/>
                </w:rPr>
                <w:delText xml:space="preserve">, </w:delText>
              </w:r>
              <w:r w:rsidRPr="002B2B93" w:rsidDel="000D2441">
                <w:rPr>
                  <w:rFonts w:ascii="Trebuchet MS" w:hAnsi="Trebuchet MS"/>
                </w:rPr>
                <w:delText>asociere in dezvoltare</w:delText>
              </w:r>
              <w:r w:rsidDel="000D2441">
                <w:rPr>
                  <w:rFonts w:ascii="Trebuchet MS" w:hAnsi="Trebuchet MS"/>
                </w:rPr>
                <w:delText>a</w:delText>
              </w:r>
              <w:r w:rsidRPr="002B2B93" w:rsidDel="000D2441">
                <w:rPr>
                  <w:rFonts w:ascii="Trebuchet MS" w:hAnsi="Trebuchet MS"/>
                </w:rPr>
                <w:delText xml:space="preserve"> </w:delText>
              </w:r>
              <w:r w:rsidDel="000D2441">
                <w:rPr>
                  <w:rFonts w:ascii="Trebuchet MS" w:hAnsi="Trebuchet MS"/>
                </w:rPr>
                <w:delText xml:space="preserve"> locala </w:delText>
              </w:r>
            </w:del>
            <w:r w:rsidRPr="002B2B93">
              <w:rPr>
                <w:rFonts w:ascii="Trebuchet MS" w:hAnsi="Trebuchet MS"/>
              </w:rPr>
              <w:t>conduc la îndeplinirea Priorității 6 “Promovarea incluziunii sociale, a reducerii sărăciei și a dezvoltării economice în zonele rurale”, prevăzută la art. 5, Reg. (UE) nr. 1305/2013.</w:t>
            </w:r>
          </w:p>
        </w:tc>
      </w:tr>
      <w:tr w:rsidR="002156F2" w:rsidRPr="002B2B93" w:rsidTr="00841A06">
        <w:trPr>
          <w:trHeight w:val="350"/>
        </w:trPr>
        <w:tc>
          <w:tcPr>
            <w:tcW w:w="9356" w:type="dxa"/>
            <w:gridSpan w:val="4"/>
            <w:shd w:val="clear" w:color="auto" w:fill="C6D9F1"/>
            <w:vAlign w:val="center"/>
          </w:tcPr>
          <w:p w:rsidR="002156F2" w:rsidRPr="002B2B93" w:rsidRDefault="002156F2" w:rsidP="00841A06">
            <w:pPr>
              <w:pStyle w:val="ListParagraph"/>
              <w:spacing w:after="0"/>
              <w:ind w:left="0"/>
              <w:contextualSpacing/>
              <w:rPr>
                <w:rFonts w:ascii="Trebuchet MS" w:hAnsi="Trebuchet MS"/>
                <w:b/>
              </w:rPr>
            </w:pPr>
            <w:r>
              <w:rPr>
                <w:rFonts w:ascii="Trebuchet MS" w:hAnsi="Trebuchet MS"/>
                <w:b/>
              </w:rPr>
              <w:t>2.</w:t>
            </w:r>
            <w:r w:rsidRPr="002B2B93">
              <w:rPr>
                <w:rFonts w:ascii="Trebuchet MS" w:hAnsi="Trebuchet MS"/>
                <w:b/>
              </w:rPr>
              <w:t>Valoarea adăugată a măsurii</w:t>
            </w:r>
          </w:p>
        </w:tc>
      </w:tr>
      <w:tr w:rsidR="002156F2" w:rsidRPr="002B2B93" w:rsidTr="00841A06">
        <w:trPr>
          <w:trHeight w:val="260"/>
        </w:trPr>
        <w:tc>
          <w:tcPr>
            <w:tcW w:w="9356" w:type="dxa"/>
            <w:gridSpan w:val="4"/>
            <w:vAlign w:val="center"/>
          </w:tcPr>
          <w:p w:rsidR="002156F2" w:rsidRPr="002B2B93" w:rsidRDefault="002156F2" w:rsidP="00841A06">
            <w:pPr>
              <w:spacing w:after="0"/>
              <w:jc w:val="both"/>
              <w:rPr>
                <w:rFonts w:ascii="Trebuchet MS" w:hAnsi="Trebuchet MS"/>
              </w:rPr>
            </w:pPr>
            <w:r w:rsidRPr="002B2B93">
              <w:rPr>
                <w:rFonts w:ascii="Trebuchet MS" w:hAnsi="Trebuchet MS"/>
              </w:rPr>
              <w:t>Măsura  M5/6B „Investitii in infrastructura sociala si pentru integrarea minoritatilor locale” generează plus valoare în teritoriul GAL DELTA DUNARII pentru că se îmbunătățește accesul populației vulnerabile la servicii sociale și se diminuează riscul de excluziune socială pentru categoriile vulnerabile, inclusiv pentru cei care se confruntă cu un grad foarte ridicat de izolare si care au nevoie de servicii sociale, cât și prin apartenența la minoritatile locale. Valoarea adăugată poate rezulta și din tipurile de activități complementare serviciilor sociale, care vor putea fi desfășurate în centrele sociale ce vor fi finanțate: servicii medicale, educaţionale, de ocupare în muncă etc. Valoarea adăugată a măsurii derivă și din faptul că sunt prioritizate proiectele care își propun furnizarea serviciilor în parteneriat public-privat, asigurându-se prin participarea publică sustenabilitatea și calitatea, inovarea, know how, prin implicarea ONG-urilor cu expertiza in acest domeniu.</w:t>
            </w:r>
          </w:p>
        </w:tc>
      </w:tr>
      <w:tr w:rsidR="002156F2" w:rsidRPr="002B2B93" w:rsidTr="00841A06">
        <w:trPr>
          <w:trHeight w:val="350"/>
        </w:trPr>
        <w:tc>
          <w:tcPr>
            <w:tcW w:w="9356" w:type="dxa"/>
            <w:gridSpan w:val="4"/>
            <w:shd w:val="clear" w:color="auto" w:fill="C6D9F1"/>
            <w:vAlign w:val="center"/>
          </w:tcPr>
          <w:p w:rsidR="002156F2" w:rsidRPr="006A12F4" w:rsidRDefault="002156F2" w:rsidP="00841A06">
            <w:pPr>
              <w:pStyle w:val="ListParagraph"/>
              <w:spacing w:after="0"/>
              <w:ind w:left="0"/>
              <w:contextualSpacing/>
              <w:rPr>
                <w:rFonts w:ascii="Trebuchet MS" w:hAnsi="Trebuchet MS"/>
                <w:b/>
                <w:lang w:val="fr-FR"/>
              </w:rPr>
            </w:pPr>
            <w:r w:rsidRPr="006A12F4">
              <w:rPr>
                <w:rFonts w:ascii="Trebuchet MS" w:hAnsi="Trebuchet MS"/>
                <w:b/>
                <w:lang w:val="fr-FR"/>
              </w:rPr>
              <w:t>3.Trimiteri la alte acte legislative</w:t>
            </w:r>
          </w:p>
        </w:tc>
      </w:tr>
      <w:tr w:rsidR="002156F2" w:rsidRPr="002B2B93" w:rsidTr="00841A06">
        <w:trPr>
          <w:trHeight w:val="260"/>
        </w:trPr>
        <w:tc>
          <w:tcPr>
            <w:tcW w:w="9356" w:type="dxa"/>
            <w:gridSpan w:val="4"/>
            <w:vAlign w:val="center"/>
          </w:tcPr>
          <w:p w:rsidR="002156F2" w:rsidRPr="002B2B93" w:rsidRDefault="002156F2" w:rsidP="00841A06">
            <w:pPr>
              <w:widowControl w:val="0"/>
              <w:overflowPunct w:val="0"/>
              <w:autoSpaceDE w:val="0"/>
              <w:autoSpaceDN w:val="0"/>
              <w:adjustRightInd w:val="0"/>
              <w:spacing w:after="0"/>
              <w:jc w:val="both"/>
              <w:rPr>
                <w:rFonts w:ascii="Trebuchet MS" w:hAnsi="Trebuchet MS"/>
              </w:rPr>
            </w:pPr>
            <w:r w:rsidRPr="002B2B93">
              <w:rPr>
                <w:rFonts w:ascii="Trebuchet MS" w:hAnsi="Trebuchet MS"/>
              </w:rPr>
              <w:t>Legislație europeană: Reg. (UE) nr. 1303/2013; Reg. (UE) nr. 804/2014; Reg. (UE) nr. 139/2004; Reg.(UE) nr. 1407/2013; Reg.(UE) nr.1379/2013; Reg.(UE) nr.1305/2013; Reg. (UE) nr.360/2012; DIR UE 34/2004.</w:t>
            </w:r>
          </w:p>
          <w:p w:rsidR="002156F2" w:rsidRPr="002B2B93" w:rsidRDefault="002156F2" w:rsidP="00841A06">
            <w:pPr>
              <w:widowControl w:val="0"/>
              <w:overflowPunct w:val="0"/>
              <w:autoSpaceDE w:val="0"/>
              <w:autoSpaceDN w:val="0"/>
              <w:adjustRightInd w:val="0"/>
              <w:spacing w:after="0"/>
              <w:jc w:val="both"/>
              <w:rPr>
                <w:rFonts w:ascii="Trebuchet MS" w:hAnsi="Trebuchet MS"/>
              </w:rPr>
            </w:pPr>
            <w:r w:rsidRPr="002B2B93">
              <w:rPr>
                <w:rFonts w:ascii="Trebuchet MS" w:hAnsi="Trebuchet MS"/>
              </w:rPr>
              <w:t>Legislație națională:</w:t>
            </w:r>
            <w:r w:rsidRPr="002B2B93">
              <w:rPr>
                <w:rFonts w:ascii="Trebuchet MS" w:hAnsi="Trebuchet MS"/>
              </w:rPr>
              <w:tab/>
              <w:t>Legea nr. 215/2001; OG nr. 26/2000; L346/2004; HG226/2015; HG363/2010;OUG77/2014.</w:t>
            </w:r>
          </w:p>
        </w:tc>
      </w:tr>
      <w:tr w:rsidR="002156F2" w:rsidRPr="002B2B93" w:rsidTr="00841A06">
        <w:trPr>
          <w:trHeight w:val="170"/>
        </w:trPr>
        <w:tc>
          <w:tcPr>
            <w:tcW w:w="9356" w:type="dxa"/>
            <w:gridSpan w:val="4"/>
            <w:shd w:val="clear" w:color="auto" w:fill="C6D9F1"/>
            <w:vAlign w:val="center"/>
          </w:tcPr>
          <w:p w:rsidR="002156F2" w:rsidRPr="002B2B93" w:rsidRDefault="002156F2" w:rsidP="00841A06">
            <w:pPr>
              <w:pStyle w:val="ListParagraph"/>
              <w:spacing w:after="0"/>
              <w:ind w:left="0"/>
              <w:contextualSpacing/>
              <w:rPr>
                <w:rFonts w:ascii="Trebuchet MS" w:hAnsi="Trebuchet MS"/>
                <w:b/>
              </w:rPr>
            </w:pPr>
            <w:r>
              <w:rPr>
                <w:rFonts w:ascii="Trebuchet MS" w:hAnsi="Trebuchet MS"/>
                <w:b/>
              </w:rPr>
              <w:t>4.</w:t>
            </w:r>
            <w:r w:rsidRPr="002B2B93">
              <w:rPr>
                <w:rFonts w:ascii="Trebuchet MS" w:hAnsi="Trebuchet MS"/>
                <w:b/>
              </w:rPr>
              <w:t>Beneficiari direcţi/indirecţi (grup ţintă)</w:t>
            </w:r>
          </w:p>
        </w:tc>
      </w:tr>
      <w:tr w:rsidR="002156F2" w:rsidRPr="002B2B93" w:rsidTr="00841A06">
        <w:trPr>
          <w:trHeight w:val="703"/>
        </w:trPr>
        <w:tc>
          <w:tcPr>
            <w:tcW w:w="9356" w:type="dxa"/>
            <w:gridSpan w:val="4"/>
            <w:vAlign w:val="center"/>
          </w:tcPr>
          <w:p w:rsidR="002156F2" w:rsidRPr="002B2B93" w:rsidRDefault="002156F2" w:rsidP="00841A06">
            <w:pPr>
              <w:spacing w:after="0"/>
              <w:jc w:val="both"/>
              <w:rPr>
                <w:rFonts w:ascii="Trebuchet MS" w:hAnsi="Trebuchet MS"/>
              </w:rPr>
            </w:pPr>
            <w:r w:rsidRPr="002B2B93">
              <w:rPr>
                <w:rFonts w:ascii="Trebuchet MS" w:hAnsi="Trebuchet MS"/>
              </w:rPr>
              <w:t>Beneficiari direcți vor fi:</w:t>
            </w:r>
          </w:p>
          <w:p w:rsidR="002156F2" w:rsidRPr="006A12F4" w:rsidRDefault="002156F2">
            <w:pPr>
              <w:pStyle w:val="ListParagraph"/>
              <w:numPr>
                <w:ilvl w:val="0"/>
                <w:numId w:val="20"/>
              </w:numPr>
              <w:spacing w:after="0"/>
              <w:contextualSpacing/>
              <w:jc w:val="both"/>
              <w:rPr>
                <w:rFonts w:ascii="Trebuchet MS" w:hAnsi="Trebuchet MS"/>
                <w:lang w:val="ro-RO"/>
              </w:rPr>
            </w:pPr>
            <w:r w:rsidRPr="006A12F4">
              <w:rPr>
                <w:rFonts w:ascii="Trebuchet MS" w:hAnsi="Trebuchet MS" w:cs="Trebuchet MS"/>
                <w:bCs/>
                <w:color w:val="000000"/>
                <w:lang w:val="ro-RO"/>
              </w:rPr>
              <w:t>ONG-uri, autorităţi publice locale, asociaţiile acestora, parteneriate formate din autoritati publice locale, ONG- uri si persoane juridice private, inclusiv asociatii ale minoritatilor entice din teritoriul GAL</w:t>
            </w:r>
          </w:p>
          <w:p w:rsidR="002156F2" w:rsidRPr="006A12F4" w:rsidRDefault="002156F2">
            <w:pPr>
              <w:pStyle w:val="ListParagraph"/>
              <w:numPr>
                <w:ilvl w:val="0"/>
                <w:numId w:val="20"/>
              </w:numPr>
              <w:spacing w:after="0"/>
              <w:contextualSpacing/>
              <w:jc w:val="both"/>
              <w:rPr>
                <w:rFonts w:ascii="Trebuchet MS" w:hAnsi="Trebuchet MS"/>
                <w:lang w:val="fr-FR"/>
              </w:rPr>
            </w:pPr>
            <w:r w:rsidRPr="006A12F4">
              <w:rPr>
                <w:rFonts w:ascii="Trebuchet MS" w:hAnsi="Trebuchet MS"/>
                <w:lang w:val="fr-FR"/>
              </w:rPr>
              <w:t>GAL-ul (doar în situația în care niciun alt solicitant nu-și manifestă interesul și se aplică măsuri de evitare a conflictului de interese);</w:t>
            </w:r>
          </w:p>
          <w:p w:rsidR="002156F2" w:rsidRPr="006A12F4" w:rsidRDefault="002156F2">
            <w:pPr>
              <w:pStyle w:val="ListParagraph"/>
              <w:numPr>
                <w:ilvl w:val="0"/>
                <w:numId w:val="20"/>
              </w:numPr>
              <w:spacing w:after="0"/>
              <w:contextualSpacing/>
              <w:jc w:val="both"/>
              <w:rPr>
                <w:rFonts w:ascii="Trebuchet MS" w:hAnsi="Trebuchet MS"/>
                <w:lang w:val="fr-FR"/>
              </w:rPr>
            </w:pPr>
            <w:r w:rsidRPr="006A12F4">
              <w:rPr>
                <w:rFonts w:ascii="Trebuchet MS" w:hAnsi="Trebuchet MS"/>
                <w:lang w:val="fr-FR"/>
              </w:rPr>
              <w:t>Furnizori acreditați de servicii sociale.</w:t>
            </w:r>
          </w:p>
          <w:p w:rsidR="002156F2" w:rsidRPr="002B2B93" w:rsidRDefault="002156F2" w:rsidP="00841A06">
            <w:pPr>
              <w:spacing w:after="0"/>
              <w:jc w:val="both"/>
              <w:rPr>
                <w:rFonts w:ascii="Trebuchet MS" w:hAnsi="Trebuchet MS"/>
              </w:rPr>
            </w:pPr>
            <w:r w:rsidRPr="002B2B93">
              <w:rPr>
                <w:rFonts w:ascii="Trebuchet MS" w:hAnsi="Trebuchet MS"/>
              </w:rPr>
              <w:t xml:space="preserve">Beneficiari indirecți ai acestei măsuri vor fi: comunitățile locale, grupuri vulnerabile (comunități marginalizate, </w:t>
            </w:r>
            <w:r w:rsidRPr="002B2B93">
              <w:rPr>
                <w:rFonts w:ascii="Trebuchet MS" w:hAnsi="Trebuchet MS"/>
                <w:b/>
              </w:rPr>
              <w:t>minoritati etnice locale</w:t>
            </w:r>
            <w:r w:rsidRPr="002B2B93">
              <w:rPr>
                <w:rFonts w:ascii="Trebuchet MS" w:hAnsi="Trebuchet MS"/>
              </w:rPr>
              <w:t xml:space="preserve">, persoane cu dizabilități, vârstnici etc.) </w:t>
            </w:r>
            <w:r w:rsidRPr="002B2B93">
              <w:rPr>
                <w:rFonts w:ascii="Trebuchet MS" w:hAnsi="Trebuchet MS"/>
              </w:rPr>
              <w:lastRenderedPageBreak/>
              <w:t>din teritoriul GAL DELTA DUNARII.</w:t>
            </w:r>
          </w:p>
        </w:tc>
      </w:tr>
      <w:tr w:rsidR="002156F2" w:rsidRPr="002B2B93" w:rsidTr="00841A06">
        <w:trPr>
          <w:trHeight w:val="188"/>
        </w:trPr>
        <w:tc>
          <w:tcPr>
            <w:tcW w:w="9356" w:type="dxa"/>
            <w:gridSpan w:val="4"/>
            <w:shd w:val="clear" w:color="auto" w:fill="C6D9F1"/>
            <w:vAlign w:val="center"/>
          </w:tcPr>
          <w:p w:rsidR="002156F2" w:rsidRPr="002B2B93" w:rsidRDefault="002156F2" w:rsidP="00841A06">
            <w:pPr>
              <w:pStyle w:val="ListParagraph"/>
              <w:spacing w:after="0"/>
              <w:ind w:left="0"/>
              <w:contextualSpacing/>
              <w:rPr>
                <w:rFonts w:ascii="Trebuchet MS" w:hAnsi="Trebuchet MS"/>
                <w:b/>
              </w:rPr>
            </w:pPr>
            <w:r>
              <w:rPr>
                <w:rFonts w:ascii="Trebuchet MS" w:hAnsi="Trebuchet MS"/>
                <w:b/>
              </w:rPr>
              <w:lastRenderedPageBreak/>
              <w:t>5.</w:t>
            </w:r>
            <w:r w:rsidRPr="002B2B93">
              <w:rPr>
                <w:rFonts w:ascii="Trebuchet MS" w:hAnsi="Trebuchet MS"/>
                <w:b/>
              </w:rPr>
              <w:t>Tip de sprijin (conform art. 67 din Reg. (UE) nr.1303/2013)</w:t>
            </w:r>
          </w:p>
        </w:tc>
      </w:tr>
      <w:tr w:rsidR="002156F2" w:rsidRPr="002B2B93" w:rsidTr="00841A06">
        <w:trPr>
          <w:trHeight w:val="458"/>
        </w:trPr>
        <w:tc>
          <w:tcPr>
            <w:tcW w:w="9356" w:type="dxa"/>
            <w:gridSpan w:val="4"/>
            <w:vAlign w:val="center"/>
          </w:tcPr>
          <w:p w:rsidR="002156F2" w:rsidRPr="002B2B93" w:rsidRDefault="002156F2" w:rsidP="00841A06">
            <w:pPr>
              <w:pStyle w:val="Default"/>
              <w:spacing w:line="276" w:lineRule="auto"/>
              <w:ind w:firstLine="426"/>
              <w:contextualSpacing/>
              <w:jc w:val="both"/>
              <w:rPr>
                <w:rFonts w:ascii="Trebuchet MS" w:hAnsi="Trebuchet MS"/>
                <w:color w:val="auto"/>
                <w:sz w:val="22"/>
                <w:szCs w:val="22"/>
              </w:rPr>
            </w:pPr>
            <w:r w:rsidRPr="002B2B93">
              <w:rPr>
                <w:rFonts w:ascii="Trebuchet MS" w:hAnsi="Trebuchet MS"/>
                <w:sz w:val="22"/>
                <w:szCs w:val="22"/>
              </w:rPr>
              <w:t xml:space="preserve"> </w:t>
            </w:r>
            <w:r w:rsidRPr="002B2B93">
              <w:rPr>
                <w:rFonts w:ascii="Trebuchet MS" w:hAnsi="Trebuchet MS"/>
                <w:color w:val="auto"/>
                <w:sz w:val="22"/>
                <w:szCs w:val="22"/>
              </w:rPr>
              <w:t>Sprijinul în cadrul acestei măsuri poate fi acordat pentru investiții, astfel:</w:t>
            </w:r>
          </w:p>
          <w:p w:rsidR="002156F2" w:rsidRPr="002B2B93" w:rsidRDefault="002156F2" w:rsidP="00841A06">
            <w:pPr>
              <w:pStyle w:val="Default"/>
              <w:spacing w:line="276" w:lineRule="auto"/>
              <w:ind w:left="318"/>
              <w:contextualSpacing/>
              <w:jc w:val="both"/>
              <w:rPr>
                <w:rFonts w:ascii="Trebuchet MS" w:hAnsi="Trebuchet MS"/>
                <w:b/>
                <w:color w:val="auto"/>
                <w:sz w:val="22"/>
                <w:szCs w:val="22"/>
              </w:rPr>
            </w:pPr>
            <w:r>
              <w:rPr>
                <w:rFonts w:ascii="Trebuchet MS" w:hAnsi="Trebuchet MS"/>
                <w:b/>
                <w:color w:val="auto"/>
                <w:sz w:val="22"/>
                <w:szCs w:val="22"/>
              </w:rPr>
              <w:t>1.</w:t>
            </w:r>
            <w:r w:rsidRPr="002B2B93">
              <w:rPr>
                <w:rFonts w:ascii="Trebuchet MS" w:hAnsi="Trebuchet MS"/>
                <w:b/>
                <w:color w:val="auto"/>
                <w:sz w:val="22"/>
                <w:szCs w:val="22"/>
              </w:rPr>
              <w:t>Rambursarea</w:t>
            </w:r>
            <w:r w:rsidRPr="002B2B93">
              <w:rPr>
                <w:rFonts w:ascii="Trebuchet MS" w:hAnsi="Trebuchet MS"/>
                <w:color w:val="auto"/>
                <w:sz w:val="22"/>
                <w:szCs w:val="22"/>
              </w:rPr>
              <w:t xml:space="preserve"> costurilor eligibile suportate și plătite efectiv;</w:t>
            </w:r>
          </w:p>
          <w:p w:rsidR="002156F2" w:rsidRDefault="002156F2" w:rsidP="00841A06">
            <w:pPr>
              <w:pStyle w:val="Default"/>
              <w:spacing w:line="276" w:lineRule="auto"/>
              <w:ind w:left="318"/>
              <w:contextualSpacing/>
              <w:jc w:val="both"/>
              <w:rPr>
                <w:rFonts w:ascii="Trebuchet MS" w:hAnsi="Trebuchet MS"/>
                <w:color w:val="auto"/>
                <w:sz w:val="22"/>
                <w:szCs w:val="22"/>
              </w:rPr>
            </w:pPr>
            <w:r>
              <w:rPr>
                <w:rFonts w:ascii="Trebuchet MS" w:hAnsi="Trebuchet MS"/>
                <w:b/>
                <w:color w:val="auto"/>
                <w:sz w:val="22"/>
                <w:szCs w:val="22"/>
              </w:rPr>
              <w:t>2.</w:t>
            </w:r>
            <w:r w:rsidRPr="002B2B93">
              <w:rPr>
                <w:rFonts w:ascii="Trebuchet MS" w:hAnsi="Trebuchet MS"/>
                <w:b/>
                <w:color w:val="auto"/>
                <w:sz w:val="22"/>
                <w:szCs w:val="22"/>
              </w:rPr>
              <w:t>Plăți în avans</w:t>
            </w:r>
            <w:r w:rsidRPr="002B2B93">
              <w:rPr>
                <w:rFonts w:ascii="Trebuchet MS" w:hAnsi="Trebuchet MS"/>
                <w:color w:val="auto"/>
                <w:sz w:val="22"/>
                <w:szCs w:val="22"/>
              </w:rPr>
              <w:t>, cu condiția constituirii unei garanții bancare sau a unei garanții echivalente corespunzătoare procentului de 100 % din valoarea avansului, în conformitate cu art. 45 (4) și art. 63 ale Reg. (UE) nr. 1305/2013.</w:t>
            </w:r>
          </w:p>
          <w:p w:rsidR="002156F2" w:rsidRPr="002B2B93" w:rsidRDefault="002156F2" w:rsidP="00841A06">
            <w:pPr>
              <w:pStyle w:val="Default"/>
              <w:spacing w:line="276" w:lineRule="auto"/>
              <w:contextualSpacing/>
              <w:jc w:val="both"/>
              <w:rPr>
                <w:rFonts w:ascii="Trebuchet MS" w:hAnsi="Trebuchet MS"/>
              </w:rPr>
            </w:pPr>
            <w:r w:rsidRPr="00F6364E">
              <w:rPr>
                <w:rFonts w:ascii="Trebuchet MS" w:hAnsi="Trebuchet MS" w:cs="Calibri-Bold"/>
                <w:bCs/>
              </w:rPr>
              <w:t>Sprijinul public nerambursabil va respecta prevederile R(CE) nr. 1407/2013 cu privire la sprijinul de minimis, se acordă pentru o perioadă de maxim trei ani și nu va depăşi 200.000 euro/beneficiar (întreprindere unică) pe 3 ani fiscali.</w:t>
            </w:r>
          </w:p>
        </w:tc>
      </w:tr>
      <w:tr w:rsidR="002156F2" w:rsidRPr="002B2B93" w:rsidTr="00841A06">
        <w:trPr>
          <w:trHeight w:val="242"/>
        </w:trPr>
        <w:tc>
          <w:tcPr>
            <w:tcW w:w="9356" w:type="dxa"/>
            <w:gridSpan w:val="4"/>
            <w:shd w:val="clear" w:color="auto" w:fill="C6D9F1"/>
            <w:vAlign w:val="center"/>
          </w:tcPr>
          <w:p w:rsidR="002156F2" w:rsidRPr="002B2B93" w:rsidRDefault="002156F2" w:rsidP="00841A06">
            <w:pPr>
              <w:spacing w:after="0"/>
              <w:rPr>
                <w:rFonts w:ascii="Trebuchet MS" w:hAnsi="Trebuchet MS"/>
              </w:rPr>
            </w:pPr>
            <w:r w:rsidRPr="002B2B93">
              <w:rPr>
                <w:rFonts w:ascii="Trebuchet MS" w:hAnsi="Trebuchet MS"/>
                <w:b/>
              </w:rPr>
              <w:t>6</w:t>
            </w:r>
            <w:r w:rsidRPr="00985B9D">
              <w:rPr>
                <w:rFonts w:ascii="Trebuchet MS" w:hAnsi="Trebuchet MS"/>
                <w:b/>
                <w:shd w:val="clear" w:color="auto" w:fill="C6D9F1"/>
              </w:rPr>
              <w:t>.Tipuri de acţiuni eligibile şi neeligibile</w:t>
            </w:r>
          </w:p>
        </w:tc>
      </w:tr>
      <w:tr w:rsidR="002156F2" w:rsidRPr="002B2B93" w:rsidTr="00841A06">
        <w:trPr>
          <w:trHeight w:val="1288"/>
        </w:trPr>
        <w:tc>
          <w:tcPr>
            <w:tcW w:w="9356" w:type="dxa"/>
            <w:gridSpan w:val="4"/>
            <w:shd w:val="clear" w:color="auto" w:fill="auto"/>
          </w:tcPr>
          <w:p w:rsidR="002156F2" w:rsidRPr="002B2B93" w:rsidRDefault="002156F2" w:rsidP="00841A06">
            <w:pPr>
              <w:spacing w:after="0"/>
              <w:jc w:val="both"/>
              <w:rPr>
                <w:rFonts w:ascii="Trebuchet MS" w:hAnsi="Trebuchet MS"/>
              </w:rPr>
            </w:pPr>
            <w:r w:rsidRPr="002B2B93">
              <w:rPr>
                <w:rFonts w:ascii="Trebuchet MS" w:hAnsi="Trebuchet MS"/>
              </w:rPr>
              <w:t>Pentru a stabili tipurile de acțiuni eligibile și neeligibile, s-a tinut cont de urmatoarele reglementari: art. 65 din Reg. (UE) nr. 1303/2013; art. 69(3) din Reg. (UE) nr. 1303/2013; art. 45 din Reg. (UE) nr. 1305/2013; art. 13 din Reg. (UE) nr. 807/2014; prevederile din PNDR – cap. 8.1, Fișa tehnică a sub-măsurii 19.2 si HG 226/2015 privind stabilirea cadrului general de implementare a masurilor PNDR. In toate cazurile conditionalitatile din regulamentele UE prevaleaza in fata reglementarilor nationale.</w:t>
            </w:r>
          </w:p>
          <w:p w:rsidR="002156F2" w:rsidRPr="002B2B93" w:rsidRDefault="002156F2" w:rsidP="00841A06">
            <w:pPr>
              <w:spacing w:after="0"/>
              <w:jc w:val="both"/>
              <w:rPr>
                <w:rFonts w:ascii="Trebuchet MS" w:hAnsi="Trebuchet MS"/>
              </w:rPr>
            </w:pPr>
            <w:r w:rsidRPr="002B2B93">
              <w:rPr>
                <w:rFonts w:ascii="Trebuchet MS" w:hAnsi="Trebuchet MS"/>
                <w:b/>
              </w:rPr>
              <w:t>Acțiuni eligibile: Exclusiv numai actiuni care prevad modernizarea și dotarea centrelor de servicii sociale</w:t>
            </w:r>
            <w:r w:rsidRPr="002B2B93">
              <w:rPr>
                <w:rFonts w:ascii="Trebuchet MS" w:hAnsi="Trebuchet MS"/>
              </w:rPr>
              <w:t xml:space="preserve">; </w:t>
            </w:r>
          </w:p>
          <w:p w:rsidR="002156F2" w:rsidRPr="006A12F4" w:rsidRDefault="002156F2">
            <w:pPr>
              <w:pStyle w:val="ListParagraph"/>
              <w:numPr>
                <w:ilvl w:val="0"/>
                <w:numId w:val="24"/>
              </w:numPr>
              <w:spacing w:after="0"/>
              <w:contextualSpacing/>
              <w:jc w:val="both"/>
              <w:rPr>
                <w:rFonts w:ascii="Trebuchet MS" w:hAnsi="Trebuchet MS"/>
                <w:lang w:val="fr-FR"/>
              </w:rPr>
            </w:pPr>
            <w:r w:rsidRPr="006A12F4">
              <w:rPr>
                <w:rFonts w:ascii="Trebuchet MS" w:hAnsi="Trebuchet MS"/>
                <w:lang w:val="fr-FR"/>
              </w:rPr>
              <w:t xml:space="preserve">Sustenabilitatea proiectului </w:t>
            </w:r>
            <w:proofErr w:type="gramStart"/>
            <w:r w:rsidRPr="006A12F4">
              <w:rPr>
                <w:rFonts w:ascii="Trebuchet MS" w:hAnsi="Trebuchet MS"/>
                <w:lang w:val="fr-FR"/>
              </w:rPr>
              <w:t>de infrastructură</w:t>
            </w:r>
            <w:proofErr w:type="gramEnd"/>
            <w:r w:rsidRPr="006A12F4">
              <w:rPr>
                <w:rFonts w:ascii="Trebuchet MS" w:hAnsi="Trebuchet MS"/>
                <w:lang w:val="fr-FR"/>
              </w:rPr>
              <w:t xml:space="preserve"> socială poate fi asigurată prin accesarea Obiectivului specific 5.2 din cadrul POCU 2014-2020;</w:t>
            </w:r>
          </w:p>
          <w:p w:rsidR="002156F2" w:rsidRPr="006A12F4" w:rsidRDefault="002156F2">
            <w:pPr>
              <w:pStyle w:val="ListParagraph"/>
              <w:numPr>
                <w:ilvl w:val="0"/>
                <w:numId w:val="24"/>
              </w:numPr>
              <w:spacing w:after="0"/>
              <w:contextualSpacing/>
              <w:jc w:val="both"/>
              <w:rPr>
                <w:rFonts w:ascii="Trebuchet MS" w:hAnsi="Trebuchet MS"/>
                <w:lang w:val="fr-FR"/>
              </w:rPr>
            </w:pPr>
            <w:r w:rsidRPr="006A12F4">
              <w:rPr>
                <w:rFonts w:ascii="Trebuchet MS" w:hAnsi="Trebuchet MS"/>
                <w:lang w:val="fr-FR"/>
              </w:rPr>
              <w:t>Pentru proiectele de infrastructură socială se va avea în vedere legislația nationala în vigoare în acest domeniu. Tipurile de structuri sunt reglementate în Nomenclatorul instituțiilor de asistență socială.</w:t>
            </w:r>
          </w:p>
          <w:p w:rsidR="002156F2" w:rsidRPr="006A12F4" w:rsidRDefault="002156F2">
            <w:pPr>
              <w:pStyle w:val="ListParagraph"/>
              <w:numPr>
                <w:ilvl w:val="0"/>
                <w:numId w:val="24"/>
              </w:numPr>
              <w:spacing w:after="0"/>
              <w:contextualSpacing/>
              <w:jc w:val="both"/>
              <w:rPr>
                <w:rFonts w:ascii="Trebuchet MS" w:hAnsi="Trebuchet MS"/>
                <w:lang w:val="fr-FR"/>
              </w:rPr>
            </w:pPr>
            <w:r w:rsidRPr="006A12F4">
              <w:rPr>
                <w:rFonts w:ascii="Trebuchet MS" w:hAnsi="Trebuchet MS"/>
                <w:lang w:val="fr-FR"/>
              </w:rPr>
              <w:t xml:space="preserve">Proiectele </w:t>
            </w:r>
            <w:proofErr w:type="gramStart"/>
            <w:r w:rsidRPr="006A12F4">
              <w:rPr>
                <w:rFonts w:ascii="Trebuchet MS" w:hAnsi="Trebuchet MS"/>
                <w:lang w:val="fr-FR"/>
              </w:rPr>
              <w:t>de infrastructură</w:t>
            </w:r>
            <w:proofErr w:type="gramEnd"/>
            <w:r w:rsidRPr="006A12F4">
              <w:rPr>
                <w:rFonts w:ascii="Trebuchet MS" w:hAnsi="Trebuchet MS"/>
                <w:lang w:val="fr-FR"/>
              </w:rPr>
              <w:t xml:space="preserve"> socială trebuie să asigure funcționarea prin operaționalizarea infrastructurii de către o entitate acreditată ca furnizor de servicii sociale;</w:t>
            </w:r>
          </w:p>
          <w:p w:rsidR="002156F2" w:rsidRPr="004D3CF9" w:rsidRDefault="002156F2" w:rsidP="00841A06">
            <w:pPr>
              <w:spacing w:after="0"/>
              <w:jc w:val="both"/>
              <w:rPr>
                <w:rFonts w:ascii="Trebuchet MS" w:hAnsi="Trebuchet MS"/>
              </w:rPr>
            </w:pPr>
            <w:r w:rsidRPr="004D3CF9">
              <w:rPr>
                <w:rFonts w:ascii="Trebuchet MS" w:hAnsi="Trebuchet MS"/>
              </w:rPr>
              <w:t>Acțiuni neeligibile:</w:t>
            </w:r>
          </w:p>
          <w:p w:rsidR="002156F2" w:rsidRPr="006A12F4" w:rsidRDefault="002156F2">
            <w:pPr>
              <w:pStyle w:val="ListParagraph"/>
              <w:numPr>
                <w:ilvl w:val="0"/>
                <w:numId w:val="25"/>
              </w:numPr>
              <w:spacing w:after="0"/>
              <w:ind w:left="743"/>
              <w:contextualSpacing/>
              <w:jc w:val="both"/>
              <w:rPr>
                <w:rFonts w:ascii="Trebuchet MS" w:hAnsi="Trebuchet MS"/>
                <w:lang w:val="fr-FR"/>
              </w:rPr>
            </w:pPr>
            <w:r w:rsidRPr="006A12F4">
              <w:rPr>
                <w:rFonts w:ascii="Trebuchet MS" w:hAnsi="Trebuchet MS"/>
                <w:lang w:val="fr-FR"/>
              </w:rPr>
              <w:t>Nu sunt eligibile structurile sociale de tip rezidențial;</w:t>
            </w:r>
          </w:p>
          <w:p w:rsidR="002156F2" w:rsidRPr="006A12F4" w:rsidRDefault="002156F2" w:rsidP="00841A06">
            <w:pPr>
              <w:pStyle w:val="ListParagraph"/>
              <w:spacing w:after="0"/>
              <w:ind w:left="0"/>
              <w:contextualSpacing/>
              <w:jc w:val="both"/>
              <w:rPr>
                <w:rFonts w:ascii="Trebuchet MS" w:hAnsi="Trebuchet MS"/>
                <w:lang w:val="fr-FR"/>
              </w:rPr>
            </w:pPr>
            <w:r w:rsidRPr="006A12F4">
              <w:rPr>
                <w:rFonts w:ascii="Trebuchet MS" w:hAnsi="Trebuchet MS"/>
                <w:lang w:val="fr-FR"/>
              </w:rPr>
              <w:t>Nu sunt eligibile proiectele care conduc la segregarea minoritatilor locale;</w:t>
            </w:r>
          </w:p>
          <w:p w:rsidR="002156F2" w:rsidRPr="006A12F4" w:rsidRDefault="002156F2" w:rsidP="00841A06">
            <w:pPr>
              <w:pStyle w:val="ListParagraph"/>
              <w:spacing w:after="0"/>
              <w:ind w:left="0"/>
              <w:contextualSpacing/>
              <w:jc w:val="both"/>
              <w:rPr>
                <w:rFonts w:ascii="Trebuchet MS" w:hAnsi="Trebuchet MS"/>
                <w:lang w:val="fr-FR"/>
              </w:rPr>
            </w:pPr>
            <w:r w:rsidRPr="006A12F4">
              <w:rPr>
                <w:rFonts w:ascii="Trebuchet MS" w:hAnsi="Trebuchet MS"/>
                <w:lang w:val="fr-FR"/>
              </w:rPr>
              <w:t xml:space="preserve">CHELTUIELILE NEELIGIBILE: • cheltuielile cu achiziţionarea de bunuri și echipamente ”second hand”; • cheltuieli efectuate înainte de semnarea contractului de finanțare a proiectului; • cheltuieli cu investițiile ce fac obiectul dublei finanțări care vizează aceleași costuri eligibile; • dobânzi debitoare; • taxa pe valoarea adăugată, cu excepţia cazului în care aceasta nu se poate recupera în temeiul legislaţiei naţionale privind TVA‐ul  și a prevederilor specifice pentru instrumente financiare; </w:t>
            </w:r>
          </w:p>
        </w:tc>
      </w:tr>
      <w:tr w:rsidR="002156F2" w:rsidRPr="002B2B93" w:rsidTr="00841A06">
        <w:trPr>
          <w:trHeight w:val="304"/>
        </w:trPr>
        <w:tc>
          <w:tcPr>
            <w:tcW w:w="9356" w:type="dxa"/>
            <w:gridSpan w:val="4"/>
            <w:shd w:val="clear" w:color="auto" w:fill="B8CCE4"/>
            <w:vAlign w:val="center"/>
          </w:tcPr>
          <w:p w:rsidR="002156F2" w:rsidRPr="002B2B93" w:rsidRDefault="002156F2" w:rsidP="00841A06">
            <w:pPr>
              <w:pStyle w:val="ListParagraph"/>
              <w:spacing w:after="0"/>
              <w:ind w:left="0"/>
              <w:contextualSpacing/>
              <w:rPr>
                <w:rFonts w:ascii="Trebuchet MS" w:hAnsi="Trebuchet MS"/>
                <w:b/>
              </w:rPr>
            </w:pPr>
            <w:r>
              <w:rPr>
                <w:rFonts w:ascii="Trebuchet MS" w:hAnsi="Trebuchet MS"/>
                <w:b/>
              </w:rPr>
              <w:t>7.</w:t>
            </w:r>
            <w:r w:rsidRPr="002B2B93">
              <w:rPr>
                <w:rFonts w:ascii="Trebuchet MS" w:hAnsi="Trebuchet MS"/>
                <w:b/>
              </w:rPr>
              <w:t>Condiţii de eligibilitate</w:t>
            </w:r>
          </w:p>
        </w:tc>
      </w:tr>
      <w:tr w:rsidR="002156F2" w:rsidRPr="002B2B93" w:rsidTr="00841A06">
        <w:trPr>
          <w:trHeight w:val="708"/>
        </w:trPr>
        <w:tc>
          <w:tcPr>
            <w:tcW w:w="9356" w:type="dxa"/>
            <w:gridSpan w:val="4"/>
          </w:tcPr>
          <w:p w:rsidR="002156F2" w:rsidRPr="006A12F4" w:rsidRDefault="002156F2" w:rsidP="00841A06">
            <w:pPr>
              <w:pStyle w:val="ListParagraph"/>
              <w:spacing w:after="0"/>
              <w:ind w:left="34"/>
              <w:rPr>
                <w:rFonts w:ascii="Trebuchet MS" w:hAnsi="Trebuchet MS"/>
                <w:lang w:val="fr-FR"/>
              </w:rPr>
            </w:pPr>
            <w:r w:rsidRPr="006A12F4">
              <w:rPr>
                <w:rFonts w:ascii="Trebuchet MS" w:hAnsi="Trebuchet MS"/>
                <w:lang w:val="fr-FR"/>
              </w:rPr>
              <w:t xml:space="preserve">Solicitanții de sprijin prin această măsură vor trebui să îndeplinească următoarele condiții minime </w:t>
            </w:r>
            <w:proofErr w:type="gramStart"/>
            <w:r w:rsidRPr="006A12F4">
              <w:rPr>
                <w:rFonts w:ascii="Trebuchet MS" w:hAnsi="Trebuchet MS"/>
                <w:lang w:val="fr-FR"/>
              </w:rPr>
              <w:t>de eligibilitate</w:t>
            </w:r>
            <w:proofErr w:type="gramEnd"/>
            <w:r w:rsidRPr="006A12F4">
              <w:rPr>
                <w:rFonts w:ascii="Trebuchet MS" w:hAnsi="Trebuchet MS"/>
                <w:lang w:val="fr-FR"/>
              </w:rPr>
              <w:t xml:space="preserve">: </w:t>
            </w:r>
          </w:p>
          <w:p w:rsidR="002156F2" w:rsidRPr="002B2B93" w:rsidRDefault="002156F2">
            <w:pPr>
              <w:pStyle w:val="ListParagraph"/>
              <w:numPr>
                <w:ilvl w:val="0"/>
                <w:numId w:val="19"/>
              </w:numPr>
              <w:spacing w:after="0"/>
              <w:contextualSpacing/>
              <w:rPr>
                <w:rFonts w:ascii="Trebuchet MS" w:hAnsi="Trebuchet MS"/>
              </w:rPr>
            </w:pPr>
            <w:r w:rsidRPr="002B2B93">
              <w:rPr>
                <w:rFonts w:ascii="Trebuchet MS" w:hAnsi="Trebuchet MS"/>
              </w:rPr>
              <w:t xml:space="preserve">Să se încadreze în categoria beneficiarilor eligibili; </w:t>
            </w:r>
          </w:p>
          <w:p w:rsidR="002156F2" w:rsidRPr="002B2B93" w:rsidRDefault="002156F2">
            <w:pPr>
              <w:pStyle w:val="ListParagraph"/>
              <w:numPr>
                <w:ilvl w:val="0"/>
                <w:numId w:val="19"/>
              </w:numPr>
              <w:spacing w:after="0"/>
              <w:contextualSpacing/>
              <w:rPr>
                <w:rFonts w:ascii="Trebuchet MS" w:hAnsi="Trebuchet MS"/>
              </w:rPr>
            </w:pPr>
            <w:r w:rsidRPr="002B2B93">
              <w:rPr>
                <w:rFonts w:ascii="Trebuchet MS" w:hAnsi="Trebuchet MS"/>
              </w:rPr>
              <w:t xml:space="preserve">Solicitantul să aibă sediul/filială/sucursală/ în teritoriul GAL; </w:t>
            </w:r>
          </w:p>
          <w:p w:rsidR="002156F2" w:rsidRPr="006A12F4" w:rsidRDefault="002156F2">
            <w:pPr>
              <w:pStyle w:val="ListParagraph"/>
              <w:numPr>
                <w:ilvl w:val="0"/>
                <w:numId w:val="19"/>
              </w:numPr>
              <w:spacing w:after="0"/>
              <w:contextualSpacing/>
              <w:rPr>
                <w:rFonts w:ascii="Trebuchet MS" w:hAnsi="Trebuchet MS"/>
                <w:lang w:val="fr-FR"/>
              </w:rPr>
            </w:pPr>
            <w:r w:rsidRPr="006A12F4">
              <w:rPr>
                <w:rFonts w:ascii="Trebuchet MS" w:hAnsi="Trebuchet MS"/>
                <w:lang w:val="fr-FR"/>
              </w:rPr>
              <w:t xml:space="preserve">Proiectul contribuie </w:t>
            </w:r>
            <w:proofErr w:type="gramStart"/>
            <w:r w:rsidRPr="006A12F4">
              <w:rPr>
                <w:rFonts w:ascii="Trebuchet MS" w:hAnsi="Trebuchet MS"/>
                <w:lang w:val="fr-FR"/>
              </w:rPr>
              <w:t>la atingerea</w:t>
            </w:r>
            <w:proofErr w:type="gramEnd"/>
            <w:r w:rsidRPr="006A12F4">
              <w:rPr>
                <w:rFonts w:ascii="Trebuchet MS" w:hAnsi="Trebuchet MS"/>
                <w:lang w:val="fr-FR"/>
              </w:rPr>
              <w:t xml:space="preserve"> obiectivelor prevăzute în SDL de GAL DELTA DUNARII;</w:t>
            </w:r>
          </w:p>
          <w:p w:rsidR="002156F2" w:rsidRPr="002B2B93" w:rsidRDefault="002156F2">
            <w:pPr>
              <w:pStyle w:val="ListParagraph"/>
              <w:numPr>
                <w:ilvl w:val="0"/>
                <w:numId w:val="19"/>
              </w:numPr>
              <w:spacing w:after="0"/>
              <w:contextualSpacing/>
              <w:rPr>
                <w:rFonts w:ascii="Trebuchet MS" w:hAnsi="Trebuchet MS"/>
              </w:rPr>
            </w:pPr>
            <w:r w:rsidRPr="002B2B93">
              <w:rPr>
                <w:rFonts w:ascii="Trebuchet MS" w:hAnsi="Trebuchet MS"/>
              </w:rPr>
              <w:t xml:space="preserve">Proiectele trebuie să includă obligatoriu în grupul țintă o pondere de </w:t>
            </w:r>
            <w:r w:rsidRPr="002B2B93">
              <w:rPr>
                <w:rFonts w:ascii="Trebuchet MS" w:hAnsi="Trebuchet MS"/>
                <w:b/>
              </w:rPr>
              <w:t xml:space="preserve">minim </w:t>
            </w:r>
            <w:r>
              <w:rPr>
                <w:rFonts w:ascii="Trebuchet MS" w:hAnsi="Trebuchet MS"/>
                <w:b/>
              </w:rPr>
              <w:t>10</w:t>
            </w:r>
            <w:r w:rsidRPr="002B2B93">
              <w:rPr>
                <w:rFonts w:ascii="Trebuchet MS" w:hAnsi="Trebuchet MS"/>
                <w:b/>
              </w:rPr>
              <w:t>% de persoane care aparțin minoritatilor etnice locale</w:t>
            </w:r>
            <w:r w:rsidRPr="002B2B93">
              <w:rPr>
                <w:rFonts w:ascii="Trebuchet MS" w:hAnsi="Trebuchet MS"/>
              </w:rPr>
              <w:t>;</w:t>
            </w:r>
          </w:p>
          <w:p w:rsidR="002156F2" w:rsidRPr="006A12F4" w:rsidRDefault="002156F2">
            <w:pPr>
              <w:pStyle w:val="ListParagraph"/>
              <w:numPr>
                <w:ilvl w:val="0"/>
                <w:numId w:val="19"/>
              </w:numPr>
              <w:spacing w:after="0"/>
              <w:contextualSpacing/>
              <w:rPr>
                <w:rFonts w:ascii="Trebuchet MS" w:hAnsi="Trebuchet MS"/>
                <w:lang w:val="fr-FR"/>
              </w:rPr>
            </w:pPr>
            <w:r w:rsidRPr="006A12F4">
              <w:rPr>
                <w:rFonts w:ascii="Trebuchet MS" w:hAnsi="Trebuchet MS"/>
                <w:lang w:val="fr-FR"/>
              </w:rPr>
              <w:t xml:space="preserve">Nu este permisă dubla finanţare </w:t>
            </w:r>
            <w:proofErr w:type="gramStart"/>
            <w:r w:rsidRPr="006A12F4">
              <w:rPr>
                <w:rFonts w:ascii="Trebuchet MS" w:hAnsi="Trebuchet MS"/>
                <w:lang w:val="fr-FR"/>
              </w:rPr>
              <w:t>a</w:t>
            </w:r>
            <w:proofErr w:type="gramEnd"/>
            <w:r w:rsidRPr="006A12F4">
              <w:rPr>
                <w:rFonts w:ascii="Trebuchet MS" w:hAnsi="Trebuchet MS"/>
                <w:lang w:val="fr-FR"/>
              </w:rPr>
              <w:t xml:space="preserve"> aceleaşi activităţi/investiţii din alte fonduri </w:t>
            </w:r>
            <w:r w:rsidRPr="006A12F4">
              <w:rPr>
                <w:rFonts w:ascii="Trebuchet MS" w:hAnsi="Trebuchet MS"/>
                <w:lang w:val="fr-FR"/>
              </w:rPr>
              <w:lastRenderedPageBreak/>
              <w:t>comunitare sau naţionale;</w:t>
            </w:r>
          </w:p>
          <w:p w:rsidR="002156F2" w:rsidRPr="006A12F4" w:rsidRDefault="002156F2">
            <w:pPr>
              <w:pStyle w:val="ListParagraph"/>
              <w:numPr>
                <w:ilvl w:val="0"/>
                <w:numId w:val="19"/>
              </w:numPr>
              <w:spacing w:after="0"/>
              <w:contextualSpacing/>
              <w:rPr>
                <w:rFonts w:ascii="Trebuchet MS" w:hAnsi="Trebuchet MS"/>
                <w:lang w:val="fr-FR"/>
              </w:rPr>
            </w:pPr>
            <w:r w:rsidRPr="006A12F4">
              <w:rPr>
                <w:rFonts w:ascii="Trebuchet MS" w:hAnsi="Trebuchet MS"/>
                <w:lang w:val="fr-FR"/>
              </w:rPr>
              <w:t>Proiectul trebuie să demonstreze oportunitatea şi necesitatea socio-economică a investiţiei (prin memoriul justificativ/studiul de fezabilitate/proiect tehnic/ DALI, alte documentații specifice);</w:t>
            </w:r>
          </w:p>
          <w:p w:rsidR="002156F2" w:rsidRPr="006A12F4" w:rsidRDefault="002156F2">
            <w:pPr>
              <w:pStyle w:val="ListParagraph"/>
              <w:numPr>
                <w:ilvl w:val="0"/>
                <w:numId w:val="19"/>
              </w:numPr>
              <w:spacing w:after="0"/>
              <w:contextualSpacing/>
              <w:rPr>
                <w:rFonts w:ascii="Trebuchet MS" w:hAnsi="Trebuchet MS"/>
                <w:lang w:val="fr-FR"/>
              </w:rPr>
            </w:pPr>
            <w:r w:rsidRPr="006A12F4">
              <w:rPr>
                <w:rFonts w:ascii="Trebuchet MS" w:hAnsi="Trebuchet MS"/>
                <w:lang w:val="fr-FR"/>
              </w:rPr>
              <w:t xml:space="preserve">Toate </w:t>
            </w:r>
            <w:r>
              <w:rPr>
                <w:rFonts w:ascii="Trebuchet MS" w:hAnsi="Trebuchet MS"/>
                <w:lang w:val="fr-FR"/>
              </w:rPr>
              <w:t>activitatile</w:t>
            </w:r>
            <w:r w:rsidRPr="006A12F4">
              <w:rPr>
                <w:rFonts w:ascii="Trebuchet MS" w:hAnsi="Trebuchet MS"/>
                <w:lang w:val="fr-FR"/>
              </w:rPr>
              <w:t xml:space="preserve"> aferente implementării proiectelor trebuie să fie efectuate pe teritoriul GAL DD, cu excepția serviciilor de </w:t>
            </w:r>
            <w:proofErr w:type="gramStart"/>
            <w:r w:rsidRPr="006A12F4">
              <w:rPr>
                <w:rFonts w:ascii="Trebuchet MS" w:hAnsi="Trebuchet MS"/>
                <w:lang w:val="fr-FR"/>
              </w:rPr>
              <w:t>consultanta ,</w:t>
            </w:r>
            <w:proofErr w:type="gramEnd"/>
            <w:r w:rsidRPr="006A12F4">
              <w:rPr>
                <w:rFonts w:ascii="Trebuchet MS" w:hAnsi="Trebuchet MS"/>
                <w:lang w:val="fr-FR"/>
              </w:rPr>
              <w:t xml:space="preserve"> proiectare asistenta tehnica, etc), care vor fi detaliate în documentele specifice de implementare;</w:t>
            </w:r>
          </w:p>
          <w:p w:rsidR="002156F2" w:rsidRPr="006A12F4" w:rsidRDefault="002156F2">
            <w:pPr>
              <w:pStyle w:val="ListParagraph"/>
              <w:numPr>
                <w:ilvl w:val="0"/>
                <w:numId w:val="19"/>
              </w:numPr>
              <w:spacing w:after="0"/>
              <w:contextualSpacing/>
              <w:rPr>
                <w:rFonts w:ascii="Trebuchet MS" w:hAnsi="Trebuchet MS"/>
                <w:lang w:val="fr-FR"/>
              </w:rPr>
            </w:pPr>
            <w:r w:rsidRPr="006A12F4">
              <w:rPr>
                <w:rFonts w:ascii="Trebuchet MS" w:hAnsi="Trebuchet MS"/>
                <w:lang w:val="fr-FR"/>
              </w:rPr>
              <w:t xml:space="preserve">Solicitantul trebuie să se angajeze că va asigura mentenanţa investiției pe o perioadă de minimum </w:t>
            </w:r>
            <w:r>
              <w:rPr>
                <w:rFonts w:ascii="Trebuchet MS" w:hAnsi="Trebuchet MS"/>
                <w:lang w:val="fr-FR"/>
              </w:rPr>
              <w:t>5</w:t>
            </w:r>
            <w:r w:rsidRPr="006A12F4">
              <w:rPr>
                <w:rFonts w:ascii="Trebuchet MS" w:hAnsi="Trebuchet MS"/>
                <w:lang w:val="fr-FR"/>
              </w:rPr>
              <w:t xml:space="preserve"> ani de la data ultimei plati;</w:t>
            </w:r>
          </w:p>
          <w:p w:rsidR="002156F2" w:rsidRPr="006A12F4" w:rsidRDefault="002156F2">
            <w:pPr>
              <w:pStyle w:val="ListParagraph"/>
              <w:numPr>
                <w:ilvl w:val="0"/>
                <w:numId w:val="19"/>
              </w:numPr>
              <w:spacing w:after="0"/>
              <w:contextualSpacing/>
              <w:rPr>
                <w:rFonts w:ascii="Trebuchet MS" w:hAnsi="Trebuchet MS"/>
                <w:lang w:val="fr-FR"/>
              </w:rPr>
            </w:pPr>
            <w:r w:rsidRPr="006A12F4">
              <w:rPr>
                <w:rFonts w:ascii="Trebuchet MS" w:hAnsi="Trebuchet MS"/>
                <w:lang w:val="fr-FR"/>
              </w:rPr>
              <w:t>Solicitantul nu trebuie să fie în insolvență sau incapacitate de plată.</w:t>
            </w:r>
          </w:p>
        </w:tc>
      </w:tr>
      <w:tr w:rsidR="002156F2" w:rsidRPr="002B2B93" w:rsidTr="00841A06">
        <w:trPr>
          <w:trHeight w:val="260"/>
        </w:trPr>
        <w:tc>
          <w:tcPr>
            <w:tcW w:w="9356" w:type="dxa"/>
            <w:gridSpan w:val="4"/>
            <w:shd w:val="clear" w:color="auto" w:fill="B8CCE4"/>
            <w:vAlign w:val="center"/>
          </w:tcPr>
          <w:p w:rsidR="002156F2" w:rsidRPr="002B2B93" w:rsidRDefault="002156F2" w:rsidP="00841A06">
            <w:pPr>
              <w:spacing w:after="0"/>
              <w:rPr>
                <w:rFonts w:ascii="Trebuchet MS" w:hAnsi="Trebuchet MS"/>
                <w:b/>
              </w:rPr>
            </w:pPr>
            <w:r w:rsidRPr="002B2B93">
              <w:rPr>
                <w:rFonts w:ascii="Trebuchet MS" w:hAnsi="Trebuchet MS"/>
                <w:b/>
              </w:rPr>
              <w:lastRenderedPageBreak/>
              <w:t>8</w:t>
            </w:r>
            <w:r w:rsidRPr="00985B9D">
              <w:rPr>
                <w:rFonts w:ascii="Trebuchet MS" w:hAnsi="Trebuchet MS"/>
                <w:b/>
                <w:shd w:val="clear" w:color="auto" w:fill="B8CCE4"/>
              </w:rPr>
              <w:t>. Criterii de selecţie</w:t>
            </w:r>
          </w:p>
        </w:tc>
      </w:tr>
      <w:tr w:rsidR="002156F2" w:rsidRPr="002B2B93" w:rsidTr="00841A06">
        <w:trPr>
          <w:trHeight w:val="413"/>
        </w:trPr>
        <w:tc>
          <w:tcPr>
            <w:tcW w:w="9356" w:type="dxa"/>
            <w:gridSpan w:val="4"/>
            <w:vAlign w:val="center"/>
          </w:tcPr>
          <w:p w:rsidR="002156F2" w:rsidRPr="002B2B93" w:rsidRDefault="002156F2" w:rsidP="00841A06">
            <w:pPr>
              <w:tabs>
                <w:tab w:val="left" w:pos="150"/>
                <w:tab w:val="left" w:pos="270"/>
              </w:tabs>
              <w:spacing w:after="0"/>
              <w:rPr>
                <w:rFonts w:ascii="Trebuchet MS" w:hAnsi="Trebuchet MS"/>
              </w:rPr>
            </w:pPr>
            <w:r w:rsidRPr="002B2B93">
              <w:rPr>
                <w:rFonts w:ascii="Trebuchet MS" w:hAnsi="Trebuchet MS"/>
              </w:rPr>
              <w:t>Criteriile de selecție au fost stabilite astfel încât sprijinul să fie canalizat către acele proiecte care corespund cu necesitățile identificate, cu analiza SWOT și cu obiectivele stabilite în SDL. Parteneriatul GAL DD a stabilit urmatoarele principii de stabilire a CRITERIILOR DE SELECTIE LOCALA. Se vor prioritiza in functie de :</w:t>
            </w:r>
          </w:p>
          <w:p w:rsidR="002156F2" w:rsidRPr="002B2B93" w:rsidRDefault="002156F2" w:rsidP="00841A06">
            <w:pPr>
              <w:tabs>
                <w:tab w:val="left" w:pos="150"/>
                <w:tab w:val="left" w:pos="270"/>
              </w:tabs>
              <w:spacing w:after="0"/>
              <w:jc w:val="both"/>
              <w:rPr>
                <w:rFonts w:ascii="Trebuchet MS" w:hAnsi="Trebuchet MS"/>
              </w:rPr>
            </w:pPr>
            <w:r w:rsidRPr="002B2B93">
              <w:rPr>
                <w:rFonts w:ascii="Trebuchet MS" w:hAnsi="Trebuchet MS"/>
              </w:rPr>
              <w:t xml:space="preserve">1.Numar de persoane care beneficiaza de infrastructuri sociale imbunatatite (beneficiari indirecti); </w:t>
            </w:r>
          </w:p>
          <w:p w:rsidR="002156F2" w:rsidRPr="002B2B93" w:rsidRDefault="002156F2" w:rsidP="00841A06">
            <w:pPr>
              <w:tabs>
                <w:tab w:val="left" w:pos="150"/>
                <w:tab w:val="left" w:pos="270"/>
              </w:tabs>
              <w:spacing w:after="0"/>
              <w:jc w:val="both"/>
              <w:rPr>
                <w:rFonts w:ascii="Trebuchet MS" w:hAnsi="Trebuchet MS"/>
              </w:rPr>
            </w:pPr>
            <w:r w:rsidRPr="002B2B93">
              <w:rPr>
                <w:rFonts w:ascii="Trebuchet MS" w:hAnsi="Trebuchet MS"/>
              </w:rPr>
              <w:t>2 proiecte susținute de un parteneriat (public, ONG/privat);</w:t>
            </w:r>
          </w:p>
          <w:p w:rsidR="002156F2" w:rsidRPr="002B2B93" w:rsidRDefault="002156F2" w:rsidP="00841A06">
            <w:pPr>
              <w:tabs>
                <w:tab w:val="left" w:pos="150"/>
                <w:tab w:val="left" w:pos="270"/>
              </w:tabs>
              <w:spacing w:after="0"/>
              <w:jc w:val="both"/>
              <w:rPr>
                <w:rFonts w:ascii="Trebuchet MS" w:hAnsi="Trebuchet MS"/>
              </w:rPr>
            </w:pPr>
            <w:r w:rsidRPr="002B2B93">
              <w:rPr>
                <w:rFonts w:ascii="Trebuchet MS" w:hAnsi="Trebuchet MS"/>
              </w:rPr>
              <w:t>3. Asigurarea sustenabilității proiectului;</w:t>
            </w:r>
          </w:p>
          <w:p w:rsidR="002156F2" w:rsidRPr="002B2B93" w:rsidRDefault="002156F2" w:rsidP="00841A06">
            <w:pPr>
              <w:tabs>
                <w:tab w:val="left" w:pos="150"/>
                <w:tab w:val="left" w:pos="270"/>
              </w:tabs>
              <w:spacing w:after="0"/>
              <w:jc w:val="both"/>
              <w:rPr>
                <w:rFonts w:ascii="Trebuchet MS" w:hAnsi="Trebuchet MS"/>
              </w:rPr>
            </w:pPr>
            <w:r w:rsidRPr="002B2B93">
              <w:rPr>
                <w:rFonts w:ascii="Trebuchet MS" w:hAnsi="Trebuchet MS"/>
              </w:rPr>
              <w:t>4. Prioritizarea proiectelor care își propun investiții în eficientizarea clădirilor cu efecte pozitive asupra mediului şi climei prin reducerea consumului de energie.</w:t>
            </w:r>
          </w:p>
          <w:p w:rsidR="002156F2" w:rsidRPr="002B2B93" w:rsidRDefault="002156F2" w:rsidP="00841A06">
            <w:pPr>
              <w:tabs>
                <w:tab w:val="left" w:pos="150"/>
                <w:tab w:val="left" w:pos="270"/>
              </w:tabs>
              <w:spacing w:after="0"/>
              <w:jc w:val="both"/>
              <w:rPr>
                <w:rFonts w:ascii="Trebuchet MS" w:hAnsi="Trebuchet MS"/>
              </w:rPr>
            </w:pPr>
            <w:r w:rsidRPr="002B2B93">
              <w:rPr>
                <w:rFonts w:ascii="Trebuchet MS" w:hAnsi="Trebuchet MS"/>
              </w:rPr>
              <w:t>5. Principiul expertizei în desfășurarea de activități sociale;</w:t>
            </w:r>
          </w:p>
          <w:p w:rsidR="002156F2" w:rsidRPr="002B2B93" w:rsidRDefault="002156F2" w:rsidP="00841A06">
            <w:pPr>
              <w:tabs>
                <w:tab w:val="left" w:pos="150"/>
                <w:tab w:val="left" w:pos="270"/>
              </w:tabs>
              <w:spacing w:after="0"/>
              <w:jc w:val="both"/>
              <w:rPr>
                <w:rFonts w:ascii="Trebuchet MS" w:hAnsi="Trebuchet MS"/>
              </w:rPr>
            </w:pPr>
            <w:r w:rsidRPr="002B2B93">
              <w:rPr>
                <w:rFonts w:ascii="Trebuchet MS" w:hAnsi="Trebuchet MS"/>
              </w:rPr>
              <w:t>6. Principiul prioritizării proiectelor care își propun acțiuni inovative de dezvoltare și promovare a identității locale.</w:t>
            </w:r>
          </w:p>
          <w:p w:rsidR="002156F2" w:rsidRPr="002B2B93" w:rsidRDefault="002156F2" w:rsidP="00841A06">
            <w:pPr>
              <w:tabs>
                <w:tab w:val="left" w:pos="150"/>
                <w:tab w:val="left" w:pos="270"/>
              </w:tabs>
              <w:spacing w:after="0"/>
              <w:jc w:val="both"/>
              <w:rPr>
                <w:rFonts w:ascii="Trebuchet MS" w:hAnsi="Trebuchet MS"/>
              </w:rPr>
            </w:pPr>
            <w:r w:rsidRPr="002B2B93">
              <w:rPr>
                <w:rFonts w:ascii="Trebuchet MS" w:hAnsi="Trebuchet MS"/>
              </w:rPr>
              <w:t xml:space="preserve">Modalitatea de punctare a fiecărui criteriu de selecție va fi detaliată în Ghidul Solicitantului pentru această Măsură, în apelurile de selecție aferente fiecărei sesiuni de depunere de proiecte și în fișa de evaluare aferentă măsurii.  Nu au fost trecute valorile, având în vedere că pe parcursul implementării, prioritizarea poate fi diferită în funcție de evoluția situației la nivel local.Criteriile de selecție vor respecta prevederile art. 49 al Reg. (UE) nr. 1305/2013 </w:t>
            </w:r>
            <w:r w:rsidRPr="002B2B93">
              <w:rPr>
                <w:rFonts w:ascii="Arial" w:hAnsi="Arial" w:cs="Arial"/>
              </w:rPr>
              <w:t>ȋ</w:t>
            </w:r>
            <w:r w:rsidRPr="002B2B93">
              <w:rPr>
                <w:rFonts w:ascii="Trebuchet MS" w:hAnsi="Trebuchet MS"/>
              </w:rPr>
              <w:t>n ceea ce prive</w:t>
            </w:r>
            <w:r w:rsidRPr="002B2B93">
              <w:rPr>
                <w:rFonts w:ascii="Trebuchet MS" w:hAnsi="Trebuchet MS" w:cs="Trebuchet MS"/>
              </w:rPr>
              <w:t>ş</w:t>
            </w:r>
            <w:r w:rsidRPr="002B2B93">
              <w:rPr>
                <w:rFonts w:ascii="Trebuchet MS" w:hAnsi="Trebuchet MS"/>
              </w:rPr>
              <w:t>te tratamentul egal al solicitan</w:t>
            </w:r>
            <w:r w:rsidRPr="002B2B93">
              <w:rPr>
                <w:rFonts w:ascii="Trebuchet MS" w:hAnsi="Trebuchet MS" w:cs="Trebuchet MS"/>
              </w:rPr>
              <w:t>ț</w:t>
            </w:r>
            <w:r w:rsidRPr="002B2B93">
              <w:rPr>
                <w:rFonts w:ascii="Trebuchet MS" w:hAnsi="Trebuchet MS"/>
              </w:rPr>
              <w:t>ilor si o mai bun</w:t>
            </w:r>
            <w:r w:rsidRPr="002B2B93">
              <w:rPr>
                <w:rFonts w:ascii="Trebuchet MS" w:hAnsi="Trebuchet MS" w:cs="Trebuchet MS"/>
              </w:rPr>
              <w:t>ă</w:t>
            </w:r>
            <w:r w:rsidRPr="002B2B93">
              <w:rPr>
                <w:rFonts w:ascii="Trebuchet MS" w:hAnsi="Trebuchet MS"/>
              </w:rPr>
              <w:t xml:space="preserve"> utilizare a resurselor financiare.</w:t>
            </w:r>
          </w:p>
        </w:tc>
      </w:tr>
      <w:tr w:rsidR="002156F2" w:rsidRPr="002B2B93" w:rsidTr="00841A06">
        <w:trPr>
          <w:trHeight w:val="305"/>
        </w:trPr>
        <w:tc>
          <w:tcPr>
            <w:tcW w:w="9356" w:type="dxa"/>
            <w:gridSpan w:val="4"/>
            <w:shd w:val="clear" w:color="auto" w:fill="B8CCE4"/>
            <w:vAlign w:val="center"/>
          </w:tcPr>
          <w:p w:rsidR="002156F2" w:rsidRPr="002B2B93" w:rsidRDefault="002156F2" w:rsidP="00841A06">
            <w:pPr>
              <w:spacing w:after="0"/>
              <w:rPr>
                <w:rFonts w:ascii="Trebuchet MS" w:hAnsi="Trebuchet MS"/>
                <w:b/>
              </w:rPr>
            </w:pPr>
            <w:r w:rsidRPr="002B2B93">
              <w:rPr>
                <w:rFonts w:ascii="Trebuchet MS" w:hAnsi="Trebuchet MS"/>
                <w:b/>
              </w:rPr>
              <w:t>9</w:t>
            </w:r>
            <w:r w:rsidRPr="00985B9D">
              <w:rPr>
                <w:rFonts w:ascii="Trebuchet MS" w:hAnsi="Trebuchet MS"/>
                <w:b/>
                <w:shd w:val="clear" w:color="auto" w:fill="B8CCE4"/>
              </w:rPr>
              <w:t>. Sume aplicabile şi rata sprijinului</w:t>
            </w:r>
          </w:p>
        </w:tc>
      </w:tr>
      <w:tr w:rsidR="002156F2" w:rsidRPr="002B2B93" w:rsidTr="00841A06">
        <w:trPr>
          <w:trHeight w:val="231"/>
        </w:trPr>
        <w:tc>
          <w:tcPr>
            <w:tcW w:w="9356" w:type="dxa"/>
            <w:gridSpan w:val="4"/>
            <w:vAlign w:val="center"/>
          </w:tcPr>
          <w:p w:rsidR="002156F2" w:rsidRPr="006A12F4" w:rsidRDefault="002156F2" w:rsidP="00841A06">
            <w:pPr>
              <w:pStyle w:val="ListParagraph"/>
              <w:widowControl w:val="0"/>
              <w:autoSpaceDE w:val="0"/>
              <w:autoSpaceDN w:val="0"/>
              <w:adjustRightInd w:val="0"/>
              <w:spacing w:after="0"/>
              <w:ind w:left="34"/>
              <w:jc w:val="both"/>
              <w:rPr>
                <w:rFonts w:ascii="Trebuchet MS" w:hAnsi="Trebuchet MS" w:cs="Trebuchet MS"/>
                <w:bCs/>
                <w:lang w:val="fr-FR"/>
              </w:rPr>
            </w:pPr>
            <w:r w:rsidRPr="006A12F4">
              <w:rPr>
                <w:rFonts w:ascii="Trebuchet MS" w:hAnsi="Trebuchet MS" w:cs="Trebuchet MS"/>
                <w:bCs/>
                <w:lang w:val="fr-FR"/>
              </w:rPr>
              <w:t xml:space="preserve">Sprijinul public nerambursabil va respecta prevederile R (CE) nr.1407/2013 cu privire la sprijinul de minimis și nu va depăși 200.000 de euro/beneficiar pe 3 ani fiscali. </w:t>
            </w:r>
          </w:p>
          <w:p w:rsidR="002156F2" w:rsidRPr="002B2B93" w:rsidRDefault="002156F2" w:rsidP="00841A06">
            <w:pPr>
              <w:autoSpaceDE w:val="0"/>
              <w:autoSpaceDN w:val="0"/>
              <w:adjustRightInd w:val="0"/>
              <w:spacing w:after="0"/>
              <w:contextualSpacing/>
              <w:jc w:val="both"/>
              <w:rPr>
                <w:rFonts w:ascii="Trebuchet MS" w:hAnsi="Trebuchet MS"/>
                <w:color w:val="000000"/>
              </w:rPr>
            </w:pPr>
            <w:r w:rsidRPr="002B2B93">
              <w:rPr>
                <w:rFonts w:ascii="Trebuchet MS" w:hAnsi="Trebuchet MS"/>
                <w:color w:val="000000"/>
              </w:rPr>
              <w:t>In cadrul acestei masuri, se pot depune proiecte atat generatoare cat si negeneratoare de venit. Astfel, ajutorul public nerambursabil acordat se va face astfel:</w:t>
            </w:r>
          </w:p>
          <w:p w:rsidR="002156F2" w:rsidRPr="002B2B93" w:rsidRDefault="002156F2" w:rsidP="00841A06">
            <w:pPr>
              <w:autoSpaceDE w:val="0"/>
              <w:autoSpaceDN w:val="0"/>
              <w:adjustRightInd w:val="0"/>
              <w:spacing w:after="0"/>
              <w:contextualSpacing/>
              <w:jc w:val="both"/>
              <w:rPr>
                <w:rFonts w:ascii="Trebuchet MS" w:hAnsi="Trebuchet MS"/>
                <w:color w:val="000000"/>
              </w:rPr>
            </w:pPr>
            <w:r w:rsidRPr="002B2B93">
              <w:rPr>
                <w:rFonts w:ascii="Trebuchet MS" w:hAnsi="Trebuchet MS"/>
                <w:color w:val="000000"/>
              </w:rPr>
              <w:t>•</w:t>
            </w:r>
            <w:r w:rsidRPr="002B2B93">
              <w:rPr>
                <w:rFonts w:ascii="Trebuchet MS" w:hAnsi="Trebuchet MS"/>
                <w:color w:val="000000"/>
              </w:rPr>
              <w:tab/>
              <w:t>90% pentru proiectele generatoare de venit; 100% pentru operatiunile generatoare de venit cu utilitate publica;100% pentru proiectele negeneratoare de venit;</w:t>
            </w:r>
          </w:p>
          <w:p w:rsidR="002156F2" w:rsidRPr="002B2B93" w:rsidRDefault="002156F2" w:rsidP="00841A06">
            <w:pPr>
              <w:autoSpaceDE w:val="0"/>
              <w:autoSpaceDN w:val="0"/>
              <w:adjustRightInd w:val="0"/>
              <w:spacing w:after="0"/>
              <w:contextualSpacing/>
              <w:jc w:val="both"/>
              <w:rPr>
                <w:rFonts w:ascii="Trebuchet MS" w:hAnsi="Trebuchet MS"/>
                <w:color w:val="000000"/>
              </w:rPr>
            </w:pPr>
            <w:r w:rsidRPr="002B2B93">
              <w:rPr>
                <w:rFonts w:ascii="Trebuchet MS" w:hAnsi="Trebuchet MS"/>
                <w:color w:val="000000"/>
              </w:rPr>
              <w:t>Valoarea minima eligibilă nerambursabilă aferentă unui proiect este de  5.000 de euro.</w:t>
            </w:r>
          </w:p>
          <w:p w:rsidR="002156F2" w:rsidRPr="002B2B93" w:rsidRDefault="002156F2" w:rsidP="00841A06">
            <w:pPr>
              <w:autoSpaceDE w:val="0"/>
              <w:autoSpaceDN w:val="0"/>
              <w:adjustRightInd w:val="0"/>
              <w:spacing w:after="0"/>
              <w:contextualSpacing/>
              <w:jc w:val="both"/>
              <w:rPr>
                <w:rFonts w:ascii="Trebuchet MS" w:hAnsi="Trebuchet MS"/>
                <w:color w:val="000000"/>
              </w:rPr>
            </w:pPr>
            <w:r w:rsidRPr="002B2B93">
              <w:rPr>
                <w:rFonts w:ascii="Trebuchet MS" w:hAnsi="Trebuchet MS"/>
                <w:color w:val="000000"/>
              </w:rPr>
              <w:t>Justificarea acordării sprijinului:</w:t>
            </w:r>
          </w:p>
          <w:p w:rsidR="002156F2" w:rsidRPr="002B2B93" w:rsidRDefault="002156F2" w:rsidP="00841A06">
            <w:pPr>
              <w:autoSpaceDE w:val="0"/>
              <w:autoSpaceDN w:val="0"/>
              <w:adjustRightInd w:val="0"/>
              <w:spacing w:after="0"/>
              <w:contextualSpacing/>
              <w:jc w:val="both"/>
              <w:rPr>
                <w:rFonts w:ascii="Trebuchet MS" w:hAnsi="Trebuchet MS"/>
                <w:color w:val="000000"/>
              </w:rPr>
            </w:pPr>
            <w:r w:rsidRPr="002B2B93">
              <w:rPr>
                <w:rFonts w:ascii="Trebuchet MS" w:hAnsi="Trebuchet MS"/>
                <w:color w:val="000000"/>
              </w:rPr>
              <w:t>Elementele care au contribuit la stabilirea cuantumului sprijinului în limita maximă prevăzută de Regulamentul UE nr.1305/2013 sunt:</w:t>
            </w:r>
          </w:p>
          <w:p w:rsidR="002156F2" w:rsidRPr="006A12F4" w:rsidRDefault="002156F2">
            <w:pPr>
              <w:pStyle w:val="ListParagraph"/>
              <w:numPr>
                <w:ilvl w:val="1"/>
                <w:numId w:val="21"/>
              </w:numPr>
              <w:autoSpaceDE w:val="0"/>
              <w:autoSpaceDN w:val="0"/>
              <w:adjustRightInd w:val="0"/>
              <w:spacing w:after="0"/>
              <w:ind w:left="743"/>
              <w:contextualSpacing/>
              <w:jc w:val="both"/>
              <w:rPr>
                <w:rFonts w:ascii="Trebuchet MS" w:hAnsi="Trebuchet MS"/>
                <w:color w:val="000000"/>
                <w:lang w:val="fr-FR"/>
              </w:rPr>
            </w:pPr>
            <w:r w:rsidRPr="006A12F4">
              <w:rPr>
                <w:rFonts w:ascii="Trebuchet MS" w:hAnsi="Trebuchet MS"/>
                <w:color w:val="000000"/>
                <w:lang w:val="fr-FR"/>
              </w:rPr>
              <w:t>Măsura contribuie într-un grad ridicat la atingerea obiectivelor și priorităților  SDL;</w:t>
            </w:r>
          </w:p>
          <w:p w:rsidR="002156F2" w:rsidRPr="006A12F4" w:rsidRDefault="002156F2">
            <w:pPr>
              <w:pStyle w:val="ListParagraph"/>
              <w:numPr>
                <w:ilvl w:val="1"/>
                <w:numId w:val="21"/>
              </w:numPr>
              <w:autoSpaceDE w:val="0"/>
              <w:autoSpaceDN w:val="0"/>
              <w:adjustRightInd w:val="0"/>
              <w:spacing w:after="0"/>
              <w:ind w:left="743"/>
              <w:contextualSpacing/>
              <w:jc w:val="both"/>
              <w:rPr>
                <w:rFonts w:ascii="Trebuchet MS" w:hAnsi="Trebuchet MS"/>
                <w:color w:val="000000"/>
                <w:lang w:val="fr-FR"/>
              </w:rPr>
            </w:pPr>
            <w:r w:rsidRPr="006A12F4">
              <w:rPr>
                <w:rFonts w:ascii="Trebuchet MS" w:hAnsi="Trebuchet MS"/>
                <w:color w:val="000000"/>
                <w:lang w:val="fr-FR"/>
              </w:rPr>
              <w:t xml:space="preserve">Obiectivele măsurii </w:t>
            </w:r>
            <w:proofErr w:type="gramStart"/>
            <w:r w:rsidRPr="006A12F4">
              <w:rPr>
                <w:rFonts w:ascii="Trebuchet MS" w:hAnsi="Trebuchet MS"/>
                <w:color w:val="000000"/>
                <w:lang w:val="fr-FR"/>
              </w:rPr>
              <w:t>au în</w:t>
            </w:r>
            <w:proofErr w:type="gramEnd"/>
            <w:r w:rsidRPr="006A12F4">
              <w:rPr>
                <w:rFonts w:ascii="Trebuchet MS" w:hAnsi="Trebuchet MS"/>
                <w:color w:val="000000"/>
                <w:lang w:val="fr-FR"/>
              </w:rPr>
              <w:t xml:space="preserve"> vedere satisfacerea unui interes colectiv, la nivelul teritoriului; </w:t>
            </w:r>
          </w:p>
          <w:p w:rsidR="002156F2" w:rsidRPr="006A12F4" w:rsidRDefault="002156F2">
            <w:pPr>
              <w:pStyle w:val="ListParagraph"/>
              <w:numPr>
                <w:ilvl w:val="1"/>
                <w:numId w:val="21"/>
              </w:numPr>
              <w:autoSpaceDE w:val="0"/>
              <w:autoSpaceDN w:val="0"/>
              <w:adjustRightInd w:val="0"/>
              <w:spacing w:after="0"/>
              <w:ind w:left="743"/>
              <w:contextualSpacing/>
              <w:jc w:val="both"/>
              <w:rPr>
                <w:rFonts w:ascii="Trebuchet MS" w:hAnsi="Trebuchet MS"/>
                <w:color w:val="000000"/>
                <w:lang w:val="fr-FR"/>
              </w:rPr>
            </w:pPr>
            <w:r w:rsidRPr="006A12F4">
              <w:rPr>
                <w:rFonts w:ascii="Trebuchet MS" w:hAnsi="Trebuchet MS"/>
                <w:color w:val="000000"/>
                <w:lang w:val="fr-FR"/>
              </w:rPr>
              <w:t>Accesul public la rezultatele proiectului va contribui la îmbunătățirea calității vieții în teritoriu și la creșterea incluziunii sociale;</w:t>
            </w:r>
          </w:p>
          <w:p w:rsidR="002156F2" w:rsidRPr="006A12F4" w:rsidRDefault="002156F2">
            <w:pPr>
              <w:pStyle w:val="ListParagraph"/>
              <w:numPr>
                <w:ilvl w:val="1"/>
                <w:numId w:val="21"/>
              </w:numPr>
              <w:autoSpaceDE w:val="0"/>
              <w:autoSpaceDN w:val="0"/>
              <w:adjustRightInd w:val="0"/>
              <w:spacing w:after="0"/>
              <w:ind w:left="743"/>
              <w:contextualSpacing/>
              <w:jc w:val="both"/>
              <w:rPr>
                <w:rFonts w:ascii="Trebuchet MS" w:hAnsi="Trebuchet MS"/>
                <w:color w:val="000000"/>
                <w:lang w:val="fr-FR"/>
              </w:rPr>
            </w:pPr>
            <w:r w:rsidRPr="006A12F4">
              <w:rPr>
                <w:rFonts w:ascii="Trebuchet MS" w:hAnsi="Trebuchet MS"/>
                <w:color w:val="000000"/>
                <w:lang w:val="fr-FR"/>
              </w:rPr>
              <w:t>Bugetul limitat disponibil la nivelul planului de finanțare.</w:t>
            </w:r>
          </w:p>
          <w:p w:rsidR="002156F2" w:rsidRPr="006A12F4" w:rsidRDefault="002156F2" w:rsidP="00841A06">
            <w:pPr>
              <w:pStyle w:val="ListParagraph"/>
              <w:widowControl w:val="0"/>
              <w:autoSpaceDE w:val="0"/>
              <w:autoSpaceDN w:val="0"/>
              <w:adjustRightInd w:val="0"/>
              <w:spacing w:after="0"/>
              <w:ind w:left="34"/>
              <w:jc w:val="both"/>
              <w:rPr>
                <w:rFonts w:ascii="Trebuchet MS" w:hAnsi="Trebuchet MS"/>
                <w:lang w:val="fr-FR"/>
              </w:rPr>
            </w:pPr>
            <w:r w:rsidRPr="006A12F4">
              <w:rPr>
                <w:rFonts w:ascii="Trebuchet MS" w:hAnsi="Trebuchet MS"/>
                <w:color w:val="000000"/>
                <w:lang w:val="fr-FR"/>
              </w:rPr>
              <w:lastRenderedPageBreak/>
              <w:t xml:space="preserve"> Acordarea sumei aplicabile și a ratei sprijinului s-a facut luandu-se in considerare analiza diagnostic, conform careia, teritoriul  GAL DD este o zona saraca, 6 din 7 UAT avand IDUL mai mic de 55 (55 = pragul de saracie). </w:t>
            </w:r>
          </w:p>
        </w:tc>
      </w:tr>
      <w:tr w:rsidR="002156F2" w:rsidRPr="002B2B93" w:rsidTr="00841A06">
        <w:trPr>
          <w:trHeight w:val="215"/>
        </w:trPr>
        <w:tc>
          <w:tcPr>
            <w:tcW w:w="9356" w:type="dxa"/>
            <w:gridSpan w:val="4"/>
            <w:shd w:val="clear" w:color="auto" w:fill="B8CCE4"/>
            <w:vAlign w:val="center"/>
          </w:tcPr>
          <w:p w:rsidR="002156F2" w:rsidRPr="002B2B93" w:rsidRDefault="002156F2" w:rsidP="00841A06">
            <w:pPr>
              <w:spacing w:after="0"/>
              <w:rPr>
                <w:rFonts w:ascii="Trebuchet MS" w:hAnsi="Trebuchet MS"/>
                <w:b/>
              </w:rPr>
            </w:pPr>
            <w:r w:rsidRPr="002B2B93">
              <w:rPr>
                <w:rFonts w:ascii="Trebuchet MS" w:hAnsi="Trebuchet MS"/>
                <w:b/>
              </w:rPr>
              <w:lastRenderedPageBreak/>
              <w:t>10. Indicatori de monitorizare</w:t>
            </w:r>
          </w:p>
        </w:tc>
      </w:tr>
      <w:tr w:rsidR="002156F2" w:rsidRPr="002B2B93" w:rsidTr="00841A06">
        <w:trPr>
          <w:trHeight w:val="440"/>
        </w:trPr>
        <w:tc>
          <w:tcPr>
            <w:tcW w:w="9356" w:type="dxa"/>
            <w:gridSpan w:val="4"/>
            <w:vAlign w:val="center"/>
          </w:tcPr>
          <w:p w:rsidR="002156F2" w:rsidRPr="002B2B93" w:rsidRDefault="002156F2" w:rsidP="00841A06">
            <w:pPr>
              <w:spacing w:after="0"/>
              <w:rPr>
                <w:rFonts w:ascii="Trebuchet MS" w:hAnsi="Trebuchet MS"/>
              </w:rPr>
            </w:pPr>
            <w:r w:rsidRPr="002B2B93">
              <w:rPr>
                <w:rFonts w:ascii="Trebuchet MS" w:hAnsi="Trebuchet MS"/>
              </w:rPr>
              <w:t>Populație netă care beneficiază de servicii / infrastructură îmbunătățită: 30</w:t>
            </w:r>
          </w:p>
          <w:p w:rsidR="002156F2" w:rsidRPr="002B2B93" w:rsidRDefault="002156F2" w:rsidP="00841A06">
            <w:pPr>
              <w:spacing w:after="0"/>
              <w:rPr>
                <w:rFonts w:ascii="Trebuchet MS" w:hAnsi="Trebuchet MS"/>
              </w:rPr>
            </w:pPr>
            <w:r w:rsidRPr="002B2B93">
              <w:rPr>
                <w:rFonts w:ascii="Trebuchet MS" w:hAnsi="Trebuchet MS"/>
              </w:rPr>
              <w:t>Locuri de muncă create: 0</w:t>
            </w:r>
            <w:r>
              <w:rPr>
                <w:rFonts w:ascii="Trebuchet MS" w:hAnsi="Trebuchet MS"/>
              </w:rPr>
              <w:t xml:space="preserve">; </w:t>
            </w:r>
            <w:r w:rsidRPr="002B2B93">
              <w:rPr>
                <w:rFonts w:ascii="Trebuchet MS" w:hAnsi="Trebuchet MS"/>
              </w:rPr>
              <w:t xml:space="preserve">Cheltuielile publice totale: </w:t>
            </w:r>
            <w:r>
              <w:rPr>
                <w:rFonts w:ascii="Trebuchet MS" w:hAnsi="Trebuchet MS"/>
              </w:rPr>
              <w:t xml:space="preserve"> </w:t>
            </w:r>
            <w:ins w:id="342" w:author="Administrator" w:date="2024-09-27T11:22:00Z">
              <w:r w:rsidR="00110F4F">
                <w:rPr>
                  <w:rFonts w:ascii="Trebuchet MS" w:hAnsi="Trebuchet MS"/>
                </w:rPr>
                <w:t xml:space="preserve"> 40.868,54 </w:t>
              </w:r>
            </w:ins>
            <w:del w:id="343" w:author="Administrator" w:date="2024-09-27T11:22:00Z">
              <w:r w:rsidDel="00110F4F">
                <w:rPr>
                  <w:rFonts w:ascii="Trebuchet MS" w:hAnsi="Trebuchet MS"/>
                </w:rPr>
                <w:delText xml:space="preserve">47.596,9 </w:delText>
              </w:r>
            </w:del>
            <w:r w:rsidRPr="002B2B93">
              <w:rPr>
                <w:rFonts w:ascii="Trebuchet MS" w:hAnsi="Trebuchet MS"/>
              </w:rPr>
              <w:t>euro.</w:t>
            </w:r>
          </w:p>
        </w:tc>
      </w:tr>
    </w:tbl>
    <w:p w:rsidR="002156F2" w:rsidRDefault="002156F2" w:rsidP="002156F2">
      <w:pPr>
        <w:spacing w:after="0"/>
        <w:rPr>
          <w:lang w:val="en-US"/>
        </w:rPr>
      </w:pPr>
      <w:r w:rsidRPr="00DA3B4B">
        <w:rPr>
          <w:rFonts w:ascii="Trebuchet MS" w:hAnsi="Trebuchet MS"/>
          <w:b/>
          <w:lang w:val="en-US"/>
        </w:rPr>
        <w:br w:type="page"/>
      </w:r>
      <w:bookmarkStart w:id="344" w:name="_Hlk178335105"/>
      <w:bookmarkEnd w:id="340"/>
      <w:r w:rsidRPr="00430B7D">
        <w:rPr>
          <w:rFonts w:ascii="Trebuchet MS" w:hAnsi="Trebuchet MS"/>
          <w:b/>
          <w:lang w:val="en-US"/>
        </w:rPr>
        <w:lastRenderedPageBreak/>
        <w:t>FIȘA MĂSURII M6/6B</w:t>
      </w:r>
      <w:r w:rsidRPr="00430B7D">
        <w:rPr>
          <w:rFonts w:ascii="Trebuchet MS" w:hAnsi="Trebuchet MS"/>
          <w:b/>
          <w:webHidden/>
          <w:lang w:val="en-US"/>
        </w:rPr>
        <w:t>: Modernizarea satelor și diversificarea serviciilor comunitare</w:t>
      </w:r>
      <w:r>
        <w:rPr>
          <w:rFonts w:ascii="Trebuchet MS" w:hAnsi="Trebuchet MS"/>
          <w:b/>
          <w:webHidden/>
          <w:lang w:val="en-US"/>
        </w:rPr>
        <w:t xml:space="preserve"> </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85"/>
        <w:gridCol w:w="2268"/>
        <w:gridCol w:w="1984"/>
        <w:gridCol w:w="2835"/>
      </w:tblGrid>
      <w:tr w:rsidR="002156F2" w:rsidRPr="002B2B93" w:rsidTr="00841A06">
        <w:trPr>
          <w:trHeight w:val="530"/>
        </w:trPr>
        <w:tc>
          <w:tcPr>
            <w:tcW w:w="1985" w:type="dxa"/>
            <w:vAlign w:val="center"/>
          </w:tcPr>
          <w:p w:rsidR="002156F2" w:rsidRPr="002B2B93" w:rsidRDefault="002156F2" w:rsidP="00841A06">
            <w:pPr>
              <w:spacing w:after="0"/>
              <w:ind w:left="-108"/>
              <w:rPr>
                <w:rFonts w:ascii="Trebuchet MS" w:hAnsi="Trebuchet MS"/>
                <w:b/>
              </w:rPr>
            </w:pPr>
            <w:r w:rsidRPr="002B2B93">
              <w:rPr>
                <w:rFonts w:ascii="Trebuchet MS" w:hAnsi="Trebuchet MS"/>
                <w:b/>
              </w:rPr>
              <w:t>Denumirea măsurii</w:t>
            </w:r>
          </w:p>
        </w:tc>
        <w:tc>
          <w:tcPr>
            <w:tcW w:w="7087" w:type="dxa"/>
            <w:gridSpan w:val="3"/>
            <w:vAlign w:val="center"/>
          </w:tcPr>
          <w:p w:rsidR="002156F2" w:rsidRPr="002B2B93" w:rsidRDefault="002156F2" w:rsidP="00841A06">
            <w:pPr>
              <w:spacing w:after="0"/>
              <w:jc w:val="center"/>
              <w:rPr>
                <w:rFonts w:ascii="Trebuchet MS" w:hAnsi="Trebuchet MS"/>
                <w:b/>
              </w:rPr>
            </w:pPr>
            <w:r w:rsidRPr="002B2B93">
              <w:rPr>
                <w:rFonts w:ascii="Trebuchet MS" w:hAnsi="Trebuchet MS"/>
                <w:b/>
              </w:rPr>
              <w:t xml:space="preserve">MODERNIZAREA SATELOR SI DIVERSIFICAREA SERVICIILOR COMUNITARE </w:t>
            </w:r>
          </w:p>
        </w:tc>
      </w:tr>
      <w:tr w:rsidR="002156F2" w:rsidRPr="002B2B93" w:rsidTr="00841A06">
        <w:trPr>
          <w:trHeight w:val="298"/>
        </w:trPr>
        <w:tc>
          <w:tcPr>
            <w:tcW w:w="1985" w:type="dxa"/>
            <w:vAlign w:val="center"/>
          </w:tcPr>
          <w:p w:rsidR="002156F2" w:rsidRPr="002B2B93" w:rsidRDefault="002156F2" w:rsidP="00841A06">
            <w:pPr>
              <w:spacing w:after="0"/>
              <w:rPr>
                <w:rFonts w:ascii="Trebuchet MS" w:hAnsi="Trebuchet MS"/>
              </w:rPr>
            </w:pPr>
            <w:r w:rsidRPr="002B2B93">
              <w:rPr>
                <w:rFonts w:ascii="Trebuchet MS" w:hAnsi="Trebuchet MS"/>
              </w:rPr>
              <w:t>Codul măsurii</w:t>
            </w:r>
          </w:p>
        </w:tc>
        <w:tc>
          <w:tcPr>
            <w:tcW w:w="7087" w:type="dxa"/>
            <w:gridSpan w:val="3"/>
            <w:vAlign w:val="center"/>
          </w:tcPr>
          <w:p w:rsidR="002156F2" w:rsidRPr="002B2B93" w:rsidRDefault="002156F2" w:rsidP="00841A06">
            <w:pPr>
              <w:spacing w:after="0"/>
              <w:rPr>
                <w:rFonts w:ascii="Trebuchet MS" w:hAnsi="Trebuchet MS"/>
                <w:lang w:val="en-US"/>
              </w:rPr>
            </w:pPr>
            <w:r w:rsidRPr="002B2B93">
              <w:rPr>
                <w:rFonts w:ascii="Trebuchet MS" w:hAnsi="Trebuchet MS"/>
              </w:rPr>
              <w:t>M6/6B</w:t>
            </w:r>
          </w:p>
        </w:tc>
      </w:tr>
      <w:tr w:rsidR="002156F2" w:rsidRPr="002B2B93" w:rsidTr="00841A06">
        <w:trPr>
          <w:trHeight w:val="288"/>
        </w:trPr>
        <w:tc>
          <w:tcPr>
            <w:tcW w:w="1985" w:type="dxa"/>
            <w:vAlign w:val="center"/>
          </w:tcPr>
          <w:p w:rsidR="002156F2" w:rsidRPr="002B2B93" w:rsidRDefault="002156F2" w:rsidP="00841A06">
            <w:pPr>
              <w:spacing w:after="0"/>
              <w:rPr>
                <w:rFonts w:ascii="Trebuchet MS" w:hAnsi="Trebuchet MS"/>
              </w:rPr>
            </w:pPr>
            <w:r w:rsidRPr="002B2B93">
              <w:rPr>
                <w:rFonts w:ascii="Trebuchet MS" w:hAnsi="Trebuchet MS"/>
              </w:rPr>
              <w:t>Tipul măsurii</w:t>
            </w:r>
          </w:p>
        </w:tc>
        <w:tc>
          <w:tcPr>
            <w:tcW w:w="2268" w:type="dxa"/>
            <w:vAlign w:val="center"/>
          </w:tcPr>
          <w:p w:rsidR="002156F2" w:rsidRPr="002B2B93" w:rsidRDefault="002156F2" w:rsidP="00841A06">
            <w:pPr>
              <w:pStyle w:val="ListParagraph"/>
              <w:spacing w:after="0"/>
              <w:ind w:left="365"/>
              <w:contextualSpacing/>
              <w:rPr>
                <w:rFonts w:ascii="Trebuchet MS" w:hAnsi="Trebuchet MS"/>
              </w:rPr>
            </w:pPr>
            <w:r>
              <w:rPr>
                <w:rFonts w:ascii="Trebuchet MS" w:hAnsi="Trebuchet MS"/>
              </w:rPr>
              <w:t xml:space="preserve">X </w:t>
            </w:r>
            <w:r w:rsidRPr="002B2B93">
              <w:rPr>
                <w:rFonts w:ascii="Trebuchet MS" w:hAnsi="Trebuchet MS"/>
              </w:rPr>
              <w:t>Investiţii</w:t>
            </w:r>
          </w:p>
        </w:tc>
        <w:tc>
          <w:tcPr>
            <w:tcW w:w="1984" w:type="dxa"/>
            <w:vAlign w:val="center"/>
          </w:tcPr>
          <w:p w:rsidR="002156F2" w:rsidRPr="002B2B93" w:rsidRDefault="002156F2" w:rsidP="00841A06">
            <w:pPr>
              <w:pStyle w:val="ListParagraph"/>
              <w:spacing w:after="0"/>
              <w:ind w:left="360"/>
              <w:contextualSpacing/>
              <w:rPr>
                <w:rFonts w:ascii="Trebuchet MS" w:hAnsi="Trebuchet MS"/>
              </w:rPr>
            </w:pPr>
            <w:r>
              <w:rPr>
                <w:rFonts w:ascii="Trebuchet MS" w:hAnsi="Trebuchet MS"/>
              </w:rPr>
              <w:t xml:space="preserve">X </w:t>
            </w:r>
            <w:r w:rsidRPr="002B2B93">
              <w:rPr>
                <w:rFonts w:ascii="Trebuchet MS" w:hAnsi="Trebuchet MS"/>
              </w:rPr>
              <w:t>Servicii</w:t>
            </w:r>
          </w:p>
        </w:tc>
        <w:tc>
          <w:tcPr>
            <w:tcW w:w="2835" w:type="dxa"/>
            <w:vAlign w:val="center"/>
          </w:tcPr>
          <w:p w:rsidR="002156F2" w:rsidRPr="002B2B93" w:rsidRDefault="002156F2" w:rsidP="00841A06">
            <w:pPr>
              <w:pStyle w:val="ListParagraph"/>
              <w:spacing w:after="0"/>
              <w:ind w:left="459"/>
              <w:contextualSpacing/>
              <w:rPr>
                <w:rFonts w:ascii="Trebuchet MS" w:hAnsi="Trebuchet MS"/>
              </w:rPr>
            </w:pPr>
            <w:r w:rsidRPr="002B2B93">
              <w:rPr>
                <w:rFonts w:ascii="Trebuchet MS" w:hAnsi="Trebuchet MS"/>
              </w:rPr>
              <w:t>Sprijin Forfetar</w:t>
            </w:r>
          </w:p>
        </w:tc>
      </w:tr>
      <w:tr w:rsidR="002156F2" w:rsidRPr="002B2B93" w:rsidTr="00841A06">
        <w:trPr>
          <w:trHeight w:val="260"/>
        </w:trPr>
        <w:tc>
          <w:tcPr>
            <w:tcW w:w="9072" w:type="dxa"/>
            <w:gridSpan w:val="4"/>
            <w:shd w:val="clear" w:color="auto" w:fill="C6D9F1"/>
            <w:vAlign w:val="center"/>
          </w:tcPr>
          <w:p w:rsidR="002156F2" w:rsidRPr="002B2B93" w:rsidRDefault="002156F2" w:rsidP="00841A06">
            <w:pPr>
              <w:spacing w:after="0"/>
              <w:rPr>
                <w:rFonts w:ascii="Trebuchet MS" w:hAnsi="Trebuchet MS"/>
                <w:b/>
              </w:rPr>
            </w:pPr>
            <w:r w:rsidRPr="002B2B93">
              <w:rPr>
                <w:rFonts w:ascii="Trebuchet MS" w:hAnsi="Trebuchet MS"/>
                <w:b/>
              </w:rPr>
              <w:t>1.Descrierea generală a măsurii</w:t>
            </w:r>
          </w:p>
        </w:tc>
      </w:tr>
      <w:tr w:rsidR="002156F2" w:rsidRPr="002B2B93" w:rsidTr="00841A06">
        <w:trPr>
          <w:trHeight w:val="260"/>
        </w:trPr>
        <w:tc>
          <w:tcPr>
            <w:tcW w:w="9072" w:type="dxa"/>
            <w:gridSpan w:val="4"/>
            <w:shd w:val="clear" w:color="auto" w:fill="FFFF69"/>
            <w:vAlign w:val="center"/>
          </w:tcPr>
          <w:p w:rsidR="002156F2" w:rsidRPr="002B2B93" w:rsidRDefault="002156F2" w:rsidP="00841A06">
            <w:pPr>
              <w:spacing w:after="0"/>
              <w:rPr>
                <w:rFonts w:ascii="Trebuchet MS" w:hAnsi="Trebuchet MS"/>
                <w:b/>
              </w:rPr>
            </w:pPr>
            <w:r w:rsidRPr="002B2B93">
              <w:rPr>
                <w:rFonts w:ascii="Trebuchet MS" w:hAnsi="Trebuchet MS"/>
              </w:rPr>
              <w:t>1.1 Justificare</w:t>
            </w:r>
            <w:r w:rsidRPr="002B2B93">
              <w:rPr>
                <w:rFonts w:ascii="Trebuchet MS" w:hAnsi="Trebuchet MS"/>
                <w:lang w:val="en-US"/>
              </w:rPr>
              <w:t xml:space="preserve">a alegerii masurii </w:t>
            </w:r>
            <w:r w:rsidRPr="002B2B93">
              <w:rPr>
                <w:rFonts w:ascii="Trebuchet MS" w:hAnsi="Trebuchet MS"/>
              </w:rPr>
              <w:t>cu analiza SWOTT</w:t>
            </w:r>
            <w:r w:rsidRPr="002B2B93">
              <w:rPr>
                <w:rFonts w:ascii="Trebuchet MS" w:hAnsi="Trebuchet MS"/>
                <w:lang w:val="en-US"/>
              </w:rPr>
              <w:t xml:space="preserve"> a teritoriului</w:t>
            </w:r>
          </w:p>
        </w:tc>
      </w:tr>
      <w:tr w:rsidR="002156F2" w:rsidRPr="002B2B93" w:rsidTr="00841A06">
        <w:trPr>
          <w:trHeight w:val="260"/>
        </w:trPr>
        <w:tc>
          <w:tcPr>
            <w:tcW w:w="9072" w:type="dxa"/>
            <w:gridSpan w:val="4"/>
            <w:shd w:val="clear" w:color="auto" w:fill="FFFFFF"/>
            <w:vAlign w:val="center"/>
          </w:tcPr>
          <w:p w:rsidR="002156F2" w:rsidRPr="002B2B93" w:rsidRDefault="002156F2" w:rsidP="00841A06">
            <w:pPr>
              <w:widowControl w:val="0"/>
              <w:autoSpaceDE w:val="0"/>
              <w:autoSpaceDN w:val="0"/>
              <w:adjustRightInd w:val="0"/>
              <w:spacing w:after="0"/>
              <w:ind w:firstLine="424"/>
              <w:jc w:val="both"/>
              <w:rPr>
                <w:rFonts w:ascii="Trebuchet MS" w:hAnsi="Trebuchet MS"/>
              </w:rPr>
            </w:pPr>
            <w:r w:rsidRPr="002B2B93">
              <w:rPr>
                <w:rFonts w:ascii="Trebuchet MS" w:hAnsi="Trebuchet MS"/>
              </w:rPr>
              <w:t>În urma consultării partenerilor si a activitatii de animare a teritoriului, s-a conturat necesitatea finanțării cu prioritate a unei măsuri care să permită realizarea unui impact social și economic pentru un număr cât mai mare de locuitori/beneficiari indirecți, cu efecte pozitive, pe termen lung. Măsura va contribui la îmbunătăţirea și/sau extinderea serviciilor locale de bază destinate populației rurale, inclusiv a celor de agrement și culturale și a infrastructurii aferente; îmbunătățirea infrastructurii la scară mică (inclusiv investiții în domeniul energiei din surse regenerabile și al economisirii energiei), elaborarea si actualizarea planurilor de dezvoltare a municipalitatilor si a satelor și investiții de uz public.  Îmbunătăţirea şi dezvoltarea infrastructurii de agrement, social, cultural și de mediu reprezintă o cerinţă esenţială pentru creşterea calităţii vieţii și care pot conduce la  inversarea tendințelor de declin economic și social și de depopulare a teritoriului. Chiar dacă în ultimii ani, infrastructura de bază în zonele rurale (drumuri, alimentare cu apă și infrastructura de apă uzată) a fost susținută din fonduri naționale și europene, este încă subdezvoltată in teritoriul GAL, împiedicând creșterea economică și ocuparea forței de muncă.</w:t>
            </w:r>
          </w:p>
          <w:p w:rsidR="002156F2" w:rsidRPr="002B2B93" w:rsidRDefault="002156F2" w:rsidP="00841A06">
            <w:pPr>
              <w:widowControl w:val="0"/>
              <w:autoSpaceDE w:val="0"/>
              <w:autoSpaceDN w:val="0"/>
              <w:adjustRightInd w:val="0"/>
              <w:spacing w:after="0"/>
              <w:ind w:firstLine="424"/>
              <w:jc w:val="both"/>
              <w:rPr>
                <w:rFonts w:ascii="Trebuchet MS" w:hAnsi="Trebuchet MS"/>
              </w:rPr>
            </w:pPr>
            <w:r w:rsidRPr="002B2B93">
              <w:rPr>
                <w:rFonts w:ascii="Trebuchet MS" w:hAnsi="Trebuchet MS"/>
              </w:rPr>
              <w:t>Sprijinul în cadrul acestei măsuri va contribui la abordarea următoarelor nevoi identificate la nivelul teritoriului și evidențiate în analiza diagnostic și analiza SWOT:</w:t>
            </w:r>
            <w:r>
              <w:rPr>
                <w:rFonts w:ascii="Trebuchet MS" w:hAnsi="Trebuchet MS"/>
              </w:rPr>
              <w:t xml:space="preserve"> </w:t>
            </w:r>
            <w:r w:rsidRPr="009D2855">
              <w:rPr>
                <w:rFonts w:ascii="Trebuchet MS" w:hAnsi="Trebuchet MS" w:cs="Times New Roman"/>
              </w:rPr>
              <w:t>(N1) Creșterea nivelului de trai a populației locale prin reducerea gradului de sărăcie;</w:t>
            </w:r>
            <w:r>
              <w:rPr>
                <w:rFonts w:ascii="Trebuchet MS" w:hAnsi="Trebuchet MS" w:cs="Times New Roman"/>
              </w:rPr>
              <w:t xml:space="preserve"> </w:t>
            </w:r>
            <w:r w:rsidRPr="009D2855">
              <w:rPr>
                <w:rFonts w:ascii="Trebuchet MS" w:hAnsi="Trebuchet MS"/>
                <w:bCs/>
              </w:rPr>
              <w:t>(N9) Dezvoltarea infrastructurii de bază și servicii adecvate în teritoriu, inclusiv conservarea și promovarea patrimoniului local;</w:t>
            </w:r>
          </w:p>
        </w:tc>
      </w:tr>
      <w:tr w:rsidR="002156F2" w:rsidRPr="002B2B93" w:rsidTr="00841A06">
        <w:trPr>
          <w:trHeight w:val="260"/>
        </w:trPr>
        <w:tc>
          <w:tcPr>
            <w:tcW w:w="9072" w:type="dxa"/>
            <w:gridSpan w:val="4"/>
            <w:shd w:val="clear" w:color="auto" w:fill="FFFF69"/>
            <w:vAlign w:val="center"/>
          </w:tcPr>
          <w:p w:rsidR="002156F2" w:rsidRPr="002B2B93" w:rsidRDefault="002156F2" w:rsidP="00841A06">
            <w:pPr>
              <w:spacing w:after="0"/>
              <w:rPr>
                <w:rFonts w:ascii="Trebuchet MS" w:hAnsi="Trebuchet MS"/>
              </w:rPr>
            </w:pPr>
            <w:r w:rsidRPr="002B2B93">
              <w:rPr>
                <w:rFonts w:ascii="Trebuchet MS" w:hAnsi="Trebuchet MS"/>
              </w:rPr>
              <w:t>1.2. Obiectivele de dezvoltare rurală al Reg(UE) 1305/2013</w:t>
            </w:r>
          </w:p>
        </w:tc>
      </w:tr>
      <w:tr w:rsidR="002156F2" w:rsidRPr="002B2B93" w:rsidTr="00841A06">
        <w:trPr>
          <w:trHeight w:val="260"/>
        </w:trPr>
        <w:tc>
          <w:tcPr>
            <w:tcW w:w="9072" w:type="dxa"/>
            <w:gridSpan w:val="4"/>
            <w:shd w:val="clear" w:color="auto" w:fill="FFFFFF"/>
            <w:vAlign w:val="center"/>
          </w:tcPr>
          <w:p w:rsidR="002156F2" w:rsidRPr="002B2B93" w:rsidRDefault="002156F2" w:rsidP="00841A06">
            <w:pPr>
              <w:spacing w:after="0"/>
              <w:rPr>
                <w:rFonts w:ascii="Trebuchet MS" w:hAnsi="Trebuchet MS"/>
              </w:rPr>
            </w:pPr>
            <w:r w:rsidRPr="002B2B93">
              <w:rPr>
                <w:rFonts w:ascii="Trebuchet MS" w:hAnsi="Trebuchet MS"/>
              </w:rPr>
              <w:t>Obiective de dezvoltare rurală 2 și 3: asigurarea gestionării durabile a resurselor naturale și combaterea schimbărilor climatice; obținerea unei dezvoltări teritoriale echilibrate a economiilor și comunităților rurale, inclusiv crearea și menținerea de locuri de muncă, din Reg. (UE) nr. 1305/2013, art. 4 lit. c).</w:t>
            </w:r>
          </w:p>
        </w:tc>
      </w:tr>
      <w:tr w:rsidR="002156F2" w:rsidRPr="002B2B93" w:rsidTr="00841A06">
        <w:trPr>
          <w:trHeight w:val="260"/>
        </w:trPr>
        <w:tc>
          <w:tcPr>
            <w:tcW w:w="9072" w:type="dxa"/>
            <w:gridSpan w:val="4"/>
            <w:shd w:val="clear" w:color="auto" w:fill="FFFF69"/>
            <w:vAlign w:val="center"/>
          </w:tcPr>
          <w:p w:rsidR="002156F2" w:rsidRPr="002B2B93" w:rsidRDefault="002156F2" w:rsidP="00841A06">
            <w:pPr>
              <w:spacing w:after="0"/>
              <w:rPr>
                <w:rFonts w:ascii="Trebuchet MS" w:hAnsi="Trebuchet MS"/>
              </w:rPr>
            </w:pPr>
            <w:r w:rsidRPr="002B2B93">
              <w:rPr>
                <w:rFonts w:ascii="Trebuchet MS" w:hAnsi="Trebuchet MS"/>
              </w:rPr>
              <w:t>1.3.Obiectivul specific local al măsurii</w:t>
            </w:r>
          </w:p>
        </w:tc>
      </w:tr>
      <w:tr w:rsidR="002156F2" w:rsidRPr="002B2B93" w:rsidTr="00841A06">
        <w:trPr>
          <w:trHeight w:val="260"/>
        </w:trPr>
        <w:tc>
          <w:tcPr>
            <w:tcW w:w="9072" w:type="dxa"/>
            <w:gridSpan w:val="4"/>
            <w:shd w:val="clear" w:color="auto" w:fill="FFFFFF"/>
            <w:vAlign w:val="center"/>
          </w:tcPr>
          <w:p w:rsidR="002156F2" w:rsidRPr="007E33A7" w:rsidRDefault="002156F2" w:rsidP="00841A06">
            <w:pPr>
              <w:widowControl w:val="0"/>
              <w:overflowPunct w:val="0"/>
              <w:autoSpaceDE w:val="0"/>
              <w:autoSpaceDN w:val="0"/>
              <w:adjustRightInd w:val="0"/>
              <w:spacing w:after="0"/>
              <w:ind w:right="20"/>
              <w:jc w:val="both"/>
              <w:rPr>
                <w:rFonts w:ascii="Trebuchet MS" w:hAnsi="Trebuchet MS" w:cs="Trebuchet MS"/>
              </w:rPr>
            </w:pPr>
            <w:r w:rsidRPr="009D2855">
              <w:rPr>
                <w:rFonts w:ascii="Trebuchet MS" w:hAnsi="Trebuchet MS" w:cs="Trebuchet MS"/>
              </w:rPr>
              <w:t>O</w:t>
            </w:r>
            <w:r>
              <w:rPr>
                <w:rFonts w:ascii="Trebuchet MS" w:hAnsi="Trebuchet MS" w:cs="Trebuchet MS"/>
              </w:rPr>
              <w:t>S</w:t>
            </w:r>
            <w:r w:rsidRPr="009D2855">
              <w:rPr>
                <w:rFonts w:ascii="Trebuchet MS" w:hAnsi="Trebuchet MS" w:cs="Trebuchet MS"/>
              </w:rPr>
              <w:t>4. Dezvoltare durabilă a teritoriului prin incurajarea investitiilor in infrastructura de bază,  infra</w:t>
            </w:r>
            <w:r>
              <w:rPr>
                <w:rFonts w:ascii="Trebuchet MS" w:hAnsi="Trebuchet MS" w:cs="Trebuchet MS"/>
              </w:rPr>
              <w:t xml:space="preserve">structura sociala și minorități; </w:t>
            </w:r>
            <w:r w:rsidRPr="009D2855">
              <w:rPr>
                <w:rFonts w:ascii="Trebuchet MS" w:hAnsi="Trebuchet MS" w:cs="Trebuchet MS"/>
              </w:rPr>
              <w:t>O</w:t>
            </w:r>
            <w:r>
              <w:rPr>
                <w:rFonts w:ascii="Trebuchet MS" w:hAnsi="Trebuchet MS" w:cs="Trebuchet MS"/>
              </w:rPr>
              <w:t>S</w:t>
            </w:r>
            <w:r w:rsidRPr="009D2855">
              <w:rPr>
                <w:rFonts w:ascii="Trebuchet MS" w:hAnsi="Trebuchet MS" w:cs="Trebuchet MS"/>
              </w:rPr>
              <w:t>5. Crearea ș</w:t>
            </w:r>
            <w:r>
              <w:rPr>
                <w:rFonts w:ascii="Trebuchet MS" w:hAnsi="Trebuchet MS" w:cs="Trebuchet MS"/>
              </w:rPr>
              <w:t>i menținerea locurilor de muncă.</w:t>
            </w:r>
          </w:p>
        </w:tc>
      </w:tr>
      <w:tr w:rsidR="002156F2" w:rsidRPr="002B2B93" w:rsidTr="00841A06">
        <w:trPr>
          <w:trHeight w:val="260"/>
        </w:trPr>
        <w:tc>
          <w:tcPr>
            <w:tcW w:w="9072" w:type="dxa"/>
            <w:gridSpan w:val="4"/>
            <w:shd w:val="clear" w:color="auto" w:fill="FFFF69"/>
            <w:vAlign w:val="center"/>
          </w:tcPr>
          <w:p w:rsidR="002156F2" w:rsidRPr="002B2B93" w:rsidRDefault="002156F2" w:rsidP="00841A06">
            <w:pPr>
              <w:spacing w:after="0"/>
              <w:rPr>
                <w:rFonts w:ascii="Trebuchet MS" w:hAnsi="Trebuchet MS"/>
              </w:rPr>
            </w:pPr>
            <w:r w:rsidRPr="002B2B93">
              <w:rPr>
                <w:rFonts w:ascii="Trebuchet MS" w:hAnsi="Trebuchet MS"/>
              </w:rPr>
              <w:t>1.4. Contribuţie la prioritatea prevăzuta la art.5, Reg.(UE) nr.1305/2013</w:t>
            </w:r>
          </w:p>
        </w:tc>
      </w:tr>
      <w:tr w:rsidR="002156F2" w:rsidRPr="002B2B93" w:rsidTr="00841A06">
        <w:trPr>
          <w:trHeight w:val="260"/>
        </w:trPr>
        <w:tc>
          <w:tcPr>
            <w:tcW w:w="9072" w:type="dxa"/>
            <w:gridSpan w:val="4"/>
            <w:shd w:val="clear" w:color="auto" w:fill="FFFFFF"/>
            <w:vAlign w:val="center"/>
          </w:tcPr>
          <w:p w:rsidR="002156F2" w:rsidRPr="002B2B93" w:rsidRDefault="002156F2" w:rsidP="00841A06">
            <w:pPr>
              <w:pStyle w:val="ListParagraph"/>
              <w:tabs>
                <w:tab w:val="left" w:pos="231"/>
              </w:tabs>
              <w:spacing w:after="0"/>
              <w:ind w:left="51"/>
              <w:rPr>
                <w:rFonts w:ascii="Trebuchet MS" w:hAnsi="Trebuchet MS"/>
              </w:rPr>
            </w:pPr>
            <w:r w:rsidRPr="006A12F4">
              <w:rPr>
                <w:rFonts w:ascii="Trebuchet MS" w:hAnsi="Trebuchet MS"/>
                <w:lang w:val="ro-RO"/>
              </w:rPr>
              <w:t xml:space="preserve">Măsura  M6/6B contribuie la Prioritatea 6 “Promovarea incluziunii sociale, a reducerii sărăciei și a dezvoltării economice în zonele rurale” prevăzuta la art. 5, Reg. </w:t>
            </w:r>
            <w:r w:rsidRPr="002B2B93">
              <w:rPr>
                <w:rFonts w:ascii="Trebuchet MS" w:hAnsi="Trebuchet MS"/>
              </w:rPr>
              <w:t>(UE) nr. 1305/2013.</w:t>
            </w:r>
          </w:p>
        </w:tc>
      </w:tr>
      <w:tr w:rsidR="002156F2" w:rsidRPr="002B2B93" w:rsidTr="00841A06">
        <w:trPr>
          <w:trHeight w:val="260"/>
        </w:trPr>
        <w:tc>
          <w:tcPr>
            <w:tcW w:w="9072" w:type="dxa"/>
            <w:gridSpan w:val="4"/>
            <w:shd w:val="clear" w:color="auto" w:fill="FFFF69"/>
            <w:vAlign w:val="center"/>
          </w:tcPr>
          <w:p w:rsidR="002156F2" w:rsidRPr="002B2B93" w:rsidRDefault="002156F2" w:rsidP="00841A06">
            <w:pPr>
              <w:spacing w:after="0"/>
              <w:rPr>
                <w:rFonts w:ascii="Trebuchet MS" w:hAnsi="Trebuchet MS"/>
              </w:rPr>
            </w:pPr>
            <w:r w:rsidRPr="002B2B93">
              <w:rPr>
                <w:rFonts w:ascii="Trebuchet MS" w:hAnsi="Trebuchet MS"/>
              </w:rPr>
              <w:t>1.5. Corespondenta cu obiectivele din  R(UE) nr.1305/2013</w:t>
            </w:r>
          </w:p>
        </w:tc>
      </w:tr>
      <w:tr w:rsidR="002156F2" w:rsidRPr="002B2B93" w:rsidTr="00841A06">
        <w:trPr>
          <w:trHeight w:val="260"/>
        </w:trPr>
        <w:tc>
          <w:tcPr>
            <w:tcW w:w="9072" w:type="dxa"/>
            <w:gridSpan w:val="4"/>
            <w:shd w:val="clear" w:color="auto" w:fill="FFFFFF"/>
            <w:vAlign w:val="center"/>
          </w:tcPr>
          <w:p w:rsidR="002156F2" w:rsidRPr="002B2B93" w:rsidRDefault="002156F2" w:rsidP="00841A06">
            <w:pPr>
              <w:spacing w:after="0"/>
              <w:rPr>
                <w:rFonts w:ascii="Trebuchet MS" w:hAnsi="Trebuchet MS"/>
              </w:rPr>
            </w:pPr>
            <w:r w:rsidRPr="002B2B93">
              <w:rPr>
                <w:rFonts w:ascii="Trebuchet MS" w:hAnsi="Trebuchet MS"/>
              </w:rPr>
              <w:t xml:space="preserve">  Măsura corespunde obiectivelor art. 20 “Servicii de bază și reînnoirea satelor în zonele rurale” din Reg. (UE) nr. 1305/2013, mai exact alin. 1, lit. a),b), d),e) si f). </w:t>
            </w:r>
          </w:p>
        </w:tc>
      </w:tr>
      <w:tr w:rsidR="002156F2" w:rsidRPr="002B2B93" w:rsidTr="00841A06">
        <w:trPr>
          <w:trHeight w:val="260"/>
        </w:trPr>
        <w:tc>
          <w:tcPr>
            <w:tcW w:w="9072" w:type="dxa"/>
            <w:gridSpan w:val="4"/>
            <w:shd w:val="clear" w:color="auto" w:fill="FFFF69"/>
            <w:vAlign w:val="center"/>
          </w:tcPr>
          <w:p w:rsidR="002156F2" w:rsidRPr="002B2B93" w:rsidRDefault="002156F2" w:rsidP="00841A06">
            <w:pPr>
              <w:spacing w:after="0"/>
              <w:rPr>
                <w:rFonts w:ascii="Trebuchet MS" w:hAnsi="Trebuchet MS"/>
              </w:rPr>
            </w:pPr>
            <w:r w:rsidRPr="002B2B93">
              <w:rPr>
                <w:rFonts w:ascii="Trebuchet MS" w:hAnsi="Trebuchet MS"/>
              </w:rPr>
              <w:t>1.6. Contribuţia la domeniile de intervenţie, cf. Art.5 reg.(UE) nr. 1305/2013</w:t>
            </w:r>
          </w:p>
        </w:tc>
      </w:tr>
      <w:tr w:rsidR="002156F2" w:rsidRPr="002B2B93" w:rsidTr="00841A06">
        <w:trPr>
          <w:trHeight w:val="260"/>
        </w:trPr>
        <w:tc>
          <w:tcPr>
            <w:tcW w:w="9072" w:type="dxa"/>
            <w:gridSpan w:val="4"/>
            <w:shd w:val="clear" w:color="auto" w:fill="FFFFFF"/>
            <w:vAlign w:val="center"/>
          </w:tcPr>
          <w:p w:rsidR="002156F2" w:rsidRPr="002B2B93" w:rsidRDefault="002156F2" w:rsidP="00841A06">
            <w:pPr>
              <w:spacing w:after="0"/>
              <w:jc w:val="both"/>
              <w:rPr>
                <w:rFonts w:ascii="Trebuchet MS" w:hAnsi="Trebuchet MS"/>
              </w:rPr>
            </w:pPr>
            <w:r w:rsidRPr="002B2B93">
              <w:rPr>
                <w:rFonts w:ascii="Trebuchet MS" w:hAnsi="Trebuchet MS"/>
              </w:rPr>
              <w:t xml:space="preserve">Măsura contribuie la Domeniul de Intervenție 6B „ Încurajarea dezvoltării locale în zonele rurale”. </w:t>
            </w:r>
          </w:p>
        </w:tc>
      </w:tr>
      <w:tr w:rsidR="002156F2" w:rsidRPr="002B2B93" w:rsidTr="00841A06">
        <w:trPr>
          <w:trHeight w:val="260"/>
        </w:trPr>
        <w:tc>
          <w:tcPr>
            <w:tcW w:w="9072" w:type="dxa"/>
            <w:gridSpan w:val="4"/>
            <w:shd w:val="clear" w:color="auto" w:fill="FFFF69"/>
            <w:vAlign w:val="center"/>
          </w:tcPr>
          <w:p w:rsidR="002156F2" w:rsidRPr="002B2B93" w:rsidRDefault="002156F2" w:rsidP="00841A06">
            <w:pPr>
              <w:spacing w:after="0"/>
              <w:rPr>
                <w:rFonts w:ascii="Trebuchet MS" w:hAnsi="Trebuchet MS"/>
              </w:rPr>
            </w:pPr>
            <w:r w:rsidRPr="002B2B93">
              <w:rPr>
                <w:rFonts w:ascii="Trebuchet MS" w:hAnsi="Trebuchet MS"/>
              </w:rPr>
              <w:t>1.7. Contribuţia la obiectivele transversale ale Reg.(UE) 1305 /2013 – Art. 5</w:t>
            </w:r>
          </w:p>
        </w:tc>
      </w:tr>
      <w:tr w:rsidR="002156F2" w:rsidRPr="002B2B93" w:rsidTr="00841A06">
        <w:trPr>
          <w:trHeight w:val="260"/>
        </w:trPr>
        <w:tc>
          <w:tcPr>
            <w:tcW w:w="9072" w:type="dxa"/>
            <w:gridSpan w:val="4"/>
            <w:shd w:val="clear" w:color="auto" w:fill="FFFFFF"/>
            <w:vAlign w:val="center"/>
          </w:tcPr>
          <w:p w:rsidR="002156F2" w:rsidRDefault="002156F2" w:rsidP="00841A06">
            <w:pPr>
              <w:spacing w:after="0"/>
              <w:jc w:val="both"/>
              <w:rPr>
                <w:rFonts w:ascii="Trebuchet MS" w:hAnsi="Trebuchet MS"/>
                <w:b/>
              </w:rPr>
            </w:pPr>
          </w:p>
          <w:p w:rsidR="002156F2" w:rsidRPr="002B2B93" w:rsidRDefault="002156F2" w:rsidP="00841A06">
            <w:pPr>
              <w:spacing w:after="0"/>
              <w:jc w:val="both"/>
              <w:rPr>
                <w:rFonts w:ascii="Trebuchet MS" w:hAnsi="Trebuchet MS"/>
              </w:rPr>
            </w:pPr>
            <w:r w:rsidRPr="002B2B93">
              <w:rPr>
                <w:rFonts w:ascii="Trebuchet MS" w:hAnsi="Trebuchet MS"/>
                <w:b/>
              </w:rPr>
              <w:lastRenderedPageBreak/>
              <w:t>Inovare:</w:t>
            </w:r>
            <w:r w:rsidRPr="002B2B93">
              <w:rPr>
                <w:rFonts w:ascii="Trebuchet MS" w:hAnsi="Trebuchet MS"/>
              </w:rPr>
              <w:t xml:space="preserve"> prin această măsură se va putea finanța proiecte care propun servicii publice inovative care să contribuie la îmbătrânirea activă sau alternative la transportul public, modele inovative de infrastructura de acces turistica care face legatura intre apa si uscat, etc.De asemenea vor fi finantate planuri de dezvoltare(ex.PUG al localitatilor, planuri de dezvoltare care vor sustine investitiile publice ce se vor realiza prin implementarea acestei strategii, etc), conservarea patrimoniului nematerial al minoritatilor locale(muzica, folclor, etnologie, etc.).</w:t>
            </w:r>
          </w:p>
          <w:p w:rsidR="002156F2" w:rsidRPr="002B2B93" w:rsidRDefault="002156F2" w:rsidP="00841A06">
            <w:pPr>
              <w:spacing w:after="0"/>
              <w:jc w:val="both"/>
              <w:rPr>
                <w:rFonts w:ascii="Trebuchet MS" w:hAnsi="Trebuchet MS"/>
              </w:rPr>
            </w:pPr>
            <w:r w:rsidRPr="002B2B93">
              <w:rPr>
                <w:rFonts w:ascii="Trebuchet MS" w:hAnsi="Trebuchet MS"/>
                <w:b/>
              </w:rPr>
              <w:t>Mediu:</w:t>
            </w:r>
            <w:r w:rsidRPr="002B2B93">
              <w:rPr>
                <w:rFonts w:ascii="Trebuchet MS" w:hAnsi="Trebuchet MS"/>
              </w:rPr>
              <w:t xml:space="preserve"> proiectele vor urmări diminuarea/limitarea efectelor negative asupra mediului. Tipuri de acțiuni (enumerarea nu este limitativă, ci exemplificativă): dotarea clădirilor sau infrastructurii de acces cu sisteme care utilizează energie regenerabilă; modernizarea activităților prin dotarea cu tehnologii și echipamenete cu un consum redus de energie; restaurarea ecosistemelor naturale; valorificare oportunităților de a utiliza resurse locale și materiale ușor degradabile pentru reducerea nivelului de poluare în cazul construcțiilor (poluarea aerului, apei, solului).</w:t>
            </w:r>
          </w:p>
        </w:tc>
      </w:tr>
      <w:tr w:rsidR="002156F2" w:rsidRPr="002B2B93" w:rsidTr="00841A06">
        <w:trPr>
          <w:trHeight w:val="260"/>
        </w:trPr>
        <w:tc>
          <w:tcPr>
            <w:tcW w:w="9072" w:type="dxa"/>
            <w:gridSpan w:val="4"/>
            <w:shd w:val="clear" w:color="auto" w:fill="FFFF69"/>
            <w:vAlign w:val="center"/>
          </w:tcPr>
          <w:p w:rsidR="002156F2" w:rsidRPr="002B2B93" w:rsidRDefault="002156F2" w:rsidP="00841A06">
            <w:pPr>
              <w:spacing w:after="0"/>
              <w:rPr>
                <w:rFonts w:ascii="Trebuchet MS" w:hAnsi="Trebuchet MS"/>
              </w:rPr>
            </w:pPr>
            <w:r w:rsidRPr="002B2B93">
              <w:rPr>
                <w:rFonts w:ascii="Trebuchet MS" w:hAnsi="Trebuchet MS"/>
              </w:rPr>
              <w:lastRenderedPageBreak/>
              <w:t>1.8. Complementaritate cu alte măsuri din SDL</w:t>
            </w:r>
          </w:p>
        </w:tc>
      </w:tr>
      <w:tr w:rsidR="002156F2" w:rsidRPr="002B2B93" w:rsidTr="00841A06">
        <w:trPr>
          <w:trHeight w:val="260"/>
        </w:trPr>
        <w:tc>
          <w:tcPr>
            <w:tcW w:w="9072" w:type="dxa"/>
            <w:gridSpan w:val="4"/>
            <w:shd w:val="clear" w:color="auto" w:fill="FFFFFF"/>
            <w:vAlign w:val="center"/>
          </w:tcPr>
          <w:p w:rsidR="002156F2" w:rsidRPr="002B2B93" w:rsidRDefault="002156F2" w:rsidP="00841A06">
            <w:pPr>
              <w:spacing w:after="0"/>
              <w:jc w:val="both"/>
              <w:rPr>
                <w:rFonts w:ascii="Trebuchet MS" w:hAnsi="Trebuchet MS"/>
              </w:rPr>
            </w:pPr>
            <w:r w:rsidRPr="002B2B93">
              <w:rPr>
                <w:rFonts w:ascii="Trebuchet MS" w:hAnsi="Trebuchet MS"/>
              </w:rPr>
              <w:t>M6/6B „Modernizarea satelor si diversificarea serviciilor comunitare” este complementara cu măsura Măsura M5/6B „Investitii in infrastructura sociala si pentru integrarea minoritatilor locale”.</w:t>
            </w:r>
          </w:p>
        </w:tc>
      </w:tr>
      <w:tr w:rsidR="002156F2" w:rsidRPr="002B2B93" w:rsidTr="00841A06">
        <w:trPr>
          <w:trHeight w:val="260"/>
        </w:trPr>
        <w:tc>
          <w:tcPr>
            <w:tcW w:w="9072" w:type="dxa"/>
            <w:gridSpan w:val="4"/>
            <w:shd w:val="clear" w:color="auto" w:fill="FFFF69"/>
            <w:vAlign w:val="center"/>
          </w:tcPr>
          <w:p w:rsidR="002156F2" w:rsidRPr="002B2B93" w:rsidRDefault="002156F2" w:rsidP="00841A06">
            <w:pPr>
              <w:spacing w:after="0"/>
              <w:rPr>
                <w:rFonts w:ascii="Trebuchet MS" w:hAnsi="Trebuchet MS"/>
              </w:rPr>
            </w:pPr>
            <w:r w:rsidRPr="002B2B93">
              <w:rPr>
                <w:rFonts w:ascii="Trebuchet MS" w:hAnsi="Trebuchet MS"/>
              </w:rPr>
              <w:t>1.9. Sinergia cu alte măsuri din SDL</w:t>
            </w:r>
          </w:p>
        </w:tc>
      </w:tr>
      <w:tr w:rsidR="002156F2" w:rsidRPr="002B2B93" w:rsidTr="00841A06">
        <w:trPr>
          <w:trHeight w:val="260"/>
        </w:trPr>
        <w:tc>
          <w:tcPr>
            <w:tcW w:w="9072" w:type="dxa"/>
            <w:gridSpan w:val="4"/>
            <w:shd w:val="clear" w:color="auto" w:fill="FFFFFF"/>
            <w:vAlign w:val="center"/>
          </w:tcPr>
          <w:p w:rsidR="001F64A0" w:rsidRDefault="002156F2">
            <w:pPr>
              <w:spacing w:after="0"/>
              <w:jc w:val="both"/>
              <w:rPr>
                <w:rFonts w:ascii="Trebuchet MS" w:hAnsi="Trebuchet MS"/>
              </w:rPr>
            </w:pPr>
            <w:r>
              <w:rPr>
                <w:rFonts w:ascii="Trebuchet MS" w:hAnsi="Trebuchet MS"/>
              </w:rPr>
              <w:t>M</w:t>
            </w:r>
            <w:r w:rsidRPr="002B2B93">
              <w:rPr>
                <w:rFonts w:ascii="Trebuchet MS" w:hAnsi="Trebuchet MS"/>
              </w:rPr>
              <w:t>ăsura M6/6B „Modernizarea satelor si diversificarea serviciilor comunitare”</w:t>
            </w:r>
            <w:r>
              <w:rPr>
                <w:rFonts w:ascii="Trebuchet MS" w:hAnsi="Trebuchet MS"/>
              </w:rPr>
              <w:t xml:space="preserve"> este sinergică cu m</w:t>
            </w:r>
            <w:r w:rsidRPr="002B2B93">
              <w:rPr>
                <w:rFonts w:ascii="Trebuchet MS" w:hAnsi="Trebuchet MS"/>
              </w:rPr>
              <w:t xml:space="preserve">ăsura M5/6B „Investitii in infrastructura sociala si pentru integrarea minoritatilor locale”, </w:t>
            </w:r>
            <w:del w:id="345" w:author="GAL-2" w:date="2024-10-09T14:47:00Z">
              <w:r w:rsidRPr="002B2B93" w:rsidDel="000D2441">
                <w:rPr>
                  <w:rFonts w:ascii="Trebuchet MS" w:hAnsi="Trebuchet MS"/>
                </w:rPr>
                <w:delText>cu masura M4/6B „Promovarea formelor de cooperare</w:delText>
              </w:r>
              <w:r w:rsidDel="000D2441">
                <w:rPr>
                  <w:rFonts w:ascii="Trebuchet MS" w:hAnsi="Trebuchet MS"/>
                </w:rPr>
                <w:delText xml:space="preserve">, </w:delText>
              </w:r>
              <w:r w:rsidRPr="002B2B93" w:rsidDel="000D2441">
                <w:rPr>
                  <w:rFonts w:ascii="Trebuchet MS" w:hAnsi="Trebuchet MS"/>
                </w:rPr>
                <w:delText>asociere in dezvoltare</w:delText>
              </w:r>
              <w:r w:rsidDel="000D2441">
                <w:rPr>
                  <w:rFonts w:ascii="Trebuchet MS" w:hAnsi="Trebuchet MS"/>
                </w:rPr>
                <w:delText xml:space="preserve"> locala ”</w:delText>
              </w:r>
              <w:r w:rsidRPr="002B2B93" w:rsidDel="000D2441">
                <w:rPr>
                  <w:rFonts w:ascii="Trebuchet MS" w:hAnsi="Trebuchet MS"/>
                </w:rPr>
                <w:delText xml:space="preserve"> </w:delText>
              </w:r>
            </w:del>
            <w:r>
              <w:rPr>
                <w:rFonts w:ascii="Trebuchet MS" w:hAnsi="Trebuchet MS"/>
              </w:rPr>
              <w:t xml:space="preserve">care </w:t>
            </w:r>
            <w:r w:rsidRPr="002B2B93">
              <w:rPr>
                <w:rFonts w:ascii="Trebuchet MS" w:hAnsi="Trebuchet MS"/>
              </w:rPr>
              <w:t>conduc la îndeplinirea Priorității 6 “Promovarea incluziunii sociale, a reducerii sărăciei și a dezvoltării economice în zonele rurale”, prevăzută la art. 5, Reg. (UE) nr. 1305/2013.</w:t>
            </w:r>
          </w:p>
        </w:tc>
      </w:tr>
      <w:tr w:rsidR="002156F2" w:rsidRPr="002B2B93" w:rsidTr="00841A06">
        <w:trPr>
          <w:trHeight w:val="350"/>
        </w:trPr>
        <w:tc>
          <w:tcPr>
            <w:tcW w:w="9072" w:type="dxa"/>
            <w:gridSpan w:val="4"/>
            <w:shd w:val="clear" w:color="auto" w:fill="C6D9F1"/>
            <w:vAlign w:val="center"/>
          </w:tcPr>
          <w:p w:rsidR="002156F2" w:rsidRPr="002B2B93" w:rsidRDefault="002156F2" w:rsidP="00841A06">
            <w:pPr>
              <w:pStyle w:val="ListParagraph"/>
              <w:spacing w:after="0"/>
              <w:ind w:left="0"/>
              <w:contextualSpacing/>
              <w:rPr>
                <w:rFonts w:ascii="Trebuchet MS" w:hAnsi="Trebuchet MS"/>
                <w:b/>
              </w:rPr>
            </w:pPr>
            <w:r>
              <w:rPr>
                <w:rFonts w:ascii="Trebuchet MS" w:hAnsi="Trebuchet MS"/>
                <w:b/>
              </w:rPr>
              <w:t>2.</w:t>
            </w:r>
            <w:r w:rsidRPr="002B2B93">
              <w:rPr>
                <w:rFonts w:ascii="Trebuchet MS" w:hAnsi="Trebuchet MS"/>
                <w:b/>
              </w:rPr>
              <w:t>Valoarea adăugată a măsurii</w:t>
            </w:r>
          </w:p>
        </w:tc>
      </w:tr>
      <w:tr w:rsidR="002156F2" w:rsidRPr="002B2B93" w:rsidTr="00841A06">
        <w:trPr>
          <w:trHeight w:val="260"/>
        </w:trPr>
        <w:tc>
          <w:tcPr>
            <w:tcW w:w="9072" w:type="dxa"/>
            <w:gridSpan w:val="4"/>
            <w:vAlign w:val="center"/>
          </w:tcPr>
          <w:p w:rsidR="002156F2" w:rsidRPr="002B2B93" w:rsidRDefault="002156F2" w:rsidP="00841A06">
            <w:pPr>
              <w:spacing w:after="0"/>
              <w:jc w:val="both"/>
              <w:rPr>
                <w:rFonts w:ascii="Trebuchet MS" w:hAnsi="Trebuchet MS"/>
              </w:rPr>
            </w:pPr>
            <w:r w:rsidRPr="002B2B93">
              <w:rPr>
                <w:rFonts w:ascii="Trebuchet MS" w:hAnsi="Trebuchet MS"/>
              </w:rPr>
              <w:t>M6/6B „Modernizarea satelor si diversificarea serviciilor comunitare” generează plus valoare în teritoriul GAL DELTA DUNARII prin  abordarea ei multi-sectorială, pentru că își propunea creșterea calității vieții și a atractivității teritoriului din mai multe puncte de vedere: dezvoltarea infrastructurilor la scara mica intro paleta larga de activitati eligibile,realizarea de studii necesare fundamentarii investitiilor propuse,conservarea patrimoniului cultural material și imaterial, crearea infrastructurii de agrement și turistică de uz public etc. Toate aceste acțiuni vor avea impact direct/indirect asupra comunităților din zona gal-ului, generând  locuri de muncă, creștere economică și dezvoltare durabilă.Valoarea adăugată a măsurii derivă și din faptul că sunt prioritizate proiectele care își propun furnizarea de servicii în parteneriat , prin implicarea directa a ONG-urilor cu expertiza in domeniu.</w:t>
            </w:r>
          </w:p>
        </w:tc>
      </w:tr>
      <w:tr w:rsidR="002156F2" w:rsidRPr="002B2B93" w:rsidTr="00841A06">
        <w:trPr>
          <w:trHeight w:val="350"/>
        </w:trPr>
        <w:tc>
          <w:tcPr>
            <w:tcW w:w="9072" w:type="dxa"/>
            <w:gridSpan w:val="4"/>
            <w:shd w:val="clear" w:color="auto" w:fill="C6D9F1"/>
            <w:vAlign w:val="center"/>
          </w:tcPr>
          <w:p w:rsidR="002156F2" w:rsidRPr="006A12F4" w:rsidRDefault="002156F2" w:rsidP="00841A06">
            <w:pPr>
              <w:pStyle w:val="ListParagraph"/>
              <w:spacing w:after="0"/>
              <w:ind w:left="0"/>
              <w:contextualSpacing/>
              <w:rPr>
                <w:rFonts w:ascii="Trebuchet MS" w:hAnsi="Trebuchet MS"/>
                <w:b/>
                <w:lang w:val="fr-FR"/>
              </w:rPr>
            </w:pPr>
            <w:r w:rsidRPr="006A12F4">
              <w:rPr>
                <w:rFonts w:ascii="Trebuchet MS" w:hAnsi="Trebuchet MS"/>
                <w:b/>
                <w:lang w:val="fr-FR"/>
              </w:rPr>
              <w:t>3.Trimiteri la alte acte legislative</w:t>
            </w:r>
          </w:p>
        </w:tc>
      </w:tr>
      <w:tr w:rsidR="002156F2" w:rsidRPr="002B2B93" w:rsidTr="00841A06">
        <w:trPr>
          <w:trHeight w:val="260"/>
        </w:trPr>
        <w:tc>
          <w:tcPr>
            <w:tcW w:w="9072" w:type="dxa"/>
            <w:gridSpan w:val="4"/>
            <w:vAlign w:val="center"/>
          </w:tcPr>
          <w:p w:rsidR="002156F2" w:rsidRPr="002B2B93" w:rsidRDefault="002156F2" w:rsidP="00841A06">
            <w:pPr>
              <w:widowControl w:val="0"/>
              <w:overflowPunct w:val="0"/>
              <w:autoSpaceDE w:val="0"/>
              <w:autoSpaceDN w:val="0"/>
              <w:adjustRightInd w:val="0"/>
              <w:spacing w:after="0"/>
              <w:jc w:val="both"/>
              <w:rPr>
                <w:rFonts w:ascii="Trebuchet MS" w:hAnsi="Trebuchet MS"/>
              </w:rPr>
            </w:pPr>
            <w:r w:rsidRPr="002B2B93">
              <w:rPr>
                <w:rFonts w:ascii="Trebuchet MS" w:hAnsi="Trebuchet MS"/>
                <w:b/>
              </w:rPr>
              <w:t>Legislație europeană:</w:t>
            </w:r>
            <w:r w:rsidRPr="002B2B93">
              <w:rPr>
                <w:rFonts w:ascii="Trebuchet MS" w:hAnsi="Trebuchet MS"/>
              </w:rPr>
              <w:t xml:space="preserve"> Reg. (UE) nr. 1303/2013; Reg. (UE) nr. 807/2014; Reg. (UE) nr. 808/2014; </w:t>
            </w:r>
            <w:r w:rsidRPr="002B2B93">
              <w:rPr>
                <w:rFonts w:ascii="Trebuchet MS" w:hAnsi="Trebuchet MS"/>
                <w:b/>
              </w:rPr>
              <w:t>Legislație națională:</w:t>
            </w:r>
            <w:r w:rsidRPr="002B2B93">
              <w:rPr>
                <w:rFonts w:ascii="Trebuchet MS" w:hAnsi="Trebuchet MS"/>
              </w:rPr>
              <w:tab/>
              <w:t>Legea nr. 215/2001; OG nr. 26/2000; Legea nr. 272/2004;  Legea nr. 448/2006; Legea nr. 292/2011; OG nr. 68/2003; HG nr. 539/2005; Legea nr. 116/2002; HG nr. 1149/2002; HG 226/2015;</w:t>
            </w:r>
            <w:r>
              <w:rPr>
                <w:rFonts w:ascii="Trebuchet MS" w:hAnsi="Trebuchet MS"/>
              </w:rPr>
              <w:t xml:space="preserve"> Reg.(UE) 1407/2013</w:t>
            </w:r>
          </w:p>
        </w:tc>
      </w:tr>
      <w:tr w:rsidR="002156F2" w:rsidRPr="002B2B93" w:rsidTr="00841A06">
        <w:trPr>
          <w:trHeight w:val="170"/>
        </w:trPr>
        <w:tc>
          <w:tcPr>
            <w:tcW w:w="9072" w:type="dxa"/>
            <w:gridSpan w:val="4"/>
            <w:shd w:val="clear" w:color="auto" w:fill="C6D9F1"/>
            <w:vAlign w:val="center"/>
          </w:tcPr>
          <w:p w:rsidR="002156F2" w:rsidRPr="002B2B93" w:rsidRDefault="002156F2" w:rsidP="00841A06">
            <w:pPr>
              <w:pStyle w:val="ListParagraph"/>
              <w:spacing w:after="0"/>
              <w:ind w:left="0"/>
              <w:contextualSpacing/>
              <w:rPr>
                <w:rFonts w:ascii="Trebuchet MS" w:hAnsi="Trebuchet MS"/>
                <w:b/>
              </w:rPr>
            </w:pPr>
            <w:r>
              <w:rPr>
                <w:rFonts w:ascii="Trebuchet MS" w:hAnsi="Trebuchet MS"/>
                <w:b/>
              </w:rPr>
              <w:t>4.</w:t>
            </w:r>
            <w:r w:rsidRPr="002B2B93">
              <w:rPr>
                <w:rFonts w:ascii="Trebuchet MS" w:hAnsi="Trebuchet MS"/>
                <w:b/>
              </w:rPr>
              <w:t>Beneficiari direcţi/indirecţi (grup ţintă)</w:t>
            </w:r>
          </w:p>
        </w:tc>
      </w:tr>
      <w:tr w:rsidR="002156F2" w:rsidRPr="002B2B93" w:rsidTr="00841A06">
        <w:trPr>
          <w:trHeight w:val="703"/>
        </w:trPr>
        <w:tc>
          <w:tcPr>
            <w:tcW w:w="9072" w:type="dxa"/>
            <w:gridSpan w:val="4"/>
            <w:vAlign w:val="center"/>
          </w:tcPr>
          <w:p w:rsidR="002156F2" w:rsidRPr="002B2B93" w:rsidRDefault="002156F2" w:rsidP="00841A06">
            <w:pPr>
              <w:pStyle w:val="ListParagraph"/>
              <w:spacing w:after="0"/>
              <w:ind w:left="318"/>
              <w:jc w:val="both"/>
              <w:rPr>
                <w:rFonts w:ascii="Trebuchet MS" w:hAnsi="Trebuchet MS"/>
              </w:rPr>
            </w:pPr>
            <w:r w:rsidRPr="002B2B93">
              <w:rPr>
                <w:rFonts w:ascii="Trebuchet MS" w:hAnsi="Trebuchet MS"/>
              </w:rPr>
              <w:t>Beneficiari direcți vor fi:</w:t>
            </w:r>
          </w:p>
          <w:p w:rsidR="002156F2" w:rsidRPr="002B2B93" w:rsidRDefault="002156F2">
            <w:pPr>
              <w:pStyle w:val="ListParagraph"/>
              <w:numPr>
                <w:ilvl w:val="0"/>
                <w:numId w:val="20"/>
              </w:numPr>
              <w:spacing w:after="0"/>
              <w:contextualSpacing/>
              <w:jc w:val="both"/>
              <w:rPr>
                <w:rFonts w:ascii="Trebuchet MS" w:hAnsi="Trebuchet MS"/>
              </w:rPr>
            </w:pPr>
            <w:r w:rsidRPr="002B2B93">
              <w:rPr>
                <w:rFonts w:ascii="Trebuchet MS" w:hAnsi="Trebuchet MS" w:cs="Trebuchet MS"/>
                <w:bCs/>
                <w:color w:val="000000"/>
              </w:rPr>
              <w:t>ONG-uri, APL, asociaţiile acestora, parteneriate formate din autoritati publice locale, ONG- uri si persoane juridice private, inclusiv asociatii ale minoritatilor entice din teritoriul GAL;</w:t>
            </w:r>
          </w:p>
          <w:p w:rsidR="002156F2" w:rsidRPr="006A12F4" w:rsidRDefault="002156F2">
            <w:pPr>
              <w:pStyle w:val="ListParagraph"/>
              <w:numPr>
                <w:ilvl w:val="0"/>
                <w:numId w:val="20"/>
              </w:numPr>
              <w:spacing w:after="0"/>
              <w:contextualSpacing/>
              <w:jc w:val="both"/>
              <w:rPr>
                <w:rFonts w:ascii="Trebuchet MS" w:hAnsi="Trebuchet MS"/>
                <w:lang w:val="fr-FR"/>
              </w:rPr>
            </w:pPr>
            <w:r w:rsidRPr="006A12F4">
              <w:rPr>
                <w:rFonts w:ascii="Trebuchet MS" w:hAnsi="Trebuchet MS"/>
                <w:lang w:val="fr-FR"/>
              </w:rPr>
              <w:t>Societăți comerciale care dețin în administrare obiective de patrimoniu cultural</w:t>
            </w:r>
          </w:p>
          <w:p w:rsidR="002156F2" w:rsidRPr="002B2B93" w:rsidRDefault="002156F2" w:rsidP="00841A06">
            <w:pPr>
              <w:pStyle w:val="ListParagraph"/>
              <w:spacing w:after="0"/>
              <w:ind w:left="318"/>
              <w:jc w:val="both"/>
              <w:rPr>
                <w:rFonts w:ascii="Trebuchet MS" w:hAnsi="Trebuchet MS"/>
              </w:rPr>
            </w:pPr>
            <w:r w:rsidRPr="002B2B93">
              <w:rPr>
                <w:rFonts w:ascii="Trebuchet MS" w:hAnsi="Trebuchet MS"/>
              </w:rPr>
              <w:lastRenderedPageBreak/>
              <w:t>Beneficiari indirecți(grup tinta) ai acestei măsuri vor fi:</w:t>
            </w:r>
          </w:p>
          <w:p w:rsidR="002156F2" w:rsidRPr="006A12F4" w:rsidRDefault="002156F2">
            <w:pPr>
              <w:pStyle w:val="ListParagraph"/>
              <w:numPr>
                <w:ilvl w:val="0"/>
                <w:numId w:val="20"/>
              </w:numPr>
              <w:spacing w:after="0"/>
              <w:contextualSpacing/>
              <w:jc w:val="both"/>
              <w:rPr>
                <w:rFonts w:ascii="Trebuchet MS" w:hAnsi="Trebuchet MS"/>
                <w:lang w:val="fr-FR"/>
              </w:rPr>
            </w:pPr>
            <w:r w:rsidRPr="006A12F4">
              <w:rPr>
                <w:rFonts w:ascii="Trebuchet MS" w:hAnsi="Trebuchet MS"/>
                <w:lang w:val="fr-FR"/>
              </w:rPr>
              <w:t>Com. locale, inclusiv minoritatile etnice, firmele, turisti, investitori, etc</w:t>
            </w:r>
          </w:p>
        </w:tc>
      </w:tr>
      <w:tr w:rsidR="002156F2" w:rsidRPr="002B2B93" w:rsidTr="00841A06">
        <w:trPr>
          <w:trHeight w:val="188"/>
        </w:trPr>
        <w:tc>
          <w:tcPr>
            <w:tcW w:w="9072" w:type="dxa"/>
            <w:gridSpan w:val="4"/>
            <w:shd w:val="clear" w:color="auto" w:fill="C6D9F1"/>
            <w:vAlign w:val="center"/>
          </w:tcPr>
          <w:p w:rsidR="002156F2" w:rsidRPr="002B2B93" w:rsidRDefault="002156F2" w:rsidP="00841A06">
            <w:pPr>
              <w:pStyle w:val="ListParagraph"/>
              <w:spacing w:after="0"/>
              <w:ind w:left="0"/>
              <w:contextualSpacing/>
              <w:rPr>
                <w:rFonts w:ascii="Trebuchet MS" w:hAnsi="Trebuchet MS"/>
                <w:b/>
              </w:rPr>
            </w:pPr>
            <w:r>
              <w:rPr>
                <w:rFonts w:ascii="Trebuchet MS" w:hAnsi="Trebuchet MS"/>
                <w:b/>
              </w:rPr>
              <w:lastRenderedPageBreak/>
              <w:t>5.</w:t>
            </w:r>
            <w:r w:rsidRPr="002B2B93">
              <w:rPr>
                <w:rFonts w:ascii="Trebuchet MS" w:hAnsi="Trebuchet MS"/>
                <w:b/>
              </w:rPr>
              <w:t>Tip de sprijin (conform art. 67 din Reg. (UE) nr.1303/2013)</w:t>
            </w:r>
          </w:p>
        </w:tc>
      </w:tr>
      <w:tr w:rsidR="002156F2" w:rsidRPr="002B2B93" w:rsidTr="00841A06">
        <w:trPr>
          <w:trHeight w:val="458"/>
        </w:trPr>
        <w:tc>
          <w:tcPr>
            <w:tcW w:w="9072" w:type="dxa"/>
            <w:gridSpan w:val="4"/>
            <w:vAlign w:val="center"/>
          </w:tcPr>
          <w:p w:rsidR="002156F2" w:rsidRPr="002B2B93" w:rsidRDefault="002156F2" w:rsidP="00841A06">
            <w:pPr>
              <w:pStyle w:val="Default"/>
              <w:spacing w:line="276" w:lineRule="auto"/>
              <w:ind w:firstLine="426"/>
              <w:contextualSpacing/>
              <w:jc w:val="both"/>
              <w:rPr>
                <w:rFonts w:ascii="Trebuchet MS" w:hAnsi="Trebuchet MS"/>
                <w:color w:val="auto"/>
                <w:sz w:val="22"/>
                <w:szCs w:val="22"/>
              </w:rPr>
            </w:pPr>
            <w:r w:rsidRPr="002B2B93">
              <w:rPr>
                <w:rFonts w:ascii="Trebuchet MS" w:hAnsi="Trebuchet MS"/>
                <w:sz w:val="22"/>
                <w:szCs w:val="22"/>
              </w:rPr>
              <w:t xml:space="preserve"> </w:t>
            </w:r>
            <w:r w:rsidRPr="002B2B93">
              <w:rPr>
                <w:rFonts w:ascii="Trebuchet MS" w:hAnsi="Trebuchet MS"/>
                <w:color w:val="auto"/>
                <w:sz w:val="22"/>
                <w:szCs w:val="22"/>
              </w:rPr>
              <w:t>Sprijinul în cadrul acestei măsuri poate fi acordat pentru investiții, astfel:</w:t>
            </w:r>
          </w:p>
          <w:p w:rsidR="002156F2" w:rsidRDefault="002156F2" w:rsidP="00841A06">
            <w:pPr>
              <w:pStyle w:val="Default"/>
              <w:spacing w:line="276" w:lineRule="auto"/>
              <w:ind w:left="426"/>
              <w:contextualSpacing/>
              <w:jc w:val="both"/>
              <w:rPr>
                <w:rFonts w:ascii="Trebuchet MS" w:hAnsi="Trebuchet MS"/>
                <w:b/>
                <w:color w:val="auto"/>
                <w:sz w:val="22"/>
                <w:szCs w:val="22"/>
              </w:rPr>
            </w:pPr>
            <w:r>
              <w:rPr>
                <w:rFonts w:ascii="Trebuchet MS" w:hAnsi="Trebuchet MS"/>
                <w:b/>
                <w:color w:val="auto"/>
                <w:sz w:val="22"/>
                <w:szCs w:val="22"/>
              </w:rPr>
              <w:t>1.</w:t>
            </w:r>
            <w:r w:rsidRPr="002B2B93">
              <w:rPr>
                <w:rFonts w:ascii="Trebuchet MS" w:hAnsi="Trebuchet MS"/>
                <w:b/>
                <w:color w:val="auto"/>
                <w:sz w:val="22"/>
                <w:szCs w:val="22"/>
              </w:rPr>
              <w:t>Rambursarea</w:t>
            </w:r>
            <w:r w:rsidRPr="002B2B93">
              <w:rPr>
                <w:rFonts w:ascii="Trebuchet MS" w:hAnsi="Trebuchet MS"/>
                <w:color w:val="auto"/>
                <w:sz w:val="22"/>
                <w:szCs w:val="22"/>
              </w:rPr>
              <w:t xml:space="preserve"> costurilor eligibile suportate și plătite efectiv;</w:t>
            </w:r>
          </w:p>
          <w:p w:rsidR="002156F2" w:rsidRPr="002B2B93" w:rsidRDefault="002156F2" w:rsidP="00841A06">
            <w:pPr>
              <w:pStyle w:val="Default"/>
              <w:spacing w:line="276" w:lineRule="auto"/>
              <w:ind w:left="426"/>
              <w:contextualSpacing/>
              <w:jc w:val="both"/>
              <w:rPr>
                <w:rFonts w:ascii="Trebuchet MS" w:hAnsi="Trebuchet MS"/>
                <w:b/>
                <w:color w:val="auto"/>
                <w:sz w:val="22"/>
                <w:szCs w:val="22"/>
              </w:rPr>
            </w:pPr>
            <w:r>
              <w:rPr>
                <w:rFonts w:ascii="Trebuchet MS" w:hAnsi="Trebuchet MS"/>
                <w:b/>
                <w:color w:val="auto"/>
                <w:sz w:val="22"/>
                <w:szCs w:val="22"/>
              </w:rPr>
              <w:t xml:space="preserve">2. </w:t>
            </w:r>
            <w:r w:rsidRPr="002B2B93">
              <w:rPr>
                <w:rFonts w:ascii="Trebuchet MS" w:hAnsi="Trebuchet MS"/>
                <w:b/>
                <w:color w:val="auto"/>
                <w:sz w:val="22"/>
                <w:szCs w:val="22"/>
              </w:rPr>
              <w:t>Plăți în avans</w:t>
            </w:r>
            <w:r w:rsidRPr="002B2B93">
              <w:rPr>
                <w:rFonts w:ascii="Trebuchet MS" w:hAnsi="Trebuchet MS"/>
                <w:color w:val="auto"/>
                <w:sz w:val="22"/>
                <w:szCs w:val="22"/>
              </w:rPr>
              <w:t>, cu condiția constituirii unei garanții bancare sau a unei garanții echivalente corespunzătoare procentului de 100 % din valoarea avansului, în conformitate cu art. 45 (4) și art. 63 ale Reg. (UE) nr. 1305/2013.</w:t>
            </w:r>
          </w:p>
          <w:p w:rsidR="002156F2" w:rsidRPr="002B2B93" w:rsidRDefault="002156F2" w:rsidP="00841A06">
            <w:pPr>
              <w:autoSpaceDE w:val="0"/>
              <w:autoSpaceDN w:val="0"/>
              <w:adjustRightInd w:val="0"/>
              <w:spacing w:after="0"/>
              <w:contextualSpacing/>
              <w:jc w:val="both"/>
              <w:rPr>
                <w:rFonts w:ascii="Trebuchet MS" w:hAnsi="Trebuchet MS"/>
              </w:rPr>
            </w:pPr>
            <w:r w:rsidRPr="002B2B93">
              <w:rPr>
                <w:rFonts w:ascii="Trebuchet MS" w:hAnsi="Trebuchet MS" w:cs="Calibri-Bold"/>
                <w:bCs/>
              </w:rPr>
              <w:t>Sprijinul public nerambursabil va respecta prevederile R(CE) nr. 1407/2013 cu privire la sprijinul de minimis, se acordă pentru o perioadă de maxim trei ani și nu va depăşi 200.000 euro/beneficiar (întreprindere unică) pe 3 ani fiscali.</w:t>
            </w:r>
          </w:p>
        </w:tc>
      </w:tr>
      <w:tr w:rsidR="002156F2" w:rsidRPr="002B2B93" w:rsidTr="00841A06">
        <w:trPr>
          <w:trHeight w:val="242"/>
        </w:trPr>
        <w:tc>
          <w:tcPr>
            <w:tcW w:w="9072" w:type="dxa"/>
            <w:gridSpan w:val="4"/>
            <w:shd w:val="clear" w:color="auto" w:fill="C6D9F1"/>
            <w:vAlign w:val="center"/>
          </w:tcPr>
          <w:p w:rsidR="002156F2" w:rsidRPr="002B2B93" w:rsidRDefault="002156F2" w:rsidP="00841A06">
            <w:pPr>
              <w:spacing w:after="0"/>
              <w:rPr>
                <w:rFonts w:ascii="Trebuchet MS" w:hAnsi="Trebuchet MS"/>
              </w:rPr>
            </w:pPr>
            <w:r w:rsidRPr="002B2B93">
              <w:rPr>
                <w:rFonts w:ascii="Trebuchet MS" w:hAnsi="Trebuchet MS"/>
                <w:b/>
              </w:rPr>
              <w:t>6</w:t>
            </w:r>
            <w:r w:rsidRPr="00985B9D">
              <w:rPr>
                <w:rFonts w:ascii="Trebuchet MS" w:hAnsi="Trebuchet MS"/>
                <w:b/>
                <w:shd w:val="clear" w:color="auto" w:fill="C6D9F1"/>
              </w:rPr>
              <w:t>.Tipuri de acţiuni eligibile şi neeligibile</w:t>
            </w:r>
          </w:p>
        </w:tc>
      </w:tr>
      <w:tr w:rsidR="002156F2" w:rsidRPr="002B2B93" w:rsidTr="00841A06">
        <w:trPr>
          <w:trHeight w:val="1288"/>
        </w:trPr>
        <w:tc>
          <w:tcPr>
            <w:tcW w:w="9072" w:type="dxa"/>
            <w:gridSpan w:val="4"/>
            <w:shd w:val="clear" w:color="auto" w:fill="auto"/>
          </w:tcPr>
          <w:p w:rsidR="002156F2" w:rsidRPr="002B2B93" w:rsidRDefault="002156F2" w:rsidP="00841A06">
            <w:pPr>
              <w:spacing w:after="0"/>
              <w:jc w:val="both"/>
              <w:rPr>
                <w:rFonts w:ascii="Trebuchet MS" w:hAnsi="Trebuchet MS"/>
              </w:rPr>
            </w:pPr>
            <w:r w:rsidRPr="002B2B93">
              <w:rPr>
                <w:rFonts w:ascii="Trebuchet MS" w:hAnsi="Trebuchet MS"/>
              </w:rPr>
              <w:t>Pentru a stabili tipurile de acțiuni eligibile și neeligibile, s-a tinut cont de urmatoarele reglementari: art. 65 din Reg. (UE) nr. 1303/2013; art. 69(3) din Reg. (UE) nr. 1303/2013; art. 45 din. (UE) nr. 1305/2013; art. 13 din Reg. (UE) nr. 807/2014; prevederile din PNDR – cap. 8.1, Fișa tehnică a sub-măsurii 19.2 si HG 226/2015 privind stabilirea cadrului general de implementare a masurilor PNDR. In toate cazurile conditionalitatile din regulamentele UE prevaleaza in fata reglementarilor nationale.</w:t>
            </w:r>
          </w:p>
          <w:p w:rsidR="002156F2" w:rsidRPr="002B2B93" w:rsidRDefault="002156F2" w:rsidP="00841A06">
            <w:pPr>
              <w:spacing w:after="0"/>
              <w:jc w:val="both"/>
              <w:rPr>
                <w:rFonts w:ascii="Trebuchet MS" w:hAnsi="Trebuchet MS"/>
                <w:b/>
              </w:rPr>
            </w:pPr>
            <w:r w:rsidRPr="002B2B93">
              <w:rPr>
                <w:rFonts w:ascii="Trebuchet MS" w:hAnsi="Trebuchet MS"/>
                <w:b/>
              </w:rPr>
              <w:t>Actiuni eligibile (liste indicative):</w:t>
            </w:r>
          </w:p>
          <w:p w:rsidR="002156F2" w:rsidRPr="002B2B93" w:rsidRDefault="002156F2" w:rsidP="00841A06">
            <w:pPr>
              <w:spacing w:after="0"/>
              <w:jc w:val="both"/>
              <w:rPr>
                <w:rFonts w:ascii="Trebuchet MS" w:hAnsi="Trebuchet MS"/>
              </w:rPr>
            </w:pPr>
            <w:r w:rsidRPr="002B2B93">
              <w:rPr>
                <w:rFonts w:ascii="Trebuchet MS" w:hAnsi="Trebuchet MS"/>
              </w:rPr>
              <w:t xml:space="preserve">(a) elaborarea și actualizarea planurilor de dezvoltare a municipalităților și a satelor în zonele rurale și a serviciilor de bază oferite de acestea, precum și ale planurilor de protecție și de gestionare legate de zonele Natura 2000 și de alte zone cu înaltă valoare naturală; </w:t>
            </w:r>
          </w:p>
          <w:p w:rsidR="002156F2" w:rsidRPr="006A12F4" w:rsidRDefault="002156F2">
            <w:pPr>
              <w:pStyle w:val="ListParagraph"/>
              <w:numPr>
                <w:ilvl w:val="0"/>
                <w:numId w:val="28"/>
              </w:numPr>
              <w:spacing w:after="0"/>
              <w:ind w:left="318"/>
              <w:contextualSpacing/>
              <w:jc w:val="both"/>
              <w:rPr>
                <w:rFonts w:ascii="Trebuchet MS" w:hAnsi="Trebuchet MS"/>
                <w:lang w:val="fr-FR"/>
              </w:rPr>
            </w:pPr>
            <w:r w:rsidRPr="006A12F4">
              <w:rPr>
                <w:rFonts w:ascii="Trebuchet MS" w:hAnsi="Trebuchet MS"/>
                <w:lang w:val="fr-FR"/>
              </w:rPr>
              <w:t xml:space="preserve">Dezv. sau actualizarea documentaţiei de planificare locală a </w:t>
            </w:r>
            <w:proofErr w:type="gramStart"/>
            <w:r w:rsidRPr="006A12F4">
              <w:rPr>
                <w:rFonts w:ascii="Trebuchet MS" w:hAnsi="Trebuchet MS"/>
                <w:lang w:val="fr-FR"/>
              </w:rPr>
              <w:t>municipalităţilor(</w:t>
            </w:r>
            <w:proofErr w:type="gramEnd"/>
            <w:r w:rsidRPr="006A12F4">
              <w:rPr>
                <w:rFonts w:ascii="Trebuchet MS" w:hAnsi="Trebuchet MS"/>
                <w:lang w:val="fr-FR"/>
              </w:rPr>
              <w:t>PUG, Fisa localitatii, Strategii locale, etc);</w:t>
            </w:r>
          </w:p>
          <w:p w:rsidR="002156F2" w:rsidRPr="006A12F4" w:rsidRDefault="002156F2">
            <w:pPr>
              <w:pStyle w:val="ListParagraph"/>
              <w:numPr>
                <w:ilvl w:val="0"/>
                <w:numId w:val="28"/>
              </w:numPr>
              <w:spacing w:after="0"/>
              <w:ind w:left="318"/>
              <w:contextualSpacing/>
              <w:jc w:val="both"/>
              <w:rPr>
                <w:rFonts w:ascii="Trebuchet MS" w:hAnsi="Trebuchet MS"/>
                <w:lang w:val="fr-FR"/>
              </w:rPr>
            </w:pPr>
            <w:r w:rsidRPr="006A12F4">
              <w:rPr>
                <w:rFonts w:ascii="Trebuchet MS" w:hAnsi="Trebuchet MS"/>
                <w:lang w:val="fr-FR"/>
              </w:rPr>
              <w:t>Elaborarea planurilor de management pentru zonele Natura 2000 şi altor zone cu</w:t>
            </w:r>
          </w:p>
          <w:p w:rsidR="002156F2" w:rsidRPr="002B2B93" w:rsidRDefault="002156F2">
            <w:pPr>
              <w:pStyle w:val="ListParagraph"/>
              <w:numPr>
                <w:ilvl w:val="0"/>
                <w:numId w:val="28"/>
              </w:numPr>
              <w:spacing w:after="0"/>
              <w:ind w:left="318"/>
              <w:jc w:val="both"/>
              <w:rPr>
                <w:rFonts w:ascii="Trebuchet MS" w:hAnsi="Trebuchet MS"/>
              </w:rPr>
            </w:pPr>
            <w:r w:rsidRPr="002B2B93">
              <w:rPr>
                <w:rFonts w:ascii="Trebuchet MS" w:hAnsi="Trebuchet MS"/>
              </w:rPr>
              <w:t>valoare naturală mare;</w:t>
            </w:r>
          </w:p>
          <w:p w:rsidR="002156F2" w:rsidRPr="002B2B93" w:rsidRDefault="002156F2">
            <w:pPr>
              <w:pStyle w:val="ListParagraph"/>
              <w:numPr>
                <w:ilvl w:val="0"/>
                <w:numId w:val="28"/>
              </w:numPr>
              <w:spacing w:after="0"/>
              <w:ind w:left="318"/>
              <w:contextualSpacing/>
              <w:jc w:val="both"/>
              <w:rPr>
                <w:rFonts w:ascii="Trebuchet MS" w:hAnsi="Trebuchet MS"/>
              </w:rPr>
            </w:pPr>
            <w:r w:rsidRPr="002B2B93">
              <w:rPr>
                <w:rFonts w:ascii="Trebuchet MS" w:hAnsi="Trebuchet MS"/>
              </w:rPr>
              <w:t>Activităţi de consultanţă privind elaborarea planurilor prevăzute în baza măsurii;</w:t>
            </w:r>
          </w:p>
          <w:p w:rsidR="002156F2" w:rsidRPr="002B2B93" w:rsidRDefault="002156F2">
            <w:pPr>
              <w:pStyle w:val="ListParagraph"/>
              <w:numPr>
                <w:ilvl w:val="0"/>
                <w:numId w:val="28"/>
              </w:numPr>
              <w:spacing w:after="0"/>
              <w:ind w:left="318"/>
              <w:contextualSpacing/>
              <w:jc w:val="both"/>
              <w:rPr>
                <w:rFonts w:ascii="Trebuchet MS" w:hAnsi="Trebuchet MS"/>
              </w:rPr>
            </w:pPr>
            <w:r w:rsidRPr="002B2B93">
              <w:rPr>
                <w:rFonts w:ascii="Trebuchet MS" w:hAnsi="Trebuchet MS"/>
              </w:rPr>
              <w:t>Activităţi de creştere a conştientizării şi consultaţii publice în vederea stabilirii</w:t>
            </w:r>
          </w:p>
          <w:p w:rsidR="002156F2" w:rsidRPr="006A12F4" w:rsidRDefault="002156F2" w:rsidP="00841A06">
            <w:pPr>
              <w:pStyle w:val="ListParagraph"/>
              <w:spacing w:after="0"/>
              <w:ind w:left="34" w:firstLine="24"/>
              <w:jc w:val="both"/>
              <w:rPr>
                <w:rFonts w:ascii="Trebuchet MS" w:hAnsi="Trebuchet MS"/>
                <w:lang w:val="fr-FR"/>
              </w:rPr>
            </w:pPr>
            <w:r w:rsidRPr="006A12F4">
              <w:rPr>
                <w:rFonts w:ascii="Trebuchet MS" w:hAnsi="Trebuchet MS"/>
                <w:lang w:val="fr-FR"/>
              </w:rPr>
              <w:t>planurilor de management şi protecţie prevăzute în baza măsurii.</w:t>
            </w:r>
          </w:p>
          <w:p w:rsidR="002156F2" w:rsidRPr="002B2B93" w:rsidRDefault="002156F2" w:rsidP="00841A06">
            <w:pPr>
              <w:spacing w:after="0"/>
              <w:jc w:val="both"/>
              <w:rPr>
                <w:rFonts w:ascii="Trebuchet MS" w:hAnsi="Trebuchet MS"/>
              </w:rPr>
            </w:pPr>
            <w:r w:rsidRPr="002B2B93">
              <w:rPr>
                <w:rFonts w:ascii="Trebuchet MS" w:hAnsi="Trebuchet MS"/>
              </w:rPr>
              <w:t xml:space="preserve">(b) investiții în crearea, îmbunătățirea și extinderea tuturor tipurilor de infrastructuri la scară mică, inclusiv investiții în domeniul energiei din surse regenerabile și al economisirii energiei; </w:t>
            </w:r>
          </w:p>
          <w:p w:rsidR="002156F2" w:rsidRPr="002B2B93" w:rsidRDefault="002156F2">
            <w:pPr>
              <w:pStyle w:val="ListParagraph"/>
              <w:numPr>
                <w:ilvl w:val="1"/>
                <w:numId w:val="29"/>
              </w:numPr>
              <w:spacing w:after="0"/>
              <w:ind w:left="318"/>
              <w:contextualSpacing/>
              <w:jc w:val="both"/>
              <w:rPr>
                <w:rFonts w:ascii="Trebuchet MS" w:hAnsi="Trebuchet MS"/>
              </w:rPr>
            </w:pPr>
            <w:r w:rsidRPr="002B2B93">
              <w:rPr>
                <w:rFonts w:ascii="Trebuchet MS" w:hAnsi="Trebuchet MS"/>
              </w:rPr>
              <w:t>Construirea, reconstruirea şi reabilitarea drumurilor şi podurilor municipale;</w:t>
            </w:r>
          </w:p>
          <w:p w:rsidR="002156F2" w:rsidRPr="002B2B93" w:rsidRDefault="002156F2">
            <w:pPr>
              <w:pStyle w:val="ListParagraph"/>
              <w:numPr>
                <w:ilvl w:val="1"/>
                <w:numId w:val="29"/>
              </w:numPr>
              <w:spacing w:after="0"/>
              <w:ind w:left="318"/>
              <w:contextualSpacing/>
              <w:jc w:val="both"/>
              <w:rPr>
                <w:rFonts w:ascii="Trebuchet MS" w:hAnsi="Trebuchet MS"/>
              </w:rPr>
            </w:pPr>
            <w:r w:rsidRPr="002B2B93">
              <w:rPr>
                <w:rFonts w:ascii="Trebuchet MS" w:hAnsi="Trebuchet MS"/>
              </w:rPr>
              <w:t>Construirea, reconstruirea şi reabilitarea sistemelor de alimentare cu apă /</w:t>
            </w:r>
          </w:p>
          <w:p w:rsidR="002156F2" w:rsidRPr="006A12F4" w:rsidRDefault="002156F2">
            <w:pPr>
              <w:pStyle w:val="ListParagraph"/>
              <w:numPr>
                <w:ilvl w:val="0"/>
                <w:numId w:val="29"/>
              </w:numPr>
              <w:spacing w:after="0"/>
              <w:ind w:left="318"/>
              <w:jc w:val="both"/>
              <w:rPr>
                <w:rFonts w:ascii="Trebuchet MS" w:hAnsi="Trebuchet MS"/>
                <w:lang w:val="fr-FR"/>
              </w:rPr>
            </w:pPr>
            <w:r w:rsidRPr="006A12F4">
              <w:rPr>
                <w:rFonts w:ascii="Trebuchet MS" w:hAnsi="Trebuchet MS"/>
                <w:lang w:val="fr-FR"/>
              </w:rPr>
              <w:t xml:space="preserve">canalizare, </w:t>
            </w:r>
            <w:proofErr w:type="gramStart"/>
            <w:r w:rsidRPr="006A12F4">
              <w:rPr>
                <w:rFonts w:ascii="Trebuchet MS" w:hAnsi="Trebuchet MS"/>
                <w:lang w:val="fr-FR"/>
              </w:rPr>
              <w:t>a</w:t>
            </w:r>
            <w:proofErr w:type="gramEnd"/>
            <w:r w:rsidRPr="006A12F4">
              <w:rPr>
                <w:rFonts w:ascii="Trebuchet MS" w:hAnsi="Trebuchet MS"/>
                <w:lang w:val="fr-FR"/>
              </w:rPr>
              <w:t xml:space="preserve"> infrastructurii de management al apei;</w:t>
            </w:r>
          </w:p>
          <w:p w:rsidR="002156F2" w:rsidRPr="006A12F4" w:rsidRDefault="002156F2">
            <w:pPr>
              <w:pStyle w:val="ListParagraph"/>
              <w:numPr>
                <w:ilvl w:val="1"/>
                <w:numId w:val="29"/>
              </w:numPr>
              <w:spacing w:after="0"/>
              <w:ind w:left="318"/>
              <w:contextualSpacing/>
              <w:jc w:val="both"/>
              <w:rPr>
                <w:rFonts w:ascii="Trebuchet MS" w:hAnsi="Trebuchet MS"/>
                <w:lang w:val="fr-FR"/>
              </w:rPr>
            </w:pPr>
            <w:r w:rsidRPr="006A12F4">
              <w:rPr>
                <w:rFonts w:ascii="Trebuchet MS" w:hAnsi="Trebuchet MS"/>
                <w:lang w:val="fr-FR"/>
              </w:rPr>
              <w:t>Construirea de facilităţi suplimentare pentru producerea şi utilizarea de energie</w:t>
            </w:r>
          </w:p>
          <w:p w:rsidR="002156F2" w:rsidRPr="002B2B93" w:rsidRDefault="002156F2">
            <w:pPr>
              <w:pStyle w:val="ListParagraph"/>
              <w:numPr>
                <w:ilvl w:val="0"/>
                <w:numId w:val="29"/>
              </w:numPr>
              <w:spacing w:after="0"/>
              <w:ind w:left="318"/>
              <w:jc w:val="both"/>
              <w:rPr>
                <w:rFonts w:ascii="Trebuchet MS" w:hAnsi="Trebuchet MS"/>
              </w:rPr>
            </w:pPr>
            <w:r w:rsidRPr="002B2B93">
              <w:rPr>
                <w:rFonts w:ascii="Trebuchet MS" w:hAnsi="Trebuchet MS"/>
              </w:rPr>
              <w:t>regenerabilă în municipalităţi rurale;</w:t>
            </w:r>
          </w:p>
          <w:p w:rsidR="002156F2" w:rsidRPr="006A12F4" w:rsidRDefault="002156F2">
            <w:pPr>
              <w:pStyle w:val="ListParagraph"/>
              <w:numPr>
                <w:ilvl w:val="1"/>
                <w:numId w:val="29"/>
              </w:numPr>
              <w:spacing w:after="0"/>
              <w:ind w:left="318"/>
              <w:contextualSpacing/>
              <w:jc w:val="both"/>
              <w:rPr>
                <w:rFonts w:ascii="Trebuchet MS" w:hAnsi="Trebuchet MS"/>
                <w:lang w:val="fr-FR"/>
              </w:rPr>
            </w:pPr>
            <w:r w:rsidRPr="006A12F4">
              <w:rPr>
                <w:rFonts w:ascii="Trebuchet MS" w:hAnsi="Trebuchet MS"/>
                <w:lang w:val="fr-FR"/>
              </w:rPr>
              <w:t>Construirea de facilităţi educaţionale şi de îngrijire.</w:t>
            </w:r>
          </w:p>
          <w:p w:rsidR="002156F2" w:rsidRPr="002B2B93" w:rsidRDefault="002156F2" w:rsidP="00841A06">
            <w:pPr>
              <w:spacing w:after="0"/>
              <w:jc w:val="both"/>
              <w:rPr>
                <w:rFonts w:ascii="Trebuchet MS" w:hAnsi="Trebuchet MS"/>
              </w:rPr>
            </w:pPr>
            <w:r w:rsidRPr="002B2B93">
              <w:rPr>
                <w:rFonts w:ascii="Trebuchet MS" w:hAnsi="Trebuchet MS"/>
              </w:rPr>
              <w:t xml:space="preserve"> (e) investiții de uz public în infrastructura de agrement, în informarea turiștilor și în infrastructura turistică la scară mică; </w:t>
            </w:r>
          </w:p>
          <w:p w:rsidR="002156F2" w:rsidRPr="002B2B93" w:rsidRDefault="002156F2">
            <w:pPr>
              <w:pStyle w:val="ListParagraph"/>
              <w:numPr>
                <w:ilvl w:val="1"/>
                <w:numId w:val="30"/>
              </w:numPr>
              <w:spacing w:after="0"/>
              <w:ind w:left="318"/>
              <w:contextualSpacing/>
              <w:jc w:val="both"/>
              <w:rPr>
                <w:rFonts w:ascii="Trebuchet MS" w:hAnsi="Trebuchet MS"/>
              </w:rPr>
            </w:pPr>
            <w:r w:rsidRPr="002B2B93">
              <w:rPr>
                <w:rFonts w:ascii="Trebuchet MS" w:hAnsi="Trebuchet MS"/>
              </w:rPr>
              <w:t>Demarcarea zonelor turistice;</w:t>
            </w:r>
          </w:p>
          <w:p w:rsidR="002156F2" w:rsidRPr="006A12F4" w:rsidRDefault="002156F2">
            <w:pPr>
              <w:pStyle w:val="ListParagraph"/>
              <w:numPr>
                <w:ilvl w:val="1"/>
                <w:numId w:val="30"/>
              </w:numPr>
              <w:spacing w:after="0"/>
              <w:ind w:left="318"/>
              <w:contextualSpacing/>
              <w:jc w:val="both"/>
              <w:rPr>
                <w:rFonts w:ascii="Trebuchet MS" w:hAnsi="Trebuchet MS"/>
                <w:lang w:val="fr-FR"/>
              </w:rPr>
            </w:pPr>
            <w:r w:rsidRPr="006A12F4">
              <w:rPr>
                <w:rFonts w:ascii="Trebuchet MS" w:hAnsi="Trebuchet MS"/>
                <w:lang w:val="fr-FR"/>
              </w:rPr>
              <w:t>Construirea de adăposturi şi facilităţi de siguranţă legate de turismul compatibil</w:t>
            </w:r>
          </w:p>
          <w:p w:rsidR="002156F2" w:rsidRPr="006A12F4" w:rsidRDefault="002156F2">
            <w:pPr>
              <w:pStyle w:val="ListParagraph"/>
              <w:numPr>
                <w:ilvl w:val="0"/>
                <w:numId w:val="30"/>
              </w:numPr>
              <w:spacing w:after="0"/>
              <w:ind w:left="318"/>
              <w:jc w:val="both"/>
              <w:rPr>
                <w:rFonts w:ascii="Trebuchet MS" w:hAnsi="Trebuchet MS"/>
                <w:lang w:val="fr-FR"/>
              </w:rPr>
            </w:pPr>
            <w:r w:rsidRPr="006A12F4">
              <w:rPr>
                <w:rFonts w:ascii="Trebuchet MS" w:hAnsi="Trebuchet MS"/>
                <w:lang w:val="fr-FR"/>
              </w:rPr>
              <w:t>social şi cu mediul înconjurător;</w:t>
            </w:r>
          </w:p>
          <w:p w:rsidR="002156F2" w:rsidRPr="006A12F4" w:rsidRDefault="002156F2">
            <w:pPr>
              <w:pStyle w:val="ListParagraph"/>
              <w:numPr>
                <w:ilvl w:val="1"/>
                <w:numId w:val="30"/>
              </w:numPr>
              <w:spacing w:after="0"/>
              <w:ind w:left="318"/>
              <w:contextualSpacing/>
              <w:jc w:val="both"/>
              <w:rPr>
                <w:rFonts w:ascii="Trebuchet MS" w:hAnsi="Trebuchet MS"/>
                <w:lang w:val="fr-FR"/>
              </w:rPr>
            </w:pPr>
            <w:r w:rsidRPr="006A12F4">
              <w:rPr>
                <w:rFonts w:ascii="Trebuchet MS" w:hAnsi="Trebuchet MS"/>
                <w:lang w:val="fr-FR"/>
              </w:rPr>
              <w:t>Stabilirea de sisteme de rezervări online pentru servicii turistice;</w:t>
            </w:r>
          </w:p>
          <w:p w:rsidR="002156F2" w:rsidRPr="006A12F4" w:rsidRDefault="002156F2">
            <w:pPr>
              <w:pStyle w:val="ListParagraph"/>
              <w:numPr>
                <w:ilvl w:val="1"/>
                <w:numId w:val="30"/>
              </w:numPr>
              <w:spacing w:after="0"/>
              <w:ind w:left="318"/>
              <w:contextualSpacing/>
              <w:jc w:val="both"/>
              <w:rPr>
                <w:rFonts w:ascii="Trebuchet MS" w:hAnsi="Trebuchet MS"/>
                <w:lang w:val="fr-FR"/>
              </w:rPr>
            </w:pPr>
            <w:r w:rsidRPr="006A12F4">
              <w:rPr>
                <w:rFonts w:ascii="Trebuchet MS" w:hAnsi="Trebuchet MS"/>
                <w:lang w:val="fr-FR"/>
              </w:rPr>
              <w:t>Dezvoltarea turismului compatibil social şi cu mediul înconjurător cu</w:t>
            </w:r>
          </w:p>
          <w:p w:rsidR="002156F2" w:rsidRPr="002B2B93" w:rsidRDefault="002156F2">
            <w:pPr>
              <w:pStyle w:val="ListParagraph"/>
              <w:numPr>
                <w:ilvl w:val="0"/>
                <w:numId w:val="30"/>
              </w:numPr>
              <w:spacing w:after="0"/>
              <w:ind w:left="318"/>
              <w:jc w:val="both"/>
              <w:rPr>
                <w:rFonts w:ascii="Trebuchet MS" w:hAnsi="Trebuchet MS"/>
              </w:rPr>
            </w:pPr>
            <w:r w:rsidRPr="002B2B93">
              <w:rPr>
                <w:rFonts w:ascii="Trebuchet MS" w:hAnsi="Trebuchet MS"/>
              </w:rPr>
              <w:t>caracteristicile sale de bază;</w:t>
            </w:r>
          </w:p>
          <w:p w:rsidR="002156F2" w:rsidRPr="002B2B93" w:rsidRDefault="002156F2" w:rsidP="00841A06">
            <w:pPr>
              <w:spacing w:after="0"/>
              <w:jc w:val="both"/>
              <w:rPr>
                <w:rFonts w:ascii="Trebuchet MS" w:hAnsi="Trebuchet MS"/>
              </w:rPr>
            </w:pPr>
            <w:r w:rsidRPr="002B2B93">
              <w:rPr>
                <w:rFonts w:ascii="Trebuchet MS" w:hAnsi="Trebuchet MS"/>
              </w:rPr>
              <w:t xml:space="preserve">(f) studii și investiții asociate cu întreținerea, refacerea și modernizarea patrimoniului </w:t>
            </w:r>
            <w:r w:rsidRPr="002B2B93">
              <w:rPr>
                <w:rFonts w:ascii="Trebuchet MS" w:hAnsi="Trebuchet MS"/>
              </w:rPr>
              <w:lastRenderedPageBreak/>
              <w:t xml:space="preserve">cultural și natural al satelor, al peisajelor rurale și al siturilor de înaltă valoare naturală, inclusiv cu aspectele socioeconomice conexe, precum și acțiuni de sensibilizare ecologică; </w:t>
            </w:r>
          </w:p>
          <w:p w:rsidR="002156F2" w:rsidRPr="002B2B93" w:rsidRDefault="002156F2">
            <w:pPr>
              <w:pStyle w:val="ListParagraph"/>
              <w:numPr>
                <w:ilvl w:val="2"/>
                <w:numId w:val="31"/>
              </w:numPr>
              <w:spacing w:after="0"/>
              <w:ind w:left="318"/>
              <w:contextualSpacing/>
              <w:jc w:val="both"/>
              <w:rPr>
                <w:rFonts w:ascii="Trebuchet MS" w:hAnsi="Trebuchet MS"/>
              </w:rPr>
            </w:pPr>
            <w:r w:rsidRPr="002B2B93">
              <w:rPr>
                <w:rFonts w:ascii="Trebuchet MS" w:hAnsi="Trebuchet MS"/>
              </w:rPr>
              <w:t>Restaurarea, conservarea și dotarea clădirilor / monumentelor din patrimoniul cultural imobil de interes local;</w:t>
            </w:r>
          </w:p>
          <w:p w:rsidR="002156F2" w:rsidRPr="006A12F4" w:rsidRDefault="002156F2">
            <w:pPr>
              <w:pStyle w:val="ListParagraph"/>
              <w:numPr>
                <w:ilvl w:val="1"/>
                <w:numId w:val="31"/>
              </w:numPr>
              <w:spacing w:after="0"/>
              <w:ind w:left="318"/>
              <w:contextualSpacing/>
              <w:jc w:val="both"/>
              <w:rPr>
                <w:rFonts w:ascii="Trebuchet MS" w:hAnsi="Trebuchet MS"/>
                <w:lang w:val="fr-FR"/>
              </w:rPr>
            </w:pPr>
            <w:r w:rsidRPr="006A12F4">
              <w:rPr>
                <w:rFonts w:ascii="Trebuchet MS" w:hAnsi="Trebuchet MS"/>
                <w:lang w:val="fr-FR"/>
              </w:rPr>
              <w:t>Studii teritoriale pentru conceperea de măsuri locale agricole şi de mediu şi</w:t>
            </w:r>
          </w:p>
          <w:p w:rsidR="002156F2" w:rsidRPr="006A12F4" w:rsidRDefault="002156F2">
            <w:pPr>
              <w:pStyle w:val="ListParagraph"/>
              <w:numPr>
                <w:ilvl w:val="0"/>
                <w:numId w:val="31"/>
              </w:numPr>
              <w:spacing w:after="0"/>
              <w:ind w:left="318"/>
              <w:jc w:val="both"/>
              <w:rPr>
                <w:rFonts w:ascii="Trebuchet MS" w:hAnsi="Trebuchet MS"/>
                <w:lang w:val="fr-FR"/>
              </w:rPr>
            </w:pPr>
            <w:r w:rsidRPr="006A12F4">
              <w:rPr>
                <w:rFonts w:ascii="Trebuchet MS" w:hAnsi="Trebuchet MS"/>
                <w:lang w:val="fr-FR"/>
              </w:rPr>
              <w:t xml:space="preserve">acţiuni </w:t>
            </w:r>
            <w:proofErr w:type="gramStart"/>
            <w:r w:rsidRPr="006A12F4">
              <w:rPr>
                <w:rFonts w:ascii="Trebuchet MS" w:hAnsi="Trebuchet MS"/>
                <w:lang w:val="fr-FR"/>
              </w:rPr>
              <w:t>de informare</w:t>
            </w:r>
            <w:proofErr w:type="gramEnd"/>
            <w:r w:rsidRPr="006A12F4">
              <w:rPr>
                <w:rFonts w:ascii="Trebuchet MS" w:hAnsi="Trebuchet MS"/>
                <w:lang w:val="fr-FR"/>
              </w:rPr>
              <w:t xml:space="preserve"> asupra măsurilor agricole şi de mediu;</w:t>
            </w:r>
          </w:p>
          <w:p w:rsidR="002156F2" w:rsidRPr="006A12F4" w:rsidRDefault="002156F2">
            <w:pPr>
              <w:pStyle w:val="ListParagraph"/>
              <w:numPr>
                <w:ilvl w:val="1"/>
                <w:numId w:val="31"/>
              </w:numPr>
              <w:spacing w:after="0"/>
              <w:ind w:left="318"/>
              <w:contextualSpacing/>
              <w:jc w:val="both"/>
              <w:rPr>
                <w:rFonts w:ascii="Trebuchet MS" w:hAnsi="Trebuchet MS"/>
                <w:lang w:val="fr-FR"/>
              </w:rPr>
            </w:pPr>
            <w:r w:rsidRPr="006A12F4">
              <w:rPr>
                <w:rFonts w:ascii="Trebuchet MS" w:hAnsi="Trebuchet MS"/>
                <w:lang w:val="fr-FR"/>
              </w:rPr>
              <w:t>Activităţi de informare şi de creştere a conştientizării, de exemplu centre pentru</w:t>
            </w:r>
          </w:p>
          <w:p w:rsidR="002156F2" w:rsidRPr="006A12F4" w:rsidRDefault="002156F2">
            <w:pPr>
              <w:pStyle w:val="ListParagraph"/>
              <w:numPr>
                <w:ilvl w:val="0"/>
                <w:numId w:val="31"/>
              </w:numPr>
              <w:spacing w:after="0"/>
              <w:ind w:left="318"/>
              <w:jc w:val="both"/>
              <w:rPr>
                <w:rFonts w:ascii="Trebuchet MS" w:hAnsi="Trebuchet MS"/>
                <w:lang w:val="fr-FR"/>
              </w:rPr>
            </w:pPr>
            <w:r w:rsidRPr="006A12F4">
              <w:rPr>
                <w:rFonts w:ascii="Trebuchet MS" w:hAnsi="Trebuchet MS"/>
                <w:lang w:val="fr-FR"/>
              </w:rPr>
              <w:t>vizitatori în zone protejate, acţiuni de publicitate, interpretare şi cărări tematice;</w:t>
            </w:r>
          </w:p>
          <w:p w:rsidR="002156F2" w:rsidRPr="006A12F4" w:rsidRDefault="002156F2">
            <w:pPr>
              <w:pStyle w:val="ListParagraph"/>
              <w:numPr>
                <w:ilvl w:val="1"/>
                <w:numId w:val="31"/>
              </w:numPr>
              <w:spacing w:after="0"/>
              <w:ind w:left="318"/>
              <w:contextualSpacing/>
              <w:jc w:val="both"/>
              <w:rPr>
                <w:rFonts w:ascii="Trebuchet MS" w:hAnsi="Trebuchet MS"/>
                <w:lang w:val="fr-FR"/>
              </w:rPr>
            </w:pPr>
            <w:r w:rsidRPr="006A12F4">
              <w:rPr>
                <w:rFonts w:ascii="Trebuchet MS" w:hAnsi="Trebuchet MS"/>
                <w:lang w:val="fr-FR"/>
              </w:rPr>
              <w:t>Conserv. patrimoniului de dimensiuni mici (capele, poduri</w:t>
            </w:r>
            <w:proofErr w:type="gramStart"/>
            <w:r w:rsidRPr="006A12F4">
              <w:rPr>
                <w:rFonts w:ascii="Trebuchet MS" w:hAnsi="Trebuchet MS"/>
                <w:lang w:val="fr-FR"/>
              </w:rPr>
              <w:t>,facilităţi</w:t>
            </w:r>
            <w:proofErr w:type="gramEnd"/>
            <w:r w:rsidRPr="006A12F4">
              <w:rPr>
                <w:rFonts w:ascii="Trebuchet MS" w:hAnsi="Trebuchet MS"/>
                <w:lang w:val="fr-FR"/>
              </w:rPr>
              <w:t xml:space="preserve"> publice);</w:t>
            </w:r>
          </w:p>
          <w:p w:rsidR="002156F2" w:rsidRPr="006A12F4" w:rsidRDefault="002156F2">
            <w:pPr>
              <w:pStyle w:val="ListParagraph"/>
              <w:numPr>
                <w:ilvl w:val="1"/>
                <w:numId w:val="31"/>
              </w:numPr>
              <w:spacing w:after="0"/>
              <w:ind w:left="318"/>
              <w:contextualSpacing/>
              <w:jc w:val="both"/>
              <w:rPr>
                <w:rFonts w:ascii="Trebuchet MS" w:hAnsi="Trebuchet MS"/>
                <w:lang w:val="fr-FR"/>
              </w:rPr>
            </w:pPr>
            <w:r w:rsidRPr="006A12F4">
              <w:rPr>
                <w:rFonts w:ascii="Trebuchet MS" w:hAnsi="Trebuchet MS"/>
                <w:lang w:val="fr-FR"/>
              </w:rPr>
              <w:t>Acţiuni de inventariere pentru listarea locaţiilor de patrimoniu cultural/natural;</w:t>
            </w:r>
          </w:p>
          <w:p w:rsidR="002156F2" w:rsidRPr="002B2B93" w:rsidRDefault="002156F2">
            <w:pPr>
              <w:pStyle w:val="ListParagraph"/>
              <w:numPr>
                <w:ilvl w:val="1"/>
                <w:numId w:val="31"/>
              </w:numPr>
              <w:spacing w:after="0"/>
              <w:ind w:left="318"/>
              <w:contextualSpacing/>
              <w:jc w:val="both"/>
              <w:rPr>
                <w:rFonts w:ascii="Trebuchet MS" w:hAnsi="Trebuchet MS"/>
              </w:rPr>
            </w:pPr>
            <w:r w:rsidRPr="002B2B93">
              <w:rPr>
                <w:rFonts w:ascii="Trebuchet MS" w:hAnsi="Trebuchet MS"/>
              </w:rPr>
              <w:t xml:space="preserve">Conservarea patrimoniului nematerial cum ar fi muzica, folclorul, </w:t>
            </w:r>
            <w:proofErr w:type="gramStart"/>
            <w:r w:rsidRPr="002B2B93">
              <w:rPr>
                <w:rFonts w:ascii="Trebuchet MS" w:hAnsi="Trebuchet MS"/>
              </w:rPr>
              <w:t>etnologia(</w:t>
            </w:r>
            <w:proofErr w:type="gramEnd"/>
            <w:r w:rsidRPr="002B2B93">
              <w:rPr>
                <w:rFonts w:ascii="Trebuchet MS" w:hAnsi="Trebuchet MS"/>
              </w:rPr>
              <w:t xml:space="preserve"> editarea de documente monografice, folclorice,traditii pe diferite suporturi informatice).</w:t>
            </w:r>
          </w:p>
          <w:p w:rsidR="002156F2" w:rsidRDefault="002156F2" w:rsidP="00841A06">
            <w:pPr>
              <w:spacing w:after="0"/>
              <w:jc w:val="both"/>
              <w:rPr>
                <w:rFonts w:ascii="Trebuchet MS" w:hAnsi="Trebuchet MS"/>
                <w:b/>
              </w:rPr>
            </w:pPr>
            <w:r w:rsidRPr="00907591">
              <w:rPr>
                <w:rFonts w:ascii="Trebuchet MS" w:hAnsi="Trebuchet MS"/>
                <w:b/>
              </w:rPr>
              <w:t xml:space="preserve">Acțiuni neeligibile: </w:t>
            </w:r>
            <w:r w:rsidRPr="00907591">
              <w:rPr>
                <w:rFonts w:ascii="Trebuchet MS" w:hAnsi="Trebuchet MS"/>
              </w:rPr>
              <w:t xml:space="preserve">actiuni care prevad constructia, modernizarea și/sau dotarea centrelor de servicii sociale – pentru aceasta,este dedicata </w:t>
            </w:r>
            <w:r w:rsidRPr="00907591">
              <w:rPr>
                <w:rFonts w:ascii="Trebuchet MS" w:hAnsi="Trebuchet MS"/>
                <w:b/>
              </w:rPr>
              <w:t>masura M5/6B in cadrul SDL.</w:t>
            </w:r>
          </w:p>
          <w:p w:rsidR="002156F2" w:rsidRPr="002B2B93" w:rsidRDefault="002156F2" w:rsidP="00841A06">
            <w:pPr>
              <w:spacing w:after="0"/>
              <w:jc w:val="both"/>
              <w:rPr>
                <w:rFonts w:ascii="Trebuchet MS" w:hAnsi="Trebuchet MS"/>
              </w:rPr>
            </w:pPr>
            <w:r w:rsidRPr="00392414">
              <w:rPr>
                <w:rFonts w:ascii="Trebuchet MS" w:hAnsi="Trebuchet MS"/>
              </w:rPr>
              <w:t>CHELTUIELILE NEELIGIBILE: • cheltuielile cu achiziţionarea de bunuri și echipamente ”second hand”; • cheltuieli efectuate înainte de semnarea contractului de finanțare a proiectului; • cheltuieli cu investițiile ce fac obiectul dublei finanțări care vizează aceleași costuri eligibile; • dobânzi debitoare; • taxa pe valoarea adăugată, cu excepţia cazului în care aceasta nu se poate recupera în temeiul legislaţiei naţionale privind TVA‐ul  și a prevederilor specifice pentru instrumente financiare;</w:t>
            </w:r>
          </w:p>
        </w:tc>
      </w:tr>
      <w:tr w:rsidR="002156F2" w:rsidRPr="002B2B93" w:rsidTr="00841A06">
        <w:trPr>
          <w:trHeight w:val="304"/>
        </w:trPr>
        <w:tc>
          <w:tcPr>
            <w:tcW w:w="9072" w:type="dxa"/>
            <w:gridSpan w:val="4"/>
            <w:shd w:val="clear" w:color="auto" w:fill="B8CCE4"/>
            <w:vAlign w:val="center"/>
          </w:tcPr>
          <w:p w:rsidR="002156F2" w:rsidRPr="002B2B93" w:rsidRDefault="002156F2" w:rsidP="00841A06">
            <w:pPr>
              <w:pStyle w:val="ListParagraph"/>
              <w:spacing w:after="0"/>
              <w:ind w:left="0"/>
              <w:contextualSpacing/>
              <w:rPr>
                <w:rFonts w:ascii="Trebuchet MS" w:hAnsi="Trebuchet MS"/>
                <w:b/>
              </w:rPr>
            </w:pPr>
            <w:r>
              <w:rPr>
                <w:rFonts w:ascii="Trebuchet MS" w:hAnsi="Trebuchet MS"/>
                <w:b/>
              </w:rPr>
              <w:lastRenderedPageBreak/>
              <w:t>7.</w:t>
            </w:r>
            <w:r w:rsidRPr="002B2B93">
              <w:rPr>
                <w:rFonts w:ascii="Trebuchet MS" w:hAnsi="Trebuchet MS"/>
                <w:b/>
              </w:rPr>
              <w:t>Condiţii de eligibilitate</w:t>
            </w:r>
          </w:p>
        </w:tc>
      </w:tr>
      <w:tr w:rsidR="002156F2" w:rsidRPr="002B2B93" w:rsidTr="00841A06">
        <w:trPr>
          <w:trHeight w:val="703"/>
        </w:trPr>
        <w:tc>
          <w:tcPr>
            <w:tcW w:w="9072" w:type="dxa"/>
            <w:gridSpan w:val="4"/>
          </w:tcPr>
          <w:p w:rsidR="002156F2" w:rsidRPr="006A12F4" w:rsidRDefault="002156F2" w:rsidP="00841A06">
            <w:pPr>
              <w:pStyle w:val="ListParagraph"/>
              <w:spacing w:after="0"/>
              <w:ind w:left="34"/>
              <w:rPr>
                <w:rFonts w:ascii="Trebuchet MS" w:hAnsi="Trebuchet MS"/>
                <w:lang w:val="fr-FR"/>
              </w:rPr>
            </w:pPr>
            <w:r w:rsidRPr="006A12F4">
              <w:rPr>
                <w:rFonts w:ascii="Trebuchet MS" w:hAnsi="Trebuchet MS"/>
                <w:lang w:val="fr-FR"/>
              </w:rPr>
              <w:t xml:space="preserve">Solicitanții de sprijin prin această măsură vor trebui să îndeplinească următoarele condiții minime </w:t>
            </w:r>
            <w:proofErr w:type="gramStart"/>
            <w:r w:rsidRPr="006A12F4">
              <w:rPr>
                <w:rFonts w:ascii="Trebuchet MS" w:hAnsi="Trebuchet MS"/>
                <w:lang w:val="fr-FR"/>
              </w:rPr>
              <w:t>de eligibilitate</w:t>
            </w:r>
            <w:proofErr w:type="gramEnd"/>
            <w:r w:rsidRPr="006A12F4">
              <w:rPr>
                <w:rFonts w:ascii="Trebuchet MS" w:hAnsi="Trebuchet MS"/>
                <w:lang w:val="fr-FR"/>
              </w:rPr>
              <w:t xml:space="preserve">: </w:t>
            </w:r>
          </w:p>
          <w:p w:rsidR="002156F2" w:rsidRPr="002B2B93" w:rsidRDefault="002156F2">
            <w:pPr>
              <w:pStyle w:val="ListParagraph"/>
              <w:numPr>
                <w:ilvl w:val="1"/>
                <w:numId w:val="22"/>
              </w:numPr>
              <w:spacing w:after="0"/>
              <w:ind w:left="318" w:hanging="175"/>
              <w:contextualSpacing/>
              <w:rPr>
                <w:rFonts w:ascii="Trebuchet MS" w:hAnsi="Trebuchet MS"/>
              </w:rPr>
            </w:pPr>
            <w:r w:rsidRPr="002B2B93">
              <w:rPr>
                <w:rFonts w:ascii="Trebuchet MS" w:hAnsi="Trebuchet MS"/>
              </w:rPr>
              <w:t xml:space="preserve">Să se încadreze în categoria beneficiarilor eligibili; </w:t>
            </w:r>
          </w:p>
          <w:p w:rsidR="002156F2" w:rsidRPr="006A12F4" w:rsidRDefault="002156F2">
            <w:pPr>
              <w:pStyle w:val="ListParagraph"/>
              <w:numPr>
                <w:ilvl w:val="1"/>
                <w:numId w:val="22"/>
              </w:numPr>
              <w:spacing w:after="0"/>
              <w:ind w:left="318" w:hanging="175"/>
              <w:contextualSpacing/>
              <w:rPr>
                <w:rFonts w:ascii="Trebuchet MS" w:hAnsi="Trebuchet MS"/>
                <w:lang w:val="fr-FR"/>
              </w:rPr>
            </w:pPr>
            <w:r w:rsidRPr="006A12F4">
              <w:rPr>
                <w:rFonts w:ascii="Trebuchet MS" w:hAnsi="Trebuchet MS"/>
                <w:lang w:val="fr-FR"/>
              </w:rPr>
              <w:t xml:space="preserve">Solicitantul să aibă sediul/filială/sucursală/punct de lucru în teritoriul GAL; </w:t>
            </w:r>
          </w:p>
          <w:p w:rsidR="002156F2" w:rsidRPr="002B2B93" w:rsidRDefault="002156F2">
            <w:pPr>
              <w:pStyle w:val="ListParagraph"/>
              <w:numPr>
                <w:ilvl w:val="1"/>
                <w:numId w:val="22"/>
              </w:numPr>
              <w:spacing w:after="0"/>
              <w:ind w:left="318" w:hanging="175"/>
              <w:contextualSpacing/>
              <w:rPr>
                <w:rFonts w:ascii="Trebuchet MS" w:hAnsi="Trebuchet MS"/>
              </w:rPr>
            </w:pPr>
            <w:r w:rsidRPr="002B2B93">
              <w:rPr>
                <w:rFonts w:ascii="Trebuchet MS" w:hAnsi="Trebuchet MS"/>
              </w:rPr>
              <w:t>Proiectul contribuie la atingerea obiectivelor prevăzute în SDL GAL DD;</w:t>
            </w:r>
          </w:p>
          <w:p w:rsidR="002156F2" w:rsidRPr="002B2B93" w:rsidRDefault="002156F2">
            <w:pPr>
              <w:pStyle w:val="ListParagraph"/>
              <w:numPr>
                <w:ilvl w:val="1"/>
                <w:numId w:val="22"/>
              </w:numPr>
              <w:spacing w:after="0"/>
              <w:ind w:left="318" w:hanging="175"/>
              <w:contextualSpacing/>
              <w:rPr>
                <w:rFonts w:ascii="Trebuchet MS" w:hAnsi="Trebuchet MS"/>
              </w:rPr>
            </w:pPr>
            <w:r w:rsidRPr="002B2B93">
              <w:rPr>
                <w:rFonts w:ascii="Trebuchet MS" w:hAnsi="Trebuchet MS"/>
              </w:rPr>
              <w:t>Investiția trebuie să fie în corelare cu strategia de dezvoltară locală și/sau județeană aprobată;</w:t>
            </w:r>
          </w:p>
          <w:p w:rsidR="002156F2" w:rsidRPr="002B2B93" w:rsidRDefault="002156F2">
            <w:pPr>
              <w:pStyle w:val="ListParagraph"/>
              <w:numPr>
                <w:ilvl w:val="1"/>
                <w:numId w:val="22"/>
              </w:numPr>
              <w:spacing w:after="0"/>
              <w:ind w:left="318" w:hanging="175"/>
              <w:contextualSpacing/>
              <w:rPr>
                <w:rFonts w:ascii="Trebuchet MS" w:hAnsi="Trebuchet MS"/>
              </w:rPr>
            </w:pPr>
            <w:r w:rsidRPr="002B2B93">
              <w:rPr>
                <w:rFonts w:ascii="Trebuchet MS" w:hAnsi="Trebuchet MS"/>
              </w:rPr>
              <w:t>Beneficiarul trebuie să prezinte toate avizele şi autorizaţiile necesare investiţiei;</w:t>
            </w:r>
          </w:p>
          <w:p w:rsidR="002156F2" w:rsidRPr="002B2B93" w:rsidRDefault="002156F2">
            <w:pPr>
              <w:pStyle w:val="ListParagraph"/>
              <w:numPr>
                <w:ilvl w:val="1"/>
                <w:numId w:val="22"/>
              </w:numPr>
              <w:spacing w:after="0"/>
              <w:ind w:left="318" w:hanging="175"/>
              <w:contextualSpacing/>
              <w:rPr>
                <w:rFonts w:ascii="Trebuchet MS" w:hAnsi="Trebuchet MS"/>
              </w:rPr>
            </w:pPr>
            <w:r w:rsidRPr="002B2B93">
              <w:rPr>
                <w:rFonts w:ascii="Trebuchet MS" w:hAnsi="Trebuchet MS"/>
              </w:rPr>
              <w:t>Proiectul trebuie să demonstreze oportunitatea şi necesitatea socio-economică a investiţiei (prin memoriul justificativ/studiul de fezabilitate/proiect tehnic/ DALI, alte documentații specifice)</w:t>
            </w:r>
          </w:p>
          <w:p w:rsidR="002156F2" w:rsidRPr="006A12F4" w:rsidRDefault="002156F2">
            <w:pPr>
              <w:pStyle w:val="ListParagraph"/>
              <w:numPr>
                <w:ilvl w:val="1"/>
                <w:numId w:val="22"/>
              </w:numPr>
              <w:spacing w:after="0"/>
              <w:ind w:left="318" w:hanging="175"/>
              <w:contextualSpacing/>
              <w:rPr>
                <w:rFonts w:ascii="Trebuchet MS" w:hAnsi="Trebuchet MS"/>
                <w:lang w:val="fr-FR"/>
              </w:rPr>
            </w:pPr>
            <w:r w:rsidRPr="006A12F4">
              <w:rPr>
                <w:rFonts w:ascii="Trebuchet MS" w:hAnsi="Trebuchet MS"/>
                <w:lang w:val="fr-FR"/>
              </w:rPr>
              <w:t xml:space="preserve">Obiectivul trebuie să se încadreze în cel puțin unul dintre tipurile de activităţi sprijinite prin măsura M6/6B; </w:t>
            </w:r>
          </w:p>
          <w:p w:rsidR="002156F2" w:rsidRPr="006A12F4" w:rsidRDefault="002156F2">
            <w:pPr>
              <w:pStyle w:val="ListParagraph"/>
              <w:numPr>
                <w:ilvl w:val="1"/>
                <w:numId w:val="22"/>
              </w:numPr>
              <w:spacing w:after="0"/>
              <w:ind w:left="318" w:hanging="175"/>
              <w:contextualSpacing/>
              <w:rPr>
                <w:rFonts w:ascii="Trebuchet MS" w:hAnsi="Trebuchet MS"/>
                <w:lang w:val="fr-FR"/>
              </w:rPr>
            </w:pPr>
            <w:r w:rsidRPr="006A12F4">
              <w:rPr>
                <w:rFonts w:ascii="Trebuchet MS" w:hAnsi="Trebuchet MS"/>
                <w:lang w:val="fr-FR"/>
              </w:rPr>
              <w:t>Toate cheltuielile aferente implementării proiectelor trebuie să fie efectuate pe teritoriul GAL  DD, cu excepția proiectelor de servicii (ex.: informare), care vor fi detaliate în documentele specifice de implementare, cheltuielile pot fi eligibile și pentru acțiuni realizate în afara teritoriului GAL, dacă beneficiul sprijinului se adresează teritoriului GAL.</w:t>
            </w:r>
          </w:p>
          <w:p w:rsidR="002156F2" w:rsidRPr="006A12F4" w:rsidRDefault="002156F2">
            <w:pPr>
              <w:pStyle w:val="ListParagraph"/>
              <w:numPr>
                <w:ilvl w:val="1"/>
                <w:numId w:val="22"/>
              </w:numPr>
              <w:spacing w:after="0"/>
              <w:ind w:left="318" w:hanging="175"/>
              <w:contextualSpacing/>
              <w:rPr>
                <w:rFonts w:ascii="Trebuchet MS" w:hAnsi="Trebuchet MS"/>
                <w:lang w:val="fr-FR"/>
              </w:rPr>
            </w:pPr>
            <w:r w:rsidRPr="006A12F4">
              <w:rPr>
                <w:rFonts w:ascii="Trebuchet MS" w:hAnsi="Trebuchet MS"/>
                <w:lang w:val="fr-FR"/>
              </w:rPr>
              <w:t>Solicitantul trebuie să se angajeze că va asigura mentenanţa investiției pe o perioadă de minimum 3 ani de la data ultimei plati;</w:t>
            </w:r>
          </w:p>
          <w:p w:rsidR="002156F2" w:rsidRPr="006A12F4" w:rsidRDefault="002156F2">
            <w:pPr>
              <w:pStyle w:val="ListParagraph"/>
              <w:numPr>
                <w:ilvl w:val="1"/>
                <w:numId w:val="22"/>
              </w:numPr>
              <w:spacing w:after="0"/>
              <w:ind w:left="318" w:hanging="175"/>
              <w:contextualSpacing/>
              <w:rPr>
                <w:rFonts w:ascii="Trebuchet MS" w:hAnsi="Trebuchet MS"/>
                <w:lang w:val="fr-FR"/>
              </w:rPr>
            </w:pPr>
            <w:r w:rsidRPr="006A12F4">
              <w:rPr>
                <w:rFonts w:ascii="Trebuchet MS" w:hAnsi="Trebuchet MS"/>
                <w:lang w:val="fr-FR"/>
              </w:rPr>
              <w:t>Solicitantul nu trebuie să fie în insolvență sau incapacitate de plată.</w:t>
            </w:r>
          </w:p>
        </w:tc>
      </w:tr>
      <w:tr w:rsidR="002156F2" w:rsidRPr="002B2B93" w:rsidTr="00841A06">
        <w:trPr>
          <w:trHeight w:val="260"/>
        </w:trPr>
        <w:tc>
          <w:tcPr>
            <w:tcW w:w="9072" w:type="dxa"/>
            <w:gridSpan w:val="4"/>
            <w:shd w:val="clear" w:color="auto" w:fill="B8CCE4"/>
            <w:vAlign w:val="center"/>
          </w:tcPr>
          <w:p w:rsidR="002156F2" w:rsidRPr="002B2B93" w:rsidRDefault="002156F2" w:rsidP="00841A06">
            <w:pPr>
              <w:spacing w:after="0"/>
              <w:rPr>
                <w:rFonts w:ascii="Trebuchet MS" w:hAnsi="Trebuchet MS"/>
                <w:b/>
              </w:rPr>
            </w:pPr>
            <w:r w:rsidRPr="002B2B93">
              <w:rPr>
                <w:rFonts w:ascii="Trebuchet MS" w:hAnsi="Trebuchet MS"/>
                <w:b/>
              </w:rPr>
              <w:t>8</w:t>
            </w:r>
            <w:r w:rsidRPr="00985B9D">
              <w:rPr>
                <w:rFonts w:ascii="Trebuchet MS" w:hAnsi="Trebuchet MS"/>
                <w:b/>
                <w:shd w:val="clear" w:color="auto" w:fill="B8CCE4"/>
              </w:rPr>
              <w:t>. Criterii de selecţie</w:t>
            </w:r>
          </w:p>
        </w:tc>
      </w:tr>
      <w:tr w:rsidR="002156F2" w:rsidRPr="002B2B93" w:rsidTr="00841A06">
        <w:trPr>
          <w:trHeight w:val="413"/>
        </w:trPr>
        <w:tc>
          <w:tcPr>
            <w:tcW w:w="9072" w:type="dxa"/>
            <w:gridSpan w:val="4"/>
            <w:vAlign w:val="center"/>
          </w:tcPr>
          <w:p w:rsidR="002156F2" w:rsidRPr="002B2B93" w:rsidRDefault="002156F2" w:rsidP="00841A06">
            <w:pPr>
              <w:tabs>
                <w:tab w:val="left" w:pos="150"/>
                <w:tab w:val="left" w:pos="270"/>
              </w:tabs>
              <w:spacing w:after="0"/>
              <w:rPr>
                <w:rFonts w:ascii="Trebuchet MS" w:hAnsi="Trebuchet MS"/>
              </w:rPr>
            </w:pPr>
            <w:r w:rsidRPr="002B2B93">
              <w:rPr>
                <w:rFonts w:ascii="Trebuchet MS" w:hAnsi="Trebuchet MS"/>
              </w:rPr>
              <w:t>Criteriile de selecție au fost stabilite astfel încât sprijinul să fie canalizat către acele proiecte care corespund cu necesitățile identificate, cu analiza SWOT și cu obiectivele stabilite în SDL. Parteneriatul GAL DD a stabilit urmatoarele principii de stabilire a CRITERIILOR DE SELECTIE LOCALA. Se vor prioritiza in functie de :</w:t>
            </w:r>
          </w:p>
          <w:p w:rsidR="002156F2" w:rsidRPr="002B2B93" w:rsidRDefault="002156F2" w:rsidP="00841A06">
            <w:pPr>
              <w:spacing w:after="0"/>
              <w:jc w:val="both"/>
              <w:rPr>
                <w:rFonts w:ascii="Trebuchet MS" w:hAnsi="Trebuchet MS"/>
                <w:noProof/>
              </w:rPr>
            </w:pPr>
            <w:r w:rsidRPr="002B2B93">
              <w:rPr>
                <w:rFonts w:ascii="Trebuchet MS" w:hAnsi="Trebuchet MS"/>
              </w:rPr>
              <w:lastRenderedPageBreak/>
              <w:t xml:space="preserve">1.Se vor prioritiza proiectele care dovedesc că sunt în folosul unui număr cât mai mare de locuitori din teritoriul GAL DD; 2. Se vor prioritiza proiectele implem.  într-o localitate care nu a mai primit sprijin din fonduri nerambur. pentru o investiție similară; 3. Proiectele de infrastructură la scară mică / infrastructură de bază complementare activității economice din localitate, inclusiv turism; 4. Se vor prioritiza proiectele care prevăd investiții legate de conservarea și/sau promov. patrimoniului local cultural/ natural; 5. </w:t>
            </w:r>
            <w:r w:rsidRPr="002B2B93">
              <w:rPr>
                <w:rFonts w:ascii="Trebuchet MS" w:hAnsi="Trebuchet MS"/>
                <w:noProof/>
              </w:rPr>
              <w:t xml:space="preserve">Proiecte care contribuie la creșterea eficienței energetice a construcțiilor/clădirilor asupra cărora se intervine; </w:t>
            </w:r>
          </w:p>
          <w:p w:rsidR="002156F2" w:rsidRPr="002B2B93" w:rsidRDefault="002156F2" w:rsidP="00841A06">
            <w:pPr>
              <w:tabs>
                <w:tab w:val="left" w:pos="150"/>
                <w:tab w:val="left" w:pos="270"/>
              </w:tabs>
              <w:spacing w:after="0"/>
              <w:jc w:val="both"/>
              <w:rPr>
                <w:rFonts w:ascii="Trebuchet MS" w:hAnsi="Trebuchet MS"/>
              </w:rPr>
            </w:pPr>
            <w:r w:rsidRPr="002B2B93">
              <w:rPr>
                <w:rFonts w:ascii="Trebuchet MS" w:hAnsi="Trebuchet MS"/>
              </w:rPr>
              <w:t xml:space="preserve">Modalitatea de punctare a fiecărui criteriu de selecție va fi detaliată în Ghidul Solicitantului pentru această Măsură, în apelurile de selecție aferente fiecărei sesiuni de depunere de proiecte și în fișa de evaluare aferentă măsurii.  Nu au fost trecute valorile, având în vedere că pe parcursul implementării, prioritizarea poate fi diferită în funcție de evoluția situației la nivel local.Criteriile de selecție vor respecta prevederile art. 49 al Reg. (UE) nr. 1305/2013 </w:t>
            </w:r>
            <w:r w:rsidRPr="002B2B93">
              <w:rPr>
                <w:rFonts w:ascii="Arial" w:hAnsi="Arial" w:cs="Arial"/>
              </w:rPr>
              <w:t>ȋ</w:t>
            </w:r>
            <w:r w:rsidRPr="002B2B93">
              <w:rPr>
                <w:rFonts w:ascii="Trebuchet MS" w:hAnsi="Trebuchet MS"/>
              </w:rPr>
              <w:t>n ceea ce prive</w:t>
            </w:r>
            <w:r w:rsidRPr="002B2B93">
              <w:rPr>
                <w:rFonts w:ascii="Trebuchet MS" w:hAnsi="Trebuchet MS" w:cs="Trebuchet MS"/>
              </w:rPr>
              <w:t>ş</w:t>
            </w:r>
            <w:r w:rsidRPr="002B2B93">
              <w:rPr>
                <w:rFonts w:ascii="Trebuchet MS" w:hAnsi="Trebuchet MS"/>
              </w:rPr>
              <w:t>te tratamentul egal al solicitan</w:t>
            </w:r>
            <w:r w:rsidRPr="002B2B93">
              <w:rPr>
                <w:rFonts w:ascii="Trebuchet MS" w:hAnsi="Trebuchet MS" w:cs="Trebuchet MS"/>
              </w:rPr>
              <w:t>ț</w:t>
            </w:r>
            <w:r w:rsidRPr="002B2B93">
              <w:rPr>
                <w:rFonts w:ascii="Trebuchet MS" w:hAnsi="Trebuchet MS"/>
              </w:rPr>
              <w:t>ilor si o mai bun</w:t>
            </w:r>
            <w:r w:rsidRPr="002B2B93">
              <w:rPr>
                <w:rFonts w:ascii="Trebuchet MS" w:hAnsi="Trebuchet MS" w:cs="Trebuchet MS"/>
              </w:rPr>
              <w:t>ă</w:t>
            </w:r>
            <w:r w:rsidRPr="002B2B93">
              <w:rPr>
                <w:rFonts w:ascii="Trebuchet MS" w:hAnsi="Trebuchet MS"/>
              </w:rPr>
              <w:t xml:space="preserve"> utilizare a resurselor financiare.</w:t>
            </w:r>
          </w:p>
        </w:tc>
      </w:tr>
      <w:tr w:rsidR="002156F2" w:rsidRPr="002B2B93" w:rsidTr="00841A06">
        <w:trPr>
          <w:trHeight w:val="305"/>
        </w:trPr>
        <w:tc>
          <w:tcPr>
            <w:tcW w:w="9072" w:type="dxa"/>
            <w:gridSpan w:val="4"/>
            <w:shd w:val="clear" w:color="auto" w:fill="B8CCE4"/>
            <w:vAlign w:val="center"/>
          </w:tcPr>
          <w:p w:rsidR="002156F2" w:rsidRPr="002B2B93" w:rsidRDefault="002156F2" w:rsidP="00841A06">
            <w:pPr>
              <w:spacing w:after="0"/>
              <w:rPr>
                <w:rFonts w:ascii="Trebuchet MS" w:hAnsi="Trebuchet MS"/>
                <w:b/>
              </w:rPr>
            </w:pPr>
            <w:r w:rsidRPr="002B2B93">
              <w:rPr>
                <w:rFonts w:ascii="Trebuchet MS" w:hAnsi="Trebuchet MS"/>
                <w:b/>
              </w:rPr>
              <w:lastRenderedPageBreak/>
              <w:t>9</w:t>
            </w:r>
            <w:r w:rsidRPr="00985B9D">
              <w:rPr>
                <w:rFonts w:ascii="Trebuchet MS" w:hAnsi="Trebuchet MS"/>
                <w:b/>
                <w:shd w:val="clear" w:color="auto" w:fill="B8CCE4"/>
              </w:rPr>
              <w:t>. Sume aplicabile şi rata sprijinului</w:t>
            </w:r>
          </w:p>
        </w:tc>
      </w:tr>
      <w:tr w:rsidR="002156F2" w:rsidRPr="002B2B93" w:rsidTr="00841A06">
        <w:trPr>
          <w:trHeight w:val="231"/>
        </w:trPr>
        <w:tc>
          <w:tcPr>
            <w:tcW w:w="9072" w:type="dxa"/>
            <w:gridSpan w:val="4"/>
            <w:vAlign w:val="center"/>
          </w:tcPr>
          <w:p w:rsidR="002156F2" w:rsidRPr="002B2B93" w:rsidRDefault="002156F2" w:rsidP="00841A06">
            <w:pPr>
              <w:autoSpaceDE w:val="0"/>
              <w:autoSpaceDN w:val="0"/>
              <w:adjustRightInd w:val="0"/>
              <w:spacing w:after="0"/>
              <w:contextualSpacing/>
              <w:jc w:val="both"/>
              <w:rPr>
                <w:rFonts w:ascii="Trebuchet MS" w:hAnsi="Trebuchet MS"/>
                <w:color w:val="000000"/>
              </w:rPr>
            </w:pPr>
            <w:r w:rsidRPr="002B2B93">
              <w:rPr>
                <w:rFonts w:ascii="Trebuchet MS" w:hAnsi="Trebuchet MS"/>
              </w:rPr>
              <w:t>Valoarea maximă nerambursabilă a unui proiect va fi de 200.000.euro</w:t>
            </w:r>
          </w:p>
          <w:p w:rsidR="002156F2" w:rsidRPr="002B2B93" w:rsidRDefault="002156F2" w:rsidP="00841A06">
            <w:pPr>
              <w:autoSpaceDE w:val="0"/>
              <w:autoSpaceDN w:val="0"/>
              <w:adjustRightInd w:val="0"/>
              <w:spacing w:after="0"/>
              <w:contextualSpacing/>
              <w:jc w:val="both"/>
              <w:rPr>
                <w:rFonts w:ascii="Trebuchet MS" w:hAnsi="Trebuchet MS"/>
                <w:color w:val="000000"/>
              </w:rPr>
            </w:pPr>
            <w:r w:rsidRPr="002B2B93">
              <w:rPr>
                <w:rFonts w:ascii="Trebuchet MS" w:hAnsi="Trebuchet MS"/>
                <w:color w:val="000000"/>
              </w:rPr>
              <w:t>In cadrul acestei masuri, se pot depune proiecte atat generatoare cat si negeneratoare de venit. Astfel, ajutorul public nerambursabil acordat se va face astfel:</w:t>
            </w:r>
          </w:p>
          <w:p w:rsidR="002156F2" w:rsidRPr="002B2B93" w:rsidRDefault="002156F2" w:rsidP="00841A06">
            <w:pPr>
              <w:autoSpaceDE w:val="0"/>
              <w:autoSpaceDN w:val="0"/>
              <w:adjustRightInd w:val="0"/>
              <w:spacing w:after="0"/>
              <w:contextualSpacing/>
              <w:jc w:val="both"/>
              <w:rPr>
                <w:rFonts w:ascii="Trebuchet MS" w:hAnsi="Trebuchet MS"/>
                <w:color w:val="000000"/>
              </w:rPr>
            </w:pPr>
            <w:r w:rsidRPr="002B2B93">
              <w:rPr>
                <w:rFonts w:ascii="Trebuchet MS" w:hAnsi="Trebuchet MS"/>
                <w:color w:val="000000"/>
              </w:rPr>
              <w:t>•</w:t>
            </w:r>
            <w:r w:rsidRPr="002B2B93">
              <w:rPr>
                <w:rFonts w:ascii="Trebuchet MS" w:hAnsi="Trebuchet MS"/>
                <w:color w:val="000000"/>
              </w:rPr>
              <w:tab/>
              <w:t xml:space="preserve">90% pentru proiectele generatoare de venit; </w:t>
            </w:r>
          </w:p>
          <w:p w:rsidR="002156F2" w:rsidRPr="002B2B93" w:rsidRDefault="002156F2" w:rsidP="00841A06">
            <w:pPr>
              <w:autoSpaceDE w:val="0"/>
              <w:autoSpaceDN w:val="0"/>
              <w:adjustRightInd w:val="0"/>
              <w:spacing w:after="0"/>
              <w:contextualSpacing/>
              <w:jc w:val="both"/>
              <w:rPr>
                <w:rFonts w:ascii="Trebuchet MS" w:hAnsi="Trebuchet MS"/>
                <w:color w:val="000000"/>
              </w:rPr>
            </w:pPr>
            <w:r w:rsidRPr="002B2B93">
              <w:rPr>
                <w:rFonts w:ascii="Trebuchet MS" w:hAnsi="Trebuchet MS"/>
                <w:color w:val="000000"/>
              </w:rPr>
              <w:t>•</w:t>
            </w:r>
            <w:r w:rsidRPr="002B2B93">
              <w:rPr>
                <w:rFonts w:ascii="Trebuchet MS" w:hAnsi="Trebuchet MS"/>
                <w:color w:val="000000"/>
              </w:rPr>
              <w:tab/>
              <w:t>100% pentru operatiunile generatoare de venit cu utilitate publica;</w:t>
            </w:r>
          </w:p>
          <w:p w:rsidR="002156F2" w:rsidRPr="002B2B93" w:rsidRDefault="002156F2" w:rsidP="00841A06">
            <w:pPr>
              <w:autoSpaceDE w:val="0"/>
              <w:autoSpaceDN w:val="0"/>
              <w:adjustRightInd w:val="0"/>
              <w:spacing w:after="0"/>
              <w:contextualSpacing/>
              <w:jc w:val="both"/>
              <w:rPr>
                <w:rFonts w:ascii="Trebuchet MS" w:hAnsi="Trebuchet MS"/>
                <w:color w:val="000000"/>
              </w:rPr>
            </w:pPr>
            <w:r w:rsidRPr="002B2B93">
              <w:rPr>
                <w:rFonts w:ascii="Trebuchet MS" w:hAnsi="Trebuchet MS"/>
                <w:color w:val="000000"/>
              </w:rPr>
              <w:t>•</w:t>
            </w:r>
            <w:r w:rsidRPr="002B2B93">
              <w:rPr>
                <w:rFonts w:ascii="Trebuchet MS" w:hAnsi="Trebuchet MS"/>
                <w:color w:val="000000"/>
              </w:rPr>
              <w:tab/>
              <w:t>100% pentru proiectele negeneratoare de venit;</w:t>
            </w:r>
          </w:p>
          <w:p w:rsidR="002156F2" w:rsidRPr="002B2B93" w:rsidRDefault="002156F2" w:rsidP="00841A06">
            <w:pPr>
              <w:autoSpaceDE w:val="0"/>
              <w:autoSpaceDN w:val="0"/>
              <w:adjustRightInd w:val="0"/>
              <w:spacing w:after="0"/>
              <w:contextualSpacing/>
              <w:jc w:val="both"/>
              <w:rPr>
                <w:rFonts w:ascii="Trebuchet MS" w:hAnsi="Trebuchet MS"/>
                <w:color w:val="000000"/>
              </w:rPr>
            </w:pPr>
            <w:r w:rsidRPr="002B2B93">
              <w:rPr>
                <w:rFonts w:ascii="Trebuchet MS" w:hAnsi="Trebuchet MS"/>
                <w:color w:val="000000"/>
              </w:rPr>
              <w:t>Valoarea minima eligibilă nerambursabilă aferentă unui proiect este de  5.000 de euro.</w:t>
            </w:r>
          </w:p>
          <w:p w:rsidR="002156F2" w:rsidRPr="002B2B93" w:rsidRDefault="002156F2" w:rsidP="00841A06">
            <w:pPr>
              <w:autoSpaceDE w:val="0"/>
              <w:autoSpaceDN w:val="0"/>
              <w:adjustRightInd w:val="0"/>
              <w:spacing w:after="0"/>
              <w:contextualSpacing/>
              <w:jc w:val="both"/>
              <w:rPr>
                <w:rFonts w:ascii="Trebuchet MS" w:hAnsi="Trebuchet MS"/>
                <w:color w:val="000000"/>
              </w:rPr>
            </w:pPr>
            <w:r w:rsidRPr="002B2B93">
              <w:rPr>
                <w:rFonts w:ascii="Trebuchet MS" w:hAnsi="Trebuchet MS"/>
                <w:color w:val="000000"/>
              </w:rPr>
              <w:t>Justificarea acordării sprijinului:</w:t>
            </w:r>
          </w:p>
          <w:p w:rsidR="002156F2" w:rsidRPr="002B2B93" w:rsidRDefault="002156F2" w:rsidP="00841A06">
            <w:pPr>
              <w:autoSpaceDE w:val="0"/>
              <w:autoSpaceDN w:val="0"/>
              <w:adjustRightInd w:val="0"/>
              <w:spacing w:after="0"/>
              <w:contextualSpacing/>
              <w:jc w:val="both"/>
              <w:rPr>
                <w:rFonts w:ascii="Trebuchet MS" w:hAnsi="Trebuchet MS"/>
                <w:color w:val="000000"/>
              </w:rPr>
            </w:pPr>
            <w:r w:rsidRPr="002B2B93">
              <w:rPr>
                <w:rFonts w:ascii="Trebuchet MS" w:hAnsi="Trebuchet MS"/>
                <w:color w:val="000000"/>
              </w:rPr>
              <w:t>Elementele care au contribuit la stabilirea cuantumului sprijinului în limita maximă prevăzută de Regulamentul UE nr.1305/2013 sunt:</w:t>
            </w:r>
          </w:p>
          <w:p w:rsidR="002156F2" w:rsidRPr="006A12F4" w:rsidRDefault="002156F2">
            <w:pPr>
              <w:pStyle w:val="ListParagraph"/>
              <w:numPr>
                <w:ilvl w:val="1"/>
                <w:numId w:val="21"/>
              </w:numPr>
              <w:autoSpaceDE w:val="0"/>
              <w:autoSpaceDN w:val="0"/>
              <w:adjustRightInd w:val="0"/>
              <w:spacing w:after="0"/>
              <w:ind w:left="743"/>
              <w:contextualSpacing/>
              <w:jc w:val="both"/>
              <w:rPr>
                <w:rFonts w:ascii="Trebuchet MS" w:hAnsi="Trebuchet MS"/>
                <w:color w:val="000000"/>
                <w:lang w:val="fr-FR"/>
              </w:rPr>
            </w:pPr>
            <w:r w:rsidRPr="006A12F4">
              <w:rPr>
                <w:rFonts w:ascii="Trebuchet MS" w:hAnsi="Trebuchet MS"/>
                <w:color w:val="000000"/>
                <w:lang w:val="fr-FR"/>
              </w:rPr>
              <w:t>Măsura contribuie într-un grad ridicat la atingerea obiectivelor și priorităților  SDL;</w:t>
            </w:r>
          </w:p>
          <w:p w:rsidR="002156F2" w:rsidRPr="006A12F4" w:rsidRDefault="002156F2">
            <w:pPr>
              <w:pStyle w:val="ListParagraph"/>
              <w:numPr>
                <w:ilvl w:val="1"/>
                <w:numId w:val="21"/>
              </w:numPr>
              <w:autoSpaceDE w:val="0"/>
              <w:autoSpaceDN w:val="0"/>
              <w:adjustRightInd w:val="0"/>
              <w:spacing w:after="0"/>
              <w:ind w:left="743"/>
              <w:contextualSpacing/>
              <w:jc w:val="both"/>
              <w:rPr>
                <w:rFonts w:ascii="Trebuchet MS" w:hAnsi="Trebuchet MS"/>
                <w:color w:val="000000"/>
                <w:lang w:val="fr-FR"/>
              </w:rPr>
            </w:pPr>
            <w:r w:rsidRPr="006A12F4">
              <w:rPr>
                <w:rFonts w:ascii="Trebuchet MS" w:hAnsi="Trebuchet MS"/>
                <w:color w:val="000000"/>
                <w:lang w:val="fr-FR"/>
              </w:rPr>
              <w:t xml:space="preserve">Obiectivele măsurii au în vedere satisfacerea </w:t>
            </w:r>
            <w:proofErr w:type="gramStart"/>
            <w:r w:rsidRPr="006A12F4">
              <w:rPr>
                <w:rFonts w:ascii="Trebuchet MS" w:hAnsi="Trebuchet MS"/>
                <w:color w:val="000000"/>
                <w:lang w:val="fr-FR"/>
              </w:rPr>
              <w:t>de interes</w:t>
            </w:r>
            <w:proofErr w:type="gramEnd"/>
            <w:r w:rsidRPr="006A12F4">
              <w:rPr>
                <w:rFonts w:ascii="Trebuchet MS" w:hAnsi="Trebuchet MS"/>
                <w:color w:val="000000"/>
                <w:lang w:val="fr-FR"/>
              </w:rPr>
              <w:t xml:space="preserve"> colectiv, la nivelul teritoriului; </w:t>
            </w:r>
          </w:p>
          <w:p w:rsidR="002156F2" w:rsidRPr="006A12F4" w:rsidRDefault="002156F2">
            <w:pPr>
              <w:pStyle w:val="ListParagraph"/>
              <w:numPr>
                <w:ilvl w:val="1"/>
                <w:numId w:val="21"/>
              </w:numPr>
              <w:autoSpaceDE w:val="0"/>
              <w:autoSpaceDN w:val="0"/>
              <w:adjustRightInd w:val="0"/>
              <w:spacing w:after="0"/>
              <w:ind w:left="743"/>
              <w:contextualSpacing/>
              <w:jc w:val="both"/>
              <w:rPr>
                <w:rFonts w:ascii="Trebuchet MS" w:hAnsi="Trebuchet MS"/>
                <w:color w:val="000000"/>
                <w:lang w:val="fr-FR"/>
              </w:rPr>
            </w:pPr>
            <w:r w:rsidRPr="006A12F4">
              <w:rPr>
                <w:rFonts w:ascii="Trebuchet MS" w:hAnsi="Trebuchet MS"/>
                <w:color w:val="000000"/>
                <w:lang w:val="fr-FR"/>
              </w:rPr>
              <w:t>Accesul public la rezultatele proiectului va contribui la îmbunătățirea calității vieții în teritoriu și la creșterea incluziunii sociale;</w:t>
            </w:r>
          </w:p>
          <w:p w:rsidR="002156F2" w:rsidRPr="006A12F4" w:rsidRDefault="002156F2">
            <w:pPr>
              <w:pStyle w:val="ListParagraph"/>
              <w:numPr>
                <w:ilvl w:val="1"/>
                <w:numId w:val="21"/>
              </w:numPr>
              <w:autoSpaceDE w:val="0"/>
              <w:autoSpaceDN w:val="0"/>
              <w:adjustRightInd w:val="0"/>
              <w:spacing w:after="0"/>
              <w:ind w:left="743"/>
              <w:contextualSpacing/>
              <w:jc w:val="both"/>
              <w:rPr>
                <w:rFonts w:ascii="Trebuchet MS" w:hAnsi="Trebuchet MS"/>
                <w:color w:val="000000"/>
                <w:lang w:val="fr-FR"/>
              </w:rPr>
            </w:pPr>
            <w:r w:rsidRPr="006A12F4">
              <w:rPr>
                <w:rFonts w:ascii="Trebuchet MS" w:hAnsi="Trebuchet MS"/>
                <w:color w:val="000000"/>
                <w:lang w:val="fr-FR"/>
              </w:rPr>
              <w:t>Bugetul limitat disponibil la nivelul planului de finanțare.</w:t>
            </w:r>
          </w:p>
          <w:p w:rsidR="002156F2" w:rsidRPr="006A12F4" w:rsidRDefault="002156F2" w:rsidP="00841A06">
            <w:pPr>
              <w:pStyle w:val="ListParagraph"/>
              <w:widowControl w:val="0"/>
              <w:autoSpaceDE w:val="0"/>
              <w:autoSpaceDN w:val="0"/>
              <w:adjustRightInd w:val="0"/>
              <w:spacing w:after="0"/>
              <w:ind w:left="34"/>
              <w:jc w:val="both"/>
              <w:rPr>
                <w:rFonts w:ascii="Trebuchet MS" w:hAnsi="Trebuchet MS"/>
                <w:lang w:val="fr-FR"/>
              </w:rPr>
            </w:pPr>
            <w:r w:rsidRPr="006A12F4">
              <w:rPr>
                <w:rFonts w:ascii="Trebuchet MS" w:hAnsi="Trebuchet MS"/>
                <w:color w:val="000000"/>
                <w:lang w:val="fr-FR"/>
              </w:rPr>
              <w:t xml:space="preserve"> Acordarea sumei aplicabile și a ratei sprijinului s-a facut luandu-se in considerare analiza diagnostic, conform careia, teritoriul  GAL DD este o zona saraca, 6 din 7 UAT avand IDUL mai mic de 55 (55 = pragul de saracie). De asemenea, conform analizei SWOT, exista nevoi de dezvoltare a tuturor infrastructurii la scara mica necesare in teritoriu, inclusiv modernizare patrimoniului cultural si natural al teritoriului.</w:t>
            </w:r>
          </w:p>
        </w:tc>
      </w:tr>
      <w:tr w:rsidR="002156F2" w:rsidRPr="002B2B93" w:rsidTr="00841A06">
        <w:trPr>
          <w:trHeight w:val="215"/>
        </w:trPr>
        <w:tc>
          <w:tcPr>
            <w:tcW w:w="9072" w:type="dxa"/>
            <w:gridSpan w:val="4"/>
            <w:shd w:val="clear" w:color="auto" w:fill="B8CCE4"/>
            <w:vAlign w:val="center"/>
          </w:tcPr>
          <w:p w:rsidR="002156F2" w:rsidRPr="002B2B93" w:rsidRDefault="002156F2" w:rsidP="00841A06">
            <w:pPr>
              <w:spacing w:after="0"/>
              <w:rPr>
                <w:rFonts w:ascii="Trebuchet MS" w:hAnsi="Trebuchet MS"/>
                <w:b/>
              </w:rPr>
            </w:pPr>
            <w:r w:rsidRPr="002B2B93">
              <w:rPr>
                <w:rFonts w:ascii="Trebuchet MS" w:hAnsi="Trebuchet MS"/>
                <w:b/>
              </w:rPr>
              <w:t>10. Indicatori de monitorizare</w:t>
            </w:r>
          </w:p>
        </w:tc>
      </w:tr>
      <w:tr w:rsidR="002156F2" w:rsidRPr="002B2B93" w:rsidTr="00841A06">
        <w:trPr>
          <w:trHeight w:val="440"/>
        </w:trPr>
        <w:tc>
          <w:tcPr>
            <w:tcW w:w="9072" w:type="dxa"/>
            <w:gridSpan w:val="4"/>
            <w:vAlign w:val="center"/>
          </w:tcPr>
          <w:p w:rsidR="002156F2" w:rsidRPr="002B2B93" w:rsidRDefault="002156F2" w:rsidP="00841A06">
            <w:pPr>
              <w:spacing w:after="0"/>
              <w:rPr>
                <w:rFonts w:ascii="Trebuchet MS" w:hAnsi="Trebuchet MS"/>
              </w:rPr>
            </w:pPr>
            <w:r w:rsidRPr="002B2B93">
              <w:rPr>
                <w:rFonts w:ascii="Trebuchet MS" w:hAnsi="Trebuchet MS"/>
              </w:rPr>
              <w:t>Populație netă care beneficiază de servicii / infrastructură îmbunătățită: 10.000</w:t>
            </w:r>
          </w:p>
          <w:p w:rsidR="00000000" w:rsidRDefault="002156F2">
            <w:pPr>
              <w:spacing w:after="0"/>
              <w:rPr>
                <w:rFonts w:ascii="Trebuchet MS" w:hAnsi="Trebuchet MS"/>
              </w:rPr>
              <w:pPrChange w:id="346" w:author="GAL-2" w:date="2024-10-02T21:07:00Z">
                <w:pPr>
                  <w:tabs>
                    <w:tab w:val="center" w:pos="4513"/>
                    <w:tab w:val="right" w:pos="9026"/>
                  </w:tabs>
                  <w:spacing w:after="0"/>
                </w:pPr>
              </w:pPrChange>
            </w:pPr>
            <w:r w:rsidRPr="002B2B93">
              <w:rPr>
                <w:rFonts w:ascii="Trebuchet MS" w:hAnsi="Trebuchet MS"/>
              </w:rPr>
              <w:t>Locuri de muncă create: 0</w:t>
            </w:r>
            <w:r>
              <w:rPr>
                <w:rFonts w:ascii="Trebuchet MS" w:hAnsi="Trebuchet MS"/>
              </w:rPr>
              <w:t xml:space="preserve">; </w:t>
            </w:r>
            <w:r w:rsidRPr="002B2B93">
              <w:rPr>
                <w:rFonts w:ascii="Trebuchet MS" w:hAnsi="Trebuchet MS"/>
              </w:rPr>
              <w:t xml:space="preserve">Cheltuielile publice totale: </w:t>
            </w:r>
            <w:r>
              <w:rPr>
                <w:rFonts w:ascii="Trebuchet MS" w:hAnsi="Trebuchet MS"/>
              </w:rPr>
              <w:t xml:space="preserve">    </w:t>
            </w:r>
            <w:del w:id="347" w:author="GAL-2" w:date="2024-09-30T11:53:00Z">
              <w:r w:rsidRPr="005023DA" w:rsidDel="00E1366B">
                <w:rPr>
                  <w:rFonts w:ascii="Trebuchet MS" w:hAnsi="Trebuchet MS"/>
                </w:rPr>
                <w:delText xml:space="preserve">871.348,14 </w:delText>
              </w:r>
            </w:del>
            <w:ins w:id="348" w:author="GAL-2" w:date="2024-09-30T11:53:00Z">
              <w:r w:rsidR="00E1366B">
                <w:rPr>
                  <w:rFonts w:ascii="Trebuchet MS" w:hAnsi="Trebuchet MS"/>
                </w:rPr>
                <w:t xml:space="preserve"> 9</w:t>
              </w:r>
            </w:ins>
            <w:ins w:id="349" w:author="GAL-2" w:date="2024-10-02T21:07:00Z">
              <w:r w:rsidR="00FC78D9">
                <w:rPr>
                  <w:rFonts w:ascii="Trebuchet MS" w:hAnsi="Trebuchet MS"/>
                </w:rPr>
                <w:t>50</w:t>
              </w:r>
            </w:ins>
            <w:ins w:id="350" w:author="GAL-2" w:date="2024-09-30T11:53:00Z">
              <w:r w:rsidR="00E1366B">
                <w:rPr>
                  <w:rFonts w:ascii="Trebuchet MS" w:hAnsi="Trebuchet MS"/>
                </w:rPr>
                <w:t xml:space="preserve">.280,30 </w:t>
              </w:r>
            </w:ins>
            <w:r w:rsidRPr="00E03C5D">
              <w:rPr>
                <w:rFonts w:ascii="Trebuchet MS" w:hAnsi="Trebuchet MS"/>
              </w:rPr>
              <w:t>euro.</w:t>
            </w:r>
          </w:p>
        </w:tc>
      </w:tr>
    </w:tbl>
    <w:p w:rsidR="002156F2" w:rsidRPr="006A12F4" w:rsidRDefault="002156F2" w:rsidP="002156F2">
      <w:pPr>
        <w:autoSpaceDE w:val="0"/>
        <w:autoSpaceDN w:val="0"/>
        <w:adjustRightInd w:val="0"/>
        <w:spacing w:after="0"/>
        <w:jc w:val="both"/>
        <w:rPr>
          <w:lang w:val="fr-FR"/>
        </w:rPr>
      </w:pPr>
    </w:p>
    <w:p w:rsidR="002156F2" w:rsidRPr="006A12F4" w:rsidRDefault="002156F2" w:rsidP="002156F2">
      <w:pPr>
        <w:ind w:firstLine="284"/>
        <w:jc w:val="both"/>
        <w:rPr>
          <w:lang w:val="fr-FR"/>
        </w:rPr>
      </w:pPr>
      <w:r w:rsidRPr="006A12F4">
        <w:rPr>
          <w:lang w:val="fr-FR"/>
        </w:rPr>
        <w:t xml:space="preserve"> </w:t>
      </w:r>
    </w:p>
    <w:bookmarkEnd w:id="344"/>
    <w:p w:rsidR="002156F2" w:rsidRDefault="002156F2" w:rsidP="002156F2">
      <w:pPr>
        <w:autoSpaceDE w:val="0"/>
        <w:autoSpaceDN w:val="0"/>
        <w:adjustRightInd w:val="0"/>
        <w:spacing w:after="0"/>
        <w:jc w:val="both"/>
        <w:rPr>
          <w:lang w:val="fr-FR"/>
        </w:rPr>
      </w:pPr>
    </w:p>
    <w:p w:rsidR="002156F2" w:rsidRDefault="002156F2" w:rsidP="002156F2">
      <w:pPr>
        <w:autoSpaceDE w:val="0"/>
        <w:autoSpaceDN w:val="0"/>
        <w:adjustRightInd w:val="0"/>
        <w:spacing w:after="0"/>
        <w:jc w:val="both"/>
        <w:rPr>
          <w:lang w:val="fr-FR"/>
        </w:rPr>
      </w:pPr>
    </w:p>
    <w:p w:rsidR="002156F2" w:rsidRDefault="002156F2" w:rsidP="002156F2">
      <w:pPr>
        <w:pStyle w:val="BodyText"/>
        <w:kinsoku w:val="0"/>
        <w:overflowPunct w:val="0"/>
        <w:spacing w:before="88"/>
      </w:pPr>
    </w:p>
    <w:p w:rsidR="00A7756C" w:rsidRDefault="00A7756C" w:rsidP="002156F2">
      <w:pPr>
        <w:pStyle w:val="BodyText"/>
        <w:kinsoku w:val="0"/>
        <w:overflowPunct w:val="0"/>
        <w:spacing w:before="88"/>
      </w:pPr>
    </w:p>
    <w:p w:rsidR="002156F2" w:rsidRDefault="002156F2" w:rsidP="002156F2">
      <w:pPr>
        <w:pStyle w:val="BodyText"/>
        <w:kinsoku w:val="0"/>
        <w:overflowPunct w:val="0"/>
        <w:spacing w:before="88"/>
      </w:pPr>
    </w:p>
    <w:p w:rsidR="002156F2" w:rsidRPr="00FA7C7D" w:rsidDel="004D026D" w:rsidRDefault="002156F2" w:rsidP="002156F2">
      <w:pPr>
        <w:pStyle w:val="BodyText"/>
        <w:kinsoku w:val="0"/>
        <w:overflowPunct w:val="0"/>
        <w:spacing w:before="88"/>
        <w:rPr>
          <w:del w:id="351" w:author="Administrator" w:date="2024-09-27T11:29:00Z"/>
        </w:rPr>
      </w:pPr>
      <w:del w:id="352" w:author="Administrator" w:date="2024-09-27T11:29:00Z">
        <w:r w:rsidRPr="00FA7C7D" w:rsidDel="004D026D">
          <w:delText>FIȘA MĂSURII M7/1A</w:delText>
        </w:r>
        <w:r w:rsidDel="004D026D">
          <w:delText xml:space="preserve"> (Masura atipica)</w:delText>
        </w:r>
        <w:r w:rsidRPr="00FA7C7D" w:rsidDel="004D026D">
          <w:delText xml:space="preserve">: </w:delText>
        </w:r>
        <w:bookmarkStart w:id="353" w:name="_Hlk115172582"/>
        <w:r w:rsidRPr="00FA7C7D" w:rsidDel="004D026D">
          <w:delText>Transfer de cunostinte in activitatea de agrement turistic</w:delText>
        </w:r>
        <w:bookmarkEnd w:id="353"/>
      </w:del>
    </w:p>
    <w:p w:rsidR="002156F2" w:rsidDel="004D026D" w:rsidRDefault="002156F2" w:rsidP="002156F2">
      <w:pPr>
        <w:pStyle w:val="BodyText"/>
        <w:kinsoku w:val="0"/>
        <w:overflowPunct w:val="0"/>
        <w:spacing w:after="1"/>
        <w:rPr>
          <w:del w:id="354" w:author="Administrator" w:date="2024-09-27T11:29:00Z"/>
          <w:sz w:val="21"/>
          <w:szCs w:val="21"/>
        </w:rPr>
      </w:pPr>
    </w:p>
    <w:tbl>
      <w:tblPr>
        <w:tblW w:w="8953" w:type="dxa"/>
        <w:tblInd w:w="124" w:type="dxa"/>
        <w:tblLayout w:type="fixed"/>
        <w:tblCellMar>
          <w:left w:w="0" w:type="dxa"/>
          <w:right w:w="0" w:type="dxa"/>
        </w:tblCellMar>
        <w:tblLook w:val="0000"/>
      </w:tblPr>
      <w:tblGrid>
        <w:gridCol w:w="2134"/>
        <w:gridCol w:w="2276"/>
        <w:gridCol w:w="1992"/>
        <w:gridCol w:w="2551"/>
      </w:tblGrid>
      <w:tr w:rsidR="002156F2" w:rsidRPr="008C2272" w:rsidDel="004D026D" w:rsidTr="00841A06">
        <w:trPr>
          <w:trHeight w:val="144"/>
          <w:del w:id="355" w:author="Administrator" w:date="2024-09-27T11:29:00Z"/>
        </w:trPr>
        <w:tc>
          <w:tcPr>
            <w:tcW w:w="2134" w:type="dxa"/>
            <w:tcBorders>
              <w:top w:val="single" w:sz="4" w:space="0" w:color="000000"/>
              <w:left w:val="single" w:sz="4" w:space="0" w:color="000000"/>
              <w:bottom w:val="single" w:sz="4" w:space="0" w:color="000000"/>
              <w:right w:val="single" w:sz="4" w:space="0" w:color="000000"/>
            </w:tcBorders>
          </w:tcPr>
          <w:p w:rsidR="002156F2" w:rsidRPr="008C2272" w:rsidDel="004D026D" w:rsidRDefault="002156F2" w:rsidP="00841A06">
            <w:pPr>
              <w:pStyle w:val="TableParagraph"/>
              <w:kinsoku w:val="0"/>
              <w:overflowPunct w:val="0"/>
              <w:spacing w:before="4"/>
              <w:ind w:left="-1"/>
              <w:rPr>
                <w:del w:id="356" w:author="Administrator" w:date="2024-09-27T11:29:00Z"/>
                <w:b/>
                <w:bCs/>
                <w:sz w:val="22"/>
                <w:szCs w:val="22"/>
              </w:rPr>
            </w:pPr>
            <w:del w:id="357" w:author="Administrator" w:date="2024-09-27T11:29:00Z">
              <w:r w:rsidRPr="008C2272" w:rsidDel="004D026D">
                <w:rPr>
                  <w:b/>
                  <w:bCs/>
                  <w:sz w:val="22"/>
                  <w:szCs w:val="22"/>
                </w:rPr>
                <w:delText>Denumirea măsurii</w:delText>
              </w:r>
            </w:del>
          </w:p>
        </w:tc>
        <w:tc>
          <w:tcPr>
            <w:tcW w:w="6819" w:type="dxa"/>
            <w:gridSpan w:val="3"/>
            <w:tcBorders>
              <w:top w:val="single" w:sz="4" w:space="0" w:color="000000"/>
              <w:left w:val="single" w:sz="4" w:space="0" w:color="000000"/>
              <w:bottom w:val="single" w:sz="4" w:space="0" w:color="000000"/>
              <w:right w:val="single" w:sz="4" w:space="0" w:color="000000"/>
            </w:tcBorders>
          </w:tcPr>
          <w:p w:rsidR="002156F2" w:rsidDel="004D026D" w:rsidRDefault="002156F2" w:rsidP="00841A06">
            <w:pPr>
              <w:pStyle w:val="TableParagraph"/>
              <w:kinsoku w:val="0"/>
              <w:overflowPunct w:val="0"/>
              <w:spacing w:before="4"/>
              <w:ind w:left="108" w:right="-141"/>
              <w:rPr>
                <w:del w:id="358" w:author="Administrator" w:date="2024-09-27T11:29:00Z"/>
                <w:b/>
                <w:bCs/>
                <w:sz w:val="22"/>
                <w:szCs w:val="22"/>
              </w:rPr>
            </w:pPr>
            <w:bookmarkStart w:id="359" w:name="_Hlk113600373"/>
            <w:del w:id="360" w:author="Administrator" w:date="2024-09-27T11:29:00Z">
              <w:r w:rsidRPr="004B459B" w:rsidDel="004D026D">
                <w:rPr>
                  <w:sz w:val="22"/>
                  <w:szCs w:val="22"/>
                </w:rPr>
                <w:delText>TRANSFER DE CUNOSTINTE IN ACTIVITATEA DE AGREMENT TURISTIC</w:delText>
              </w:r>
              <w:bookmarkEnd w:id="359"/>
            </w:del>
          </w:p>
        </w:tc>
      </w:tr>
      <w:tr w:rsidR="002156F2" w:rsidRPr="008C2272" w:rsidDel="004D026D" w:rsidTr="00841A06">
        <w:trPr>
          <w:trHeight w:val="144"/>
          <w:del w:id="361" w:author="Administrator" w:date="2024-09-27T11:29:00Z"/>
        </w:trPr>
        <w:tc>
          <w:tcPr>
            <w:tcW w:w="2134" w:type="dxa"/>
            <w:tcBorders>
              <w:top w:val="single" w:sz="4" w:space="0" w:color="000000"/>
              <w:left w:val="single" w:sz="4" w:space="0" w:color="000000"/>
              <w:bottom w:val="single" w:sz="4" w:space="0" w:color="000000"/>
              <w:right w:val="single" w:sz="4" w:space="0" w:color="000000"/>
            </w:tcBorders>
          </w:tcPr>
          <w:p w:rsidR="002156F2" w:rsidRPr="008C2272" w:rsidDel="004D026D" w:rsidRDefault="002156F2" w:rsidP="00841A06">
            <w:pPr>
              <w:pStyle w:val="TableParagraph"/>
              <w:kinsoku w:val="0"/>
              <w:overflowPunct w:val="0"/>
              <w:spacing w:line="243" w:lineRule="exact"/>
              <w:rPr>
                <w:del w:id="362" w:author="Administrator" w:date="2024-09-27T11:29:00Z"/>
                <w:sz w:val="22"/>
                <w:szCs w:val="22"/>
              </w:rPr>
            </w:pPr>
            <w:del w:id="363" w:author="Administrator" w:date="2024-09-27T11:29:00Z">
              <w:r w:rsidDel="004D026D">
                <w:rPr>
                  <w:sz w:val="22"/>
                  <w:szCs w:val="22"/>
                </w:rPr>
                <w:delText>Codul măsurii</w:delText>
              </w:r>
            </w:del>
          </w:p>
        </w:tc>
        <w:tc>
          <w:tcPr>
            <w:tcW w:w="6819" w:type="dxa"/>
            <w:gridSpan w:val="3"/>
            <w:tcBorders>
              <w:top w:val="single" w:sz="4" w:space="0" w:color="000000"/>
              <w:left w:val="single" w:sz="4" w:space="0" w:color="000000"/>
              <w:bottom w:val="single" w:sz="4" w:space="0" w:color="000000"/>
              <w:right w:val="single" w:sz="4" w:space="0" w:color="000000"/>
            </w:tcBorders>
          </w:tcPr>
          <w:p w:rsidR="002156F2" w:rsidRPr="008C2272" w:rsidDel="004D026D" w:rsidRDefault="002156F2" w:rsidP="00841A06">
            <w:pPr>
              <w:pStyle w:val="TableParagraph"/>
              <w:kinsoku w:val="0"/>
              <w:overflowPunct w:val="0"/>
              <w:spacing w:line="243" w:lineRule="exact"/>
              <w:ind w:left="108"/>
              <w:rPr>
                <w:del w:id="364" w:author="Administrator" w:date="2024-09-27T11:29:00Z"/>
                <w:sz w:val="22"/>
                <w:szCs w:val="22"/>
              </w:rPr>
            </w:pPr>
            <w:del w:id="365" w:author="Administrator" w:date="2024-09-27T11:29:00Z">
              <w:r w:rsidRPr="004B459B" w:rsidDel="004D026D">
                <w:rPr>
                  <w:sz w:val="22"/>
                  <w:szCs w:val="22"/>
                </w:rPr>
                <w:delText>M7/1A</w:delText>
              </w:r>
            </w:del>
          </w:p>
        </w:tc>
      </w:tr>
      <w:tr w:rsidR="002156F2" w:rsidRPr="008C2272" w:rsidDel="004D026D" w:rsidTr="00841A06">
        <w:trPr>
          <w:trHeight w:val="144"/>
          <w:del w:id="366" w:author="Administrator" w:date="2024-09-27T11:29:00Z"/>
        </w:trPr>
        <w:tc>
          <w:tcPr>
            <w:tcW w:w="2134" w:type="dxa"/>
            <w:tcBorders>
              <w:top w:val="single" w:sz="4" w:space="0" w:color="000000"/>
              <w:left w:val="single" w:sz="4" w:space="0" w:color="000000"/>
              <w:bottom w:val="single" w:sz="4" w:space="0" w:color="000000"/>
              <w:right w:val="single" w:sz="4" w:space="0" w:color="000000"/>
            </w:tcBorders>
          </w:tcPr>
          <w:p w:rsidR="002156F2" w:rsidRPr="008C2272" w:rsidDel="004D026D" w:rsidRDefault="002156F2" w:rsidP="00841A06">
            <w:pPr>
              <w:pStyle w:val="TableParagraph"/>
              <w:kinsoku w:val="0"/>
              <w:overflowPunct w:val="0"/>
              <w:spacing w:line="243" w:lineRule="exact"/>
              <w:rPr>
                <w:del w:id="367" w:author="Administrator" w:date="2024-09-27T11:29:00Z"/>
                <w:sz w:val="22"/>
                <w:szCs w:val="22"/>
              </w:rPr>
            </w:pPr>
            <w:del w:id="368" w:author="Administrator" w:date="2024-09-27T11:29:00Z">
              <w:r w:rsidRPr="008C2272" w:rsidDel="004D026D">
                <w:rPr>
                  <w:sz w:val="22"/>
                  <w:szCs w:val="22"/>
                </w:rPr>
                <w:delText>Tipul măsurii</w:delText>
              </w:r>
            </w:del>
          </w:p>
        </w:tc>
        <w:tc>
          <w:tcPr>
            <w:tcW w:w="2276" w:type="dxa"/>
            <w:tcBorders>
              <w:top w:val="single" w:sz="4" w:space="0" w:color="000000"/>
              <w:left w:val="single" w:sz="4" w:space="0" w:color="000000"/>
              <w:bottom w:val="single" w:sz="4" w:space="0" w:color="000000"/>
              <w:right w:val="single" w:sz="4" w:space="0" w:color="000000"/>
            </w:tcBorders>
          </w:tcPr>
          <w:p w:rsidR="002156F2" w:rsidRPr="008C2272" w:rsidDel="004D026D" w:rsidRDefault="002156F2" w:rsidP="00841A06">
            <w:pPr>
              <w:pStyle w:val="TableParagraph"/>
              <w:kinsoku w:val="0"/>
              <w:overflowPunct w:val="0"/>
              <w:spacing w:before="86"/>
              <w:ind w:left="473"/>
              <w:rPr>
                <w:del w:id="369" w:author="Administrator" w:date="2024-09-27T11:29:00Z"/>
                <w:sz w:val="22"/>
                <w:szCs w:val="22"/>
              </w:rPr>
            </w:pPr>
            <w:del w:id="370" w:author="Administrator" w:date="2024-09-27T11:29:00Z">
              <w:r w:rsidRPr="008C2272" w:rsidDel="004D026D">
                <w:rPr>
                  <w:sz w:val="22"/>
                  <w:szCs w:val="22"/>
                </w:rPr>
                <w:delText>Investiţii</w:delText>
              </w:r>
            </w:del>
          </w:p>
        </w:tc>
        <w:tc>
          <w:tcPr>
            <w:tcW w:w="1992" w:type="dxa"/>
            <w:tcBorders>
              <w:top w:val="single" w:sz="4" w:space="0" w:color="000000"/>
              <w:left w:val="single" w:sz="4" w:space="0" w:color="000000"/>
              <w:bottom w:val="single" w:sz="4" w:space="0" w:color="000000"/>
              <w:right w:val="single" w:sz="4" w:space="0" w:color="000000"/>
            </w:tcBorders>
          </w:tcPr>
          <w:p w:rsidR="002156F2" w:rsidRPr="008C2272" w:rsidDel="004D026D" w:rsidRDefault="002156F2" w:rsidP="00841A06">
            <w:pPr>
              <w:pStyle w:val="TableParagraph"/>
              <w:kinsoku w:val="0"/>
              <w:overflowPunct w:val="0"/>
              <w:spacing w:before="86"/>
              <w:ind w:left="572"/>
              <w:rPr>
                <w:del w:id="371" w:author="Administrator" w:date="2024-09-27T11:29:00Z"/>
                <w:sz w:val="22"/>
                <w:szCs w:val="22"/>
              </w:rPr>
            </w:pPr>
            <w:del w:id="372" w:author="Administrator" w:date="2024-09-27T11:29:00Z">
              <w:r w:rsidRPr="008C2272" w:rsidDel="004D026D">
                <w:rPr>
                  <w:sz w:val="22"/>
                  <w:szCs w:val="22"/>
                </w:rPr>
                <w:delText>X Servicii</w:delText>
              </w:r>
            </w:del>
          </w:p>
        </w:tc>
        <w:tc>
          <w:tcPr>
            <w:tcW w:w="2551" w:type="dxa"/>
            <w:tcBorders>
              <w:top w:val="single" w:sz="4" w:space="0" w:color="000000"/>
              <w:left w:val="single" w:sz="4" w:space="0" w:color="000000"/>
              <w:bottom w:val="single" w:sz="4" w:space="0" w:color="000000"/>
              <w:right w:val="single" w:sz="4" w:space="0" w:color="000000"/>
            </w:tcBorders>
          </w:tcPr>
          <w:p w:rsidR="002156F2" w:rsidRPr="008C2272" w:rsidDel="004D026D" w:rsidRDefault="002156F2" w:rsidP="00841A06">
            <w:pPr>
              <w:pStyle w:val="TableParagraph"/>
              <w:kinsoku w:val="0"/>
              <w:overflowPunct w:val="0"/>
              <w:spacing w:before="86"/>
              <w:ind w:left="567"/>
              <w:rPr>
                <w:del w:id="373" w:author="Administrator" w:date="2024-09-27T11:29:00Z"/>
                <w:sz w:val="22"/>
                <w:szCs w:val="22"/>
              </w:rPr>
            </w:pPr>
            <w:del w:id="374" w:author="Administrator" w:date="2024-09-27T11:29:00Z">
              <w:r w:rsidDel="004D026D">
                <w:rPr>
                  <w:sz w:val="22"/>
                  <w:szCs w:val="22"/>
                </w:rPr>
                <w:delText xml:space="preserve"> Sprijin Forfetar</w:delText>
              </w:r>
            </w:del>
          </w:p>
        </w:tc>
      </w:tr>
      <w:tr w:rsidR="002156F2" w:rsidRPr="008C2272" w:rsidDel="004D026D" w:rsidTr="00841A06">
        <w:trPr>
          <w:trHeight w:val="144"/>
          <w:del w:id="375" w:author="Administrator" w:date="2024-09-27T11:29:00Z"/>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C5D9F0"/>
          </w:tcPr>
          <w:p w:rsidR="002156F2" w:rsidRPr="008C2272" w:rsidDel="004D026D" w:rsidRDefault="002156F2" w:rsidP="00841A06">
            <w:pPr>
              <w:pStyle w:val="TableParagraph"/>
              <w:kinsoku w:val="0"/>
              <w:overflowPunct w:val="0"/>
              <w:spacing w:line="243" w:lineRule="exact"/>
              <w:rPr>
                <w:del w:id="376" w:author="Administrator" w:date="2024-09-27T11:29:00Z"/>
                <w:b/>
                <w:bCs/>
                <w:sz w:val="22"/>
                <w:szCs w:val="22"/>
              </w:rPr>
            </w:pPr>
            <w:del w:id="377" w:author="Administrator" w:date="2024-09-27T11:29:00Z">
              <w:r w:rsidRPr="008C2272" w:rsidDel="004D026D">
                <w:rPr>
                  <w:b/>
                  <w:bCs/>
                  <w:sz w:val="22"/>
                  <w:szCs w:val="22"/>
                </w:rPr>
                <w:delText>1.Descrierea generală a măsurii</w:delText>
              </w:r>
            </w:del>
          </w:p>
          <w:p w:rsidR="002156F2" w:rsidRPr="008C2272" w:rsidDel="004D026D" w:rsidRDefault="002156F2" w:rsidP="00841A06">
            <w:pPr>
              <w:pStyle w:val="TableParagraph"/>
              <w:kinsoku w:val="0"/>
              <w:overflowPunct w:val="0"/>
              <w:spacing w:line="243" w:lineRule="exact"/>
              <w:rPr>
                <w:del w:id="378" w:author="Administrator" w:date="2024-09-27T11:29:00Z"/>
                <w:b/>
                <w:bCs/>
                <w:sz w:val="22"/>
                <w:szCs w:val="22"/>
              </w:rPr>
            </w:pPr>
          </w:p>
        </w:tc>
      </w:tr>
      <w:tr w:rsidR="002156F2" w:rsidRPr="008C2272" w:rsidDel="004D026D" w:rsidTr="00841A06">
        <w:trPr>
          <w:trHeight w:val="144"/>
          <w:del w:id="379" w:author="Administrator" w:date="2024-09-27T11:29:00Z"/>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FFFF69"/>
          </w:tcPr>
          <w:p w:rsidR="002156F2" w:rsidRPr="008C2272" w:rsidDel="004D026D" w:rsidRDefault="002156F2" w:rsidP="00841A06">
            <w:pPr>
              <w:pStyle w:val="TableParagraph"/>
              <w:kinsoku w:val="0"/>
              <w:overflowPunct w:val="0"/>
              <w:spacing w:line="245" w:lineRule="exact"/>
              <w:rPr>
                <w:del w:id="380" w:author="Administrator" w:date="2024-09-27T11:29:00Z"/>
                <w:sz w:val="22"/>
                <w:szCs w:val="22"/>
              </w:rPr>
            </w:pPr>
            <w:del w:id="381" w:author="Administrator" w:date="2024-09-27T11:29:00Z">
              <w:r w:rsidRPr="008C2272" w:rsidDel="004D026D">
                <w:rPr>
                  <w:sz w:val="22"/>
                  <w:szCs w:val="22"/>
                </w:rPr>
                <w:delText>1.1 Justificarea alegerii masurii cu analiza SWOTT a teritoriului</w:delText>
              </w:r>
            </w:del>
          </w:p>
        </w:tc>
      </w:tr>
      <w:tr w:rsidR="002156F2" w:rsidRPr="008C2272" w:rsidDel="004D026D" w:rsidTr="00841A06">
        <w:trPr>
          <w:trHeight w:val="144"/>
          <w:del w:id="382" w:author="Administrator" w:date="2024-09-27T11:29:00Z"/>
        </w:trPr>
        <w:tc>
          <w:tcPr>
            <w:tcW w:w="8953" w:type="dxa"/>
            <w:gridSpan w:val="4"/>
            <w:tcBorders>
              <w:top w:val="single" w:sz="4" w:space="0" w:color="000000"/>
              <w:left w:val="single" w:sz="4" w:space="0" w:color="000000"/>
              <w:bottom w:val="single" w:sz="4" w:space="0" w:color="000000"/>
              <w:right w:val="single" w:sz="4" w:space="0" w:color="000000"/>
            </w:tcBorders>
          </w:tcPr>
          <w:p w:rsidR="002156F2" w:rsidRPr="008C2272" w:rsidDel="004D026D" w:rsidRDefault="002156F2" w:rsidP="00841A06">
            <w:pPr>
              <w:pStyle w:val="TableParagraph"/>
              <w:kinsoku w:val="0"/>
              <w:overflowPunct w:val="0"/>
              <w:ind w:right="91" w:firstLine="357"/>
              <w:jc w:val="both"/>
              <w:rPr>
                <w:del w:id="383" w:author="Administrator" w:date="2024-09-27T11:29:00Z"/>
                <w:sz w:val="22"/>
                <w:szCs w:val="22"/>
              </w:rPr>
            </w:pPr>
            <w:del w:id="384" w:author="Administrator" w:date="2024-09-27T11:29:00Z">
              <w:r w:rsidRPr="008C2272" w:rsidDel="004D026D">
                <w:rPr>
                  <w:sz w:val="22"/>
                  <w:szCs w:val="22"/>
                </w:rPr>
                <w:delText>Obiectivele de dezvoltare ale teritoriului, identificate în cadrul strategiei de dezvoltare locală, sunt în concordanță cu satisfacerea problemelor și nevoilor generale sau specifice identificate de membrii comunităților locale, conturându-se o viziune unitară asupra particularităților economice și sociale la nivelul întregului teritoriu. Astfel, s-au identificat 9 nevoi generale: (N1)Creșterea nivelului de trai al populației locale prin reducerea gradului de sărăcie, (N2)Incurajarea tinerilor de a desfășura activități economice in teritoriul GAL DD, (N3)Încurajarea micilor fermieri de a-si dezvolta propriile afaceri locale, (N4)Reducerea fenomenului de depopulare a satelor (N5)Dezvoltarea sau infiintarea de activitati nonagricole in teritoriu in scopul diversificarii economiei locale (N6)Dezvoltarea asociativității și cooperării la nivel local între</w:delText>
              </w:r>
              <w:r w:rsidR="002C7756" w:rsidDel="004D026D">
                <w:rPr>
                  <w:sz w:val="22"/>
                  <w:szCs w:val="22"/>
                </w:rPr>
                <w:delText>:a)</w:delText>
              </w:r>
              <w:r w:rsidRPr="008C2272" w:rsidDel="004D026D">
                <w:rPr>
                  <w:sz w:val="22"/>
                  <w:szCs w:val="22"/>
                </w:rPr>
                <w:delText xml:space="preserve"> micii într</w:delText>
              </w:r>
              <w:r w:rsidDel="004D026D">
                <w:rPr>
                  <w:sz w:val="22"/>
                  <w:szCs w:val="22"/>
                </w:rPr>
                <w:delText>eprinzători prin inițierea de procese de lucru comune în vederea dezvoltării de servicii, mai ales în sectorul turistic</w:delText>
              </w:r>
              <w:r w:rsidR="002C7756" w:rsidDel="004D026D">
                <w:rPr>
                  <w:bCs/>
                  <w:color w:val="000000"/>
                </w:rPr>
                <w:delText xml:space="preserve">; </w:delText>
              </w:r>
              <w:r w:rsidR="00E72DE2" w:rsidRPr="00B40040" w:rsidDel="004D026D">
                <w:rPr>
                  <w:bCs/>
                  <w:color w:val="000000"/>
                  <w:sz w:val="22"/>
                  <w:szCs w:val="22"/>
                </w:rPr>
                <w:delText>b) intre diferiti actori publici si/sau privati care contribuie la realizarea obiectivelor si prioritatilor politicii de dezvoltare locala</w:delText>
              </w:r>
              <w:r w:rsidR="002C7756" w:rsidDel="004D026D">
                <w:rPr>
                  <w:bCs/>
                  <w:color w:val="000000"/>
                </w:rPr>
                <w:delText>.</w:delText>
              </w:r>
              <w:r w:rsidDel="004D026D">
                <w:rPr>
                  <w:sz w:val="22"/>
                  <w:szCs w:val="22"/>
                </w:rPr>
                <w:delText xml:space="preserve"> (N7)Susținerea dezvoltării infrastructurii sociale din teritoriu și a serviciilor sociale asociate, (N8)Susținerea incluziunii sociale a persoanelor dezavantajate, în special a bătrânilor și a reprezentanților minorităților locale, (N9)Dezvoltarea infrastructurii de bază și servicii adecvate în teritoriu, inclusiv conservarea și promovarea patrimoniului local. Diversificarea veniturilor în alte domenii decât producţia agricolă a rămas până în prezent redusă. În acest context este evidentă nevoia populației locale de noi oportunități care să ducă la crearea de locuri de muncă, în teritoriu, atât în domeniul agricol cât și non-agricol. Sunt necesare investiții pentru stimularea antreprenoriatului local și încurajarea micilor întreprinzători în special în scopul diversificării activităților agricole. </w:delText>
              </w:r>
            </w:del>
          </w:p>
        </w:tc>
      </w:tr>
      <w:tr w:rsidR="002156F2" w:rsidRPr="008C2272" w:rsidDel="004D026D" w:rsidTr="00841A06">
        <w:trPr>
          <w:trHeight w:val="144"/>
          <w:del w:id="385" w:author="Administrator" w:date="2024-09-27T11:29:00Z"/>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FFFF69"/>
          </w:tcPr>
          <w:p w:rsidR="002156F2" w:rsidRPr="008C2272" w:rsidDel="004D026D" w:rsidRDefault="002156F2" w:rsidP="00841A06">
            <w:pPr>
              <w:pStyle w:val="TableParagraph"/>
              <w:kinsoku w:val="0"/>
              <w:overflowPunct w:val="0"/>
              <w:spacing w:line="243" w:lineRule="exact"/>
              <w:rPr>
                <w:del w:id="386" w:author="Administrator" w:date="2024-09-27T11:29:00Z"/>
                <w:sz w:val="22"/>
                <w:szCs w:val="22"/>
              </w:rPr>
            </w:pPr>
            <w:del w:id="387" w:author="Administrator" w:date="2024-09-27T11:29:00Z">
              <w:r w:rsidRPr="008C2272" w:rsidDel="004D026D">
                <w:rPr>
                  <w:sz w:val="22"/>
                  <w:szCs w:val="22"/>
                </w:rPr>
                <w:delText>1.2. Obiectivul de dezvoltare rurală al Reg(UE) 1305/2013, art. 4</w:delText>
              </w:r>
            </w:del>
          </w:p>
        </w:tc>
      </w:tr>
      <w:tr w:rsidR="002156F2" w:rsidRPr="008C2272" w:rsidDel="004D026D" w:rsidTr="00841A06">
        <w:trPr>
          <w:trHeight w:val="144"/>
          <w:del w:id="388" w:author="Administrator" w:date="2024-09-27T11:29:00Z"/>
        </w:trPr>
        <w:tc>
          <w:tcPr>
            <w:tcW w:w="8953" w:type="dxa"/>
            <w:gridSpan w:val="4"/>
            <w:tcBorders>
              <w:top w:val="single" w:sz="4" w:space="0" w:color="000000"/>
              <w:left w:val="single" w:sz="4" w:space="0" w:color="000000"/>
              <w:bottom w:val="single" w:sz="4" w:space="0" w:color="000000"/>
              <w:right w:val="single" w:sz="4" w:space="0" w:color="000000"/>
            </w:tcBorders>
          </w:tcPr>
          <w:p w:rsidR="002156F2" w:rsidDel="004D026D" w:rsidRDefault="002156F2">
            <w:pPr>
              <w:pStyle w:val="TableParagraph"/>
              <w:numPr>
                <w:ilvl w:val="0"/>
                <w:numId w:val="51"/>
              </w:numPr>
              <w:kinsoku w:val="0"/>
              <w:overflowPunct w:val="0"/>
              <w:spacing w:line="243" w:lineRule="exact"/>
              <w:rPr>
                <w:del w:id="389" w:author="Administrator" w:date="2024-09-27T11:29:00Z"/>
                <w:sz w:val="22"/>
                <w:szCs w:val="22"/>
              </w:rPr>
            </w:pPr>
            <w:del w:id="390" w:author="Administrator" w:date="2024-09-27T11:29:00Z">
              <w:r w:rsidRPr="008C2272" w:rsidDel="004D026D">
                <w:rPr>
                  <w:sz w:val="22"/>
                  <w:szCs w:val="22"/>
                </w:rPr>
                <w:delText xml:space="preserve">asigurarea gestionarii durabile a resurselor naturale si combaterea schimbarilor climatice; </w:delText>
              </w:r>
            </w:del>
          </w:p>
          <w:p w:rsidR="002156F2" w:rsidDel="004D026D" w:rsidRDefault="002156F2">
            <w:pPr>
              <w:pStyle w:val="TableParagraph"/>
              <w:numPr>
                <w:ilvl w:val="0"/>
                <w:numId w:val="51"/>
              </w:numPr>
              <w:kinsoku w:val="0"/>
              <w:overflowPunct w:val="0"/>
              <w:spacing w:line="243" w:lineRule="exact"/>
              <w:rPr>
                <w:del w:id="391" w:author="Administrator" w:date="2024-09-27T11:29:00Z"/>
                <w:sz w:val="22"/>
                <w:szCs w:val="22"/>
              </w:rPr>
            </w:pPr>
            <w:del w:id="392" w:author="Administrator" w:date="2024-09-27T11:29:00Z">
              <w:r w:rsidRPr="008C2272" w:rsidDel="004D026D">
                <w:rPr>
                  <w:sz w:val="22"/>
                  <w:szCs w:val="22"/>
                </w:rPr>
                <w:delText>obtinerea unei dezvoltari teritoriale echilibrate a economiilor si</w:delText>
              </w:r>
              <w:r w:rsidDel="004D026D">
                <w:rPr>
                  <w:sz w:val="22"/>
                  <w:szCs w:val="22"/>
                </w:rPr>
                <w:delText xml:space="preserve"> comunitatilor rurale, inclusiv</w:delText>
              </w:r>
              <w:r w:rsidRPr="008C2272" w:rsidDel="004D026D">
                <w:rPr>
                  <w:sz w:val="22"/>
                  <w:szCs w:val="22"/>
                </w:rPr>
                <w:delText xml:space="preserve"> crearea si mentinerea de locuri de munca, din Reg. (UE) nr. 1305/2013, art. 4, lit. (a).</w:delText>
              </w:r>
            </w:del>
          </w:p>
          <w:p w:rsidR="002156F2" w:rsidRPr="008C2272" w:rsidDel="004D026D" w:rsidRDefault="002156F2" w:rsidP="00841A06">
            <w:pPr>
              <w:pStyle w:val="TableParagraph"/>
              <w:kinsoku w:val="0"/>
              <w:overflowPunct w:val="0"/>
              <w:spacing w:line="243" w:lineRule="exact"/>
              <w:ind w:left="467"/>
              <w:rPr>
                <w:del w:id="393" w:author="Administrator" w:date="2024-09-27T11:29:00Z"/>
                <w:sz w:val="22"/>
                <w:szCs w:val="22"/>
              </w:rPr>
            </w:pPr>
          </w:p>
        </w:tc>
      </w:tr>
      <w:tr w:rsidR="002156F2" w:rsidRPr="008C2272" w:rsidDel="004D026D" w:rsidTr="00841A06">
        <w:trPr>
          <w:trHeight w:val="144"/>
          <w:del w:id="394" w:author="Administrator" w:date="2024-09-27T11:29:00Z"/>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FFFF69"/>
          </w:tcPr>
          <w:p w:rsidR="002156F2" w:rsidRPr="008C2272" w:rsidDel="004D026D" w:rsidRDefault="002156F2" w:rsidP="00841A06">
            <w:pPr>
              <w:pStyle w:val="TableParagraph"/>
              <w:kinsoku w:val="0"/>
              <w:overflowPunct w:val="0"/>
              <w:spacing w:line="243" w:lineRule="exact"/>
              <w:rPr>
                <w:del w:id="395" w:author="Administrator" w:date="2024-09-27T11:29:00Z"/>
                <w:sz w:val="22"/>
                <w:szCs w:val="22"/>
              </w:rPr>
            </w:pPr>
            <w:del w:id="396" w:author="Administrator" w:date="2024-09-27T11:29:00Z">
              <w:r w:rsidRPr="008C2272" w:rsidDel="004D026D">
                <w:rPr>
                  <w:sz w:val="22"/>
                  <w:szCs w:val="22"/>
                </w:rPr>
                <w:delText>1.3.Obiectivul specific local al măsurii</w:delText>
              </w:r>
            </w:del>
          </w:p>
        </w:tc>
      </w:tr>
      <w:tr w:rsidR="002156F2" w:rsidRPr="008C2272" w:rsidDel="004D026D" w:rsidTr="00841A06">
        <w:trPr>
          <w:trHeight w:val="144"/>
          <w:del w:id="397" w:author="Administrator" w:date="2024-09-27T11:29:00Z"/>
        </w:trPr>
        <w:tc>
          <w:tcPr>
            <w:tcW w:w="8953" w:type="dxa"/>
            <w:gridSpan w:val="4"/>
            <w:tcBorders>
              <w:top w:val="single" w:sz="4" w:space="0" w:color="000000"/>
              <w:left w:val="single" w:sz="4" w:space="0" w:color="000000"/>
              <w:bottom w:val="single" w:sz="4" w:space="0" w:color="000000"/>
              <w:right w:val="single" w:sz="4" w:space="0" w:color="000000"/>
            </w:tcBorders>
          </w:tcPr>
          <w:p w:rsidR="002156F2" w:rsidRPr="008C2272" w:rsidDel="004D026D" w:rsidRDefault="002156F2" w:rsidP="00841A06">
            <w:pPr>
              <w:pStyle w:val="TableParagraph"/>
              <w:tabs>
                <w:tab w:val="left" w:pos="8654"/>
              </w:tabs>
              <w:kinsoku w:val="0"/>
              <w:overflowPunct w:val="0"/>
              <w:spacing w:line="243" w:lineRule="exact"/>
              <w:rPr>
                <w:del w:id="398" w:author="Administrator" w:date="2024-09-27T11:29:00Z"/>
                <w:sz w:val="22"/>
                <w:szCs w:val="22"/>
              </w:rPr>
            </w:pPr>
            <w:bookmarkStart w:id="399" w:name="_Hlk113600694"/>
            <w:del w:id="400" w:author="Administrator" w:date="2024-09-27T11:29:00Z">
              <w:r w:rsidDel="004D026D">
                <w:rPr>
                  <w:sz w:val="22"/>
                  <w:szCs w:val="22"/>
                </w:rPr>
                <w:delText>OS2)</w:delText>
              </w:r>
              <w:r w:rsidRPr="008C2272" w:rsidDel="004D026D">
                <w:rPr>
                  <w:sz w:val="22"/>
                  <w:szCs w:val="22"/>
                </w:rPr>
                <w:delText xml:space="preserve">Dezvoltarea de activitati in sectorul productiei, serviciilor si in domeniul turistic; </w:delText>
              </w:r>
            </w:del>
          </w:p>
          <w:p w:rsidR="002156F2" w:rsidRPr="008C2272" w:rsidDel="004D026D" w:rsidRDefault="002156F2" w:rsidP="00841A06">
            <w:pPr>
              <w:pStyle w:val="TableParagraph"/>
              <w:tabs>
                <w:tab w:val="left" w:pos="8654"/>
              </w:tabs>
              <w:kinsoku w:val="0"/>
              <w:overflowPunct w:val="0"/>
              <w:spacing w:line="243" w:lineRule="exact"/>
              <w:rPr>
                <w:del w:id="401" w:author="Administrator" w:date="2024-09-27T11:29:00Z"/>
                <w:sz w:val="22"/>
                <w:szCs w:val="22"/>
              </w:rPr>
            </w:pPr>
            <w:del w:id="402" w:author="Administrator" w:date="2024-09-27T11:29:00Z">
              <w:r w:rsidDel="004D026D">
                <w:rPr>
                  <w:sz w:val="22"/>
                  <w:szCs w:val="22"/>
                </w:rPr>
                <w:delText>OS5)</w:delText>
              </w:r>
              <w:r w:rsidRPr="008C2272" w:rsidDel="004D026D">
                <w:rPr>
                  <w:sz w:val="22"/>
                  <w:szCs w:val="22"/>
                </w:rPr>
                <w:delText>Crearea si mentinerea locurilor de munca.</w:delText>
              </w:r>
              <w:bookmarkEnd w:id="399"/>
            </w:del>
          </w:p>
        </w:tc>
      </w:tr>
      <w:tr w:rsidR="002156F2" w:rsidRPr="008C2272" w:rsidDel="004D026D" w:rsidTr="00841A06">
        <w:trPr>
          <w:trHeight w:val="144"/>
          <w:del w:id="403" w:author="Administrator" w:date="2024-09-27T11:29:00Z"/>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FFFF69"/>
          </w:tcPr>
          <w:p w:rsidR="002156F2" w:rsidRPr="008C2272" w:rsidDel="004D026D" w:rsidRDefault="002156F2" w:rsidP="00841A06">
            <w:pPr>
              <w:pStyle w:val="TableParagraph"/>
              <w:kinsoku w:val="0"/>
              <w:overflowPunct w:val="0"/>
              <w:spacing w:line="244" w:lineRule="exact"/>
              <w:rPr>
                <w:del w:id="404" w:author="Administrator" w:date="2024-09-27T11:29:00Z"/>
                <w:sz w:val="22"/>
                <w:szCs w:val="22"/>
              </w:rPr>
            </w:pPr>
            <w:del w:id="405" w:author="Administrator" w:date="2024-09-27T11:29:00Z">
              <w:r w:rsidRPr="008C2272" w:rsidDel="004D026D">
                <w:rPr>
                  <w:sz w:val="22"/>
                  <w:szCs w:val="22"/>
                </w:rPr>
                <w:delText>1.4. Contribuţie la prioritatea prevăzuta la art.5, Reg.(UE) nr.1305/2013</w:delText>
              </w:r>
            </w:del>
          </w:p>
        </w:tc>
      </w:tr>
      <w:tr w:rsidR="002156F2" w:rsidRPr="008C2272" w:rsidDel="004D026D" w:rsidTr="00841A06">
        <w:trPr>
          <w:trHeight w:val="144"/>
          <w:del w:id="406" w:author="Administrator" w:date="2024-09-27T11:29:00Z"/>
        </w:trPr>
        <w:tc>
          <w:tcPr>
            <w:tcW w:w="8953" w:type="dxa"/>
            <w:gridSpan w:val="4"/>
            <w:tcBorders>
              <w:top w:val="single" w:sz="4" w:space="0" w:color="000000"/>
              <w:left w:val="single" w:sz="4" w:space="0" w:color="000000"/>
              <w:bottom w:val="single" w:sz="4" w:space="0" w:color="000000"/>
              <w:right w:val="single" w:sz="4" w:space="0" w:color="000000"/>
            </w:tcBorders>
          </w:tcPr>
          <w:p w:rsidR="002156F2" w:rsidRPr="00FA7C7D" w:rsidDel="004D026D" w:rsidRDefault="002156F2" w:rsidP="00841A06">
            <w:pPr>
              <w:pStyle w:val="NoSpacing"/>
              <w:ind w:left="165"/>
              <w:rPr>
                <w:del w:id="407" w:author="Administrator" w:date="2024-09-27T11:29:00Z"/>
                <w:rFonts w:ascii="Trebuchet MS" w:hAnsi="Trebuchet MS"/>
              </w:rPr>
            </w:pPr>
            <w:del w:id="408" w:author="Administrator" w:date="2024-09-27T11:29:00Z">
              <w:r w:rsidRPr="00FA7C7D" w:rsidDel="004D026D">
                <w:rPr>
                  <w:rFonts w:ascii="Trebuchet MS" w:hAnsi="Trebuchet MS"/>
                </w:rPr>
                <w:delText xml:space="preserve">Masura </w:delText>
              </w:r>
              <w:r w:rsidRPr="00FA7C7D" w:rsidDel="004D026D">
                <w:rPr>
                  <w:rFonts w:ascii="Trebuchet MS" w:hAnsi="Trebuchet MS"/>
                  <w:spacing w:val="64"/>
                </w:rPr>
                <w:delText xml:space="preserve"> </w:delText>
              </w:r>
              <w:r w:rsidRPr="00FA7C7D" w:rsidDel="004D026D">
                <w:rPr>
                  <w:rFonts w:ascii="Trebuchet MS" w:hAnsi="Trebuchet MS"/>
                </w:rPr>
                <w:delText xml:space="preserve">M7 </w:delText>
              </w:r>
              <w:r w:rsidRPr="00FA7C7D" w:rsidDel="004D026D">
                <w:rPr>
                  <w:rFonts w:ascii="Trebuchet MS" w:hAnsi="Trebuchet MS"/>
                  <w:spacing w:val="62"/>
                </w:rPr>
                <w:delText xml:space="preserve"> </w:delText>
              </w:r>
              <w:r w:rsidRPr="00FA7C7D" w:rsidDel="004D026D">
                <w:rPr>
                  <w:rFonts w:ascii="Trebuchet MS" w:hAnsi="Trebuchet MS"/>
                </w:rPr>
                <w:delText xml:space="preserve">contribuie la  realizarea prioritatii </w:delText>
              </w:r>
              <w:r w:rsidRPr="00FA7C7D" w:rsidDel="004D026D">
                <w:rPr>
                  <w:rFonts w:ascii="Trebuchet MS" w:hAnsi="Trebuchet MS"/>
                  <w:spacing w:val="65"/>
                </w:rPr>
                <w:delText xml:space="preserve"> </w:delText>
              </w:r>
              <w:r w:rsidRPr="00FA7C7D" w:rsidDel="004D026D">
                <w:rPr>
                  <w:rFonts w:ascii="Trebuchet MS" w:hAnsi="Trebuchet MS"/>
                </w:rPr>
                <w:delText>P1. –”Incurajarea transferului de cunostinte si a inovarii in agricultura, silvicultura si a zonelor rurale”</w:delText>
              </w:r>
            </w:del>
          </w:p>
        </w:tc>
      </w:tr>
      <w:tr w:rsidR="002156F2" w:rsidRPr="008C2272" w:rsidDel="004D026D" w:rsidTr="00841A06">
        <w:trPr>
          <w:trHeight w:val="144"/>
          <w:del w:id="409" w:author="Administrator" w:date="2024-09-27T11:29:00Z"/>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FFFF69"/>
          </w:tcPr>
          <w:p w:rsidR="002156F2" w:rsidRPr="008C2272" w:rsidDel="004D026D" w:rsidRDefault="002156F2" w:rsidP="00841A06">
            <w:pPr>
              <w:pStyle w:val="TableParagraph"/>
              <w:kinsoku w:val="0"/>
              <w:overflowPunct w:val="0"/>
              <w:spacing w:line="243" w:lineRule="exact"/>
              <w:rPr>
                <w:del w:id="410" w:author="Administrator" w:date="2024-09-27T11:29:00Z"/>
                <w:sz w:val="22"/>
                <w:szCs w:val="22"/>
              </w:rPr>
            </w:pPr>
            <w:del w:id="411" w:author="Administrator" w:date="2024-09-27T11:29:00Z">
              <w:r w:rsidRPr="008C2272" w:rsidDel="004D026D">
                <w:rPr>
                  <w:sz w:val="22"/>
                  <w:szCs w:val="22"/>
                </w:rPr>
                <w:delText>1.5. Corespondenta cu obiectivele din R(UE) nr.1305/2013</w:delText>
              </w:r>
            </w:del>
          </w:p>
        </w:tc>
      </w:tr>
      <w:tr w:rsidR="002156F2" w:rsidRPr="008C2272" w:rsidDel="004D026D" w:rsidTr="00841A06">
        <w:trPr>
          <w:trHeight w:val="144"/>
          <w:del w:id="412" w:author="Administrator" w:date="2024-09-27T11:29:00Z"/>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auto"/>
          </w:tcPr>
          <w:p w:rsidR="002156F2" w:rsidRPr="008C2272" w:rsidDel="004D026D" w:rsidRDefault="002156F2" w:rsidP="00841A06">
            <w:pPr>
              <w:pStyle w:val="TableParagraph"/>
              <w:kinsoku w:val="0"/>
              <w:overflowPunct w:val="0"/>
              <w:spacing w:line="243" w:lineRule="exact"/>
              <w:rPr>
                <w:del w:id="413" w:author="Administrator" w:date="2024-09-27T11:29:00Z"/>
                <w:sz w:val="22"/>
                <w:szCs w:val="22"/>
              </w:rPr>
            </w:pPr>
          </w:p>
          <w:p w:rsidR="002156F2" w:rsidRPr="008C2272" w:rsidDel="004D026D" w:rsidRDefault="002156F2" w:rsidP="00841A06">
            <w:pPr>
              <w:pStyle w:val="TableParagraph"/>
              <w:kinsoku w:val="0"/>
              <w:overflowPunct w:val="0"/>
              <w:spacing w:line="243" w:lineRule="exact"/>
              <w:rPr>
                <w:del w:id="414" w:author="Administrator" w:date="2024-09-27T11:29:00Z"/>
                <w:sz w:val="22"/>
                <w:szCs w:val="22"/>
              </w:rPr>
            </w:pPr>
            <w:del w:id="415" w:author="Administrator" w:date="2024-09-27T11:29:00Z">
              <w:r w:rsidRPr="008C2272" w:rsidDel="004D026D">
                <w:rPr>
                  <w:sz w:val="22"/>
                  <w:szCs w:val="22"/>
                </w:rPr>
                <w:delText>Măsura corespunde prevederilor art.5 din Reg. (UE) nr. 1305/2013.</w:delText>
              </w:r>
            </w:del>
          </w:p>
        </w:tc>
      </w:tr>
      <w:tr w:rsidR="002156F2" w:rsidRPr="008C2272" w:rsidDel="004D026D" w:rsidTr="00841A06">
        <w:trPr>
          <w:trHeight w:val="144"/>
          <w:del w:id="416" w:author="Administrator" w:date="2024-09-27T11:29:00Z"/>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FFFF69"/>
          </w:tcPr>
          <w:p w:rsidR="002156F2" w:rsidRPr="008C2272" w:rsidDel="004D026D" w:rsidRDefault="002156F2" w:rsidP="00841A06">
            <w:pPr>
              <w:pStyle w:val="TableParagraph"/>
              <w:kinsoku w:val="0"/>
              <w:overflowPunct w:val="0"/>
              <w:spacing w:line="243" w:lineRule="exact"/>
              <w:rPr>
                <w:del w:id="417" w:author="Administrator" w:date="2024-09-27T11:29:00Z"/>
                <w:sz w:val="22"/>
                <w:szCs w:val="22"/>
              </w:rPr>
            </w:pPr>
            <w:del w:id="418" w:author="Administrator" w:date="2024-09-27T11:29:00Z">
              <w:r w:rsidRPr="008C2272" w:rsidDel="004D026D">
                <w:rPr>
                  <w:sz w:val="22"/>
                  <w:szCs w:val="22"/>
                </w:rPr>
                <w:delText>1.6. Contribuţia la domeniile de intervenţie, cf. Art.5 reg.(UE) nr. 1305/2013</w:delText>
              </w:r>
            </w:del>
          </w:p>
        </w:tc>
      </w:tr>
      <w:tr w:rsidR="002156F2" w:rsidRPr="008C2272" w:rsidDel="004D026D" w:rsidTr="00841A06">
        <w:trPr>
          <w:trHeight w:val="144"/>
          <w:del w:id="419" w:author="Administrator" w:date="2024-09-27T11:29:00Z"/>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auto"/>
          </w:tcPr>
          <w:p w:rsidR="002156F2" w:rsidDel="004D026D" w:rsidRDefault="002156F2" w:rsidP="00841A06">
            <w:pPr>
              <w:pStyle w:val="TableParagraph"/>
              <w:kinsoku w:val="0"/>
              <w:overflowPunct w:val="0"/>
              <w:spacing w:line="243" w:lineRule="exact"/>
              <w:ind w:left="0"/>
              <w:rPr>
                <w:del w:id="420" w:author="Administrator" w:date="2024-09-27T11:29:00Z"/>
                <w:sz w:val="22"/>
                <w:szCs w:val="22"/>
              </w:rPr>
            </w:pPr>
          </w:p>
          <w:p w:rsidR="002156F2" w:rsidRPr="008C2272" w:rsidDel="004D026D" w:rsidRDefault="002156F2" w:rsidP="00841A06">
            <w:pPr>
              <w:pStyle w:val="TableParagraph"/>
              <w:kinsoku w:val="0"/>
              <w:overflowPunct w:val="0"/>
              <w:spacing w:line="243" w:lineRule="exact"/>
              <w:rPr>
                <w:del w:id="421" w:author="Administrator" w:date="2024-09-27T11:29:00Z"/>
                <w:sz w:val="22"/>
                <w:szCs w:val="22"/>
              </w:rPr>
            </w:pPr>
            <w:bookmarkStart w:id="422" w:name="_Hlk113600794"/>
            <w:del w:id="423" w:author="Administrator" w:date="2024-09-27T11:29:00Z">
              <w:r w:rsidRPr="008C2272" w:rsidDel="004D026D">
                <w:rPr>
                  <w:sz w:val="22"/>
                  <w:szCs w:val="22"/>
                </w:rPr>
                <w:delText>Măsura M7/1A contribuie la Domeniul de intervenție DI 1A „Incurajarea inovarii, a cooperarii si a crearii unei baze de cunostinte in zonele rurale”.</w:delText>
              </w:r>
              <w:bookmarkEnd w:id="422"/>
            </w:del>
          </w:p>
        </w:tc>
      </w:tr>
      <w:tr w:rsidR="002156F2" w:rsidRPr="008C2272" w:rsidDel="004D026D" w:rsidTr="00841A06">
        <w:trPr>
          <w:trHeight w:val="144"/>
          <w:del w:id="424" w:author="Administrator" w:date="2024-09-27T11:29:00Z"/>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FFFF00"/>
          </w:tcPr>
          <w:p w:rsidR="002156F2" w:rsidRPr="008C2272" w:rsidDel="004D026D" w:rsidRDefault="002156F2" w:rsidP="00841A06">
            <w:pPr>
              <w:pStyle w:val="TableParagraph"/>
              <w:kinsoku w:val="0"/>
              <w:overflowPunct w:val="0"/>
              <w:spacing w:line="243" w:lineRule="exact"/>
              <w:rPr>
                <w:del w:id="425" w:author="Administrator" w:date="2024-09-27T11:29:00Z"/>
                <w:sz w:val="22"/>
                <w:szCs w:val="22"/>
              </w:rPr>
            </w:pPr>
            <w:del w:id="426" w:author="Administrator" w:date="2024-09-27T11:29:00Z">
              <w:r w:rsidRPr="008C2272" w:rsidDel="004D026D">
                <w:rPr>
                  <w:sz w:val="22"/>
                  <w:szCs w:val="22"/>
                </w:rPr>
                <w:delText>1.7. Contribuţia la obiectivele transversale ale Reg.(UE) 1305 /2013 – Art. 5</w:delText>
              </w:r>
            </w:del>
          </w:p>
        </w:tc>
      </w:tr>
      <w:tr w:rsidR="002156F2" w:rsidRPr="008C2272" w:rsidDel="004D026D" w:rsidTr="00841A06">
        <w:trPr>
          <w:trHeight w:val="144"/>
          <w:del w:id="427" w:author="Administrator" w:date="2024-09-27T11:29:00Z"/>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auto"/>
          </w:tcPr>
          <w:p w:rsidR="002156F2" w:rsidRPr="008C2272" w:rsidDel="004D026D" w:rsidRDefault="002156F2" w:rsidP="00841A06">
            <w:pPr>
              <w:pStyle w:val="TableParagraph"/>
              <w:kinsoku w:val="0"/>
              <w:overflowPunct w:val="0"/>
              <w:spacing w:line="243" w:lineRule="exact"/>
              <w:rPr>
                <w:del w:id="428" w:author="Administrator" w:date="2024-09-27T11:29:00Z"/>
                <w:sz w:val="22"/>
                <w:szCs w:val="22"/>
              </w:rPr>
            </w:pPr>
            <w:del w:id="429" w:author="Administrator" w:date="2024-09-27T11:29:00Z">
              <w:r w:rsidRPr="008C2272" w:rsidDel="004D026D">
                <w:rPr>
                  <w:bCs/>
                  <w:sz w:val="22"/>
                  <w:szCs w:val="22"/>
                </w:rPr>
                <w:delText xml:space="preserve">Masura poate sa contribuie la obiectivele transversale ale Reg. (UE) 1305/2013, respectiv, inovare, mediu si clima. In cadrul acestei masuri se vor derula si activitati de </w:delText>
              </w:r>
              <w:r w:rsidRPr="008C2272" w:rsidDel="004D026D">
                <w:rPr>
                  <w:bCs/>
                  <w:sz w:val="22"/>
                  <w:szCs w:val="22"/>
                </w:rPr>
                <w:lastRenderedPageBreak/>
                <w:delText>constientizare a pa</w:delText>
              </w:r>
              <w:r w:rsidDel="004D026D">
                <w:rPr>
                  <w:bCs/>
                  <w:sz w:val="22"/>
                  <w:szCs w:val="22"/>
                </w:rPr>
                <w:delText>rticipantilor privind utilizarea eficienta a resurselor locale, interpretarea sustenabila a naturii si protectia mediului inconjurator</w:delText>
              </w:r>
              <w:r w:rsidDel="004D026D">
                <w:rPr>
                  <w:sz w:val="22"/>
                  <w:szCs w:val="22"/>
                </w:rPr>
                <w:delText>, adaptarea la cerintele de mediu conform standardelor aprobate, inclusiv adoptarea unor culturi rezistente la schimbări climatice.Prin interactiunea si invatarea de idei noi, metode si principii, participantii devin mai pregatiti, mai receptivi la ideile si conceptele noi si mai deschisi la a aplica tehnologii noi si practici inovatoare.</w:delText>
              </w:r>
            </w:del>
          </w:p>
        </w:tc>
      </w:tr>
      <w:tr w:rsidR="002156F2" w:rsidRPr="008C2272" w:rsidDel="004D026D" w:rsidTr="00841A06">
        <w:trPr>
          <w:trHeight w:val="144"/>
          <w:del w:id="430" w:author="Administrator" w:date="2024-09-27T11:29:00Z"/>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FFFF00"/>
          </w:tcPr>
          <w:p w:rsidR="002156F2" w:rsidRPr="008C2272" w:rsidDel="004D026D" w:rsidRDefault="002156F2" w:rsidP="00841A06">
            <w:pPr>
              <w:pStyle w:val="TableParagraph"/>
              <w:kinsoku w:val="0"/>
              <w:overflowPunct w:val="0"/>
              <w:spacing w:line="243" w:lineRule="exact"/>
              <w:rPr>
                <w:del w:id="431" w:author="Administrator" w:date="2024-09-27T11:29:00Z"/>
                <w:bCs/>
                <w:sz w:val="22"/>
                <w:szCs w:val="22"/>
              </w:rPr>
            </w:pPr>
            <w:del w:id="432" w:author="Administrator" w:date="2024-09-27T11:29:00Z">
              <w:r w:rsidRPr="008C2272" w:rsidDel="004D026D">
                <w:rPr>
                  <w:sz w:val="22"/>
                  <w:szCs w:val="22"/>
                </w:rPr>
                <w:lastRenderedPageBreak/>
                <w:delText>1.8. Complementaritate cu alte măsuri din SDL</w:delText>
              </w:r>
            </w:del>
          </w:p>
        </w:tc>
      </w:tr>
      <w:tr w:rsidR="002156F2" w:rsidRPr="008C2272" w:rsidDel="004D026D" w:rsidTr="00841A06">
        <w:trPr>
          <w:trHeight w:val="144"/>
          <w:del w:id="433" w:author="Administrator" w:date="2024-09-27T11:29:00Z"/>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auto"/>
          </w:tcPr>
          <w:p w:rsidR="002156F2" w:rsidRPr="008C2272" w:rsidDel="004D026D" w:rsidRDefault="002156F2" w:rsidP="00841A06">
            <w:pPr>
              <w:pStyle w:val="TableParagraph"/>
              <w:kinsoku w:val="0"/>
              <w:overflowPunct w:val="0"/>
              <w:spacing w:line="243" w:lineRule="exact"/>
              <w:rPr>
                <w:del w:id="434" w:author="Administrator" w:date="2024-09-27T11:29:00Z"/>
                <w:bCs/>
                <w:sz w:val="22"/>
                <w:szCs w:val="22"/>
              </w:rPr>
            </w:pPr>
            <w:del w:id="435" w:author="Administrator" w:date="2024-09-27T11:29:00Z">
              <w:r w:rsidRPr="008C2272" w:rsidDel="004D026D">
                <w:rPr>
                  <w:sz w:val="22"/>
                  <w:szCs w:val="22"/>
                </w:rPr>
                <w:delText>Complementaritatea cu celelalte masuri din cadrul SDL, este data de faptul ca beneficiarii directi/ indirecti ai masurii M7/1A ar putea face parte din Grupul tinta al potentialilor beneficiari pentru unele masuri finantate prin GAL Delta Dunarii: Masura M1-„ Incurajarea tinerilor fermieri si a fermelor mici”, Masura M2</w:delText>
              </w:r>
              <w:r w:rsidDel="004D026D">
                <w:rPr>
                  <w:sz w:val="22"/>
                  <w:szCs w:val="22"/>
                </w:rPr>
                <w:delText xml:space="preserve"> – ”Promovarea produselor</w:delText>
              </w:r>
              <w:r w:rsidRPr="008C2272" w:rsidDel="004D026D">
                <w:rPr>
                  <w:sz w:val="22"/>
                  <w:szCs w:val="22"/>
                </w:rPr>
                <w:delText xml:space="preserve"> si a serviciilor</w:delText>
              </w:r>
              <w:r w:rsidDel="004D026D">
                <w:rPr>
                  <w:sz w:val="22"/>
                  <w:szCs w:val="22"/>
                </w:rPr>
                <w:delText xml:space="preserve"> din</w:delText>
              </w:r>
              <w:r w:rsidRPr="008C2272" w:rsidDel="004D026D">
                <w:rPr>
                  <w:sz w:val="22"/>
                  <w:szCs w:val="22"/>
                </w:rPr>
                <w:delText xml:space="preserve"> colectivitatil</w:delText>
              </w:r>
              <w:r w:rsidDel="004D026D">
                <w:rPr>
                  <w:sz w:val="22"/>
                  <w:szCs w:val="22"/>
                </w:rPr>
                <w:delText>e</w:delText>
              </w:r>
              <w:r w:rsidRPr="008C2272" w:rsidDel="004D026D">
                <w:rPr>
                  <w:sz w:val="22"/>
                  <w:szCs w:val="22"/>
                </w:rPr>
                <w:delText xml:space="preserve"> rurale”,  Masura M3- ”Cresterea economiei prin dezvoltarea de activitati </w:delText>
              </w:r>
              <w:r w:rsidDel="004D026D">
                <w:rPr>
                  <w:sz w:val="22"/>
                  <w:szCs w:val="22"/>
                </w:rPr>
                <w:delText>ne</w:delText>
              </w:r>
              <w:r w:rsidRPr="008C2272" w:rsidDel="004D026D">
                <w:rPr>
                  <w:sz w:val="22"/>
                  <w:szCs w:val="22"/>
                </w:rPr>
                <w:delText>agricole</w:delText>
              </w:r>
              <w:r w:rsidRPr="008C2272" w:rsidDel="004D026D">
                <w:rPr>
                  <w:color w:val="FF0000"/>
                  <w:sz w:val="22"/>
                  <w:szCs w:val="22"/>
                </w:rPr>
                <w:delText xml:space="preserve">”, </w:delText>
              </w:r>
              <w:r w:rsidRPr="008C2272" w:rsidDel="004D026D">
                <w:rPr>
                  <w:sz w:val="22"/>
                  <w:szCs w:val="22"/>
                </w:rPr>
                <w:delText>Masura M4- ”Promovarea formelor de cooperare</w:delText>
              </w:r>
              <w:r w:rsidDel="004D026D">
                <w:rPr>
                  <w:sz w:val="22"/>
                  <w:szCs w:val="22"/>
                </w:rPr>
                <w:delText>, asociere in dezvoltarea locala</w:delText>
              </w:r>
              <w:r w:rsidRPr="008C2272" w:rsidDel="004D026D">
                <w:rPr>
                  <w:sz w:val="22"/>
                  <w:szCs w:val="22"/>
                </w:rPr>
                <w:delText>” si Masura M6- Modernizarea satelor si deversificarea serviciilor comunitare. Măsura M7/1A creează premisele îndeplinirii priorită</w:delText>
              </w:r>
              <w:r w:rsidDel="004D026D">
                <w:rPr>
                  <w:sz w:val="22"/>
                  <w:szCs w:val="22"/>
                </w:rPr>
                <w:delText>ților menționate în SDL, iar mecanismele care asigura o demarcare şi</w:delText>
              </w:r>
              <w:r w:rsidDel="004D026D">
                <w:rPr>
                  <w:spacing w:val="13"/>
                  <w:sz w:val="22"/>
                  <w:szCs w:val="22"/>
                </w:rPr>
                <w:delText xml:space="preserve"> </w:delText>
              </w:r>
              <w:r w:rsidDel="004D026D">
                <w:rPr>
                  <w:sz w:val="22"/>
                  <w:szCs w:val="22"/>
                </w:rPr>
                <w:delText>complementaritate corespunzătoare au fost stabilite conform cerintelor stipulate in Reg.(UE) 1305 /2013.</w:delText>
              </w:r>
            </w:del>
          </w:p>
        </w:tc>
      </w:tr>
      <w:tr w:rsidR="002156F2" w:rsidRPr="008C2272" w:rsidDel="004D026D" w:rsidTr="00841A06">
        <w:trPr>
          <w:trHeight w:val="144"/>
          <w:del w:id="436" w:author="Administrator" w:date="2024-09-27T11:29:00Z"/>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FFFF00"/>
          </w:tcPr>
          <w:p w:rsidR="002156F2" w:rsidRPr="008C2272" w:rsidDel="004D026D" w:rsidRDefault="002156F2" w:rsidP="00841A06">
            <w:pPr>
              <w:pStyle w:val="TableParagraph"/>
              <w:kinsoku w:val="0"/>
              <w:overflowPunct w:val="0"/>
              <w:spacing w:line="243" w:lineRule="exact"/>
              <w:rPr>
                <w:del w:id="437" w:author="Administrator" w:date="2024-09-27T11:29:00Z"/>
                <w:bCs/>
                <w:sz w:val="22"/>
                <w:szCs w:val="22"/>
              </w:rPr>
            </w:pPr>
            <w:del w:id="438" w:author="Administrator" w:date="2024-09-27T11:29:00Z">
              <w:r w:rsidRPr="008C2272" w:rsidDel="004D026D">
                <w:rPr>
                  <w:sz w:val="22"/>
                  <w:szCs w:val="22"/>
                </w:rPr>
                <w:delText>1.9. Sinergia cu alte măsuri din SDL</w:delText>
              </w:r>
            </w:del>
          </w:p>
        </w:tc>
      </w:tr>
      <w:tr w:rsidR="002156F2" w:rsidRPr="008C2272" w:rsidDel="004D026D" w:rsidTr="00841A06">
        <w:trPr>
          <w:trHeight w:val="144"/>
          <w:del w:id="439" w:author="Administrator" w:date="2024-09-27T11:29:00Z"/>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auto"/>
          </w:tcPr>
          <w:p w:rsidR="002156F2" w:rsidRPr="008C2272" w:rsidDel="004D026D" w:rsidRDefault="002156F2" w:rsidP="00841A06">
            <w:pPr>
              <w:pStyle w:val="TableParagraph"/>
              <w:kinsoku w:val="0"/>
              <w:overflowPunct w:val="0"/>
              <w:spacing w:line="243" w:lineRule="exact"/>
              <w:rPr>
                <w:del w:id="440" w:author="Administrator" w:date="2024-09-27T11:29:00Z"/>
                <w:bCs/>
                <w:sz w:val="22"/>
                <w:szCs w:val="22"/>
              </w:rPr>
            </w:pPr>
            <w:del w:id="441" w:author="Administrator" w:date="2024-09-27T11:29:00Z">
              <w:r w:rsidRPr="008C2272" w:rsidDel="004D026D">
                <w:rPr>
                  <w:sz w:val="22"/>
                  <w:szCs w:val="22"/>
                </w:rPr>
                <w:delText>Nu exista sinergii cu alte masuri.</w:delText>
              </w:r>
            </w:del>
          </w:p>
        </w:tc>
      </w:tr>
      <w:tr w:rsidR="002156F2" w:rsidRPr="008C2272" w:rsidDel="004D026D" w:rsidTr="00841A06">
        <w:trPr>
          <w:trHeight w:val="144"/>
          <w:del w:id="442" w:author="Administrator" w:date="2024-09-27T11:29:00Z"/>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D5DCE4" w:themeFill="text2" w:themeFillTint="33"/>
          </w:tcPr>
          <w:p w:rsidR="002156F2" w:rsidRPr="008C2272" w:rsidDel="004D026D" w:rsidRDefault="002156F2" w:rsidP="00841A06">
            <w:pPr>
              <w:pStyle w:val="TableParagraph"/>
              <w:kinsoku w:val="0"/>
              <w:overflowPunct w:val="0"/>
              <w:spacing w:line="243" w:lineRule="exact"/>
              <w:rPr>
                <w:del w:id="443" w:author="Administrator" w:date="2024-09-27T11:29:00Z"/>
                <w:b/>
                <w:bCs/>
                <w:sz w:val="22"/>
                <w:szCs w:val="22"/>
              </w:rPr>
            </w:pPr>
            <w:del w:id="444" w:author="Administrator" w:date="2024-09-27T11:29:00Z">
              <w:r w:rsidRPr="008C2272" w:rsidDel="004D026D">
                <w:rPr>
                  <w:b/>
                  <w:bCs/>
                  <w:sz w:val="22"/>
                  <w:szCs w:val="22"/>
                </w:rPr>
                <w:delText>2. Valoarea adaugata a masurii</w:delText>
              </w:r>
            </w:del>
          </w:p>
          <w:p w:rsidR="002156F2" w:rsidRPr="008C2272" w:rsidDel="004D026D" w:rsidRDefault="002156F2" w:rsidP="00841A06">
            <w:pPr>
              <w:pStyle w:val="TableParagraph"/>
              <w:kinsoku w:val="0"/>
              <w:overflowPunct w:val="0"/>
              <w:spacing w:line="243" w:lineRule="exact"/>
              <w:rPr>
                <w:del w:id="445" w:author="Administrator" w:date="2024-09-27T11:29:00Z"/>
                <w:b/>
                <w:bCs/>
                <w:sz w:val="22"/>
                <w:szCs w:val="22"/>
              </w:rPr>
            </w:pPr>
          </w:p>
        </w:tc>
      </w:tr>
      <w:tr w:rsidR="002156F2" w:rsidRPr="008C2272" w:rsidDel="004D026D" w:rsidTr="00841A06">
        <w:trPr>
          <w:trHeight w:val="144"/>
          <w:del w:id="446" w:author="Administrator" w:date="2024-09-27T11:29:00Z"/>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auto"/>
          </w:tcPr>
          <w:p w:rsidR="002156F2" w:rsidRPr="004B459B" w:rsidDel="004D026D" w:rsidRDefault="002156F2">
            <w:pPr>
              <w:pStyle w:val="TableParagraph"/>
              <w:numPr>
                <w:ilvl w:val="0"/>
                <w:numId w:val="41"/>
              </w:numPr>
              <w:tabs>
                <w:tab w:val="left" w:pos="332"/>
              </w:tabs>
              <w:adjustRightInd/>
              <w:spacing w:line="273" w:lineRule="auto"/>
              <w:ind w:right="101"/>
              <w:rPr>
                <w:del w:id="447" w:author="Administrator" w:date="2024-09-27T11:29:00Z"/>
                <w:sz w:val="22"/>
                <w:szCs w:val="22"/>
              </w:rPr>
            </w:pPr>
            <w:del w:id="448" w:author="Administrator" w:date="2024-09-27T11:29:00Z">
              <w:r w:rsidRPr="008C2272" w:rsidDel="004D026D">
                <w:rPr>
                  <w:sz w:val="22"/>
                  <w:szCs w:val="22"/>
                </w:rPr>
                <w:delText>Valoarea adăugată a abordării LEADER derivă din acele inițiative locale care combină soluții ce răspund problematicii identificate la nivelul comunităților din teritoriu, reflectate în acțiuni specifice. Conștientizarea populație cu privire la potențialul teritoriului și metodele de valorificare ale</w:delText>
              </w:r>
              <w:r w:rsidRPr="008C2272" w:rsidDel="004D026D">
                <w:rPr>
                  <w:spacing w:val="-12"/>
                  <w:sz w:val="22"/>
                  <w:szCs w:val="22"/>
                </w:rPr>
                <w:delText xml:space="preserve"> </w:delText>
              </w:r>
              <w:r w:rsidRPr="008C2272" w:rsidDel="004D026D">
                <w:rPr>
                  <w:sz w:val="22"/>
                  <w:szCs w:val="22"/>
                </w:rPr>
                <w:delText>acestuia.</w:delText>
              </w:r>
            </w:del>
          </w:p>
          <w:p w:rsidR="002156F2" w:rsidRPr="004B459B" w:rsidDel="004D026D" w:rsidRDefault="002156F2">
            <w:pPr>
              <w:pStyle w:val="TableParagraph"/>
              <w:numPr>
                <w:ilvl w:val="0"/>
                <w:numId w:val="41"/>
              </w:numPr>
              <w:tabs>
                <w:tab w:val="left" w:pos="332"/>
              </w:tabs>
              <w:adjustRightInd/>
              <w:spacing w:before="11"/>
              <w:rPr>
                <w:del w:id="449" w:author="Administrator" w:date="2024-09-27T11:29:00Z"/>
                <w:sz w:val="22"/>
                <w:szCs w:val="22"/>
              </w:rPr>
            </w:pPr>
            <w:del w:id="450" w:author="Administrator" w:date="2024-09-27T11:29:00Z">
              <w:r w:rsidRPr="008C2272" w:rsidDel="004D026D">
                <w:rPr>
                  <w:sz w:val="22"/>
                  <w:szCs w:val="22"/>
                </w:rPr>
                <w:delText>Gestionarea și punerea în valoare a zonelor naturale într-un mod</w:delText>
              </w:r>
              <w:r w:rsidRPr="008C2272" w:rsidDel="004D026D">
                <w:rPr>
                  <w:spacing w:val="-29"/>
                  <w:sz w:val="22"/>
                  <w:szCs w:val="22"/>
                </w:rPr>
                <w:delText xml:space="preserve"> </w:delText>
              </w:r>
              <w:r w:rsidRPr="008C2272" w:rsidDel="004D026D">
                <w:rPr>
                  <w:sz w:val="22"/>
                  <w:szCs w:val="22"/>
                </w:rPr>
                <w:delText>sustenabil.</w:delText>
              </w:r>
            </w:del>
          </w:p>
          <w:p w:rsidR="002156F2" w:rsidRPr="004B459B" w:rsidDel="004D026D" w:rsidRDefault="002156F2">
            <w:pPr>
              <w:pStyle w:val="TableParagraph"/>
              <w:numPr>
                <w:ilvl w:val="0"/>
                <w:numId w:val="41"/>
              </w:numPr>
              <w:tabs>
                <w:tab w:val="left" w:pos="332"/>
              </w:tabs>
              <w:adjustRightInd/>
              <w:spacing w:before="39"/>
              <w:rPr>
                <w:del w:id="451" w:author="Administrator" w:date="2024-09-27T11:29:00Z"/>
                <w:sz w:val="22"/>
                <w:szCs w:val="22"/>
              </w:rPr>
            </w:pPr>
            <w:del w:id="452" w:author="Administrator" w:date="2024-09-27T11:29:00Z">
              <w:r w:rsidRPr="008C2272" w:rsidDel="004D026D">
                <w:rPr>
                  <w:sz w:val="22"/>
                  <w:szCs w:val="22"/>
                </w:rPr>
                <w:delText>Încurajarea spiritului</w:delText>
              </w:r>
              <w:r w:rsidRPr="008C2272" w:rsidDel="004D026D">
                <w:rPr>
                  <w:spacing w:val="-17"/>
                  <w:sz w:val="22"/>
                  <w:szCs w:val="22"/>
                </w:rPr>
                <w:delText xml:space="preserve"> </w:delText>
              </w:r>
              <w:r w:rsidRPr="008C2272" w:rsidDel="004D026D">
                <w:rPr>
                  <w:sz w:val="22"/>
                  <w:szCs w:val="22"/>
                </w:rPr>
                <w:delText>antreprenorial</w:delText>
              </w:r>
            </w:del>
          </w:p>
          <w:p w:rsidR="002156F2" w:rsidRPr="004B459B" w:rsidDel="004D026D" w:rsidRDefault="002156F2">
            <w:pPr>
              <w:pStyle w:val="TableParagraph"/>
              <w:numPr>
                <w:ilvl w:val="0"/>
                <w:numId w:val="41"/>
              </w:numPr>
              <w:tabs>
                <w:tab w:val="left" w:pos="332"/>
              </w:tabs>
              <w:adjustRightInd/>
              <w:spacing w:before="37" w:line="276" w:lineRule="auto"/>
              <w:ind w:right="100"/>
              <w:rPr>
                <w:del w:id="453" w:author="Administrator" w:date="2024-09-27T11:29:00Z"/>
                <w:sz w:val="22"/>
                <w:szCs w:val="22"/>
              </w:rPr>
            </w:pPr>
            <w:del w:id="454" w:author="Administrator" w:date="2024-09-27T11:29:00Z">
              <w:r w:rsidRPr="008C2272" w:rsidDel="004D026D">
                <w:rPr>
                  <w:sz w:val="22"/>
                  <w:szCs w:val="22"/>
                </w:rPr>
                <w:delText>Crearea unei imagini atractive a teritoriului creată tocmai de membri comunității locale.</w:delText>
              </w:r>
            </w:del>
          </w:p>
          <w:p w:rsidR="002156F2" w:rsidRPr="004B459B" w:rsidDel="004D026D" w:rsidRDefault="002156F2">
            <w:pPr>
              <w:pStyle w:val="TableParagraph"/>
              <w:numPr>
                <w:ilvl w:val="0"/>
                <w:numId w:val="41"/>
              </w:numPr>
              <w:tabs>
                <w:tab w:val="left" w:pos="332"/>
              </w:tabs>
              <w:adjustRightInd/>
              <w:spacing w:line="269" w:lineRule="exact"/>
              <w:rPr>
                <w:del w:id="455" w:author="Administrator" w:date="2024-09-27T11:29:00Z"/>
                <w:sz w:val="22"/>
                <w:szCs w:val="22"/>
              </w:rPr>
            </w:pPr>
            <w:del w:id="456" w:author="Administrator" w:date="2024-09-27T11:29:00Z">
              <w:r w:rsidRPr="008C2272" w:rsidDel="004D026D">
                <w:rPr>
                  <w:sz w:val="22"/>
                  <w:szCs w:val="22"/>
                </w:rPr>
                <w:delText>Creșterea viabilității firmelor prin dobândirea de informaţii şi cunoştinţe relevante.</w:delText>
              </w:r>
              <w:r w:rsidRPr="008C2272" w:rsidDel="004D026D">
                <w:rPr>
                  <w:spacing w:val="-36"/>
                  <w:sz w:val="22"/>
                  <w:szCs w:val="22"/>
                </w:rPr>
                <w:delText xml:space="preserve"> </w:delText>
              </w:r>
              <w:r w:rsidRPr="008C2272" w:rsidDel="004D026D">
                <w:rPr>
                  <w:sz w:val="22"/>
                  <w:szCs w:val="22"/>
                </w:rPr>
                <w:delText>.</w:delText>
              </w:r>
            </w:del>
          </w:p>
          <w:p w:rsidR="002156F2" w:rsidRPr="004B459B" w:rsidDel="004D026D" w:rsidRDefault="002156F2">
            <w:pPr>
              <w:pStyle w:val="TableParagraph"/>
              <w:numPr>
                <w:ilvl w:val="0"/>
                <w:numId w:val="41"/>
              </w:numPr>
              <w:tabs>
                <w:tab w:val="left" w:pos="332"/>
              </w:tabs>
              <w:adjustRightInd/>
              <w:spacing w:before="39"/>
              <w:rPr>
                <w:del w:id="457" w:author="Administrator" w:date="2024-09-27T11:29:00Z"/>
                <w:sz w:val="22"/>
                <w:szCs w:val="22"/>
              </w:rPr>
            </w:pPr>
            <w:del w:id="458" w:author="Administrator" w:date="2024-09-27T11:29:00Z">
              <w:r w:rsidRPr="008C2272" w:rsidDel="004D026D">
                <w:rPr>
                  <w:sz w:val="22"/>
                  <w:szCs w:val="22"/>
                </w:rPr>
                <w:delText>Accesul pe piață a  unor serviciil de calitate din</w:delText>
              </w:r>
              <w:r w:rsidRPr="008C2272" w:rsidDel="004D026D">
                <w:rPr>
                  <w:spacing w:val="-29"/>
                  <w:sz w:val="22"/>
                  <w:szCs w:val="22"/>
                </w:rPr>
                <w:delText xml:space="preserve"> </w:delText>
              </w:r>
              <w:r w:rsidRPr="008C2272" w:rsidDel="004D026D">
                <w:rPr>
                  <w:sz w:val="22"/>
                  <w:szCs w:val="22"/>
                </w:rPr>
                <w:delText>teritoriu.</w:delText>
              </w:r>
            </w:del>
          </w:p>
          <w:p w:rsidR="002156F2" w:rsidRPr="004B459B" w:rsidDel="004D026D" w:rsidRDefault="002156F2">
            <w:pPr>
              <w:pStyle w:val="TableParagraph"/>
              <w:numPr>
                <w:ilvl w:val="0"/>
                <w:numId w:val="41"/>
              </w:numPr>
              <w:tabs>
                <w:tab w:val="left" w:pos="332"/>
              </w:tabs>
              <w:adjustRightInd/>
              <w:spacing w:before="36"/>
              <w:rPr>
                <w:del w:id="459" w:author="Administrator" w:date="2024-09-27T11:29:00Z"/>
                <w:sz w:val="22"/>
                <w:szCs w:val="22"/>
              </w:rPr>
            </w:pPr>
            <w:del w:id="460" w:author="Administrator" w:date="2024-09-27T11:29:00Z">
              <w:r w:rsidRPr="008C2272" w:rsidDel="004D026D">
                <w:rPr>
                  <w:sz w:val="22"/>
                  <w:szCs w:val="22"/>
                </w:rPr>
                <w:delText>Îmbunătățirea condițiilor de viață şi reducerea șomajului în</w:delText>
              </w:r>
              <w:r w:rsidRPr="008C2272" w:rsidDel="004D026D">
                <w:rPr>
                  <w:spacing w:val="-30"/>
                  <w:sz w:val="22"/>
                  <w:szCs w:val="22"/>
                </w:rPr>
                <w:delText xml:space="preserve"> </w:delText>
              </w:r>
              <w:r w:rsidRPr="008C2272" w:rsidDel="004D026D">
                <w:rPr>
                  <w:sz w:val="22"/>
                  <w:szCs w:val="22"/>
                </w:rPr>
                <w:delText>teritoriu.</w:delText>
              </w:r>
            </w:del>
          </w:p>
          <w:p w:rsidR="002156F2" w:rsidRPr="008C2272" w:rsidDel="004D026D" w:rsidRDefault="002156F2" w:rsidP="00841A06">
            <w:pPr>
              <w:pStyle w:val="TableParagraph"/>
              <w:kinsoku w:val="0"/>
              <w:overflowPunct w:val="0"/>
              <w:spacing w:line="243" w:lineRule="exact"/>
              <w:rPr>
                <w:del w:id="461" w:author="Administrator" w:date="2024-09-27T11:29:00Z"/>
                <w:bCs/>
                <w:sz w:val="22"/>
                <w:szCs w:val="22"/>
              </w:rPr>
            </w:pPr>
            <w:del w:id="462" w:author="Administrator" w:date="2024-09-27T11:29:00Z">
              <w:r w:rsidRPr="008C2272" w:rsidDel="004D026D">
                <w:rPr>
                  <w:sz w:val="22"/>
                  <w:szCs w:val="22"/>
                </w:rPr>
                <w:delText>Conștientizarea</w:delText>
              </w:r>
              <w:r w:rsidRPr="008C2272" w:rsidDel="004D026D">
                <w:rPr>
                  <w:spacing w:val="-20"/>
                  <w:sz w:val="22"/>
                  <w:szCs w:val="22"/>
                </w:rPr>
                <w:delText xml:space="preserve"> </w:delText>
              </w:r>
              <w:r w:rsidRPr="008C2272" w:rsidDel="004D026D">
                <w:rPr>
                  <w:sz w:val="22"/>
                  <w:szCs w:val="22"/>
                </w:rPr>
                <w:delText>cu</w:delText>
              </w:r>
              <w:r w:rsidRPr="008C2272" w:rsidDel="004D026D">
                <w:rPr>
                  <w:spacing w:val="-20"/>
                  <w:sz w:val="22"/>
                  <w:szCs w:val="22"/>
                </w:rPr>
                <w:delText xml:space="preserve"> </w:delText>
              </w:r>
              <w:r w:rsidRPr="008C2272" w:rsidDel="004D026D">
                <w:rPr>
                  <w:sz w:val="22"/>
                  <w:szCs w:val="22"/>
                </w:rPr>
                <w:delText>privire</w:delText>
              </w:r>
              <w:r w:rsidRPr="008C2272" w:rsidDel="004D026D">
                <w:rPr>
                  <w:spacing w:val="-20"/>
                  <w:sz w:val="22"/>
                  <w:szCs w:val="22"/>
                </w:rPr>
                <w:delText xml:space="preserve"> </w:delText>
              </w:r>
              <w:r w:rsidRPr="008C2272" w:rsidDel="004D026D">
                <w:rPr>
                  <w:sz w:val="22"/>
                  <w:szCs w:val="22"/>
                </w:rPr>
                <w:delText>la</w:delText>
              </w:r>
              <w:r w:rsidRPr="008C2272" w:rsidDel="004D026D">
                <w:rPr>
                  <w:spacing w:val="-20"/>
                  <w:sz w:val="22"/>
                  <w:szCs w:val="22"/>
                </w:rPr>
                <w:delText xml:space="preserve"> </w:delText>
              </w:r>
              <w:r w:rsidRPr="008C2272" w:rsidDel="004D026D">
                <w:rPr>
                  <w:sz w:val="22"/>
                  <w:szCs w:val="22"/>
                </w:rPr>
                <w:delText>protecția</w:delText>
              </w:r>
              <w:r w:rsidRPr="008C2272" w:rsidDel="004D026D">
                <w:rPr>
                  <w:spacing w:val="-20"/>
                  <w:sz w:val="22"/>
                  <w:szCs w:val="22"/>
                </w:rPr>
                <w:delText xml:space="preserve"> </w:delText>
              </w:r>
              <w:r w:rsidRPr="008C2272" w:rsidDel="004D026D">
                <w:rPr>
                  <w:sz w:val="22"/>
                  <w:szCs w:val="22"/>
                </w:rPr>
                <w:delText>mediului</w:delText>
              </w:r>
              <w:r w:rsidRPr="008C2272" w:rsidDel="004D026D">
                <w:rPr>
                  <w:spacing w:val="-20"/>
                  <w:sz w:val="22"/>
                  <w:szCs w:val="22"/>
                </w:rPr>
                <w:delText xml:space="preserve"> </w:delText>
              </w:r>
              <w:r w:rsidRPr="008C2272" w:rsidDel="004D026D">
                <w:rPr>
                  <w:sz w:val="22"/>
                  <w:szCs w:val="22"/>
                </w:rPr>
                <w:delText>și</w:delText>
              </w:r>
              <w:r w:rsidRPr="008C2272" w:rsidDel="004D026D">
                <w:rPr>
                  <w:spacing w:val="-20"/>
                  <w:sz w:val="22"/>
                  <w:szCs w:val="22"/>
                </w:rPr>
                <w:delText xml:space="preserve"> </w:delText>
              </w:r>
              <w:r w:rsidRPr="008C2272" w:rsidDel="004D026D">
                <w:rPr>
                  <w:sz w:val="22"/>
                  <w:szCs w:val="22"/>
                </w:rPr>
                <w:delText>schimbări</w:delText>
              </w:r>
              <w:r w:rsidRPr="008C2272" w:rsidDel="004D026D">
                <w:rPr>
                  <w:spacing w:val="-20"/>
                  <w:sz w:val="22"/>
                  <w:szCs w:val="22"/>
                </w:rPr>
                <w:delText xml:space="preserve"> </w:delText>
              </w:r>
              <w:r w:rsidRPr="008C2272" w:rsidDel="004D026D">
                <w:rPr>
                  <w:sz w:val="22"/>
                  <w:szCs w:val="22"/>
                </w:rPr>
                <w:delText>climatice,</w:delText>
              </w:r>
              <w:r w:rsidRPr="008C2272" w:rsidDel="004D026D">
                <w:rPr>
                  <w:spacing w:val="-21"/>
                  <w:sz w:val="22"/>
                  <w:szCs w:val="22"/>
                </w:rPr>
                <w:delText xml:space="preserve"> </w:delText>
              </w:r>
              <w:r w:rsidRPr="008C2272" w:rsidDel="004D026D">
                <w:rPr>
                  <w:sz w:val="22"/>
                  <w:szCs w:val="22"/>
                </w:rPr>
                <w:delText>prin</w:delText>
              </w:r>
              <w:r w:rsidRPr="008C2272" w:rsidDel="004D026D">
                <w:rPr>
                  <w:spacing w:val="-20"/>
                  <w:sz w:val="22"/>
                  <w:szCs w:val="22"/>
                </w:rPr>
                <w:delText xml:space="preserve"> </w:delText>
              </w:r>
              <w:r w:rsidRPr="008C2272" w:rsidDel="004D026D">
                <w:rPr>
                  <w:sz w:val="22"/>
                  <w:szCs w:val="22"/>
                </w:rPr>
                <w:delText>prioritizarea proiectelor care cuprind astfel de</w:delText>
              </w:r>
              <w:r w:rsidRPr="00BE19E2" w:rsidDel="004D026D">
                <w:rPr>
                  <w:spacing w:val="-15"/>
                  <w:sz w:val="22"/>
                  <w:szCs w:val="22"/>
                </w:rPr>
                <w:delText xml:space="preserve"> </w:delText>
              </w:r>
              <w:r w:rsidRPr="00BE19E2" w:rsidDel="004D026D">
                <w:rPr>
                  <w:sz w:val="22"/>
                  <w:szCs w:val="22"/>
                </w:rPr>
                <w:delText>tematici.</w:delText>
              </w:r>
            </w:del>
          </w:p>
        </w:tc>
      </w:tr>
      <w:tr w:rsidR="002156F2" w:rsidRPr="008C2272" w:rsidDel="004D026D" w:rsidTr="00841A06">
        <w:trPr>
          <w:trHeight w:val="144"/>
          <w:del w:id="463" w:author="Administrator" w:date="2024-09-27T11:29:00Z"/>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D5DCE4" w:themeFill="text2" w:themeFillTint="33"/>
          </w:tcPr>
          <w:p w:rsidR="002156F2" w:rsidRPr="008C2272" w:rsidDel="004D026D" w:rsidRDefault="002156F2" w:rsidP="00841A06">
            <w:pPr>
              <w:pStyle w:val="TableParagraph"/>
              <w:kinsoku w:val="0"/>
              <w:overflowPunct w:val="0"/>
              <w:spacing w:line="243" w:lineRule="exact"/>
              <w:rPr>
                <w:del w:id="464" w:author="Administrator" w:date="2024-09-27T11:29:00Z"/>
                <w:b/>
                <w:bCs/>
                <w:sz w:val="22"/>
                <w:szCs w:val="22"/>
              </w:rPr>
            </w:pPr>
            <w:del w:id="465" w:author="Administrator" w:date="2024-09-27T11:29:00Z">
              <w:r w:rsidRPr="008C2272" w:rsidDel="004D026D">
                <w:rPr>
                  <w:b/>
                  <w:bCs/>
                  <w:sz w:val="22"/>
                  <w:szCs w:val="22"/>
                </w:rPr>
                <w:delText>3.Trimiteri la alte acte legislative</w:delText>
              </w:r>
            </w:del>
          </w:p>
          <w:p w:rsidR="002156F2" w:rsidRPr="008C2272" w:rsidDel="004D026D" w:rsidRDefault="002156F2" w:rsidP="00841A06">
            <w:pPr>
              <w:pStyle w:val="TableParagraph"/>
              <w:kinsoku w:val="0"/>
              <w:overflowPunct w:val="0"/>
              <w:spacing w:line="243" w:lineRule="exact"/>
              <w:rPr>
                <w:del w:id="466" w:author="Administrator" w:date="2024-09-27T11:29:00Z"/>
                <w:b/>
                <w:bCs/>
                <w:sz w:val="22"/>
                <w:szCs w:val="22"/>
              </w:rPr>
            </w:pPr>
          </w:p>
        </w:tc>
      </w:tr>
      <w:tr w:rsidR="002156F2" w:rsidRPr="008C2272" w:rsidDel="004D026D" w:rsidTr="00841A06">
        <w:trPr>
          <w:trHeight w:val="144"/>
          <w:del w:id="467" w:author="Administrator" w:date="2024-09-27T11:29:00Z"/>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auto"/>
          </w:tcPr>
          <w:p w:rsidR="002156F2" w:rsidDel="004D026D" w:rsidRDefault="002156F2" w:rsidP="00841A06">
            <w:pPr>
              <w:pStyle w:val="TableParagraph"/>
              <w:kinsoku w:val="0"/>
              <w:overflowPunct w:val="0"/>
              <w:spacing w:line="276" w:lineRule="auto"/>
              <w:ind w:left="0" w:right="93"/>
              <w:jc w:val="both"/>
              <w:rPr>
                <w:del w:id="468" w:author="Administrator" w:date="2024-09-27T11:29:00Z"/>
                <w:sz w:val="22"/>
                <w:szCs w:val="22"/>
              </w:rPr>
            </w:pPr>
            <w:del w:id="469" w:author="Administrator" w:date="2024-09-27T11:29:00Z">
              <w:r w:rsidRPr="008C2272" w:rsidDel="004D026D">
                <w:rPr>
                  <w:b/>
                  <w:bCs/>
                  <w:sz w:val="22"/>
                  <w:szCs w:val="22"/>
                </w:rPr>
                <w:delText xml:space="preserve">Legislaţie UE: </w:delText>
              </w:r>
              <w:r w:rsidRPr="008C2272" w:rsidDel="004D026D">
                <w:rPr>
                  <w:sz w:val="22"/>
                  <w:szCs w:val="22"/>
                </w:rPr>
                <w:delText xml:space="preserve">R (UE) nr. 1303/ 2013 de stabilire a unor dispoziții comune privind Fondul european de dezvoltare regională, FSE, FC, FEADR și Fondul european pentru pescuit și afaceri maritime, precum și de stabilire a unor dispoziții generale privind Fondul european de dezvoltare regională, Fondul social european, Fondul de coeziune și Fondul european pentru pescuit și afaceri maritime; Reg.(UE) nr. 807/2014, Reg. de implementare (UE)808/ 2014, Reg. (UE)1336/ 2013 de modificare a Directivelor 2004/17/CE, 2004/18/CE si 2009/81/CE al Parlamentului European si al Consiliului in ceea ce priveste pragurile de aplicare pentru procedurile de atribuire a contractelor de achizitii. </w:delText>
              </w:r>
            </w:del>
          </w:p>
          <w:p w:rsidR="002156F2" w:rsidRPr="00FA7C7D" w:rsidDel="004D026D" w:rsidRDefault="002156F2" w:rsidP="00841A06">
            <w:pPr>
              <w:pStyle w:val="TableParagraph"/>
              <w:kinsoku w:val="0"/>
              <w:overflowPunct w:val="0"/>
              <w:spacing w:line="276" w:lineRule="auto"/>
              <w:ind w:right="93"/>
              <w:jc w:val="both"/>
              <w:rPr>
                <w:del w:id="470" w:author="Administrator" w:date="2024-09-27T11:29:00Z"/>
                <w:b/>
                <w:bCs/>
                <w:sz w:val="22"/>
                <w:szCs w:val="22"/>
              </w:rPr>
            </w:pPr>
          </w:p>
          <w:p w:rsidR="002156F2" w:rsidDel="004D026D" w:rsidRDefault="002156F2" w:rsidP="00841A06">
            <w:pPr>
              <w:pStyle w:val="TableParagraph"/>
              <w:kinsoku w:val="0"/>
              <w:overflowPunct w:val="0"/>
              <w:spacing w:line="276" w:lineRule="auto"/>
              <w:ind w:right="93"/>
              <w:jc w:val="both"/>
              <w:rPr>
                <w:del w:id="471" w:author="Administrator" w:date="2024-09-27T11:29:00Z"/>
                <w:sz w:val="22"/>
                <w:szCs w:val="22"/>
              </w:rPr>
            </w:pPr>
            <w:del w:id="472" w:author="Administrator" w:date="2024-09-27T11:29:00Z">
              <w:r w:rsidRPr="00FA7C7D" w:rsidDel="004D026D">
                <w:rPr>
                  <w:b/>
                  <w:bCs/>
                  <w:sz w:val="22"/>
                  <w:szCs w:val="22"/>
                </w:rPr>
                <w:delText xml:space="preserve">Legislaţie Naţională: </w:delText>
              </w:r>
              <w:r w:rsidRPr="00FA7C7D" w:rsidDel="004D026D">
                <w:rPr>
                  <w:sz w:val="22"/>
                  <w:szCs w:val="22"/>
                </w:rPr>
                <w:delText xml:space="preserve">Legea nr. 346/2004 privind stimularea înființării și dezvoltării întreprinderilor mici și mijlocii cu modificările şi completările ulterioare;OrdonanțOrdonan. 346/2004 privind stimularea înființării și dezvoltării întreprinderilor mici și mijlocii cu modificările şi completările ulterioare;Ord ce priveste pragurile de aplicare pentru procedurile de atribui;Ordonanţa Guvernului nr. 8/2013 pentru modificarea şi completarea Legii nr. 571/2003 privind Codul fiscal şi </w:delText>
              </w:r>
              <w:r w:rsidRPr="00FA7C7D" w:rsidDel="004D026D">
                <w:rPr>
                  <w:sz w:val="22"/>
                  <w:szCs w:val="22"/>
                </w:rPr>
                <w:lastRenderedPageBreak/>
                <w:delText>reglementarea unor măsuri financiar-fiscale cu modificările şi completările ulterioare; Ordonanța Guvernului nr. 129/2000 privind formarea profesională a adulților, aprobată cu modificări și completări prin Legea nr. 375/2002, Ordonanța Guvernului nr.76/2004, cu modificările şi</w:delText>
              </w:r>
              <w:r w:rsidDel="004D026D">
                <w:rPr>
                  <w:sz w:val="22"/>
                  <w:szCs w:val="22"/>
                </w:rPr>
                <w:delText xml:space="preserve"> </w:delText>
              </w:r>
              <w:r w:rsidRPr="00FA7C7D" w:rsidDel="004D026D">
                <w:rPr>
                  <w:sz w:val="22"/>
                  <w:szCs w:val="22"/>
                </w:rPr>
                <w:delText>completările ulterioare.</w:delText>
              </w:r>
            </w:del>
          </w:p>
        </w:tc>
      </w:tr>
      <w:tr w:rsidR="002156F2" w:rsidRPr="008C2272" w:rsidDel="004D026D" w:rsidTr="00841A06">
        <w:trPr>
          <w:trHeight w:val="144"/>
          <w:del w:id="473" w:author="Administrator" w:date="2024-09-27T11:29:00Z"/>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D5DCE4" w:themeFill="text2" w:themeFillTint="33"/>
          </w:tcPr>
          <w:p w:rsidR="002156F2" w:rsidRPr="008C2272" w:rsidDel="004D026D" w:rsidRDefault="002156F2" w:rsidP="00841A06">
            <w:pPr>
              <w:pStyle w:val="TableParagraph"/>
              <w:kinsoku w:val="0"/>
              <w:overflowPunct w:val="0"/>
              <w:spacing w:line="243" w:lineRule="exact"/>
              <w:rPr>
                <w:del w:id="474" w:author="Administrator" w:date="2024-09-27T11:29:00Z"/>
                <w:b/>
                <w:bCs/>
                <w:sz w:val="22"/>
                <w:szCs w:val="22"/>
              </w:rPr>
            </w:pPr>
            <w:del w:id="475" w:author="Administrator" w:date="2024-09-27T11:29:00Z">
              <w:r w:rsidRPr="008C2272" w:rsidDel="004D026D">
                <w:rPr>
                  <w:b/>
                  <w:bCs/>
                  <w:sz w:val="22"/>
                  <w:szCs w:val="22"/>
                </w:rPr>
                <w:lastRenderedPageBreak/>
                <w:delText>4.Beneficiari direcţi/indirecţi (grup ţintă)</w:delText>
              </w:r>
            </w:del>
          </w:p>
          <w:p w:rsidR="002156F2" w:rsidRPr="008C2272" w:rsidDel="004D026D" w:rsidRDefault="002156F2" w:rsidP="00841A06">
            <w:pPr>
              <w:pStyle w:val="TableParagraph"/>
              <w:kinsoku w:val="0"/>
              <w:overflowPunct w:val="0"/>
              <w:spacing w:line="243" w:lineRule="exact"/>
              <w:rPr>
                <w:del w:id="476" w:author="Administrator" w:date="2024-09-27T11:29:00Z"/>
                <w:bCs/>
                <w:sz w:val="22"/>
                <w:szCs w:val="22"/>
              </w:rPr>
            </w:pPr>
          </w:p>
        </w:tc>
      </w:tr>
      <w:tr w:rsidR="002156F2" w:rsidRPr="008C2272" w:rsidDel="004D026D" w:rsidTr="00841A06">
        <w:trPr>
          <w:trHeight w:val="144"/>
          <w:del w:id="477" w:author="Administrator" w:date="2024-09-27T11:29:00Z"/>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auto"/>
          </w:tcPr>
          <w:p w:rsidR="004C39EB" w:rsidDel="004D026D" w:rsidRDefault="002156F2" w:rsidP="00841A06">
            <w:pPr>
              <w:pStyle w:val="TableParagraph"/>
              <w:kinsoku w:val="0"/>
              <w:overflowPunct w:val="0"/>
              <w:spacing w:line="276" w:lineRule="auto"/>
              <w:ind w:left="165" w:right="122"/>
              <w:jc w:val="both"/>
              <w:rPr>
                <w:del w:id="478" w:author="Administrator" w:date="2024-09-27T11:29:00Z"/>
                <w:sz w:val="22"/>
                <w:szCs w:val="22"/>
              </w:rPr>
            </w:pPr>
            <w:del w:id="479" w:author="Administrator" w:date="2024-09-27T11:29:00Z">
              <w:r w:rsidRPr="008C2272" w:rsidDel="004D026D">
                <w:rPr>
                  <w:sz w:val="22"/>
                  <w:szCs w:val="22"/>
                </w:rPr>
                <w:delText>4.1 Beneficiari directi</w:delText>
              </w:r>
            </w:del>
          </w:p>
          <w:p w:rsidR="009532C0" w:rsidRPr="009532C0" w:rsidDel="004D026D" w:rsidRDefault="009532C0" w:rsidP="009532C0">
            <w:pPr>
              <w:pStyle w:val="TableParagraph"/>
              <w:kinsoku w:val="0"/>
              <w:overflowPunct w:val="0"/>
              <w:spacing w:line="276" w:lineRule="auto"/>
              <w:ind w:left="165" w:right="122"/>
              <w:jc w:val="both"/>
              <w:rPr>
                <w:del w:id="480" w:author="Administrator" w:date="2024-09-27T11:29:00Z"/>
                <w:rFonts w:cs="Segoe UI Historic"/>
                <w:color w:val="050505"/>
                <w:sz w:val="22"/>
                <w:szCs w:val="22"/>
                <w:shd w:val="clear" w:color="auto" w:fill="FFFFFF"/>
              </w:rPr>
            </w:pPr>
            <w:del w:id="481" w:author="Administrator" w:date="2024-09-27T11:29:00Z">
              <w:r w:rsidRPr="001118A0" w:rsidDel="004D026D">
                <w:rPr>
                  <w:rFonts w:cs="Segoe UI Historic"/>
                  <w:color w:val="050505"/>
                  <w:sz w:val="22"/>
                  <w:szCs w:val="22"/>
                  <w:shd w:val="clear" w:color="auto" w:fill="FFFFFF"/>
                </w:rPr>
                <w:delText>- ONG-uri: organizatii constituite in conformitate cu Legea 246/2005 pentru aprobarea Ordonantei Guvernului nr.26</w:delText>
              </w:r>
              <w:r w:rsidDel="004D026D">
                <w:rPr>
                  <w:rFonts w:cs="Segoe UI Historic"/>
                  <w:color w:val="050505"/>
                  <w:sz w:val="22"/>
                  <w:szCs w:val="22"/>
                  <w:shd w:val="clear" w:color="auto" w:fill="FFFFFF"/>
                </w:rPr>
                <w:delText>/2000 cu privire la asociatii si fundatii cu modificarile si completarile ulterioare, care au intre activitatile din statut  cuprinse activitati de instruire/ informare.</w:delText>
              </w:r>
            </w:del>
          </w:p>
          <w:p w:rsidR="002156F2" w:rsidDel="004D026D" w:rsidRDefault="002156F2" w:rsidP="00841A06">
            <w:pPr>
              <w:pStyle w:val="TableParagraph"/>
              <w:kinsoku w:val="0"/>
              <w:overflowPunct w:val="0"/>
              <w:spacing w:line="276" w:lineRule="auto"/>
              <w:ind w:left="165" w:right="122"/>
              <w:jc w:val="both"/>
              <w:rPr>
                <w:del w:id="482" w:author="Administrator" w:date="2024-09-27T11:29:00Z"/>
                <w:rFonts w:cs="Segoe UI Historic"/>
                <w:color w:val="050505"/>
                <w:sz w:val="22"/>
                <w:szCs w:val="22"/>
                <w:shd w:val="clear" w:color="auto" w:fill="FFFFFF"/>
              </w:rPr>
            </w:pPr>
            <w:del w:id="483" w:author="Administrator" w:date="2024-09-27T11:29:00Z">
              <w:r w:rsidRPr="008C2272" w:rsidDel="004D026D">
                <w:rPr>
                  <w:sz w:val="22"/>
                  <w:szCs w:val="22"/>
                </w:rPr>
                <w:delText xml:space="preserve">- Furnizori de servicii </w:delText>
              </w:r>
              <w:r w:rsidRPr="008C2272" w:rsidDel="004D026D">
                <w:rPr>
                  <w:rFonts w:cs="Segoe UI Historic"/>
                  <w:color w:val="050505"/>
                  <w:sz w:val="22"/>
                  <w:szCs w:val="22"/>
                  <w:shd w:val="clear" w:color="auto" w:fill="FFFFFF"/>
                </w:rPr>
                <w:delText>autorizat</w:delText>
              </w:r>
              <w:r w:rsidRPr="008C2272" w:rsidDel="004D026D">
                <w:rPr>
                  <w:rFonts w:cs="Arial"/>
                  <w:color w:val="050505"/>
                  <w:sz w:val="22"/>
                  <w:szCs w:val="22"/>
                  <w:shd w:val="clear" w:color="auto" w:fill="FFFFFF"/>
                </w:rPr>
                <w:delText>i</w:delText>
              </w:r>
              <w:r w:rsidRPr="008C2272" w:rsidDel="004D026D">
                <w:rPr>
                  <w:rFonts w:cs="Segoe UI Historic"/>
                  <w:color w:val="050505"/>
                  <w:sz w:val="22"/>
                  <w:szCs w:val="22"/>
                  <w:shd w:val="clear" w:color="auto" w:fill="FFFFFF"/>
                </w:rPr>
                <w:delText xml:space="preserve"> de c</w:delText>
              </w:r>
              <w:r w:rsidRPr="008C2272" w:rsidDel="004D026D">
                <w:rPr>
                  <w:rFonts w:cs="Arial"/>
                  <w:color w:val="050505"/>
                  <w:sz w:val="22"/>
                  <w:szCs w:val="22"/>
                  <w:shd w:val="clear" w:color="auto" w:fill="FFFFFF"/>
                </w:rPr>
                <w:delText>ă</w:delText>
              </w:r>
              <w:r w:rsidRPr="008C2272" w:rsidDel="004D026D">
                <w:rPr>
                  <w:rFonts w:cs="Segoe UI Historic"/>
                  <w:color w:val="050505"/>
                  <w:sz w:val="22"/>
                  <w:szCs w:val="22"/>
                  <w:shd w:val="clear" w:color="auto" w:fill="FFFFFF"/>
                </w:rPr>
                <w:delText xml:space="preserve">tre </w:delText>
              </w:r>
              <w:r w:rsidRPr="008C2272" w:rsidDel="004D026D">
                <w:rPr>
                  <w:rFonts w:cs="Segoe UI Historic"/>
                  <w:sz w:val="22"/>
                  <w:szCs w:val="22"/>
                  <w:shd w:val="clear" w:color="auto" w:fill="FFFFFF"/>
                </w:rPr>
                <w:delText>Autoritatea Naval</w:delText>
              </w:r>
              <w:r w:rsidRPr="008C2272" w:rsidDel="004D026D">
                <w:rPr>
                  <w:rFonts w:cs="Arial"/>
                  <w:sz w:val="22"/>
                  <w:szCs w:val="22"/>
                  <w:shd w:val="clear" w:color="auto" w:fill="FFFFFF"/>
                </w:rPr>
                <w:delText>ă</w:delText>
              </w:r>
              <w:r w:rsidRPr="008C2272" w:rsidDel="004D026D">
                <w:rPr>
                  <w:rFonts w:cs="Segoe UI Historic"/>
                  <w:sz w:val="22"/>
                  <w:szCs w:val="22"/>
                  <w:shd w:val="clear" w:color="auto" w:fill="FFFFFF"/>
                </w:rPr>
                <w:delText xml:space="preserve"> Român</w:delText>
              </w:r>
              <w:r w:rsidRPr="008C2272" w:rsidDel="004D026D">
                <w:rPr>
                  <w:rFonts w:cs="Arial"/>
                  <w:sz w:val="22"/>
                  <w:szCs w:val="22"/>
                  <w:shd w:val="clear" w:color="auto" w:fill="FFFFFF"/>
                </w:rPr>
                <w:delText>ă</w:delText>
              </w:r>
              <w:r w:rsidRPr="008C2272" w:rsidDel="004D026D">
                <w:rPr>
                  <w:rFonts w:cs="Segoe UI Historic"/>
                  <w:sz w:val="22"/>
                  <w:szCs w:val="22"/>
                  <w:shd w:val="clear" w:color="auto" w:fill="FFFFFF"/>
                </w:rPr>
                <w:delText xml:space="preserve"> </w:delText>
              </w:r>
              <w:r w:rsidRPr="008C2272" w:rsidDel="004D026D">
                <w:rPr>
                  <w:rFonts w:cs="Segoe UI Historic"/>
                  <w:color w:val="050505"/>
                  <w:sz w:val="22"/>
                  <w:szCs w:val="22"/>
                  <w:shd w:val="clear" w:color="auto" w:fill="FFFFFF"/>
                </w:rPr>
                <w:delText>s</w:delText>
              </w:r>
              <w:r w:rsidRPr="008C2272" w:rsidDel="004D026D">
                <w:rPr>
                  <w:rFonts w:cs="Arial"/>
                  <w:color w:val="050505"/>
                  <w:sz w:val="22"/>
                  <w:szCs w:val="22"/>
                  <w:shd w:val="clear" w:color="auto" w:fill="FFFFFF"/>
                </w:rPr>
                <w:delText>ă</w:delText>
              </w:r>
              <w:r w:rsidRPr="008C2272" w:rsidDel="004D026D">
                <w:rPr>
                  <w:rFonts w:cs="Segoe UI Historic"/>
                  <w:color w:val="050505"/>
                  <w:sz w:val="22"/>
                  <w:szCs w:val="22"/>
                  <w:shd w:val="clear" w:color="auto" w:fill="FFFFFF"/>
                </w:rPr>
                <w:delText xml:space="preserve"> </w:delText>
              </w:r>
              <w:r w:rsidR="00373963" w:rsidDel="004D026D">
                <w:rPr>
                  <w:rFonts w:cs="Segoe UI Historic"/>
                  <w:color w:val="050505"/>
                  <w:sz w:val="22"/>
                  <w:szCs w:val="22"/>
                  <w:shd w:val="clear" w:color="auto" w:fill="FFFFFF"/>
                </w:rPr>
                <w:delText xml:space="preserve"> organizeze cursuri </w:delText>
              </w:r>
              <w:r w:rsidR="00373963" w:rsidRPr="008C2272" w:rsidDel="004D026D">
                <w:rPr>
                  <w:rFonts w:cs="Segoe UI Historic"/>
                  <w:color w:val="050505"/>
                  <w:sz w:val="22"/>
                  <w:szCs w:val="22"/>
                  <w:shd w:val="clear" w:color="auto" w:fill="FFFFFF"/>
                </w:rPr>
                <w:delText xml:space="preserve"> </w:delText>
              </w:r>
              <w:r w:rsidRPr="008C2272" w:rsidDel="004D026D">
                <w:rPr>
                  <w:rFonts w:cs="Segoe UI Historic"/>
                  <w:color w:val="050505"/>
                  <w:sz w:val="22"/>
                  <w:szCs w:val="22"/>
                  <w:shd w:val="clear" w:color="auto" w:fill="FFFFFF"/>
                </w:rPr>
                <w:delText>de preg</w:delText>
              </w:r>
              <w:r w:rsidDel="004D026D">
                <w:rPr>
                  <w:rFonts w:cs="Arial"/>
                  <w:color w:val="050505"/>
                  <w:sz w:val="22"/>
                  <w:szCs w:val="22"/>
                  <w:shd w:val="clear" w:color="auto" w:fill="FFFFFF"/>
                </w:rPr>
                <w:delText>ă</w:delText>
              </w:r>
              <w:r w:rsidDel="004D026D">
                <w:rPr>
                  <w:rFonts w:cs="Segoe UI Historic"/>
                  <w:color w:val="050505"/>
                  <w:sz w:val="22"/>
                  <w:szCs w:val="22"/>
                  <w:shd w:val="clear" w:color="auto" w:fill="FFFFFF"/>
                </w:rPr>
                <w:delText xml:space="preserve">tire </w:delText>
              </w:r>
              <w:r w:rsidR="00373963" w:rsidDel="004D026D">
                <w:rPr>
                  <w:rFonts w:cs="Arial"/>
                  <w:color w:val="050505"/>
                  <w:sz w:val="22"/>
                  <w:szCs w:val="22"/>
                  <w:shd w:val="clear" w:color="auto" w:fill="FFFFFF"/>
                </w:rPr>
                <w:delText xml:space="preserve"> pentru</w:delText>
              </w:r>
              <w:r w:rsidDel="004D026D">
                <w:rPr>
                  <w:rFonts w:cs="Segoe UI Historic"/>
                  <w:color w:val="050505"/>
                  <w:sz w:val="22"/>
                  <w:szCs w:val="22"/>
                  <w:shd w:val="clear" w:color="auto" w:fill="FFFFFF"/>
                </w:rPr>
                <w:delText xml:space="preserve"> ob</w:delText>
              </w:r>
              <w:r w:rsidDel="004D026D">
                <w:rPr>
                  <w:rFonts w:cs="Arial"/>
                  <w:color w:val="050505"/>
                  <w:sz w:val="22"/>
                  <w:szCs w:val="22"/>
                  <w:shd w:val="clear" w:color="auto" w:fill="FFFFFF"/>
                </w:rPr>
                <w:delText>ţ</w:delText>
              </w:r>
              <w:r w:rsidDel="004D026D">
                <w:rPr>
                  <w:rFonts w:cs="Segoe UI Historic"/>
                  <w:color w:val="050505"/>
                  <w:sz w:val="22"/>
                  <w:szCs w:val="22"/>
                  <w:shd w:val="clear" w:color="auto" w:fill="FFFFFF"/>
                </w:rPr>
                <w:delText>inerea Certificatelor Interna</w:delText>
              </w:r>
              <w:r w:rsidDel="004D026D">
                <w:rPr>
                  <w:rFonts w:cs="Arial"/>
                  <w:color w:val="050505"/>
                  <w:sz w:val="22"/>
                  <w:szCs w:val="22"/>
                  <w:shd w:val="clear" w:color="auto" w:fill="FFFFFF"/>
                </w:rPr>
                <w:delText>ţ</w:delText>
              </w:r>
              <w:r w:rsidDel="004D026D">
                <w:rPr>
                  <w:rFonts w:cs="Segoe UI Historic"/>
                  <w:color w:val="050505"/>
                  <w:sz w:val="22"/>
                  <w:szCs w:val="22"/>
                  <w:shd w:val="clear" w:color="auto" w:fill="FFFFFF"/>
                </w:rPr>
                <w:delText>ionale de Conduc</w:delText>
              </w:r>
              <w:r w:rsidDel="004D026D">
                <w:rPr>
                  <w:rFonts w:cs="Arial"/>
                  <w:color w:val="050505"/>
                  <w:sz w:val="22"/>
                  <w:szCs w:val="22"/>
                  <w:shd w:val="clear" w:color="auto" w:fill="FFFFFF"/>
                </w:rPr>
                <w:delText>ă</w:delText>
              </w:r>
              <w:r w:rsidDel="004D026D">
                <w:rPr>
                  <w:rFonts w:cs="Segoe UI Historic"/>
                  <w:color w:val="050505"/>
                  <w:sz w:val="22"/>
                  <w:szCs w:val="22"/>
                  <w:shd w:val="clear" w:color="auto" w:fill="FFFFFF"/>
                </w:rPr>
                <w:delText>tor de Ambarca</w:delText>
              </w:r>
              <w:r w:rsidDel="004D026D">
                <w:rPr>
                  <w:rFonts w:cs="Arial"/>
                  <w:color w:val="050505"/>
                  <w:sz w:val="22"/>
                  <w:szCs w:val="22"/>
                  <w:shd w:val="clear" w:color="auto" w:fill="FFFFFF"/>
                </w:rPr>
                <w:delText>ţ</w:delText>
              </w:r>
              <w:r w:rsidDel="004D026D">
                <w:rPr>
                  <w:rFonts w:cs="Segoe UI Historic"/>
                  <w:color w:val="050505"/>
                  <w:sz w:val="22"/>
                  <w:szCs w:val="22"/>
                  <w:shd w:val="clear" w:color="auto" w:fill="FFFFFF"/>
                </w:rPr>
                <w:delText>iune de Agrement, conform Ordinului nr. 534 din 26 iunie 2007</w:delText>
              </w:r>
              <w:r w:rsidR="00373963" w:rsidDel="004D026D">
                <w:rPr>
                  <w:rFonts w:cs="Segoe UI Historic"/>
                  <w:color w:val="050505"/>
                  <w:sz w:val="22"/>
                  <w:szCs w:val="22"/>
                  <w:shd w:val="clear" w:color="auto" w:fill="FFFFFF"/>
                </w:rPr>
                <w:delText>/ Ordinului MT 527/29 Iunie 2016</w:delText>
              </w:r>
              <w:r w:rsidDel="004D026D">
                <w:rPr>
                  <w:rFonts w:cs="Segoe UI Historic"/>
                  <w:color w:val="050505"/>
                  <w:sz w:val="22"/>
                  <w:szCs w:val="22"/>
                  <w:shd w:val="clear" w:color="auto" w:fill="FFFFFF"/>
                </w:rPr>
                <w:delText>.</w:delText>
              </w:r>
            </w:del>
          </w:p>
          <w:p w:rsidR="004C39EB" w:rsidDel="004D026D" w:rsidRDefault="004C39EB" w:rsidP="004C39EB">
            <w:pPr>
              <w:pStyle w:val="TableParagraph"/>
              <w:kinsoku w:val="0"/>
              <w:overflowPunct w:val="0"/>
              <w:spacing w:line="276" w:lineRule="auto"/>
              <w:ind w:left="165" w:right="122"/>
              <w:jc w:val="both"/>
              <w:rPr>
                <w:del w:id="484" w:author="Administrator" w:date="2024-09-27T11:29:00Z"/>
                <w:sz w:val="22"/>
                <w:szCs w:val="22"/>
              </w:rPr>
            </w:pPr>
            <w:del w:id="485" w:author="Administrator" w:date="2024-09-27T11:29:00Z">
              <w:r w:rsidDel="004D026D">
                <w:rPr>
                  <w:rFonts w:cs="Segoe UI Historic"/>
                  <w:color w:val="050505"/>
                  <w:sz w:val="22"/>
                  <w:szCs w:val="22"/>
                  <w:shd w:val="clear" w:color="auto" w:fill="FFFFFF"/>
                </w:rPr>
                <w:delText xml:space="preserve">- Furnizori de FPC autorizati, publici si privati (conf. Ordonantei Guvernului nr. 129/2000), acreditate in cel putin un curs in domeniul mediu/turism. </w:delText>
              </w:r>
            </w:del>
          </w:p>
          <w:p w:rsidR="002156F2" w:rsidDel="004D026D" w:rsidRDefault="002156F2" w:rsidP="00841A06">
            <w:pPr>
              <w:pStyle w:val="TableParagraph"/>
              <w:kinsoku w:val="0"/>
              <w:overflowPunct w:val="0"/>
              <w:jc w:val="both"/>
              <w:rPr>
                <w:del w:id="486" w:author="Administrator" w:date="2024-09-27T11:29:00Z"/>
                <w:sz w:val="22"/>
                <w:szCs w:val="22"/>
              </w:rPr>
            </w:pPr>
            <w:del w:id="487" w:author="Administrator" w:date="2024-09-27T11:29:00Z">
              <w:r w:rsidRPr="008C2272" w:rsidDel="004D026D">
                <w:rPr>
                  <w:sz w:val="22"/>
                  <w:szCs w:val="22"/>
                </w:rPr>
                <w:delText>4.2 Beneficiari indirecti- persoanele care au domiciliu in teritoriul GAL Delta Dunarii, turistii.</w:delText>
              </w:r>
            </w:del>
          </w:p>
          <w:p w:rsidR="002156F2" w:rsidRPr="008C2272" w:rsidDel="004D026D" w:rsidRDefault="002156F2" w:rsidP="00841A06">
            <w:pPr>
              <w:pStyle w:val="TableParagraph"/>
              <w:kinsoku w:val="0"/>
              <w:overflowPunct w:val="0"/>
              <w:spacing w:line="243" w:lineRule="exact"/>
              <w:rPr>
                <w:del w:id="488" w:author="Administrator" w:date="2024-09-27T11:29:00Z"/>
                <w:bCs/>
                <w:sz w:val="22"/>
                <w:szCs w:val="22"/>
              </w:rPr>
            </w:pPr>
          </w:p>
        </w:tc>
      </w:tr>
      <w:tr w:rsidR="002156F2" w:rsidRPr="008C2272" w:rsidDel="004D026D" w:rsidTr="00841A06">
        <w:trPr>
          <w:trHeight w:val="144"/>
          <w:del w:id="489" w:author="Administrator" w:date="2024-09-27T11:29:00Z"/>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D5DCE4" w:themeFill="text2" w:themeFillTint="33"/>
          </w:tcPr>
          <w:p w:rsidR="002156F2" w:rsidRPr="008C2272" w:rsidDel="004D026D" w:rsidRDefault="002156F2" w:rsidP="00841A06">
            <w:pPr>
              <w:pStyle w:val="TableParagraph"/>
              <w:kinsoku w:val="0"/>
              <w:overflowPunct w:val="0"/>
              <w:spacing w:line="243" w:lineRule="exact"/>
              <w:rPr>
                <w:del w:id="490" w:author="Administrator" w:date="2024-09-27T11:29:00Z"/>
                <w:b/>
                <w:bCs/>
                <w:sz w:val="22"/>
                <w:szCs w:val="22"/>
              </w:rPr>
            </w:pPr>
            <w:del w:id="491" w:author="Administrator" w:date="2024-09-27T11:29:00Z">
              <w:r w:rsidRPr="008C2272" w:rsidDel="004D026D">
                <w:rPr>
                  <w:b/>
                  <w:bCs/>
                  <w:sz w:val="22"/>
                  <w:szCs w:val="22"/>
                </w:rPr>
                <w:delText>5.Tip de sprijin (conform art. 67 din Reg. (UE) nr.1303/2013)</w:delText>
              </w:r>
            </w:del>
          </w:p>
        </w:tc>
      </w:tr>
      <w:tr w:rsidR="002156F2" w:rsidRPr="008C2272" w:rsidDel="004D026D" w:rsidTr="00841A06">
        <w:trPr>
          <w:trHeight w:val="144"/>
          <w:del w:id="492" w:author="Administrator" w:date="2024-09-27T11:29:00Z"/>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auto"/>
          </w:tcPr>
          <w:p w:rsidR="002156F2" w:rsidRPr="008C2272" w:rsidDel="004D026D" w:rsidRDefault="002156F2">
            <w:pPr>
              <w:pStyle w:val="TableParagraph"/>
              <w:numPr>
                <w:ilvl w:val="3"/>
                <w:numId w:val="44"/>
              </w:numPr>
              <w:kinsoku w:val="0"/>
              <w:overflowPunct w:val="0"/>
              <w:ind w:left="418" w:hanging="90"/>
              <w:jc w:val="both"/>
              <w:rPr>
                <w:del w:id="493" w:author="Administrator" w:date="2024-09-27T11:29:00Z"/>
                <w:sz w:val="22"/>
                <w:szCs w:val="22"/>
              </w:rPr>
            </w:pPr>
            <w:del w:id="494" w:author="Administrator" w:date="2024-09-27T11:29:00Z">
              <w:r w:rsidRPr="008C2272" w:rsidDel="004D026D">
                <w:rPr>
                  <w:sz w:val="22"/>
                  <w:szCs w:val="22"/>
                </w:rPr>
                <w:delText>Rambursarea costurilor eligibile suportate și plătite efectiv;</w:delText>
              </w:r>
            </w:del>
          </w:p>
          <w:p w:rsidR="002156F2" w:rsidDel="004D026D" w:rsidRDefault="002156F2">
            <w:pPr>
              <w:pStyle w:val="TableParagraph"/>
              <w:numPr>
                <w:ilvl w:val="0"/>
                <w:numId w:val="44"/>
              </w:numPr>
              <w:kinsoku w:val="0"/>
              <w:overflowPunct w:val="0"/>
              <w:ind w:left="418" w:hanging="90"/>
              <w:jc w:val="both"/>
              <w:rPr>
                <w:del w:id="495" w:author="Administrator" w:date="2024-09-27T11:29:00Z"/>
                <w:sz w:val="22"/>
                <w:szCs w:val="22"/>
              </w:rPr>
            </w:pPr>
            <w:del w:id="496" w:author="Administrator" w:date="2024-09-27T11:29:00Z">
              <w:r w:rsidRPr="008C2272" w:rsidDel="004D026D">
                <w:rPr>
                  <w:sz w:val="22"/>
                  <w:szCs w:val="22"/>
                </w:rPr>
                <w:delText>Nu se acorda avans.</w:delText>
              </w:r>
            </w:del>
          </w:p>
        </w:tc>
      </w:tr>
      <w:tr w:rsidR="002156F2" w:rsidRPr="008C2272" w:rsidDel="004D026D" w:rsidTr="00841A06">
        <w:trPr>
          <w:trHeight w:val="144"/>
          <w:del w:id="497" w:author="Administrator" w:date="2024-09-27T11:29:00Z"/>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D5DCE4" w:themeFill="text2" w:themeFillTint="33"/>
          </w:tcPr>
          <w:p w:rsidR="002156F2" w:rsidRPr="008C2272" w:rsidDel="004D026D" w:rsidRDefault="002156F2" w:rsidP="00841A06">
            <w:pPr>
              <w:pStyle w:val="TableParagraph"/>
              <w:kinsoku w:val="0"/>
              <w:overflowPunct w:val="0"/>
              <w:spacing w:line="243" w:lineRule="exact"/>
              <w:rPr>
                <w:del w:id="498" w:author="Administrator" w:date="2024-09-27T11:29:00Z"/>
                <w:b/>
                <w:bCs/>
                <w:sz w:val="22"/>
                <w:szCs w:val="22"/>
              </w:rPr>
            </w:pPr>
            <w:del w:id="499" w:author="Administrator" w:date="2024-09-27T11:29:00Z">
              <w:r w:rsidRPr="008C2272" w:rsidDel="004D026D">
                <w:rPr>
                  <w:b/>
                  <w:bCs/>
                  <w:sz w:val="22"/>
                  <w:szCs w:val="22"/>
                </w:rPr>
                <w:delText>6.Tipuri de acţiuni eligibile şi neeligibile</w:delText>
              </w:r>
            </w:del>
          </w:p>
        </w:tc>
      </w:tr>
      <w:tr w:rsidR="002156F2" w:rsidRPr="008C2272" w:rsidDel="004D026D" w:rsidTr="00841A06">
        <w:trPr>
          <w:trHeight w:val="144"/>
          <w:del w:id="500" w:author="Administrator" w:date="2024-09-27T11:29:00Z"/>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auto"/>
          </w:tcPr>
          <w:p w:rsidR="002156F2" w:rsidRPr="008C2272" w:rsidDel="004D026D" w:rsidRDefault="002156F2">
            <w:pPr>
              <w:pStyle w:val="TableParagraph"/>
              <w:numPr>
                <w:ilvl w:val="0"/>
                <w:numId w:val="44"/>
              </w:numPr>
              <w:kinsoku w:val="0"/>
              <w:overflowPunct w:val="0"/>
              <w:spacing w:line="276" w:lineRule="auto"/>
              <w:ind w:left="510" w:right="122"/>
              <w:jc w:val="both"/>
              <w:rPr>
                <w:del w:id="501" w:author="Administrator" w:date="2024-09-27T11:29:00Z"/>
                <w:b/>
                <w:bCs/>
                <w:sz w:val="22"/>
                <w:szCs w:val="22"/>
              </w:rPr>
            </w:pPr>
            <w:del w:id="502" w:author="Administrator" w:date="2024-09-27T11:29:00Z">
              <w:r w:rsidRPr="008C2272" w:rsidDel="004D026D">
                <w:rPr>
                  <w:b/>
                  <w:bCs/>
                  <w:sz w:val="22"/>
                  <w:szCs w:val="22"/>
                </w:rPr>
                <w:delText>Actiuni eligibile:</w:delText>
              </w:r>
            </w:del>
          </w:p>
          <w:p w:rsidR="009532C0" w:rsidDel="004D026D" w:rsidRDefault="009532C0">
            <w:pPr>
              <w:pStyle w:val="TableParagraph"/>
              <w:numPr>
                <w:ilvl w:val="0"/>
                <w:numId w:val="43"/>
              </w:numPr>
              <w:kinsoku w:val="0"/>
              <w:overflowPunct w:val="0"/>
              <w:spacing w:line="276" w:lineRule="auto"/>
              <w:ind w:left="424" w:right="122"/>
              <w:jc w:val="both"/>
              <w:rPr>
                <w:del w:id="503" w:author="Administrator" w:date="2024-09-27T11:29:00Z"/>
                <w:sz w:val="22"/>
                <w:szCs w:val="22"/>
              </w:rPr>
            </w:pPr>
            <w:del w:id="504" w:author="Administrator" w:date="2024-09-27T11:29:00Z">
              <w:r w:rsidDel="004D026D">
                <w:rPr>
                  <w:rFonts w:cs="Arial"/>
                  <w:color w:val="050505"/>
                  <w:sz w:val="22"/>
                  <w:szCs w:val="22"/>
                  <w:shd w:val="clear" w:color="auto" w:fill="FFFFFF"/>
                </w:rPr>
                <w:delText>Actiuni de instruire sau informare pentru protectia mediului specific pentru zona Deltei Dunarii.</w:delText>
              </w:r>
            </w:del>
          </w:p>
          <w:p w:rsidR="009532C0" w:rsidDel="004D026D" w:rsidRDefault="009532C0" w:rsidP="009532C0">
            <w:pPr>
              <w:pStyle w:val="TableParagraph"/>
              <w:numPr>
                <w:ilvl w:val="0"/>
                <w:numId w:val="43"/>
              </w:numPr>
              <w:kinsoku w:val="0"/>
              <w:overflowPunct w:val="0"/>
              <w:spacing w:line="276" w:lineRule="auto"/>
              <w:ind w:left="424" w:right="122"/>
              <w:jc w:val="both"/>
              <w:rPr>
                <w:del w:id="505" w:author="Administrator" w:date="2024-09-27T11:29:00Z"/>
                <w:sz w:val="22"/>
                <w:szCs w:val="22"/>
              </w:rPr>
            </w:pPr>
            <w:del w:id="506" w:author="Administrator" w:date="2024-09-27T11:29:00Z">
              <w:r w:rsidDel="004D026D">
                <w:rPr>
                  <w:rFonts w:cs="Arial"/>
                  <w:color w:val="050505"/>
                  <w:sz w:val="22"/>
                  <w:szCs w:val="22"/>
                  <w:shd w:val="clear" w:color="auto" w:fill="FFFFFF"/>
                </w:rPr>
                <w:delText>Actiuni de instruire sau informare  de comunicare si ghidaj pentru turisti.</w:delText>
              </w:r>
            </w:del>
          </w:p>
          <w:p w:rsidR="002156F2" w:rsidRPr="009532C0" w:rsidDel="004D026D" w:rsidRDefault="00373963" w:rsidP="009532C0">
            <w:pPr>
              <w:pStyle w:val="TableParagraph"/>
              <w:numPr>
                <w:ilvl w:val="0"/>
                <w:numId w:val="43"/>
              </w:numPr>
              <w:kinsoku w:val="0"/>
              <w:overflowPunct w:val="0"/>
              <w:spacing w:line="276" w:lineRule="auto"/>
              <w:ind w:left="424" w:right="122"/>
              <w:jc w:val="both"/>
              <w:rPr>
                <w:del w:id="507" w:author="Administrator" w:date="2024-09-27T11:29:00Z"/>
                <w:sz w:val="22"/>
                <w:szCs w:val="22"/>
              </w:rPr>
            </w:pPr>
            <w:del w:id="508" w:author="Administrator" w:date="2024-09-27T11:29:00Z">
              <w:r w:rsidDel="004D026D">
                <w:rPr>
                  <w:sz w:val="22"/>
                  <w:szCs w:val="22"/>
                </w:rPr>
                <w:delText>C</w:delText>
              </w:r>
              <w:r w:rsidR="002156F2" w:rsidRPr="008C2272" w:rsidDel="004D026D">
                <w:rPr>
                  <w:sz w:val="22"/>
                  <w:szCs w:val="22"/>
                </w:rPr>
                <w:delText xml:space="preserve">ursuri de instruire si </w:delText>
              </w:r>
              <w:r w:rsidR="002156F2" w:rsidRPr="008C2272" w:rsidDel="004D026D">
                <w:rPr>
                  <w:rFonts w:cs="Segoe UI Historic"/>
                  <w:color w:val="050505"/>
                  <w:sz w:val="22"/>
                  <w:szCs w:val="22"/>
                  <w:shd w:val="clear" w:color="auto" w:fill="FFFFFF"/>
                </w:rPr>
                <w:delText>preg</w:delText>
              </w:r>
              <w:r w:rsidR="002156F2" w:rsidRPr="008C2272" w:rsidDel="004D026D">
                <w:rPr>
                  <w:rFonts w:cs="Arial"/>
                  <w:color w:val="050505"/>
                  <w:sz w:val="22"/>
                  <w:szCs w:val="22"/>
                  <w:shd w:val="clear" w:color="auto" w:fill="FFFFFF"/>
                </w:rPr>
                <w:delText>ă</w:delText>
              </w:r>
              <w:r w:rsidR="002156F2" w:rsidRPr="008C2272" w:rsidDel="004D026D">
                <w:rPr>
                  <w:rFonts w:cs="Segoe UI Historic"/>
                  <w:color w:val="050505"/>
                  <w:sz w:val="22"/>
                  <w:szCs w:val="22"/>
                  <w:shd w:val="clear" w:color="auto" w:fill="FFFFFF"/>
                </w:rPr>
                <w:delText xml:space="preserve">tire </w:delText>
              </w:r>
              <w:r w:rsidR="002156F2" w:rsidRPr="008C2272" w:rsidDel="004D026D">
                <w:rPr>
                  <w:rFonts w:cs="Arial"/>
                  <w:color w:val="050505"/>
                  <w:sz w:val="22"/>
                  <w:szCs w:val="22"/>
                  <w:shd w:val="clear" w:color="auto" w:fill="FFFFFF"/>
                </w:rPr>
                <w:delText>in vederea</w:delText>
              </w:r>
              <w:r w:rsidR="002156F2" w:rsidRPr="008C2272" w:rsidDel="004D026D">
                <w:rPr>
                  <w:rFonts w:cs="Segoe UI Historic"/>
                  <w:color w:val="050505"/>
                  <w:sz w:val="22"/>
                  <w:szCs w:val="22"/>
                  <w:shd w:val="clear" w:color="auto" w:fill="FFFFFF"/>
                </w:rPr>
                <w:delText xml:space="preserve"> ob</w:delText>
              </w:r>
              <w:r w:rsidR="002156F2" w:rsidRPr="008C2272" w:rsidDel="004D026D">
                <w:rPr>
                  <w:rFonts w:cs="Arial"/>
                  <w:color w:val="050505"/>
                  <w:sz w:val="22"/>
                  <w:szCs w:val="22"/>
                  <w:shd w:val="clear" w:color="auto" w:fill="FFFFFF"/>
                </w:rPr>
                <w:delText>ţ</w:delText>
              </w:r>
              <w:r w:rsidR="002156F2" w:rsidRPr="008C2272" w:rsidDel="004D026D">
                <w:rPr>
                  <w:rFonts w:cs="Segoe UI Historic"/>
                  <w:color w:val="050505"/>
                  <w:sz w:val="22"/>
                  <w:szCs w:val="22"/>
                  <w:shd w:val="clear" w:color="auto" w:fill="FFFFFF"/>
                </w:rPr>
                <w:delText>inerii Certificatelor Interna</w:delText>
              </w:r>
              <w:r w:rsidR="002156F2" w:rsidRPr="008C2272" w:rsidDel="004D026D">
                <w:rPr>
                  <w:rFonts w:cs="Arial"/>
                  <w:color w:val="050505"/>
                  <w:sz w:val="22"/>
                  <w:szCs w:val="22"/>
                  <w:shd w:val="clear" w:color="auto" w:fill="FFFFFF"/>
                </w:rPr>
                <w:delText>ţ</w:delText>
              </w:r>
              <w:r w:rsidR="002156F2" w:rsidRPr="008C2272" w:rsidDel="004D026D">
                <w:rPr>
                  <w:rFonts w:cs="Segoe UI Historic"/>
                  <w:color w:val="050505"/>
                  <w:sz w:val="22"/>
                  <w:szCs w:val="22"/>
                  <w:shd w:val="clear" w:color="auto" w:fill="FFFFFF"/>
                </w:rPr>
                <w:delText>ionale de Conduc</w:delText>
              </w:r>
              <w:r w:rsidR="002156F2" w:rsidDel="004D026D">
                <w:rPr>
                  <w:rFonts w:cs="Arial"/>
                  <w:color w:val="050505"/>
                  <w:sz w:val="22"/>
                  <w:szCs w:val="22"/>
                  <w:shd w:val="clear" w:color="auto" w:fill="FFFFFF"/>
                </w:rPr>
                <w:delText>ă</w:delText>
              </w:r>
              <w:r w:rsidR="002156F2" w:rsidDel="004D026D">
                <w:rPr>
                  <w:rFonts w:cs="Segoe UI Historic"/>
                  <w:color w:val="050505"/>
                  <w:sz w:val="22"/>
                  <w:szCs w:val="22"/>
                  <w:shd w:val="clear" w:color="auto" w:fill="FFFFFF"/>
                </w:rPr>
                <w:delText>tor de Ambarca</w:delText>
              </w:r>
              <w:r w:rsidR="002156F2" w:rsidDel="004D026D">
                <w:rPr>
                  <w:rFonts w:cs="Arial"/>
                  <w:color w:val="050505"/>
                  <w:sz w:val="22"/>
                  <w:szCs w:val="22"/>
                  <w:shd w:val="clear" w:color="auto" w:fill="FFFFFF"/>
                </w:rPr>
                <w:delText>ţ</w:delText>
              </w:r>
              <w:r w:rsidR="002156F2" w:rsidDel="004D026D">
                <w:rPr>
                  <w:rFonts w:cs="Segoe UI Historic"/>
                  <w:color w:val="050505"/>
                  <w:sz w:val="22"/>
                  <w:szCs w:val="22"/>
                  <w:shd w:val="clear" w:color="auto" w:fill="FFFFFF"/>
                </w:rPr>
                <w:delText xml:space="preserve">iune de Agrement, </w:delText>
              </w:r>
              <w:r w:rsidR="002156F2" w:rsidDel="004D026D">
                <w:rPr>
                  <w:rFonts w:cs="Arial"/>
                  <w:color w:val="050505"/>
                  <w:sz w:val="22"/>
                  <w:szCs w:val="22"/>
                  <w:shd w:val="clear" w:color="auto" w:fill="FFFFFF"/>
                </w:rPr>
                <w:delText xml:space="preserve">. </w:delText>
              </w:r>
            </w:del>
          </w:p>
          <w:p w:rsidR="002156F2" w:rsidRPr="008C2272" w:rsidDel="004D026D" w:rsidRDefault="002156F2">
            <w:pPr>
              <w:pStyle w:val="TableParagraph"/>
              <w:numPr>
                <w:ilvl w:val="0"/>
                <w:numId w:val="43"/>
              </w:numPr>
              <w:kinsoku w:val="0"/>
              <w:overflowPunct w:val="0"/>
              <w:spacing w:line="276" w:lineRule="auto"/>
              <w:ind w:left="424" w:right="122"/>
              <w:jc w:val="both"/>
              <w:rPr>
                <w:del w:id="509" w:author="Administrator" w:date="2024-09-27T11:29:00Z"/>
                <w:sz w:val="22"/>
                <w:szCs w:val="22"/>
              </w:rPr>
            </w:pPr>
            <w:bookmarkStart w:id="510" w:name="_Hlk113732721"/>
            <w:del w:id="511" w:author="Administrator" w:date="2024-09-27T11:29:00Z">
              <w:r w:rsidDel="004D026D">
                <w:rPr>
                  <w:sz w:val="22"/>
                  <w:szCs w:val="22"/>
                </w:rPr>
                <w:delText>Alte tipuri de transfer de cunostinte in activitatea de agrement turistic</w:delText>
              </w:r>
            </w:del>
          </w:p>
          <w:bookmarkEnd w:id="510"/>
          <w:p w:rsidR="002156F2" w:rsidRPr="008C2272" w:rsidDel="004D026D" w:rsidRDefault="002156F2" w:rsidP="00841A06">
            <w:pPr>
              <w:pStyle w:val="TableParagraph"/>
              <w:kinsoku w:val="0"/>
              <w:overflowPunct w:val="0"/>
              <w:spacing w:line="276" w:lineRule="auto"/>
              <w:ind w:left="64" w:right="122"/>
              <w:jc w:val="both"/>
              <w:rPr>
                <w:del w:id="512" w:author="Administrator" w:date="2024-09-27T11:29:00Z"/>
                <w:sz w:val="22"/>
                <w:szCs w:val="22"/>
              </w:rPr>
            </w:pPr>
            <w:del w:id="513" w:author="Administrator" w:date="2024-09-27T11:29:00Z">
              <w:r w:rsidRPr="00B47BFF" w:rsidDel="004D026D">
                <w:rPr>
                  <w:sz w:val="22"/>
                  <w:szCs w:val="22"/>
                </w:rPr>
                <w:delText>Acțiunile sprijinite pot fi realizate electronic - online sau în mod convențional - offline.</w:delText>
              </w:r>
            </w:del>
          </w:p>
          <w:p w:rsidR="002156F2" w:rsidRPr="004B459B" w:rsidDel="004D026D" w:rsidRDefault="002156F2">
            <w:pPr>
              <w:pStyle w:val="TableParagraph"/>
              <w:numPr>
                <w:ilvl w:val="0"/>
                <w:numId w:val="42"/>
              </w:numPr>
              <w:tabs>
                <w:tab w:val="left" w:pos="332"/>
              </w:tabs>
              <w:adjustRightInd/>
              <w:spacing w:line="276" w:lineRule="auto"/>
              <w:ind w:right="101"/>
              <w:jc w:val="both"/>
              <w:rPr>
                <w:del w:id="514" w:author="Administrator" w:date="2024-09-27T11:29:00Z"/>
                <w:sz w:val="22"/>
                <w:szCs w:val="22"/>
              </w:rPr>
            </w:pPr>
            <w:del w:id="515" w:author="Administrator" w:date="2024-09-27T11:29:00Z">
              <w:r w:rsidRPr="008C2272" w:rsidDel="004D026D">
                <w:rPr>
                  <w:b/>
                  <w:bCs/>
                  <w:sz w:val="22"/>
                  <w:szCs w:val="22"/>
                </w:rPr>
                <w:delText>Actiuni neeligibile:</w:delText>
              </w:r>
            </w:del>
          </w:p>
          <w:p w:rsidR="002156F2" w:rsidRPr="008C2272" w:rsidDel="004D026D" w:rsidRDefault="002156F2" w:rsidP="00841A06">
            <w:pPr>
              <w:pStyle w:val="TableParagraph"/>
              <w:tabs>
                <w:tab w:val="left" w:pos="332"/>
              </w:tabs>
              <w:adjustRightInd/>
              <w:spacing w:line="276" w:lineRule="auto"/>
              <w:ind w:left="331" w:right="101" w:hanging="271"/>
              <w:jc w:val="both"/>
              <w:rPr>
                <w:del w:id="516" w:author="Administrator" w:date="2024-09-27T11:29:00Z"/>
                <w:sz w:val="22"/>
                <w:szCs w:val="22"/>
              </w:rPr>
            </w:pPr>
            <w:del w:id="517" w:author="Administrator" w:date="2024-09-27T11:29:00Z">
              <w:r w:rsidRPr="008C2272" w:rsidDel="004D026D">
                <w:rPr>
                  <w:sz w:val="22"/>
                  <w:szCs w:val="22"/>
                </w:rPr>
                <w:delText>1.Cursurile de instruire sau de formare care fac parte din programele educative</w:delText>
              </w:r>
              <w:r w:rsidRPr="008C2272" w:rsidDel="004D026D">
                <w:rPr>
                  <w:spacing w:val="-36"/>
                  <w:sz w:val="22"/>
                  <w:szCs w:val="22"/>
                </w:rPr>
                <w:delText xml:space="preserve"> </w:delText>
              </w:r>
              <w:r w:rsidRPr="008C2272" w:rsidDel="004D026D">
                <w:rPr>
                  <w:sz w:val="22"/>
                  <w:szCs w:val="22"/>
                </w:rPr>
                <w:delText>normale sau</w:delText>
              </w:r>
              <w:r w:rsidRPr="008C2272" w:rsidDel="004D026D">
                <w:rPr>
                  <w:spacing w:val="-12"/>
                  <w:sz w:val="22"/>
                  <w:szCs w:val="22"/>
                </w:rPr>
                <w:delText xml:space="preserve"> </w:delText>
              </w:r>
              <w:r w:rsidRPr="008C2272" w:rsidDel="004D026D">
                <w:rPr>
                  <w:sz w:val="22"/>
                  <w:szCs w:val="22"/>
                </w:rPr>
                <w:delText>din</w:delText>
              </w:r>
              <w:r w:rsidRPr="008C2272" w:rsidDel="004D026D">
                <w:rPr>
                  <w:spacing w:val="-12"/>
                  <w:sz w:val="22"/>
                  <w:szCs w:val="22"/>
                </w:rPr>
                <w:delText xml:space="preserve"> </w:delText>
              </w:r>
              <w:r w:rsidRPr="008C2272" w:rsidDel="004D026D">
                <w:rPr>
                  <w:sz w:val="22"/>
                  <w:szCs w:val="22"/>
                </w:rPr>
                <w:delText>sisteme</w:delText>
              </w:r>
              <w:r w:rsidRPr="008C2272" w:rsidDel="004D026D">
                <w:rPr>
                  <w:spacing w:val="-12"/>
                  <w:sz w:val="22"/>
                  <w:szCs w:val="22"/>
                </w:rPr>
                <w:delText xml:space="preserve"> </w:delText>
              </w:r>
              <w:r w:rsidRPr="008C2272" w:rsidDel="004D026D">
                <w:rPr>
                  <w:sz w:val="22"/>
                  <w:szCs w:val="22"/>
                </w:rPr>
                <w:delText>la</w:delText>
              </w:r>
              <w:r w:rsidRPr="008C2272" w:rsidDel="004D026D">
                <w:rPr>
                  <w:spacing w:val="-12"/>
                  <w:sz w:val="22"/>
                  <w:szCs w:val="22"/>
                </w:rPr>
                <w:delText xml:space="preserve"> </w:delText>
              </w:r>
              <w:r w:rsidRPr="008C2272" w:rsidDel="004D026D">
                <w:rPr>
                  <w:sz w:val="22"/>
                  <w:szCs w:val="22"/>
                </w:rPr>
                <w:delText>nivelele</w:delText>
              </w:r>
              <w:r w:rsidRPr="008C2272" w:rsidDel="004D026D">
                <w:rPr>
                  <w:spacing w:val="-12"/>
                  <w:sz w:val="22"/>
                  <w:szCs w:val="22"/>
                </w:rPr>
                <w:delText xml:space="preserve"> </w:delText>
              </w:r>
              <w:r w:rsidRPr="008C2272" w:rsidDel="004D026D">
                <w:rPr>
                  <w:sz w:val="22"/>
                  <w:szCs w:val="22"/>
                </w:rPr>
                <w:delText>de</w:delText>
              </w:r>
              <w:r w:rsidRPr="008C2272" w:rsidDel="004D026D">
                <w:rPr>
                  <w:spacing w:val="-12"/>
                  <w:sz w:val="22"/>
                  <w:szCs w:val="22"/>
                </w:rPr>
                <w:delText xml:space="preserve"> </w:delText>
              </w:r>
              <w:r w:rsidRPr="008C2272" w:rsidDel="004D026D">
                <w:rPr>
                  <w:sz w:val="22"/>
                  <w:szCs w:val="22"/>
                </w:rPr>
                <w:delText>învățământ</w:delText>
              </w:r>
              <w:r w:rsidRPr="008C2272" w:rsidDel="004D026D">
                <w:rPr>
                  <w:spacing w:val="-12"/>
                  <w:sz w:val="22"/>
                  <w:szCs w:val="22"/>
                </w:rPr>
                <w:delText xml:space="preserve"> </w:delText>
              </w:r>
              <w:r w:rsidRPr="008C2272" w:rsidDel="004D026D">
                <w:rPr>
                  <w:sz w:val="22"/>
                  <w:szCs w:val="22"/>
                </w:rPr>
                <w:delText>liceal</w:delText>
              </w:r>
              <w:r w:rsidRPr="008C2272" w:rsidDel="004D026D">
                <w:rPr>
                  <w:spacing w:val="-12"/>
                  <w:sz w:val="22"/>
                  <w:szCs w:val="22"/>
                </w:rPr>
                <w:delText xml:space="preserve"> </w:delText>
              </w:r>
              <w:r w:rsidRPr="008C2272" w:rsidDel="004D026D">
                <w:rPr>
                  <w:sz w:val="22"/>
                  <w:szCs w:val="22"/>
                </w:rPr>
                <w:delText>sau</w:delText>
              </w:r>
              <w:r w:rsidRPr="008C2272" w:rsidDel="004D026D">
                <w:rPr>
                  <w:spacing w:val="-12"/>
                  <w:sz w:val="22"/>
                  <w:szCs w:val="22"/>
                </w:rPr>
                <w:delText xml:space="preserve"> </w:delText>
              </w:r>
              <w:r w:rsidRPr="008C2272" w:rsidDel="004D026D">
                <w:rPr>
                  <w:sz w:val="22"/>
                  <w:szCs w:val="22"/>
                </w:rPr>
                <w:delText>universitar</w:delText>
              </w:r>
              <w:r w:rsidRPr="008C2272" w:rsidDel="004D026D">
                <w:rPr>
                  <w:spacing w:val="-11"/>
                  <w:sz w:val="22"/>
                  <w:szCs w:val="22"/>
                </w:rPr>
                <w:delText xml:space="preserve"> </w:delText>
              </w:r>
              <w:r w:rsidRPr="008C2272" w:rsidDel="004D026D">
                <w:rPr>
                  <w:sz w:val="22"/>
                  <w:szCs w:val="22"/>
                </w:rPr>
                <w:delText>sunt</w:delText>
              </w:r>
              <w:r w:rsidRPr="008C2272" w:rsidDel="004D026D">
                <w:rPr>
                  <w:spacing w:val="-12"/>
                  <w:sz w:val="22"/>
                  <w:szCs w:val="22"/>
                </w:rPr>
                <w:delText xml:space="preserve"> </w:delText>
              </w:r>
              <w:r w:rsidRPr="008C2272" w:rsidDel="004D026D">
                <w:rPr>
                  <w:sz w:val="22"/>
                  <w:szCs w:val="22"/>
                </w:rPr>
                <w:delText>excluse</w:delText>
              </w:r>
              <w:r w:rsidRPr="008C2272" w:rsidDel="004D026D">
                <w:rPr>
                  <w:spacing w:val="-11"/>
                  <w:sz w:val="22"/>
                  <w:szCs w:val="22"/>
                </w:rPr>
                <w:delText xml:space="preserve"> </w:delText>
              </w:r>
              <w:r w:rsidRPr="00BE19E2" w:rsidDel="004D026D">
                <w:rPr>
                  <w:sz w:val="22"/>
                  <w:szCs w:val="22"/>
                </w:rPr>
                <w:delText>din</w:delText>
              </w:r>
              <w:r w:rsidRPr="00BE19E2" w:rsidDel="004D026D">
                <w:rPr>
                  <w:spacing w:val="-12"/>
                  <w:sz w:val="22"/>
                  <w:szCs w:val="22"/>
                </w:rPr>
                <w:delText xml:space="preserve"> </w:delText>
              </w:r>
              <w:r w:rsidRPr="00BE19E2" w:rsidDel="004D026D">
                <w:rPr>
                  <w:sz w:val="22"/>
                  <w:szCs w:val="22"/>
                </w:rPr>
                <w:delText>această măsură.</w:delText>
              </w:r>
            </w:del>
          </w:p>
          <w:p w:rsidR="002156F2" w:rsidRPr="004B459B" w:rsidDel="004D026D" w:rsidRDefault="002156F2" w:rsidP="00841A06">
            <w:pPr>
              <w:pStyle w:val="TableParagraph"/>
              <w:tabs>
                <w:tab w:val="left" w:pos="332"/>
              </w:tabs>
              <w:adjustRightInd/>
              <w:spacing w:line="276" w:lineRule="auto"/>
              <w:ind w:left="331" w:right="101" w:hanging="271"/>
              <w:jc w:val="both"/>
              <w:rPr>
                <w:del w:id="518" w:author="Administrator" w:date="2024-09-27T11:29:00Z"/>
                <w:sz w:val="22"/>
                <w:szCs w:val="22"/>
              </w:rPr>
            </w:pPr>
            <w:del w:id="519" w:author="Administrator" w:date="2024-09-27T11:29:00Z">
              <w:r w:rsidRPr="00BE19E2" w:rsidDel="004D026D">
                <w:rPr>
                  <w:sz w:val="22"/>
                  <w:szCs w:val="22"/>
                </w:rPr>
                <w:delText>2.Cursuri de instruire sau formare care sunt cuprinse pe Programul Operational Educatie si Formare</w:delText>
              </w:r>
            </w:del>
          </w:p>
          <w:p w:rsidR="002156F2" w:rsidRPr="008C2272" w:rsidDel="004D026D" w:rsidRDefault="002156F2" w:rsidP="00841A06">
            <w:pPr>
              <w:pStyle w:val="TableParagraph"/>
              <w:kinsoku w:val="0"/>
              <w:overflowPunct w:val="0"/>
              <w:spacing w:line="243" w:lineRule="exact"/>
              <w:rPr>
                <w:del w:id="520" w:author="Administrator" w:date="2024-09-27T11:29:00Z"/>
                <w:bCs/>
                <w:sz w:val="22"/>
                <w:szCs w:val="22"/>
              </w:rPr>
            </w:pPr>
          </w:p>
        </w:tc>
      </w:tr>
      <w:tr w:rsidR="002156F2" w:rsidRPr="008C2272" w:rsidDel="004D026D" w:rsidTr="00841A06">
        <w:trPr>
          <w:trHeight w:val="144"/>
          <w:del w:id="521" w:author="Administrator" w:date="2024-09-27T11:29:00Z"/>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D5DCE4" w:themeFill="text2" w:themeFillTint="33"/>
          </w:tcPr>
          <w:p w:rsidR="002156F2" w:rsidRPr="00FA7C7D" w:rsidDel="004D026D" w:rsidRDefault="002156F2" w:rsidP="00841A06">
            <w:pPr>
              <w:pStyle w:val="TableParagraph"/>
              <w:kinsoku w:val="0"/>
              <w:overflowPunct w:val="0"/>
              <w:spacing w:line="243" w:lineRule="exact"/>
              <w:rPr>
                <w:del w:id="522" w:author="Administrator" w:date="2024-09-27T11:29:00Z"/>
                <w:b/>
                <w:bCs/>
                <w:sz w:val="22"/>
                <w:szCs w:val="22"/>
                <w:shd w:val="clear" w:color="auto" w:fill="D5DCE4" w:themeFill="text2" w:themeFillTint="33"/>
              </w:rPr>
            </w:pPr>
            <w:del w:id="523" w:author="Administrator" w:date="2024-09-27T11:29:00Z">
              <w:r w:rsidRPr="008C2272" w:rsidDel="004D026D">
                <w:rPr>
                  <w:b/>
                  <w:bCs/>
                  <w:sz w:val="22"/>
                  <w:szCs w:val="22"/>
                </w:rPr>
                <w:delText xml:space="preserve">7. </w:delText>
              </w:r>
              <w:r w:rsidRPr="008C2272" w:rsidDel="004D026D">
                <w:rPr>
                  <w:b/>
                  <w:bCs/>
                  <w:sz w:val="22"/>
                  <w:szCs w:val="22"/>
                  <w:shd w:val="clear" w:color="auto" w:fill="D5DCE4" w:themeFill="text2" w:themeFillTint="33"/>
                </w:rPr>
                <w:delText>Condiţii de eligibilitate</w:delText>
              </w:r>
            </w:del>
          </w:p>
        </w:tc>
      </w:tr>
      <w:tr w:rsidR="002156F2" w:rsidRPr="008C2272" w:rsidDel="004D026D" w:rsidTr="00841A06">
        <w:trPr>
          <w:trHeight w:val="144"/>
          <w:del w:id="524" w:author="Administrator" w:date="2024-09-27T11:29:00Z"/>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auto"/>
          </w:tcPr>
          <w:p w:rsidR="009532C0" w:rsidDel="004D026D" w:rsidRDefault="004E40FB" w:rsidP="00532392">
            <w:pPr>
              <w:pStyle w:val="TableParagraph"/>
              <w:numPr>
                <w:ilvl w:val="0"/>
                <w:numId w:val="10"/>
              </w:numPr>
              <w:kinsoku w:val="0"/>
              <w:overflowPunct w:val="0"/>
              <w:spacing w:line="276" w:lineRule="auto"/>
              <w:ind w:right="122"/>
              <w:jc w:val="both"/>
              <w:rPr>
                <w:del w:id="525" w:author="Administrator" w:date="2024-09-27T11:29:00Z"/>
                <w:sz w:val="22"/>
                <w:szCs w:val="22"/>
              </w:rPr>
            </w:pPr>
            <w:del w:id="526" w:author="Administrator" w:date="2024-09-27T11:29:00Z">
              <w:r w:rsidDel="004D026D">
                <w:rPr>
                  <w:sz w:val="22"/>
                  <w:szCs w:val="22"/>
                </w:rPr>
                <w:delText>Solicitantul este persoana juridica, constituita in conformitate cu legislatia in vigoare in Romania</w:delText>
              </w:r>
            </w:del>
          </w:p>
          <w:p w:rsidR="009532C0" w:rsidDel="004D026D" w:rsidRDefault="004E40FB" w:rsidP="00532392">
            <w:pPr>
              <w:pStyle w:val="TableParagraph"/>
              <w:numPr>
                <w:ilvl w:val="0"/>
                <w:numId w:val="10"/>
              </w:numPr>
              <w:kinsoku w:val="0"/>
              <w:overflowPunct w:val="0"/>
              <w:spacing w:line="276" w:lineRule="auto"/>
              <w:ind w:right="122"/>
              <w:jc w:val="both"/>
              <w:rPr>
                <w:del w:id="527" w:author="Administrator" w:date="2024-09-27T11:29:00Z"/>
                <w:sz w:val="22"/>
                <w:szCs w:val="22"/>
              </w:rPr>
            </w:pPr>
            <w:del w:id="528" w:author="Administrator" w:date="2024-09-27T11:29:00Z">
              <w:r w:rsidDel="004D026D">
                <w:rPr>
                  <w:sz w:val="22"/>
                  <w:szCs w:val="22"/>
                </w:rPr>
                <w:delText xml:space="preserve">Solicitantul se incadreaza in categoria de beneficiari eligibili </w:delText>
              </w:r>
            </w:del>
          </w:p>
          <w:p w:rsidR="009532C0" w:rsidDel="004D026D" w:rsidRDefault="004E40FB" w:rsidP="00532392">
            <w:pPr>
              <w:pStyle w:val="TableParagraph"/>
              <w:numPr>
                <w:ilvl w:val="0"/>
                <w:numId w:val="10"/>
              </w:numPr>
              <w:kinsoku w:val="0"/>
              <w:overflowPunct w:val="0"/>
              <w:spacing w:line="276" w:lineRule="auto"/>
              <w:ind w:right="122"/>
              <w:jc w:val="both"/>
              <w:rPr>
                <w:del w:id="529" w:author="Administrator" w:date="2024-09-27T11:29:00Z"/>
                <w:sz w:val="22"/>
                <w:szCs w:val="22"/>
              </w:rPr>
            </w:pPr>
            <w:del w:id="530" w:author="Administrator" w:date="2024-09-27T11:29:00Z">
              <w:r w:rsidDel="004D026D">
                <w:rPr>
                  <w:sz w:val="22"/>
                  <w:szCs w:val="22"/>
                </w:rPr>
                <w:delText>Solicitantul nu trebuie sa fie in insolventa sau in incapacitate de plata</w:delText>
              </w:r>
            </w:del>
          </w:p>
          <w:p w:rsidR="009532C0" w:rsidDel="004D026D" w:rsidRDefault="004E40FB" w:rsidP="00532392">
            <w:pPr>
              <w:pStyle w:val="TableParagraph"/>
              <w:numPr>
                <w:ilvl w:val="0"/>
                <w:numId w:val="10"/>
              </w:numPr>
              <w:kinsoku w:val="0"/>
              <w:overflowPunct w:val="0"/>
              <w:spacing w:line="276" w:lineRule="auto"/>
              <w:ind w:right="122"/>
              <w:jc w:val="both"/>
              <w:rPr>
                <w:del w:id="531" w:author="Administrator" w:date="2024-09-27T11:29:00Z"/>
                <w:sz w:val="22"/>
                <w:szCs w:val="22"/>
              </w:rPr>
            </w:pPr>
            <w:del w:id="532" w:author="Administrator" w:date="2024-09-27T11:29:00Z">
              <w:r w:rsidDel="004D026D">
                <w:rPr>
                  <w:sz w:val="22"/>
                  <w:szCs w:val="22"/>
                </w:rPr>
                <w:delText>Solicitantul si-a indeplinit obligatiile de plata a impozitelor, taxelor si contributiilor de asigurari sociale catre bugetul de stat.</w:delText>
              </w:r>
            </w:del>
          </w:p>
          <w:p w:rsidR="009532C0" w:rsidDel="004D026D" w:rsidRDefault="004E40FB" w:rsidP="00532392">
            <w:pPr>
              <w:pStyle w:val="TableParagraph"/>
              <w:numPr>
                <w:ilvl w:val="0"/>
                <w:numId w:val="10"/>
              </w:numPr>
              <w:kinsoku w:val="0"/>
              <w:overflowPunct w:val="0"/>
              <w:spacing w:line="276" w:lineRule="auto"/>
              <w:ind w:right="122"/>
              <w:jc w:val="both"/>
              <w:rPr>
                <w:del w:id="533" w:author="Administrator" w:date="2024-09-27T11:29:00Z"/>
                <w:sz w:val="22"/>
                <w:szCs w:val="22"/>
              </w:rPr>
            </w:pPr>
            <w:del w:id="534" w:author="Administrator" w:date="2024-09-27T11:29:00Z">
              <w:r w:rsidDel="004D026D">
                <w:rPr>
                  <w:sz w:val="22"/>
                  <w:szCs w:val="22"/>
                </w:rPr>
                <w:delText>Solicitantul are prevazut in obiectul de activitate, activitati specific</w:delText>
              </w:r>
              <w:r w:rsidR="00861577" w:rsidDel="004D026D">
                <w:rPr>
                  <w:sz w:val="22"/>
                  <w:szCs w:val="22"/>
                </w:rPr>
                <w:delText>e</w:delText>
              </w:r>
              <w:r w:rsidDel="004D026D">
                <w:rPr>
                  <w:sz w:val="22"/>
                  <w:szCs w:val="22"/>
                </w:rPr>
                <w:delText xml:space="preserve"> domeniului de formare profesionala</w:delText>
              </w:r>
              <w:r w:rsidR="00861577" w:rsidDel="004D026D">
                <w:rPr>
                  <w:sz w:val="22"/>
                  <w:szCs w:val="22"/>
                </w:rPr>
                <w:delText>/ instruire/ informare</w:delText>
              </w:r>
            </w:del>
          </w:p>
          <w:p w:rsidR="009532C0" w:rsidDel="004D026D" w:rsidRDefault="004E40FB" w:rsidP="00532392">
            <w:pPr>
              <w:pStyle w:val="TableParagraph"/>
              <w:numPr>
                <w:ilvl w:val="0"/>
                <w:numId w:val="10"/>
              </w:numPr>
              <w:kinsoku w:val="0"/>
              <w:overflowPunct w:val="0"/>
              <w:spacing w:line="276" w:lineRule="auto"/>
              <w:ind w:right="122"/>
              <w:jc w:val="both"/>
              <w:rPr>
                <w:del w:id="535" w:author="Administrator" w:date="2024-09-27T11:29:00Z"/>
                <w:sz w:val="22"/>
                <w:szCs w:val="22"/>
              </w:rPr>
            </w:pPr>
            <w:del w:id="536" w:author="Administrator" w:date="2024-09-27T11:29:00Z">
              <w:r w:rsidDel="004D026D">
                <w:rPr>
                  <w:sz w:val="22"/>
                  <w:szCs w:val="22"/>
                </w:rPr>
                <w:delText>Solicitantul dovedeste experienta anterioara relevant in proiecte</w:delText>
              </w:r>
              <w:r w:rsidR="002908DB" w:rsidDel="004D026D">
                <w:rPr>
                  <w:sz w:val="22"/>
                  <w:szCs w:val="22"/>
                </w:rPr>
                <w:delText xml:space="preserve"> de formare profesionala </w:delText>
              </w:r>
            </w:del>
          </w:p>
          <w:p w:rsidR="009532C0" w:rsidDel="004D026D" w:rsidRDefault="002908DB" w:rsidP="00532392">
            <w:pPr>
              <w:pStyle w:val="TableParagraph"/>
              <w:numPr>
                <w:ilvl w:val="0"/>
                <w:numId w:val="10"/>
              </w:numPr>
              <w:kinsoku w:val="0"/>
              <w:overflowPunct w:val="0"/>
              <w:spacing w:line="276" w:lineRule="auto"/>
              <w:ind w:right="122"/>
              <w:jc w:val="both"/>
              <w:rPr>
                <w:del w:id="537" w:author="Administrator" w:date="2024-09-27T11:29:00Z"/>
                <w:sz w:val="22"/>
                <w:szCs w:val="22"/>
              </w:rPr>
            </w:pPr>
            <w:del w:id="538" w:author="Administrator" w:date="2024-09-27T11:29:00Z">
              <w:r w:rsidDel="004D026D">
                <w:rPr>
                  <w:sz w:val="22"/>
                  <w:szCs w:val="22"/>
                </w:rPr>
                <w:lastRenderedPageBreak/>
                <w:delText>Solicitantul dispune de capacitate tehnica necesara derularii activitatilor specific</w:delText>
              </w:r>
              <w:r w:rsidR="00861577" w:rsidDel="004D026D">
                <w:rPr>
                  <w:sz w:val="22"/>
                  <w:szCs w:val="22"/>
                </w:rPr>
                <w:delText>e</w:delText>
              </w:r>
              <w:r w:rsidDel="004D026D">
                <w:rPr>
                  <w:sz w:val="22"/>
                  <w:szCs w:val="22"/>
                </w:rPr>
                <w:delText xml:space="preserve"> de </w:delText>
              </w:r>
              <w:r w:rsidR="00861577" w:rsidDel="004D026D">
                <w:rPr>
                  <w:sz w:val="22"/>
                  <w:szCs w:val="22"/>
                </w:rPr>
                <w:delText>instruire/informare</w:delText>
              </w:r>
            </w:del>
          </w:p>
          <w:p w:rsidR="002156F2" w:rsidRPr="008C2272" w:rsidDel="004D026D" w:rsidRDefault="002156F2" w:rsidP="00861577">
            <w:pPr>
              <w:pStyle w:val="TableParagraph"/>
              <w:kinsoku w:val="0"/>
              <w:overflowPunct w:val="0"/>
              <w:spacing w:line="243" w:lineRule="exact"/>
              <w:ind w:left="150"/>
              <w:rPr>
                <w:del w:id="539" w:author="Administrator" w:date="2024-09-27T11:29:00Z"/>
                <w:bCs/>
                <w:sz w:val="22"/>
                <w:szCs w:val="22"/>
              </w:rPr>
            </w:pPr>
            <w:del w:id="540" w:author="Administrator" w:date="2024-09-27T11:29:00Z">
              <w:r w:rsidDel="004D026D">
                <w:rPr>
                  <w:sz w:val="22"/>
                  <w:szCs w:val="22"/>
                </w:rPr>
                <w:delText xml:space="preserve">Activitatea de instruire va include un modul de protectie a mediului in zona Deltei Dunarii/ comunicare si transmiterea de informatii relevante despre Rezervatia Biosferei Delta Dunarii turistilor. </w:delText>
              </w:r>
            </w:del>
          </w:p>
        </w:tc>
      </w:tr>
      <w:tr w:rsidR="002156F2" w:rsidRPr="008C2272" w:rsidDel="004D026D" w:rsidTr="00841A06">
        <w:trPr>
          <w:trHeight w:val="144"/>
          <w:del w:id="541" w:author="Administrator" w:date="2024-09-27T11:29:00Z"/>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D5DCE4" w:themeFill="text2" w:themeFillTint="33"/>
          </w:tcPr>
          <w:p w:rsidR="002156F2" w:rsidRPr="00FA7C7D" w:rsidDel="004D026D" w:rsidRDefault="002156F2" w:rsidP="00841A06">
            <w:pPr>
              <w:pStyle w:val="TableParagraph"/>
              <w:kinsoku w:val="0"/>
              <w:overflowPunct w:val="0"/>
              <w:spacing w:line="243" w:lineRule="exact"/>
              <w:rPr>
                <w:del w:id="542" w:author="Administrator" w:date="2024-09-27T11:29:00Z"/>
                <w:b/>
                <w:bCs/>
                <w:sz w:val="22"/>
                <w:szCs w:val="22"/>
              </w:rPr>
            </w:pPr>
            <w:del w:id="543" w:author="Administrator" w:date="2024-09-27T11:29:00Z">
              <w:r w:rsidRPr="008C2272" w:rsidDel="004D026D">
                <w:rPr>
                  <w:b/>
                  <w:bCs/>
                  <w:sz w:val="22"/>
                  <w:szCs w:val="22"/>
                </w:rPr>
                <w:lastRenderedPageBreak/>
                <w:delText>8. Criterii de selecţie</w:delText>
              </w:r>
            </w:del>
          </w:p>
        </w:tc>
      </w:tr>
      <w:tr w:rsidR="002156F2" w:rsidRPr="008C2272" w:rsidDel="004D026D" w:rsidTr="00841A06">
        <w:trPr>
          <w:trHeight w:val="144"/>
          <w:del w:id="544" w:author="Administrator" w:date="2024-09-27T11:29:00Z"/>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auto"/>
          </w:tcPr>
          <w:p w:rsidR="002156F2" w:rsidRPr="008C2272" w:rsidDel="004D026D" w:rsidRDefault="002156F2" w:rsidP="00841A06">
            <w:pPr>
              <w:pStyle w:val="TableParagraph"/>
              <w:kinsoku w:val="0"/>
              <w:overflowPunct w:val="0"/>
              <w:spacing w:before="32" w:line="276" w:lineRule="auto"/>
              <w:ind w:right="136"/>
              <w:rPr>
                <w:del w:id="545" w:author="Administrator" w:date="2024-09-27T11:29:00Z"/>
                <w:sz w:val="22"/>
                <w:szCs w:val="22"/>
              </w:rPr>
            </w:pPr>
            <w:del w:id="546" w:author="Administrator" w:date="2024-09-27T11:29:00Z">
              <w:r w:rsidRPr="008C2272" w:rsidDel="004D026D">
                <w:rPr>
                  <w:sz w:val="22"/>
                  <w:szCs w:val="22"/>
                </w:rPr>
                <w:delText>Proiecte care propun:</w:delText>
              </w:r>
            </w:del>
          </w:p>
          <w:p w:rsidR="002156F2" w:rsidRPr="008C2272" w:rsidDel="004D026D" w:rsidRDefault="002156F2">
            <w:pPr>
              <w:pStyle w:val="TableParagraph"/>
              <w:numPr>
                <w:ilvl w:val="0"/>
                <w:numId w:val="40"/>
              </w:numPr>
              <w:kinsoku w:val="0"/>
              <w:overflowPunct w:val="0"/>
              <w:spacing w:before="32" w:line="276" w:lineRule="auto"/>
              <w:ind w:right="136"/>
              <w:rPr>
                <w:del w:id="547" w:author="Administrator" w:date="2024-09-27T11:29:00Z"/>
                <w:sz w:val="22"/>
                <w:szCs w:val="22"/>
              </w:rPr>
            </w:pPr>
            <w:del w:id="548" w:author="Administrator" w:date="2024-09-27T11:29:00Z">
              <w:r w:rsidRPr="008C2272" w:rsidDel="004D026D">
                <w:rPr>
                  <w:sz w:val="22"/>
                  <w:szCs w:val="22"/>
                </w:rPr>
                <w:delText xml:space="preserve"> Proiecte care propun realizarea unor acțiuni de transfer de cunoștințe - instruire și acțiuni de informare - diseminare informații in teritoriul GAL Delta Dunarii in mod offline.</w:delText>
              </w:r>
            </w:del>
          </w:p>
          <w:p w:rsidR="002156F2" w:rsidRPr="008C2272" w:rsidDel="004D026D" w:rsidRDefault="002156F2">
            <w:pPr>
              <w:pStyle w:val="TableParagraph"/>
              <w:numPr>
                <w:ilvl w:val="0"/>
                <w:numId w:val="40"/>
              </w:numPr>
              <w:kinsoku w:val="0"/>
              <w:overflowPunct w:val="0"/>
              <w:spacing w:line="276" w:lineRule="auto"/>
              <w:ind w:right="95"/>
              <w:jc w:val="both"/>
              <w:rPr>
                <w:del w:id="549" w:author="Administrator" w:date="2024-09-27T11:29:00Z"/>
                <w:sz w:val="22"/>
                <w:szCs w:val="22"/>
              </w:rPr>
            </w:pPr>
            <w:del w:id="550" w:author="Administrator" w:date="2024-09-27T11:29:00Z">
              <w:r w:rsidRPr="008C2272" w:rsidDel="004D026D">
                <w:rPr>
                  <w:rFonts w:cs="Arial"/>
                  <w:color w:val="050505"/>
                  <w:sz w:val="22"/>
                  <w:szCs w:val="22"/>
                  <w:shd w:val="clear" w:color="auto" w:fill="FFFFFF"/>
                </w:rPr>
                <w:delText xml:space="preserve">Proiecte care contin un modul de protectie a mediului specific Deltei Dunarii. </w:delText>
              </w:r>
            </w:del>
          </w:p>
          <w:p w:rsidR="002156F2" w:rsidDel="004D026D" w:rsidRDefault="002156F2">
            <w:pPr>
              <w:pStyle w:val="TableParagraph"/>
              <w:numPr>
                <w:ilvl w:val="0"/>
                <w:numId w:val="40"/>
              </w:numPr>
              <w:kinsoku w:val="0"/>
              <w:overflowPunct w:val="0"/>
              <w:spacing w:line="276" w:lineRule="auto"/>
              <w:ind w:right="95"/>
              <w:jc w:val="both"/>
              <w:rPr>
                <w:del w:id="551" w:author="Administrator" w:date="2024-09-27T11:29:00Z"/>
                <w:sz w:val="22"/>
                <w:szCs w:val="22"/>
              </w:rPr>
            </w:pPr>
            <w:del w:id="552" w:author="Administrator" w:date="2024-09-27T11:29:00Z">
              <w:r w:rsidRPr="008C2272" w:rsidDel="004D026D">
                <w:rPr>
                  <w:sz w:val="22"/>
                  <w:szCs w:val="22"/>
                </w:rPr>
                <w:delText>Proiecte care contin un modul de comunicare si ghidaj pentru turistii veniti in Delta Dunarii.</w:delText>
              </w:r>
            </w:del>
          </w:p>
          <w:p w:rsidR="00861577" w:rsidDel="004D026D" w:rsidRDefault="00861577">
            <w:pPr>
              <w:pStyle w:val="TableParagraph"/>
              <w:numPr>
                <w:ilvl w:val="0"/>
                <w:numId w:val="40"/>
              </w:numPr>
              <w:kinsoku w:val="0"/>
              <w:overflowPunct w:val="0"/>
              <w:spacing w:line="276" w:lineRule="auto"/>
              <w:ind w:right="95"/>
              <w:jc w:val="both"/>
              <w:rPr>
                <w:del w:id="553" w:author="Administrator" w:date="2024-09-27T11:29:00Z"/>
                <w:sz w:val="22"/>
                <w:szCs w:val="22"/>
              </w:rPr>
            </w:pPr>
            <w:del w:id="554" w:author="Administrator" w:date="2024-09-27T11:29:00Z">
              <w:r w:rsidDel="004D026D">
                <w:rPr>
                  <w:sz w:val="22"/>
                  <w:szCs w:val="22"/>
                </w:rPr>
                <w:delText>Proiecte care contin un curs</w:delText>
              </w:r>
              <w:r w:rsidRPr="008C2272" w:rsidDel="004D026D">
                <w:rPr>
                  <w:sz w:val="22"/>
                  <w:szCs w:val="22"/>
                </w:rPr>
                <w:delText xml:space="preserve"> de instruire si </w:delText>
              </w:r>
              <w:r w:rsidRPr="008C2272" w:rsidDel="004D026D">
                <w:rPr>
                  <w:rFonts w:cs="Segoe UI Historic"/>
                  <w:color w:val="050505"/>
                  <w:sz w:val="22"/>
                  <w:szCs w:val="22"/>
                  <w:shd w:val="clear" w:color="auto" w:fill="FFFFFF"/>
                </w:rPr>
                <w:delText>preg</w:delText>
              </w:r>
              <w:r w:rsidRPr="008C2272" w:rsidDel="004D026D">
                <w:rPr>
                  <w:rFonts w:cs="Arial"/>
                  <w:color w:val="050505"/>
                  <w:sz w:val="22"/>
                  <w:szCs w:val="22"/>
                  <w:shd w:val="clear" w:color="auto" w:fill="FFFFFF"/>
                </w:rPr>
                <w:delText>ă</w:delText>
              </w:r>
              <w:r w:rsidRPr="008C2272" w:rsidDel="004D026D">
                <w:rPr>
                  <w:rFonts w:cs="Segoe UI Historic"/>
                  <w:color w:val="050505"/>
                  <w:sz w:val="22"/>
                  <w:szCs w:val="22"/>
                  <w:shd w:val="clear" w:color="auto" w:fill="FFFFFF"/>
                </w:rPr>
                <w:delText xml:space="preserve">tire </w:delText>
              </w:r>
              <w:r w:rsidRPr="008C2272" w:rsidDel="004D026D">
                <w:rPr>
                  <w:rFonts w:cs="Arial"/>
                  <w:color w:val="050505"/>
                  <w:sz w:val="22"/>
                  <w:szCs w:val="22"/>
                  <w:shd w:val="clear" w:color="auto" w:fill="FFFFFF"/>
                </w:rPr>
                <w:delText>in vederea</w:delText>
              </w:r>
              <w:r w:rsidRPr="008C2272" w:rsidDel="004D026D">
                <w:rPr>
                  <w:rFonts w:cs="Segoe UI Historic"/>
                  <w:color w:val="050505"/>
                  <w:sz w:val="22"/>
                  <w:szCs w:val="22"/>
                  <w:shd w:val="clear" w:color="auto" w:fill="FFFFFF"/>
                </w:rPr>
                <w:delText xml:space="preserve"> ob</w:delText>
              </w:r>
              <w:r w:rsidRPr="008C2272" w:rsidDel="004D026D">
                <w:rPr>
                  <w:rFonts w:cs="Arial"/>
                  <w:color w:val="050505"/>
                  <w:sz w:val="22"/>
                  <w:szCs w:val="22"/>
                  <w:shd w:val="clear" w:color="auto" w:fill="FFFFFF"/>
                </w:rPr>
                <w:delText>ţ</w:delText>
              </w:r>
              <w:r w:rsidRPr="008C2272" w:rsidDel="004D026D">
                <w:rPr>
                  <w:rFonts w:cs="Segoe UI Historic"/>
                  <w:color w:val="050505"/>
                  <w:sz w:val="22"/>
                  <w:szCs w:val="22"/>
                  <w:shd w:val="clear" w:color="auto" w:fill="FFFFFF"/>
                </w:rPr>
                <w:delText>inerii Certificatelor Interna</w:delText>
              </w:r>
              <w:r w:rsidRPr="008C2272" w:rsidDel="004D026D">
                <w:rPr>
                  <w:rFonts w:cs="Arial"/>
                  <w:color w:val="050505"/>
                  <w:sz w:val="22"/>
                  <w:szCs w:val="22"/>
                  <w:shd w:val="clear" w:color="auto" w:fill="FFFFFF"/>
                </w:rPr>
                <w:delText>ţ</w:delText>
              </w:r>
              <w:r w:rsidRPr="008C2272" w:rsidDel="004D026D">
                <w:rPr>
                  <w:rFonts w:cs="Segoe UI Historic"/>
                  <w:color w:val="050505"/>
                  <w:sz w:val="22"/>
                  <w:szCs w:val="22"/>
                  <w:shd w:val="clear" w:color="auto" w:fill="FFFFFF"/>
                </w:rPr>
                <w:delText>ionale de Conduc</w:delText>
              </w:r>
              <w:r w:rsidDel="004D026D">
                <w:rPr>
                  <w:rFonts w:cs="Arial"/>
                  <w:color w:val="050505"/>
                  <w:sz w:val="22"/>
                  <w:szCs w:val="22"/>
                  <w:shd w:val="clear" w:color="auto" w:fill="FFFFFF"/>
                </w:rPr>
                <w:delText>ă</w:delText>
              </w:r>
              <w:r w:rsidDel="004D026D">
                <w:rPr>
                  <w:rFonts w:cs="Segoe UI Historic"/>
                  <w:color w:val="050505"/>
                  <w:sz w:val="22"/>
                  <w:szCs w:val="22"/>
                  <w:shd w:val="clear" w:color="auto" w:fill="FFFFFF"/>
                </w:rPr>
                <w:delText>tor de Ambarca</w:delText>
              </w:r>
              <w:r w:rsidDel="004D026D">
                <w:rPr>
                  <w:rFonts w:cs="Arial"/>
                  <w:color w:val="050505"/>
                  <w:sz w:val="22"/>
                  <w:szCs w:val="22"/>
                  <w:shd w:val="clear" w:color="auto" w:fill="FFFFFF"/>
                </w:rPr>
                <w:delText>ţ</w:delText>
              </w:r>
              <w:r w:rsidDel="004D026D">
                <w:rPr>
                  <w:rFonts w:cs="Segoe UI Historic"/>
                  <w:color w:val="050505"/>
                  <w:sz w:val="22"/>
                  <w:szCs w:val="22"/>
                  <w:shd w:val="clear" w:color="auto" w:fill="FFFFFF"/>
                </w:rPr>
                <w:delText>iune de Agrement.</w:delText>
              </w:r>
            </w:del>
          </w:p>
          <w:p w:rsidR="002156F2" w:rsidRPr="008C2272" w:rsidDel="004D026D" w:rsidRDefault="002156F2" w:rsidP="00841A06">
            <w:pPr>
              <w:pStyle w:val="TableParagraph"/>
              <w:kinsoku w:val="0"/>
              <w:overflowPunct w:val="0"/>
              <w:spacing w:line="276" w:lineRule="auto"/>
              <w:ind w:right="95"/>
              <w:jc w:val="both"/>
              <w:rPr>
                <w:del w:id="555" w:author="Administrator" w:date="2024-09-27T11:29:00Z"/>
                <w:sz w:val="22"/>
                <w:szCs w:val="22"/>
              </w:rPr>
            </w:pPr>
            <w:del w:id="556" w:author="Administrator" w:date="2024-09-27T11:29:00Z">
              <w:r w:rsidDel="004D026D">
                <w:rPr>
                  <w:sz w:val="22"/>
                  <w:szCs w:val="22"/>
                </w:rPr>
                <w:delText xml:space="preserve">Modalitatea de punctare a fiecărui criteriu de selecție va fi detaliată în Ghidul Solicitantului pentru această Măsură, în apelurile de selecție aferente fiecărei sesiuni de depunere de proiecte și în fișa de evaluare aferentă măsurii. Nu au fost trecute valorile, având în vedere  că pe parcursul implementării, prioritizarea poate fi diferită în funcție de evoluția situației la nivel local.Criteriile de selecție vor respecta </w:delText>
              </w:r>
              <w:r w:rsidRPr="008C2272" w:rsidDel="004D026D">
                <w:rPr>
                  <w:sz w:val="22"/>
                  <w:szCs w:val="22"/>
                </w:rPr>
                <w:delText xml:space="preserve">prevederile art. 49 al Reg. (UE) nr. 1305/2013 </w:delText>
              </w:r>
              <w:r w:rsidRPr="00FA7C7D" w:rsidDel="004D026D">
                <w:rPr>
                  <w:rFonts w:hAnsi="Arial" w:cs="Arial"/>
                  <w:sz w:val="22"/>
                  <w:szCs w:val="22"/>
                </w:rPr>
                <w:delText>ȋ</w:delText>
              </w:r>
              <w:r w:rsidRPr="008C2272" w:rsidDel="004D026D">
                <w:rPr>
                  <w:sz w:val="22"/>
                  <w:szCs w:val="22"/>
                </w:rPr>
                <w:delText>n ceea</w:delText>
              </w:r>
              <w:r w:rsidRPr="008C2272" w:rsidDel="004D026D">
                <w:rPr>
                  <w:spacing w:val="8"/>
                  <w:sz w:val="22"/>
                  <w:szCs w:val="22"/>
                </w:rPr>
                <w:delText xml:space="preserve"> </w:delText>
              </w:r>
              <w:r w:rsidRPr="008C2272" w:rsidDel="004D026D">
                <w:rPr>
                  <w:sz w:val="22"/>
                  <w:szCs w:val="22"/>
                </w:rPr>
                <w:delText>ce</w:delText>
              </w:r>
              <w:r w:rsidRPr="008C2272" w:rsidDel="004D026D">
                <w:rPr>
                  <w:spacing w:val="9"/>
                  <w:sz w:val="22"/>
                  <w:szCs w:val="22"/>
                </w:rPr>
                <w:delText xml:space="preserve"> </w:delText>
              </w:r>
              <w:r w:rsidRPr="008C2272" w:rsidDel="004D026D">
                <w:rPr>
                  <w:sz w:val="22"/>
                  <w:szCs w:val="22"/>
                </w:rPr>
                <w:delText>priveşte</w:delText>
              </w:r>
              <w:r w:rsidRPr="008C2272" w:rsidDel="004D026D">
                <w:rPr>
                  <w:spacing w:val="8"/>
                  <w:sz w:val="22"/>
                  <w:szCs w:val="22"/>
                </w:rPr>
                <w:delText xml:space="preserve"> </w:delText>
              </w:r>
              <w:r w:rsidRPr="008C2272" w:rsidDel="004D026D">
                <w:rPr>
                  <w:sz w:val="22"/>
                  <w:szCs w:val="22"/>
                </w:rPr>
                <w:delText>tratamentul</w:delText>
              </w:r>
              <w:r w:rsidRPr="008C2272" w:rsidDel="004D026D">
                <w:rPr>
                  <w:spacing w:val="9"/>
                  <w:sz w:val="22"/>
                  <w:szCs w:val="22"/>
                </w:rPr>
                <w:delText xml:space="preserve"> </w:delText>
              </w:r>
              <w:r w:rsidRPr="008C2272" w:rsidDel="004D026D">
                <w:rPr>
                  <w:sz w:val="22"/>
                  <w:szCs w:val="22"/>
                </w:rPr>
                <w:delText>egal</w:delText>
              </w:r>
              <w:r w:rsidRPr="008C2272" w:rsidDel="004D026D">
                <w:rPr>
                  <w:spacing w:val="11"/>
                  <w:sz w:val="22"/>
                  <w:szCs w:val="22"/>
                </w:rPr>
                <w:delText xml:space="preserve"> </w:delText>
              </w:r>
              <w:r w:rsidRPr="008C2272" w:rsidDel="004D026D">
                <w:rPr>
                  <w:sz w:val="22"/>
                  <w:szCs w:val="22"/>
                </w:rPr>
                <w:delText>al</w:delText>
              </w:r>
              <w:r w:rsidRPr="008C2272" w:rsidDel="004D026D">
                <w:rPr>
                  <w:spacing w:val="9"/>
                  <w:sz w:val="22"/>
                  <w:szCs w:val="22"/>
                </w:rPr>
                <w:delText xml:space="preserve"> </w:delText>
              </w:r>
              <w:r w:rsidRPr="008C2272" w:rsidDel="004D026D">
                <w:rPr>
                  <w:sz w:val="22"/>
                  <w:szCs w:val="22"/>
                </w:rPr>
                <w:delText>solicitanților</w:delText>
              </w:r>
              <w:r w:rsidRPr="008C2272" w:rsidDel="004D026D">
                <w:rPr>
                  <w:spacing w:val="10"/>
                  <w:sz w:val="22"/>
                  <w:szCs w:val="22"/>
                </w:rPr>
                <w:delText xml:space="preserve"> </w:delText>
              </w:r>
              <w:r w:rsidRPr="008C2272" w:rsidDel="004D026D">
                <w:rPr>
                  <w:sz w:val="22"/>
                  <w:szCs w:val="22"/>
                </w:rPr>
                <w:delText>si</w:delText>
              </w:r>
              <w:r w:rsidRPr="008C2272" w:rsidDel="004D026D">
                <w:rPr>
                  <w:spacing w:val="10"/>
                  <w:sz w:val="22"/>
                  <w:szCs w:val="22"/>
                </w:rPr>
                <w:delText xml:space="preserve"> </w:delText>
              </w:r>
              <w:r w:rsidRPr="008C2272" w:rsidDel="004D026D">
                <w:rPr>
                  <w:sz w:val="22"/>
                  <w:szCs w:val="22"/>
                </w:rPr>
                <w:delText>o</w:delText>
              </w:r>
              <w:r w:rsidRPr="008C2272" w:rsidDel="004D026D">
                <w:rPr>
                  <w:spacing w:val="9"/>
                  <w:sz w:val="22"/>
                  <w:szCs w:val="22"/>
                </w:rPr>
                <w:delText xml:space="preserve"> </w:delText>
              </w:r>
              <w:r w:rsidRPr="008C2272" w:rsidDel="004D026D">
                <w:rPr>
                  <w:sz w:val="22"/>
                  <w:szCs w:val="22"/>
                </w:rPr>
                <w:delText>mai</w:delText>
              </w:r>
              <w:r w:rsidRPr="008C2272" w:rsidDel="004D026D">
                <w:rPr>
                  <w:spacing w:val="11"/>
                  <w:sz w:val="22"/>
                  <w:szCs w:val="22"/>
                </w:rPr>
                <w:delText xml:space="preserve"> </w:delText>
              </w:r>
              <w:r w:rsidRPr="008C2272" w:rsidDel="004D026D">
                <w:rPr>
                  <w:sz w:val="22"/>
                  <w:szCs w:val="22"/>
                </w:rPr>
                <w:delText>bună</w:delText>
              </w:r>
              <w:r w:rsidRPr="008C2272" w:rsidDel="004D026D">
                <w:rPr>
                  <w:spacing w:val="13"/>
                  <w:sz w:val="22"/>
                  <w:szCs w:val="22"/>
                </w:rPr>
                <w:delText xml:space="preserve"> </w:delText>
              </w:r>
              <w:r w:rsidRPr="008C2272" w:rsidDel="004D026D">
                <w:rPr>
                  <w:sz w:val="22"/>
                  <w:szCs w:val="22"/>
                </w:rPr>
                <w:delText>utilizare</w:delText>
              </w:r>
              <w:r w:rsidRPr="008C2272" w:rsidDel="004D026D">
                <w:rPr>
                  <w:spacing w:val="9"/>
                  <w:sz w:val="22"/>
                  <w:szCs w:val="22"/>
                </w:rPr>
                <w:delText xml:space="preserve"> </w:delText>
              </w:r>
              <w:r w:rsidRPr="008C2272" w:rsidDel="004D026D">
                <w:rPr>
                  <w:sz w:val="22"/>
                  <w:szCs w:val="22"/>
                </w:rPr>
                <w:delText>a</w:delText>
              </w:r>
              <w:r w:rsidRPr="008C2272" w:rsidDel="004D026D">
                <w:rPr>
                  <w:spacing w:val="8"/>
                  <w:sz w:val="22"/>
                  <w:szCs w:val="22"/>
                </w:rPr>
                <w:delText xml:space="preserve"> </w:delText>
              </w:r>
              <w:r w:rsidRPr="008C2272" w:rsidDel="004D026D">
                <w:rPr>
                  <w:sz w:val="22"/>
                  <w:szCs w:val="22"/>
                </w:rPr>
                <w:delText>resurselor</w:delText>
              </w:r>
            </w:del>
          </w:p>
          <w:p w:rsidR="002156F2" w:rsidRPr="008C2272" w:rsidDel="004D026D" w:rsidRDefault="002156F2" w:rsidP="00841A06">
            <w:pPr>
              <w:pStyle w:val="TableParagraph"/>
              <w:kinsoku w:val="0"/>
              <w:overflowPunct w:val="0"/>
              <w:spacing w:line="243" w:lineRule="exact"/>
              <w:rPr>
                <w:del w:id="557" w:author="Administrator" w:date="2024-09-27T11:29:00Z"/>
                <w:bCs/>
                <w:sz w:val="22"/>
                <w:szCs w:val="22"/>
              </w:rPr>
            </w:pPr>
            <w:del w:id="558" w:author="Administrator" w:date="2024-09-27T11:29:00Z">
              <w:r w:rsidDel="004D026D">
                <w:rPr>
                  <w:sz w:val="22"/>
                  <w:szCs w:val="22"/>
                </w:rPr>
                <w:delText>financiare.</w:delText>
              </w:r>
            </w:del>
          </w:p>
        </w:tc>
      </w:tr>
      <w:tr w:rsidR="002156F2" w:rsidRPr="008C2272" w:rsidDel="004D026D" w:rsidTr="00841A06">
        <w:trPr>
          <w:trHeight w:val="144"/>
          <w:del w:id="559" w:author="Administrator" w:date="2024-09-27T11:29:00Z"/>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D5DCE4" w:themeFill="text2" w:themeFillTint="33"/>
          </w:tcPr>
          <w:p w:rsidR="002156F2" w:rsidRPr="00FA7C7D" w:rsidDel="004D026D" w:rsidRDefault="002156F2" w:rsidP="00841A06">
            <w:pPr>
              <w:pStyle w:val="TableParagraph"/>
              <w:kinsoku w:val="0"/>
              <w:overflowPunct w:val="0"/>
              <w:spacing w:line="243" w:lineRule="exact"/>
              <w:rPr>
                <w:del w:id="560" w:author="Administrator" w:date="2024-09-27T11:29:00Z"/>
                <w:b/>
                <w:bCs/>
                <w:sz w:val="22"/>
                <w:szCs w:val="22"/>
              </w:rPr>
            </w:pPr>
            <w:del w:id="561" w:author="Administrator" w:date="2024-09-27T11:29:00Z">
              <w:r w:rsidRPr="008C2272" w:rsidDel="004D026D">
                <w:rPr>
                  <w:b/>
                  <w:bCs/>
                  <w:sz w:val="22"/>
                  <w:szCs w:val="22"/>
                </w:rPr>
                <w:delText>9. Sume aplicabile şi rata sprijinului</w:delText>
              </w:r>
            </w:del>
          </w:p>
        </w:tc>
      </w:tr>
      <w:tr w:rsidR="002156F2" w:rsidRPr="008C2272" w:rsidDel="004D026D" w:rsidTr="00841A06">
        <w:trPr>
          <w:trHeight w:val="144"/>
          <w:del w:id="562" w:author="Administrator" w:date="2024-09-27T11:29:00Z"/>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auto"/>
          </w:tcPr>
          <w:p w:rsidR="002156F2" w:rsidRPr="00FA7C7D" w:rsidDel="004D026D" w:rsidRDefault="002156F2" w:rsidP="00841A06">
            <w:pPr>
              <w:jc w:val="both"/>
              <w:rPr>
                <w:del w:id="563" w:author="Administrator" w:date="2024-09-27T11:29:00Z"/>
                <w:rFonts w:ascii="Trebuchet MS" w:eastAsia="Times New Roman" w:hAnsi="Trebuchet MS" w:cs="Times New Roman"/>
                <w:i/>
              </w:rPr>
            </w:pPr>
            <w:del w:id="564" w:author="Administrator" w:date="2024-09-27T11:29:00Z">
              <w:r w:rsidRPr="00FA7C7D" w:rsidDel="004D026D">
                <w:rPr>
                  <w:rFonts w:ascii="Trebuchet MS" w:eastAsia="Times New Roman" w:hAnsi="Trebuchet MS" w:cs="Times New Roman"/>
                </w:rPr>
                <w:delText>Valoarea eligibilă minimă pentru un proiect pe această măsură este 5.000€.</w:delText>
              </w:r>
            </w:del>
          </w:p>
          <w:p w:rsidR="002156F2" w:rsidRPr="00FA7C7D" w:rsidDel="004D026D" w:rsidRDefault="002156F2" w:rsidP="00841A06">
            <w:pPr>
              <w:jc w:val="both"/>
              <w:rPr>
                <w:del w:id="565" w:author="Administrator" w:date="2024-09-27T11:29:00Z"/>
                <w:rFonts w:ascii="Trebuchet MS" w:eastAsia="Times New Roman" w:hAnsi="Trebuchet MS" w:cs="Times New Roman"/>
              </w:rPr>
            </w:pPr>
            <w:del w:id="566" w:author="Administrator" w:date="2024-09-27T11:29:00Z">
              <w:r w:rsidRPr="00FA7C7D" w:rsidDel="004D026D">
                <w:rPr>
                  <w:rFonts w:ascii="Trebuchet MS" w:eastAsia="Times New Roman" w:hAnsi="Trebuchet MS" w:cs="Times New Roman"/>
                </w:rPr>
                <w:delText>Valoarea maximă a finanțării nerambursabile solicitate pentru un proiect este de 200.000€, respectându-se prevederile schemei de minimis, în limita alocării financiare a măsurii.</w:delText>
              </w:r>
            </w:del>
          </w:p>
          <w:p w:rsidR="002156F2" w:rsidRPr="00FA7C7D" w:rsidDel="004D026D" w:rsidRDefault="002156F2" w:rsidP="00841A06">
            <w:pPr>
              <w:jc w:val="both"/>
              <w:rPr>
                <w:del w:id="567" w:author="Administrator" w:date="2024-09-27T11:29:00Z"/>
                <w:rFonts w:ascii="Trebuchet MS" w:eastAsia="Times New Roman" w:hAnsi="Trebuchet MS" w:cs="Times New Roman"/>
              </w:rPr>
            </w:pPr>
            <w:del w:id="568" w:author="Administrator" w:date="2024-09-27T11:29:00Z">
              <w:r w:rsidRPr="00FA7C7D" w:rsidDel="004D026D">
                <w:rPr>
                  <w:rFonts w:ascii="Trebuchet MS" w:eastAsia="Times New Roman" w:hAnsi="Trebuchet MS" w:cs="Times New Roman"/>
                </w:rPr>
                <w:delText>Intensitatea sprijinului:</w:delText>
              </w:r>
            </w:del>
          </w:p>
          <w:p w:rsidR="002156F2" w:rsidRPr="00FA7C7D" w:rsidDel="004D026D" w:rsidRDefault="002156F2" w:rsidP="00841A06">
            <w:pPr>
              <w:spacing w:after="0"/>
              <w:jc w:val="both"/>
              <w:rPr>
                <w:del w:id="569" w:author="Administrator" w:date="2024-09-27T11:29:00Z"/>
                <w:rFonts w:ascii="Trebuchet MS" w:eastAsia="Times New Roman" w:hAnsi="Trebuchet MS" w:cs="Times New Roman"/>
                <w:color w:val="000000"/>
              </w:rPr>
            </w:pPr>
            <w:del w:id="570" w:author="Administrator" w:date="2024-09-27T11:29:00Z">
              <w:r w:rsidRPr="00FA7C7D" w:rsidDel="004D026D">
                <w:rPr>
                  <w:rFonts w:ascii="Trebuchet MS" w:eastAsia="Times New Roman" w:hAnsi="Trebuchet MS" w:cs="Times New Roman"/>
                  <w:color w:val="000000"/>
                </w:rPr>
                <w:delText xml:space="preserve">- pentru operațiunile generatoare de venit: până la 90%; </w:delText>
              </w:r>
            </w:del>
          </w:p>
          <w:p w:rsidR="002156F2" w:rsidRPr="00FA7C7D" w:rsidDel="004D026D" w:rsidRDefault="002156F2" w:rsidP="00841A06">
            <w:pPr>
              <w:spacing w:after="0"/>
              <w:jc w:val="both"/>
              <w:rPr>
                <w:del w:id="571" w:author="Administrator" w:date="2024-09-27T11:29:00Z"/>
                <w:rFonts w:ascii="Trebuchet MS" w:eastAsia="Times New Roman" w:hAnsi="Trebuchet MS" w:cs="Times New Roman"/>
                <w:color w:val="000000"/>
              </w:rPr>
            </w:pPr>
            <w:del w:id="572" w:author="Administrator" w:date="2024-09-27T11:29:00Z">
              <w:r w:rsidRPr="00FA7C7D" w:rsidDel="004D026D">
                <w:rPr>
                  <w:rFonts w:ascii="Trebuchet MS" w:eastAsia="Times New Roman" w:hAnsi="Trebuchet MS" w:cs="Times New Roman"/>
                  <w:color w:val="000000"/>
                </w:rPr>
                <w:delText xml:space="preserve">- pentru operațiunile generatoare de venit cu utilitate publică – până la 100%; </w:delText>
              </w:r>
            </w:del>
          </w:p>
          <w:p w:rsidR="002156F2" w:rsidRPr="00FA7C7D" w:rsidDel="004D026D" w:rsidRDefault="002156F2" w:rsidP="00841A06">
            <w:pPr>
              <w:spacing w:after="0"/>
              <w:jc w:val="both"/>
              <w:rPr>
                <w:del w:id="573" w:author="Administrator" w:date="2024-09-27T11:29:00Z"/>
                <w:rFonts w:ascii="Trebuchet MS" w:eastAsia="Times New Roman" w:hAnsi="Trebuchet MS" w:cs="Times New Roman"/>
                <w:color w:val="000000"/>
              </w:rPr>
            </w:pPr>
            <w:del w:id="574" w:author="Administrator" w:date="2024-09-27T11:29:00Z">
              <w:r w:rsidRPr="00FA7C7D" w:rsidDel="004D026D">
                <w:rPr>
                  <w:rFonts w:ascii="Trebuchet MS" w:eastAsia="Times New Roman" w:hAnsi="Trebuchet MS" w:cs="Times New Roman"/>
                  <w:color w:val="000000"/>
                </w:rPr>
                <w:delText xml:space="preserve">- pentru operațiunile negeneratoare de venit: până la 100%. </w:delText>
              </w:r>
            </w:del>
          </w:p>
          <w:p w:rsidR="002156F2" w:rsidRPr="008C2272" w:rsidDel="004D026D" w:rsidRDefault="002156F2" w:rsidP="00841A06">
            <w:pPr>
              <w:pStyle w:val="TableParagraph"/>
              <w:kinsoku w:val="0"/>
              <w:overflowPunct w:val="0"/>
              <w:spacing w:line="243" w:lineRule="exact"/>
              <w:rPr>
                <w:del w:id="575" w:author="Administrator" w:date="2024-09-27T11:29:00Z"/>
                <w:bCs/>
                <w:sz w:val="22"/>
                <w:szCs w:val="22"/>
              </w:rPr>
            </w:pPr>
            <w:del w:id="576" w:author="Administrator" w:date="2024-09-27T11:29:00Z">
              <w:r w:rsidRPr="008C2272" w:rsidDel="004D026D">
                <w:rPr>
                  <w:b/>
                  <w:bCs/>
                  <w:sz w:val="22"/>
                  <w:szCs w:val="22"/>
                  <w:u w:val="thick"/>
                </w:rPr>
                <w:delText xml:space="preserve">Justificarea aplicarii sprijinului: </w:delText>
              </w:r>
              <w:r w:rsidRPr="008C2272" w:rsidDel="004D026D">
                <w:rPr>
                  <w:sz w:val="22"/>
                  <w:szCs w:val="22"/>
                </w:rPr>
                <w:delText>Avand in vedere numarul mare al potentialilor beneficiari din teritoriu si valoarea adaugata a masurii, intensitatea sprijinului a fost stabilita  in conformitate cu Reg 1305/2013 si PNDR pentru a facilita accesul locuitorilor din teritoriul GAL Delta Dunarii la fondurile</w:delText>
              </w:r>
              <w:r w:rsidRPr="008C2272" w:rsidDel="004D026D">
                <w:rPr>
                  <w:spacing w:val="15"/>
                  <w:sz w:val="22"/>
                  <w:szCs w:val="22"/>
                </w:rPr>
                <w:delText xml:space="preserve"> </w:delText>
              </w:r>
              <w:r w:rsidRPr="008C2272" w:rsidDel="004D026D">
                <w:rPr>
                  <w:sz w:val="22"/>
                  <w:szCs w:val="22"/>
                </w:rPr>
                <w:delText>disponibile,</w:delText>
              </w:r>
              <w:r w:rsidRPr="008C2272" w:rsidDel="004D026D">
                <w:rPr>
                  <w:spacing w:val="15"/>
                  <w:sz w:val="22"/>
                  <w:szCs w:val="22"/>
                </w:rPr>
                <w:delText xml:space="preserve"> </w:delText>
              </w:r>
              <w:r w:rsidRPr="008C2272" w:rsidDel="004D026D">
                <w:rPr>
                  <w:sz w:val="22"/>
                  <w:szCs w:val="22"/>
                </w:rPr>
                <w:delText>urmarindu-se</w:delText>
              </w:r>
              <w:r w:rsidRPr="008C2272" w:rsidDel="004D026D">
                <w:rPr>
                  <w:spacing w:val="14"/>
                  <w:sz w:val="22"/>
                  <w:szCs w:val="22"/>
                </w:rPr>
                <w:delText xml:space="preserve"> </w:delText>
              </w:r>
              <w:r w:rsidRPr="008C2272" w:rsidDel="004D026D">
                <w:rPr>
                  <w:sz w:val="22"/>
                  <w:szCs w:val="22"/>
                </w:rPr>
                <w:delText>atingerea</w:delText>
              </w:r>
              <w:r w:rsidRPr="008C2272" w:rsidDel="004D026D">
                <w:rPr>
                  <w:spacing w:val="15"/>
                  <w:sz w:val="22"/>
                  <w:szCs w:val="22"/>
                </w:rPr>
                <w:delText xml:space="preserve"> </w:delText>
              </w:r>
              <w:r w:rsidRPr="008C2272" w:rsidDel="004D026D">
                <w:rPr>
                  <w:sz w:val="22"/>
                  <w:szCs w:val="22"/>
                </w:rPr>
                <w:delText>unui</w:delText>
              </w:r>
              <w:r w:rsidRPr="008C2272" w:rsidDel="004D026D">
                <w:rPr>
                  <w:spacing w:val="14"/>
                  <w:sz w:val="22"/>
                  <w:szCs w:val="22"/>
                </w:rPr>
                <w:delText xml:space="preserve"> </w:delText>
              </w:r>
              <w:r w:rsidRPr="008C2272" w:rsidDel="004D026D">
                <w:rPr>
                  <w:sz w:val="22"/>
                  <w:szCs w:val="22"/>
                </w:rPr>
                <w:delText>impact</w:delText>
              </w:r>
              <w:r w:rsidRPr="008C2272" w:rsidDel="004D026D">
                <w:rPr>
                  <w:spacing w:val="14"/>
                  <w:sz w:val="22"/>
                  <w:szCs w:val="22"/>
                </w:rPr>
                <w:delText xml:space="preserve"> </w:delText>
              </w:r>
              <w:r w:rsidRPr="008C2272" w:rsidDel="004D026D">
                <w:rPr>
                  <w:sz w:val="22"/>
                  <w:szCs w:val="22"/>
                </w:rPr>
                <w:delText>cat</w:delText>
              </w:r>
              <w:r w:rsidRPr="008C2272" w:rsidDel="004D026D">
                <w:rPr>
                  <w:spacing w:val="15"/>
                  <w:sz w:val="22"/>
                  <w:szCs w:val="22"/>
                </w:rPr>
                <w:delText xml:space="preserve"> </w:delText>
              </w:r>
              <w:r w:rsidRPr="008C2272" w:rsidDel="004D026D">
                <w:rPr>
                  <w:sz w:val="22"/>
                  <w:szCs w:val="22"/>
                </w:rPr>
                <w:delText>mai</w:delText>
              </w:r>
              <w:r w:rsidRPr="008C2272" w:rsidDel="004D026D">
                <w:rPr>
                  <w:spacing w:val="14"/>
                  <w:sz w:val="22"/>
                  <w:szCs w:val="22"/>
                </w:rPr>
                <w:delText xml:space="preserve"> </w:delText>
              </w:r>
              <w:r w:rsidRPr="008C2272" w:rsidDel="004D026D">
                <w:rPr>
                  <w:sz w:val="22"/>
                  <w:szCs w:val="22"/>
                </w:rPr>
                <w:delText>mare</w:delText>
              </w:r>
              <w:r w:rsidRPr="008C2272" w:rsidDel="004D026D">
                <w:rPr>
                  <w:spacing w:val="17"/>
                  <w:sz w:val="22"/>
                  <w:szCs w:val="22"/>
                </w:rPr>
                <w:delText xml:space="preserve"> </w:delText>
              </w:r>
              <w:r w:rsidRPr="008C2272" w:rsidDel="004D026D">
                <w:rPr>
                  <w:sz w:val="22"/>
                  <w:szCs w:val="22"/>
                </w:rPr>
                <w:delText>la</w:delText>
              </w:r>
              <w:r w:rsidRPr="008C2272" w:rsidDel="004D026D">
                <w:rPr>
                  <w:spacing w:val="14"/>
                  <w:sz w:val="22"/>
                  <w:szCs w:val="22"/>
                </w:rPr>
                <w:delText xml:space="preserve"> </w:delText>
              </w:r>
              <w:r w:rsidRPr="008C2272" w:rsidDel="004D026D">
                <w:rPr>
                  <w:sz w:val="22"/>
                  <w:szCs w:val="22"/>
                </w:rPr>
                <w:delText>nivelul</w:delText>
              </w:r>
              <w:r w:rsidRPr="008C2272" w:rsidDel="004D026D">
                <w:rPr>
                  <w:spacing w:val="14"/>
                  <w:sz w:val="22"/>
                  <w:szCs w:val="22"/>
                </w:rPr>
                <w:delText xml:space="preserve"> </w:delText>
              </w:r>
              <w:r w:rsidRPr="008C2272" w:rsidDel="004D026D">
                <w:rPr>
                  <w:sz w:val="22"/>
                  <w:szCs w:val="22"/>
                </w:rPr>
                <w:delText>dezvoltarii economice locale si a stimularii acestora sa se instaleze in mediul rural.</w:delText>
              </w:r>
            </w:del>
          </w:p>
        </w:tc>
      </w:tr>
      <w:tr w:rsidR="002156F2" w:rsidRPr="008C2272" w:rsidDel="004D026D" w:rsidTr="00841A06">
        <w:trPr>
          <w:trHeight w:val="144"/>
          <w:del w:id="577" w:author="Administrator" w:date="2024-09-27T11:29:00Z"/>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D5DCE4" w:themeFill="text2" w:themeFillTint="33"/>
          </w:tcPr>
          <w:p w:rsidR="002156F2" w:rsidRPr="008C2272" w:rsidDel="004D026D" w:rsidRDefault="002156F2" w:rsidP="00841A06">
            <w:pPr>
              <w:pStyle w:val="TableParagraph"/>
              <w:kinsoku w:val="0"/>
              <w:overflowPunct w:val="0"/>
              <w:spacing w:line="243" w:lineRule="exact"/>
              <w:rPr>
                <w:del w:id="578" w:author="Administrator" w:date="2024-09-27T11:29:00Z"/>
                <w:b/>
                <w:bCs/>
                <w:sz w:val="22"/>
                <w:szCs w:val="22"/>
              </w:rPr>
            </w:pPr>
            <w:del w:id="579" w:author="Administrator" w:date="2024-09-27T11:29:00Z">
              <w:r w:rsidRPr="008C2272" w:rsidDel="004D026D">
                <w:rPr>
                  <w:b/>
                  <w:bCs/>
                  <w:sz w:val="22"/>
                  <w:szCs w:val="22"/>
                </w:rPr>
                <w:delText>10. Indicatori de monitorizare</w:delText>
              </w:r>
            </w:del>
          </w:p>
          <w:p w:rsidR="002156F2" w:rsidRPr="008C2272" w:rsidDel="004D026D" w:rsidRDefault="002156F2" w:rsidP="00841A06">
            <w:pPr>
              <w:pStyle w:val="TableParagraph"/>
              <w:kinsoku w:val="0"/>
              <w:overflowPunct w:val="0"/>
              <w:spacing w:line="243" w:lineRule="exact"/>
              <w:rPr>
                <w:del w:id="580" w:author="Administrator" w:date="2024-09-27T11:29:00Z"/>
                <w:bCs/>
                <w:sz w:val="22"/>
                <w:szCs w:val="22"/>
              </w:rPr>
            </w:pPr>
          </w:p>
        </w:tc>
      </w:tr>
      <w:tr w:rsidR="002156F2" w:rsidRPr="008C2272" w:rsidDel="004D026D" w:rsidTr="00841A06">
        <w:trPr>
          <w:trHeight w:val="144"/>
          <w:del w:id="581" w:author="Administrator" w:date="2024-09-27T11:29:00Z"/>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auto"/>
          </w:tcPr>
          <w:p w:rsidR="002156F2" w:rsidRPr="008C2272" w:rsidDel="004D026D" w:rsidRDefault="002156F2" w:rsidP="00841A06">
            <w:pPr>
              <w:pStyle w:val="TableParagraph"/>
              <w:kinsoku w:val="0"/>
              <w:overflowPunct w:val="0"/>
              <w:spacing w:line="243" w:lineRule="exact"/>
              <w:ind w:left="103"/>
              <w:rPr>
                <w:del w:id="582" w:author="Administrator" w:date="2024-09-27T11:29:00Z"/>
                <w:color w:val="000000"/>
                <w:sz w:val="22"/>
                <w:szCs w:val="22"/>
              </w:rPr>
            </w:pPr>
            <w:del w:id="583" w:author="Administrator" w:date="2024-09-27T11:29:00Z">
              <w:r w:rsidRPr="008C2272" w:rsidDel="004D026D">
                <w:rPr>
                  <w:sz w:val="22"/>
                  <w:szCs w:val="22"/>
                </w:rPr>
                <w:delText>Număr de persoane sprijinite: 28</w:delText>
              </w:r>
              <w:r w:rsidRPr="008C2272" w:rsidDel="004D026D">
                <w:rPr>
                  <w:color w:val="000000"/>
                  <w:sz w:val="22"/>
                  <w:szCs w:val="22"/>
                </w:rPr>
                <w:delText>;</w:delText>
              </w:r>
            </w:del>
          </w:p>
          <w:p w:rsidR="002156F2" w:rsidRPr="008C2272" w:rsidDel="004D026D" w:rsidRDefault="002156F2" w:rsidP="00841A06">
            <w:pPr>
              <w:pStyle w:val="TableParagraph"/>
              <w:kinsoku w:val="0"/>
              <w:overflowPunct w:val="0"/>
              <w:spacing w:line="243" w:lineRule="exact"/>
              <w:ind w:left="103"/>
              <w:rPr>
                <w:del w:id="584" w:author="Administrator" w:date="2024-09-27T11:29:00Z"/>
                <w:color w:val="000000"/>
                <w:sz w:val="22"/>
                <w:szCs w:val="22"/>
              </w:rPr>
            </w:pPr>
          </w:p>
          <w:p w:rsidR="002156F2" w:rsidRPr="008C2272" w:rsidDel="004D026D" w:rsidRDefault="002156F2" w:rsidP="00841A06">
            <w:pPr>
              <w:pStyle w:val="TableParagraph"/>
              <w:kinsoku w:val="0"/>
              <w:overflowPunct w:val="0"/>
              <w:spacing w:line="243" w:lineRule="exact"/>
              <w:ind w:left="103"/>
              <w:rPr>
                <w:del w:id="585" w:author="Administrator" w:date="2024-09-27T11:29:00Z"/>
                <w:color w:val="000000"/>
                <w:sz w:val="22"/>
                <w:szCs w:val="22"/>
              </w:rPr>
            </w:pPr>
            <w:del w:id="586" w:author="Administrator" w:date="2024-09-27T11:29:00Z">
              <w:r w:rsidRPr="008C2272" w:rsidDel="004D026D">
                <w:rPr>
                  <w:color w:val="000000"/>
                  <w:sz w:val="22"/>
                  <w:szCs w:val="22"/>
                </w:rPr>
                <w:delText xml:space="preserve"> Valoare publica totala: 16.000 EUR</w:delText>
              </w:r>
            </w:del>
          </w:p>
          <w:p w:rsidR="002156F2" w:rsidRPr="008C2272" w:rsidDel="004D026D" w:rsidRDefault="002156F2" w:rsidP="00841A06">
            <w:pPr>
              <w:pStyle w:val="TableParagraph"/>
              <w:kinsoku w:val="0"/>
              <w:overflowPunct w:val="0"/>
              <w:spacing w:line="243" w:lineRule="exact"/>
              <w:rPr>
                <w:del w:id="587" w:author="Administrator" w:date="2024-09-27T11:29:00Z"/>
                <w:bCs/>
                <w:sz w:val="22"/>
                <w:szCs w:val="22"/>
              </w:rPr>
            </w:pPr>
          </w:p>
        </w:tc>
      </w:tr>
    </w:tbl>
    <w:p w:rsidR="002156F2" w:rsidRDefault="002156F2" w:rsidP="002156F2">
      <w:pPr>
        <w:rPr>
          <w:bCs/>
        </w:rPr>
      </w:pPr>
    </w:p>
    <w:p w:rsidR="002156F2" w:rsidRPr="00977343" w:rsidRDefault="002156F2" w:rsidP="002156F2">
      <w:pPr>
        <w:rPr>
          <w:sz w:val="21"/>
          <w:szCs w:val="21"/>
        </w:rPr>
      </w:pPr>
    </w:p>
    <w:p w:rsidR="002156F2" w:rsidRPr="00977343" w:rsidRDefault="002156F2" w:rsidP="002156F2">
      <w:pPr>
        <w:rPr>
          <w:sz w:val="21"/>
          <w:szCs w:val="21"/>
        </w:rPr>
      </w:pPr>
    </w:p>
    <w:p w:rsidR="002156F2" w:rsidRPr="00977343" w:rsidRDefault="002156F2" w:rsidP="002156F2">
      <w:pPr>
        <w:rPr>
          <w:sz w:val="21"/>
          <w:szCs w:val="21"/>
        </w:rPr>
      </w:pPr>
    </w:p>
    <w:p w:rsidR="002156F2" w:rsidRPr="00FA7C7D" w:rsidRDefault="002156F2" w:rsidP="002156F2">
      <w:pPr>
        <w:tabs>
          <w:tab w:val="left" w:pos="1800"/>
        </w:tabs>
      </w:pPr>
      <w:bookmarkStart w:id="588" w:name="_Toc446147965"/>
      <w:bookmarkStart w:id="589" w:name="_Toc448304934"/>
      <w:r w:rsidRPr="00FA7C7D">
        <w:rPr>
          <w:rFonts w:ascii="Trebuchet MS" w:hAnsi="Trebuchet MS"/>
        </w:rPr>
        <w:t>FIȘA MĂSURII M8/6B</w:t>
      </w:r>
      <w:r>
        <w:rPr>
          <w:rFonts w:ascii="Trebuchet MS" w:hAnsi="Trebuchet MS"/>
        </w:rPr>
        <w:t xml:space="preserve"> (Masura atipica)</w:t>
      </w:r>
      <w:r w:rsidRPr="00FA7C7D">
        <w:rPr>
          <w:rFonts w:ascii="Trebuchet MS" w:hAnsi="Trebuchet MS"/>
        </w:rPr>
        <w:t>: PATRIMONIUL RURAL DELTAIC</w:t>
      </w:r>
    </w:p>
    <w:tbl>
      <w:tblPr>
        <w:tblW w:w="8812" w:type="dxa"/>
        <w:tblInd w:w="124" w:type="dxa"/>
        <w:tblLayout w:type="fixed"/>
        <w:tblCellMar>
          <w:left w:w="0" w:type="dxa"/>
          <w:right w:w="0" w:type="dxa"/>
        </w:tblCellMar>
        <w:tblLook w:val="0000"/>
      </w:tblPr>
      <w:tblGrid>
        <w:gridCol w:w="2134"/>
        <w:gridCol w:w="2276"/>
        <w:gridCol w:w="1992"/>
        <w:gridCol w:w="2410"/>
      </w:tblGrid>
      <w:tr w:rsidR="002156F2" w:rsidRPr="005D17A0" w:rsidTr="00841A06">
        <w:trPr>
          <w:trHeight w:val="144"/>
        </w:trPr>
        <w:tc>
          <w:tcPr>
            <w:tcW w:w="2134" w:type="dxa"/>
            <w:tcBorders>
              <w:top w:val="single" w:sz="4" w:space="0" w:color="000000"/>
              <w:left w:val="single" w:sz="4" w:space="0" w:color="000000"/>
              <w:bottom w:val="single" w:sz="4" w:space="0" w:color="000000"/>
              <w:right w:val="single" w:sz="4" w:space="0" w:color="000000"/>
            </w:tcBorders>
          </w:tcPr>
          <w:p w:rsidR="002156F2" w:rsidRPr="005D17A0" w:rsidRDefault="002156F2" w:rsidP="00841A06">
            <w:pPr>
              <w:pStyle w:val="TableParagraph"/>
              <w:kinsoku w:val="0"/>
              <w:overflowPunct w:val="0"/>
              <w:spacing w:before="4"/>
              <w:ind w:left="-1"/>
              <w:rPr>
                <w:b/>
                <w:bCs/>
                <w:sz w:val="22"/>
                <w:szCs w:val="22"/>
              </w:rPr>
            </w:pPr>
            <w:r w:rsidRPr="005D17A0">
              <w:rPr>
                <w:b/>
                <w:bCs/>
                <w:sz w:val="22"/>
                <w:szCs w:val="22"/>
              </w:rPr>
              <w:t>Denumirea măsurii</w:t>
            </w:r>
          </w:p>
        </w:tc>
        <w:tc>
          <w:tcPr>
            <w:tcW w:w="6678" w:type="dxa"/>
            <w:gridSpan w:val="3"/>
            <w:tcBorders>
              <w:top w:val="single" w:sz="4" w:space="0" w:color="000000"/>
              <w:left w:val="single" w:sz="4" w:space="0" w:color="000000"/>
              <w:bottom w:val="single" w:sz="4" w:space="0" w:color="000000"/>
              <w:right w:val="single" w:sz="4" w:space="0" w:color="000000"/>
            </w:tcBorders>
          </w:tcPr>
          <w:p w:rsidR="002156F2" w:rsidRPr="00FA7C7D" w:rsidRDefault="002156F2" w:rsidP="00841A06">
            <w:pPr>
              <w:rPr>
                <w:rFonts w:ascii="Trebuchet MS" w:hAnsi="Trebuchet MS"/>
                <w:b/>
                <w:bCs/>
              </w:rPr>
            </w:pPr>
            <w:r w:rsidRPr="00FA7C7D">
              <w:rPr>
                <w:rFonts w:ascii="Trebuchet MS" w:hAnsi="Trebuchet MS"/>
              </w:rPr>
              <w:t>PATRIMONIUL RURAL DELTAIC</w:t>
            </w:r>
          </w:p>
        </w:tc>
      </w:tr>
      <w:tr w:rsidR="002156F2" w:rsidRPr="005D17A0" w:rsidTr="00841A06">
        <w:trPr>
          <w:trHeight w:val="144"/>
        </w:trPr>
        <w:tc>
          <w:tcPr>
            <w:tcW w:w="2134" w:type="dxa"/>
            <w:tcBorders>
              <w:top w:val="single" w:sz="4" w:space="0" w:color="000000"/>
              <w:left w:val="single" w:sz="4" w:space="0" w:color="000000"/>
              <w:bottom w:val="single" w:sz="4" w:space="0" w:color="000000"/>
              <w:right w:val="single" w:sz="4" w:space="0" w:color="000000"/>
            </w:tcBorders>
          </w:tcPr>
          <w:p w:rsidR="002156F2" w:rsidRPr="005D17A0" w:rsidRDefault="002156F2" w:rsidP="00841A06">
            <w:pPr>
              <w:pStyle w:val="TableParagraph"/>
              <w:kinsoku w:val="0"/>
              <w:overflowPunct w:val="0"/>
              <w:spacing w:line="243" w:lineRule="exact"/>
              <w:rPr>
                <w:sz w:val="22"/>
                <w:szCs w:val="22"/>
              </w:rPr>
            </w:pPr>
            <w:r w:rsidRPr="005D17A0">
              <w:rPr>
                <w:sz w:val="22"/>
                <w:szCs w:val="22"/>
              </w:rPr>
              <w:t>Codul măsurii</w:t>
            </w:r>
          </w:p>
        </w:tc>
        <w:tc>
          <w:tcPr>
            <w:tcW w:w="6678" w:type="dxa"/>
            <w:gridSpan w:val="3"/>
            <w:tcBorders>
              <w:top w:val="single" w:sz="4" w:space="0" w:color="000000"/>
              <w:left w:val="single" w:sz="4" w:space="0" w:color="000000"/>
              <w:bottom w:val="single" w:sz="4" w:space="0" w:color="000000"/>
              <w:right w:val="single" w:sz="4" w:space="0" w:color="000000"/>
            </w:tcBorders>
          </w:tcPr>
          <w:p w:rsidR="002156F2" w:rsidRPr="005D17A0" w:rsidRDefault="002156F2" w:rsidP="00841A06">
            <w:pPr>
              <w:pStyle w:val="TableParagraph"/>
              <w:kinsoku w:val="0"/>
              <w:overflowPunct w:val="0"/>
              <w:spacing w:line="243" w:lineRule="exact"/>
              <w:ind w:left="108"/>
              <w:rPr>
                <w:sz w:val="22"/>
                <w:szCs w:val="22"/>
              </w:rPr>
            </w:pPr>
            <w:r w:rsidRPr="004B459B">
              <w:rPr>
                <w:sz w:val="22"/>
                <w:szCs w:val="22"/>
              </w:rPr>
              <w:t>M8/6B</w:t>
            </w:r>
          </w:p>
        </w:tc>
      </w:tr>
      <w:tr w:rsidR="002156F2" w:rsidRPr="005D17A0" w:rsidTr="00841A06">
        <w:trPr>
          <w:trHeight w:val="144"/>
        </w:trPr>
        <w:tc>
          <w:tcPr>
            <w:tcW w:w="2134" w:type="dxa"/>
            <w:tcBorders>
              <w:top w:val="single" w:sz="4" w:space="0" w:color="000000"/>
              <w:left w:val="single" w:sz="4" w:space="0" w:color="000000"/>
              <w:bottom w:val="single" w:sz="4" w:space="0" w:color="000000"/>
              <w:right w:val="single" w:sz="4" w:space="0" w:color="000000"/>
            </w:tcBorders>
          </w:tcPr>
          <w:p w:rsidR="002156F2" w:rsidRPr="005D17A0" w:rsidRDefault="002156F2" w:rsidP="00841A06">
            <w:pPr>
              <w:pStyle w:val="TableParagraph"/>
              <w:kinsoku w:val="0"/>
              <w:overflowPunct w:val="0"/>
              <w:spacing w:line="243" w:lineRule="exact"/>
              <w:rPr>
                <w:sz w:val="22"/>
                <w:szCs w:val="22"/>
              </w:rPr>
            </w:pPr>
            <w:r w:rsidRPr="005D17A0">
              <w:rPr>
                <w:sz w:val="22"/>
                <w:szCs w:val="22"/>
              </w:rPr>
              <w:t>Tipul măsurii</w:t>
            </w:r>
          </w:p>
        </w:tc>
        <w:tc>
          <w:tcPr>
            <w:tcW w:w="2276" w:type="dxa"/>
            <w:tcBorders>
              <w:top w:val="single" w:sz="4" w:space="0" w:color="000000"/>
              <w:left w:val="single" w:sz="4" w:space="0" w:color="000000"/>
              <w:bottom w:val="single" w:sz="4" w:space="0" w:color="000000"/>
              <w:right w:val="single" w:sz="4" w:space="0" w:color="000000"/>
            </w:tcBorders>
          </w:tcPr>
          <w:p w:rsidR="002156F2" w:rsidRPr="005D17A0" w:rsidRDefault="002156F2" w:rsidP="00841A06">
            <w:pPr>
              <w:pStyle w:val="TableParagraph"/>
              <w:kinsoku w:val="0"/>
              <w:overflowPunct w:val="0"/>
              <w:spacing w:before="86"/>
              <w:ind w:left="473"/>
              <w:rPr>
                <w:sz w:val="22"/>
                <w:szCs w:val="22"/>
              </w:rPr>
            </w:pPr>
            <w:r>
              <w:rPr>
                <w:sz w:val="22"/>
                <w:szCs w:val="22"/>
              </w:rPr>
              <w:t>Investiţii</w:t>
            </w:r>
          </w:p>
        </w:tc>
        <w:tc>
          <w:tcPr>
            <w:tcW w:w="1992" w:type="dxa"/>
            <w:tcBorders>
              <w:top w:val="single" w:sz="4" w:space="0" w:color="000000"/>
              <w:left w:val="single" w:sz="4" w:space="0" w:color="000000"/>
              <w:bottom w:val="single" w:sz="4" w:space="0" w:color="000000"/>
              <w:right w:val="single" w:sz="4" w:space="0" w:color="000000"/>
            </w:tcBorders>
          </w:tcPr>
          <w:p w:rsidR="002156F2" w:rsidRPr="005D17A0" w:rsidRDefault="002156F2" w:rsidP="00841A06">
            <w:pPr>
              <w:pStyle w:val="TableParagraph"/>
              <w:kinsoku w:val="0"/>
              <w:overflowPunct w:val="0"/>
              <w:spacing w:before="86"/>
              <w:ind w:left="572"/>
              <w:rPr>
                <w:sz w:val="22"/>
                <w:szCs w:val="22"/>
              </w:rPr>
            </w:pPr>
            <w:r>
              <w:rPr>
                <w:sz w:val="22"/>
                <w:szCs w:val="22"/>
              </w:rPr>
              <w:t>X Servicii</w:t>
            </w:r>
          </w:p>
        </w:tc>
        <w:tc>
          <w:tcPr>
            <w:tcW w:w="2410" w:type="dxa"/>
            <w:tcBorders>
              <w:top w:val="single" w:sz="4" w:space="0" w:color="000000"/>
              <w:left w:val="single" w:sz="4" w:space="0" w:color="000000"/>
              <w:bottom w:val="single" w:sz="4" w:space="0" w:color="000000"/>
              <w:right w:val="single" w:sz="4" w:space="0" w:color="000000"/>
            </w:tcBorders>
          </w:tcPr>
          <w:p w:rsidR="002156F2" w:rsidRPr="005D17A0" w:rsidRDefault="002156F2" w:rsidP="00841A06">
            <w:pPr>
              <w:pStyle w:val="TableParagraph"/>
              <w:kinsoku w:val="0"/>
              <w:overflowPunct w:val="0"/>
              <w:spacing w:before="86"/>
              <w:ind w:left="567"/>
              <w:rPr>
                <w:sz w:val="22"/>
                <w:szCs w:val="22"/>
              </w:rPr>
            </w:pPr>
            <w:r>
              <w:rPr>
                <w:sz w:val="22"/>
                <w:szCs w:val="22"/>
              </w:rPr>
              <w:t xml:space="preserve"> Sprijin Forfetar</w:t>
            </w:r>
          </w:p>
        </w:tc>
      </w:tr>
      <w:tr w:rsidR="002156F2" w:rsidRPr="005D17A0" w:rsidTr="00841A06">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C5D9F0"/>
          </w:tcPr>
          <w:p w:rsidR="002156F2" w:rsidRPr="005D17A0" w:rsidRDefault="002156F2" w:rsidP="00841A06">
            <w:pPr>
              <w:pStyle w:val="TableParagraph"/>
              <w:kinsoku w:val="0"/>
              <w:overflowPunct w:val="0"/>
              <w:spacing w:line="243" w:lineRule="exact"/>
              <w:rPr>
                <w:b/>
                <w:bCs/>
                <w:sz w:val="22"/>
                <w:szCs w:val="22"/>
              </w:rPr>
            </w:pPr>
            <w:r w:rsidRPr="005D17A0">
              <w:rPr>
                <w:b/>
                <w:bCs/>
                <w:sz w:val="22"/>
                <w:szCs w:val="22"/>
              </w:rPr>
              <w:t>1.Descrierea generală a măsurii</w:t>
            </w:r>
          </w:p>
          <w:p w:rsidR="002156F2" w:rsidRPr="005D17A0" w:rsidRDefault="002156F2" w:rsidP="00841A06">
            <w:pPr>
              <w:pStyle w:val="TableParagraph"/>
              <w:kinsoku w:val="0"/>
              <w:overflowPunct w:val="0"/>
              <w:spacing w:line="243" w:lineRule="exact"/>
              <w:rPr>
                <w:b/>
                <w:bCs/>
                <w:sz w:val="22"/>
                <w:szCs w:val="22"/>
              </w:rPr>
            </w:pPr>
          </w:p>
        </w:tc>
      </w:tr>
      <w:tr w:rsidR="002156F2" w:rsidRPr="005D17A0" w:rsidTr="00841A06">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FFFF69"/>
          </w:tcPr>
          <w:p w:rsidR="002156F2" w:rsidRPr="005D17A0" w:rsidRDefault="002156F2" w:rsidP="00841A06">
            <w:pPr>
              <w:pStyle w:val="TableParagraph"/>
              <w:kinsoku w:val="0"/>
              <w:overflowPunct w:val="0"/>
              <w:spacing w:line="245" w:lineRule="exact"/>
              <w:rPr>
                <w:sz w:val="22"/>
                <w:szCs w:val="22"/>
              </w:rPr>
            </w:pPr>
            <w:r w:rsidRPr="005D17A0">
              <w:rPr>
                <w:sz w:val="22"/>
                <w:szCs w:val="22"/>
              </w:rPr>
              <w:t>1.1 Justificarea alegerii masurii cu analiza SWOTT a teritoriului</w:t>
            </w:r>
          </w:p>
          <w:p w:rsidR="002156F2" w:rsidRPr="005D17A0" w:rsidRDefault="002156F2" w:rsidP="00841A06">
            <w:pPr>
              <w:pStyle w:val="TableParagraph"/>
              <w:kinsoku w:val="0"/>
              <w:overflowPunct w:val="0"/>
              <w:spacing w:line="245" w:lineRule="exact"/>
              <w:rPr>
                <w:sz w:val="22"/>
                <w:szCs w:val="22"/>
              </w:rPr>
            </w:pPr>
          </w:p>
        </w:tc>
      </w:tr>
      <w:tr w:rsidR="002156F2" w:rsidRPr="005D17A0" w:rsidTr="00841A06">
        <w:trPr>
          <w:trHeight w:val="144"/>
        </w:trPr>
        <w:tc>
          <w:tcPr>
            <w:tcW w:w="8812" w:type="dxa"/>
            <w:gridSpan w:val="4"/>
            <w:tcBorders>
              <w:top w:val="single" w:sz="4" w:space="0" w:color="000000"/>
              <w:left w:val="single" w:sz="4" w:space="0" w:color="000000"/>
              <w:bottom w:val="single" w:sz="4" w:space="0" w:color="000000"/>
              <w:right w:val="single" w:sz="4" w:space="0" w:color="000000"/>
            </w:tcBorders>
          </w:tcPr>
          <w:p w:rsidR="002156F2" w:rsidRPr="00FA7C7D" w:rsidRDefault="002156F2" w:rsidP="00841A06">
            <w:pPr>
              <w:ind w:left="150" w:right="210"/>
              <w:jc w:val="both"/>
              <w:rPr>
                <w:rFonts w:ascii="Trebuchet MS" w:eastAsia="Times New Roman" w:hAnsi="Trebuchet MS" w:cs="Times New Roman"/>
              </w:rPr>
            </w:pPr>
            <w:r w:rsidRPr="00FA7C7D">
              <w:rPr>
                <w:rFonts w:ascii="Trebuchet MS" w:eastAsia="Times New Roman" w:hAnsi="Trebuchet MS" w:cs="Times New Roman"/>
                <w:b/>
              </w:rPr>
              <w:t>Obiectivul</w:t>
            </w:r>
            <w:r w:rsidRPr="00FA7C7D">
              <w:rPr>
                <w:rFonts w:ascii="Trebuchet MS" w:eastAsia="Times New Roman" w:hAnsi="Trebuchet MS" w:cs="Times New Roman"/>
              </w:rPr>
              <w:t xml:space="preserve"> intervenției este reprezentat de desfășurarea unor acțiuni menite să contribuie la dezvoltarea potențialului turistic al teritoriului. Tipurile de acțiuni sprijinite prin intermediul acestei măsuri sunt: activități de branding teritorial, activități recreative și educative, sportive, eco-turistice, gastronomice, etc. care să pună în valoare potențialul turistic al teritoriului GAL Delta Dunarii și care să contribuie la conservarea și promovarea patrimoniului imaterial al teritoriului: obiceiuri, tradiții, cultură, etc, inclusiv desfasurarea de activitati culturare in concordanta cu tendintele culturale a noilor generatii. Aceste tipuri de acțiuni au ca scop atât promovarea teritoriului, dar și dezvoltarea socio-economică a acestuia, prin activități care să sprijine dezvoltarea satelor din teritoriu și a populației acestuia.  </w:t>
            </w:r>
          </w:p>
          <w:p w:rsidR="002156F2" w:rsidRPr="00FA7C7D" w:rsidRDefault="002156F2" w:rsidP="00841A06">
            <w:pPr>
              <w:spacing w:after="0"/>
              <w:ind w:left="150" w:right="210"/>
              <w:jc w:val="both"/>
              <w:rPr>
                <w:rFonts w:ascii="Trebuchet MS" w:eastAsia="Times New Roman" w:hAnsi="Trebuchet MS" w:cs="Times New Roman"/>
              </w:rPr>
            </w:pPr>
            <w:r w:rsidRPr="00FA7C7D">
              <w:rPr>
                <w:rFonts w:ascii="Trebuchet MS" w:eastAsia="Times New Roman" w:hAnsi="Trebuchet MS" w:cs="Times New Roman"/>
                <w:b/>
              </w:rPr>
              <w:t>Scopul</w:t>
            </w:r>
            <w:r w:rsidRPr="00FA7C7D">
              <w:rPr>
                <w:rFonts w:ascii="Trebuchet MS" w:eastAsia="Times New Roman" w:hAnsi="Trebuchet MS" w:cs="Times New Roman"/>
              </w:rPr>
              <w:t xml:space="preserve"> măsurii este acela de a valorifica potențialul turistic, cultural și economic al teritoriului, prin acțiuni care să sprijine dezvoltarea imaginii teritoriului, promovarea acesteia, dar și valorificarea patrimoniului imaterial (tradiții, obiceiuri, cultură). Activitățile care pot contribui la dezvoltarea teritoriului prin intermediului acestei măsuri sunt: activități gastronomice, artistice, culturale, eco-turistice, sportive, etc. Dezvoltarea unor astfel de activități în teritoriu va aduce plus-valoare teritoriului și va reprezenta o importantă oportunitate pentru comunitățile locale și pentru promovarea teritoriului. Activitățile sprijinite prin intermediul acestei măsuri pot fi activități clasice de promovare, dar și activități inovative, care să pună în valoare teritoriul GAL Delta Dunarii. Măsura își propune să contribuie la creșterea potențialului turistic al teritoriului, la valorificarea resurselor acestuia, la creșterea atractivității zonei, la dezvoltarea socio-economică a comunităților. </w:t>
            </w:r>
          </w:p>
          <w:p w:rsidR="002156F2" w:rsidRPr="00FA7C7D" w:rsidRDefault="002156F2" w:rsidP="00841A06">
            <w:pPr>
              <w:spacing w:after="0"/>
              <w:ind w:left="150" w:right="210"/>
              <w:rPr>
                <w:rFonts w:ascii="Trebuchet MS" w:eastAsia="Times New Roman" w:hAnsi="Trebuchet MS" w:cs="Times New Roman"/>
              </w:rPr>
            </w:pPr>
            <w:r w:rsidRPr="00FA7C7D">
              <w:rPr>
                <w:rFonts w:ascii="Trebuchet MS" w:eastAsia="Times New Roman" w:hAnsi="Trebuchet MS" w:cs="Times New Roman"/>
                <w:b/>
              </w:rPr>
              <w:t>Încadrarea în SWOT</w:t>
            </w:r>
            <w:r w:rsidRPr="00FA7C7D">
              <w:rPr>
                <w:rFonts w:ascii="Trebuchet MS" w:eastAsia="Times New Roman" w:hAnsi="Trebuchet MS" w:cs="Times New Roman"/>
              </w:rPr>
              <w:t xml:space="preserve"> este justificată prin aspecte identificate la:</w:t>
            </w:r>
          </w:p>
          <w:p w:rsidR="002156F2" w:rsidRPr="00FA7C7D" w:rsidRDefault="002156F2" w:rsidP="00841A06">
            <w:pPr>
              <w:spacing w:after="0"/>
              <w:ind w:left="150" w:right="210"/>
              <w:rPr>
                <w:rFonts w:ascii="Trebuchet MS" w:hAnsi="Trebuchet MS"/>
              </w:rPr>
            </w:pPr>
            <w:r w:rsidRPr="00FA7C7D">
              <w:rPr>
                <w:rFonts w:ascii="Trebuchet MS" w:hAnsi="Trebuchet MS"/>
              </w:rPr>
              <w:t>Puncte tari:</w:t>
            </w:r>
          </w:p>
          <w:p w:rsidR="002156F2" w:rsidRPr="00FA7C7D" w:rsidRDefault="002156F2" w:rsidP="00841A06">
            <w:pPr>
              <w:numPr>
                <w:ilvl w:val="0"/>
                <w:numId w:val="1"/>
              </w:numPr>
              <w:spacing w:after="0" w:line="240" w:lineRule="auto"/>
              <w:ind w:left="150" w:right="210" w:hanging="284"/>
              <w:rPr>
                <w:rFonts w:ascii="Trebuchet MS" w:hAnsi="Trebuchet MS"/>
              </w:rPr>
            </w:pPr>
            <w:r w:rsidRPr="00FA7C7D">
              <w:rPr>
                <w:rFonts w:ascii="Trebuchet MS" w:hAnsi="Trebuchet MS"/>
              </w:rPr>
              <w:t>Cadru natural remarcabil (floră și faună) reprezentat de Rezervația Biosferei Delta Dunării, Complexul Lagunar Razelm-Sinoe, Situri Natura 2000, străbătut de două din cele 3 brațe ale Dunării;</w:t>
            </w:r>
          </w:p>
          <w:p w:rsidR="002156F2" w:rsidRPr="00FA7C7D" w:rsidRDefault="002156F2" w:rsidP="00841A06">
            <w:pPr>
              <w:numPr>
                <w:ilvl w:val="0"/>
                <w:numId w:val="1"/>
              </w:numPr>
              <w:spacing w:after="0" w:line="240" w:lineRule="auto"/>
              <w:ind w:left="150" w:right="210"/>
              <w:rPr>
                <w:rFonts w:ascii="Trebuchet MS" w:hAnsi="Trebuchet MS"/>
              </w:rPr>
            </w:pPr>
            <w:r w:rsidRPr="00FA7C7D">
              <w:rPr>
                <w:rFonts w:ascii="Trebuchet MS" w:hAnsi="Trebuchet MS"/>
              </w:rPr>
              <w:t>Posibilitatea superioară de desfășurare de diverselor forme  de turism: cazare, restaurant, agrement, transport si agrement destinat turiștilor, SPA, locatii de conferinţe și</w:t>
            </w:r>
          </w:p>
          <w:p w:rsidR="002156F2" w:rsidRPr="00FA7C7D" w:rsidRDefault="002156F2" w:rsidP="00841A06">
            <w:pPr>
              <w:ind w:left="150" w:right="210"/>
              <w:rPr>
                <w:rFonts w:ascii="Trebuchet MS" w:hAnsi="Trebuchet MS"/>
              </w:rPr>
            </w:pPr>
            <w:r w:rsidRPr="00FA7C7D">
              <w:rPr>
                <w:rFonts w:ascii="Trebuchet MS" w:hAnsi="Trebuchet MS"/>
              </w:rPr>
              <w:t xml:space="preserve">alte evenimente speciale, împreună cu serviciile aferente, agroturism, ecoturism, plimbări cu barca, pescuit sportiv, canoe, etc; </w:t>
            </w:r>
          </w:p>
          <w:p w:rsidR="002156F2" w:rsidRPr="00FA7C7D" w:rsidRDefault="002156F2" w:rsidP="00841A06">
            <w:pPr>
              <w:numPr>
                <w:ilvl w:val="0"/>
                <w:numId w:val="1"/>
              </w:numPr>
              <w:spacing w:after="0" w:line="240" w:lineRule="auto"/>
              <w:ind w:left="150" w:right="210" w:hanging="284"/>
              <w:rPr>
                <w:rFonts w:ascii="Trebuchet MS" w:hAnsi="Trebuchet MS"/>
              </w:rPr>
            </w:pPr>
            <w:r w:rsidRPr="00FA7C7D">
              <w:rPr>
                <w:rFonts w:ascii="Trebuchet MS" w:hAnsi="Trebuchet MS"/>
              </w:rPr>
              <w:t>Număr mare de obiective culturale cu valoare importantă (156 de monumente istorice incluse în Lista Monumentelor Istorice): cetăți, situri arheologice, alte monumente;</w:t>
            </w:r>
          </w:p>
          <w:p w:rsidR="002156F2" w:rsidRPr="00FA7C7D" w:rsidRDefault="002156F2" w:rsidP="00841A06">
            <w:pPr>
              <w:numPr>
                <w:ilvl w:val="0"/>
                <w:numId w:val="1"/>
              </w:numPr>
              <w:spacing w:after="0" w:line="240" w:lineRule="auto"/>
              <w:ind w:left="150" w:right="210" w:hanging="284"/>
              <w:rPr>
                <w:rFonts w:ascii="Trebuchet MS" w:hAnsi="Trebuchet MS"/>
              </w:rPr>
            </w:pPr>
            <w:r w:rsidRPr="00FA7C7D">
              <w:rPr>
                <w:rFonts w:ascii="Trebuchet MS" w:hAnsi="Trebuchet MS"/>
              </w:rPr>
              <w:t xml:space="preserve">Patrimoniul imaterial deosebit: tradiții și obiceiuri, gastronome specifică diferitelor populații, multiculturalitate (peste 10 etnii: ruși lipoveni, ucrainieni, tătari, turci, </w:t>
            </w:r>
            <w:r w:rsidRPr="00FA7C7D">
              <w:rPr>
                <w:rFonts w:ascii="Trebuchet MS" w:hAnsi="Trebuchet MS"/>
              </w:rPr>
              <w:lastRenderedPageBreak/>
              <w:t>greci, etc.);</w:t>
            </w:r>
          </w:p>
          <w:p w:rsidR="002156F2" w:rsidRPr="00FA7C7D" w:rsidRDefault="002156F2" w:rsidP="00841A06">
            <w:pPr>
              <w:numPr>
                <w:ilvl w:val="0"/>
                <w:numId w:val="1"/>
              </w:numPr>
              <w:spacing w:after="0" w:line="240" w:lineRule="auto"/>
              <w:ind w:left="150" w:right="210" w:hanging="284"/>
              <w:rPr>
                <w:rFonts w:ascii="Trebuchet MS" w:hAnsi="Trebuchet MS"/>
              </w:rPr>
            </w:pPr>
            <w:r w:rsidRPr="00FA7C7D">
              <w:rPr>
                <w:rFonts w:ascii="Trebuchet MS" w:hAnsi="Trebuchet MS"/>
              </w:rPr>
              <w:t>Condiții climatice favorabile dezvoltării turismului de vară;</w:t>
            </w:r>
          </w:p>
          <w:p w:rsidR="002156F2" w:rsidRPr="00FA7C7D" w:rsidRDefault="002156F2" w:rsidP="00841A06">
            <w:pPr>
              <w:spacing w:after="0"/>
              <w:ind w:left="165" w:right="210"/>
              <w:jc w:val="both"/>
              <w:rPr>
                <w:rFonts w:ascii="Trebuchet MS" w:eastAsia="Times New Roman" w:hAnsi="Trebuchet MS" w:cs="Times New Roman"/>
                <w:iCs/>
              </w:rPr>
            </w:pPr>
            <w:r w:rsidRPr="00FA7C7D">
              <w:rPr>
                <w:rFonts w:ascii="Trebuchet MS" w:eastAsia="Times New Roman" w:hAnsi="Trebuchet MS" w:cs="Times New Roman"/>
                <w:iCs/>
              </w:rPr>
              <w:t>Oportunitati:</w:t>
            </w:r>
          </w:p>
          <w:p w:rsidR="002156F2" w:rsidRPr="00FA7C7D" w:rsidRDefault="002156F2" w:rsidP="00841A06">
            <w:pPr>
              <w:numPr>
                <w:ilvl w:val="0"/>
                <w:numId w:val="3"/>
              </w:numPr>
              <w:spacing w:after="0" w:line="240" w:lineRule="auto"/>
              <w:ind w:left="150" w:right="210" w:hanging="284"/>
              <w:rPr>
                <w:rFonts w:ascii="Trebuchet MS" w:hAnsi="Trebuchet MS"/>
              </w:rPr>
            </w:pPr>
            <w:r w:rsidRPr="00FA7C7D">
              <w:rPr>
                <w:rFonts w:ascii="Trebuchet MS" w:hAnsi="Trebuchet MS"/>
              </w:rPr>
              <w:t>Surse alternative de venit prin dezvoltarea turismului;</w:t>
            </w:r>
          </w:p>
          <w:p w:rsidR="002156F2" w:rsidRPr="00FA7C7D" w:rsidRDefault="002156F2" w:rsidP="00841A06">
            <w:pPr>
              <w:numPr>
                <w:ilvl w:val="0"/>
                <w:numId w:val="3"/>
              </w:numPr>
              <w:spacing w:after="0" w:line="240" w:lineRule="auto"/>
              <w:ind w:left="150" w:right="210" w:hanging="284"/>
              <w:rPr>
                <w:rFonts w:ascii="Trebuchet MS" w:hAnsi="Trebuchet MS"/>
              </w:rPr>
            </w:pPr>
            <w:r w:rsidRPr="00FA7C7D">
              <w:rPr>
                <w:rFonts w:ascii="Trebuchet MS" w:hAnsi="Trebuchet MS"/>
              </w:rPr>
              <w:t>Interes crescut pentru pentru demararea de mici afaceri locale;</w:t>
            </w:r>
          </w:p>
          <w:p w:rsidR="002156F2" w:rsidRPr="00FA7C7D" w:rsidRDefault="002156F2" w:rsidP="00841A06">
            <w:pPr>
              <w:numPr>
                <w:ilvl w:val="0"/>
                <w:numId w:val="3"/>
              </w:numPr>
              <w:spacing w:after="0" w:line="240" w:lineRule="auto"/>
              <w:ind w:left="150" w:right="210" w:hanging="284"/>
              <w:rPr>
                <w:rFonts w:ascii="Trebuchet MS" w:hAnsi="Trebuchet MS"/>
              </w:rPr>
            </w:pPr>
            <w:r w:rsidRPr="00FA7C7D">
              <w:rPr>
                <w:rFonts w:ascii="Trebuchet MS" w:hAnsi="Trebuchet MS"/>
              </w:rPr>
              <w:t>Interes crescut al investitorilor mai ales pentru zonele turistice ale teritoriului;</w:t>
            </w:r>
          </w:p>
          <w:p w:rsidR="002156F2" w:rsidRPr="00FA7C7D" w:rsidRDefault="002156F2" w:rsidP="00841A06">
            <w:pPr>
              <w:numPr>
                <w:ilvl w:val="0"/>
                <w:numId w:val="3"/>
              </w:numPr>
              <w:spacing w:after="0" w:line="240" w:lineRule="auto"/>
              <w:ind w:left="150" w:right="210" w:hanging="284"/>
              <w:rPr>
                <w:rFonts w:ascii="Trebuchet MS" w:hAnsi="Trebuchet MS"/>
                <w:b/>
              </w:rPr>
            </w:pPr>
            <w:r w:rsidRPr="00FA7C7D">
              <w:rPr>
                <w:rFonts w:ascii="Trebuchet MS" w:hAnsi="Trebuchet MS"/>
              </w:rPr>
              <w:t>Dezvoltarea ecoturismului și a turismului cultural/religios;</w:t>
            </w:r>
          </w:p>
          <w:p w:rsidR="002156F2" w:rsidRPr="00FA7C7D" w:rsidRDefault="002156F2" w:rsidP="00841A06">
            <w:pPr>
              <w:numPr>
                <w:ilvl w:val="0"/>
                <w:numId w:val="3"/>
              </w:numPr>
              <w:spacing w:after="0" w:line="240" w:lineRule="auto"/>
              <w:ind w:left="150" w:right="210" w:hanging="284"/>
              <w:rPr>
                <w:rFonts w:ascii="Trebuchet MS" w:hAnsi="Trebuchet MS"/>
                <w:b/>
              </w:rPr>
            </w:pPr>
            <w:r w:rsidRPr="00FA7C7D">
              <w:rPr>
                <w:rFonts w:ascii="Trebuchet MS" w:hAnsi="Trebuchet MS"/>
              </w:rPr>
              <w:t>Valorificarea statutului de site Natura 2000 a Deltei Dunarii si includerea ei In Patrimoniul international UNESCO ;</w:t>
            </w:r>
          </w:p>
          <w:p w:rsidR="002156F2" w:rsidRPr="00FA7C7D" w:rsidRDefault="002156F2" w:rsidP="00841A06">
            <w:pPr>
              <w:pStyle w:val="ListParagraph"/>
              <w:numPr>
                <w:ilvl w:val="0"/>
                <w:numId w:val="3"/>
              </w:numPr>
              <w:spacing w:after="0" w:line="240" w:lineRule="auto"/>
              <w:ind w:left="150" w:right="210"/>
              <w:contextualSpacing/>
              <w:jc w:val="both"/>
              <w:rPr>
                <w:i/>
              </w:rPr>
            </w:pPr>
            <w:r w:rsidRPr="005D17A0">
              <w:rPr>
                <w:rFonts w:ascii="Trebuchet MS" w:hAnsi="Trebuchet MS"/>
              </w:rPr>
              <w:t>Parteneriate pentru rezolvarea problemelor de mediu și rezilienta.</w:t>
            </w:r>
          </w:p>
        </w:tc>
      </w:tr>
      <w:tr w:rsidR="002156F2" w:rsidRPr="005D17A0" w:rsidTr="00841A06">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FFFF69"/>
          </w:tcPr>
          <w:p w:rsidR="002156F2" w:rsidRPr="005D17A0" w:rsidRDefault="002156F2" w:rsidP="00841A06">
            <w:pPr>
              <w:pStyle w:val="TableParagraph"/>
              <w:kinsoku w:val="0"/>
              <w:overflowPunct w:val="0"/>
              <w:spacing w:line="243" w:lineRule="exact"/>
              <w:rPr>
                <w:sz w:val="22"/>
                <w:szCs w:val="22"/>
              </w:rPr>
            </w:pPr>
            <w:r w:rsidRPr="005D17A0">
              <w:rPr>
                <w:sz w:val="22"/>
                <w:szCs w:val="22"/>
              </w:rPr>
              <w:lastRenderedPageBreak/>
              <w:t xml:space="preserve">1.2. Obiectivul de dezvoltare rurală al </w:t>
            </w:r>
            <w:proofErr w:type="gramStart"/>
            <w:r w:rsidRPr="005D17A0">
              <w:rPr>
                <w:sz w:val="22"/>
                <w:szCs w:val="22"/>
              </w:rPr>
              <w:t>Reg(</w:t>
            </w:r>
            <w:proofErr w:type="gramEnd"/>
            <w:r w:rsidRPr="005D17A0">
              <w:rPr>
                <w:sz w:val="22"/>
                <w:szCs w:val="22"/>
              </w:rPr>
              <w:t>UE) 1305/2013, art. 4</w:t>
            </w:r>
          </w:p>
        </w:tc>
      </w:tr>
      <w:tr w:rsidR="002156F2" w:rsidRPr="005D17A0" w:rsidTr="00841A06">
        <w:trPr>
          <w:trHeight w:val="144"/>
        </w:trPr>
        <w:tc>
          <w:tcPr>
            <w:tcW w:w="8812" w:type="dxa"/>
            <w:gridSpan w:val="4"/>
            <w:tcBorders>
              <w:top w:val="single" w:sz="4" w:space="0" w:color="000000"/>
              <w:left w:val="single" w:sz="4" w:space="0" w:color="000000"/>
              <w:bottom w:val="single" w:sz="4" w:space="0" w:color="000000"/>
              <w:right w:val="single" w:sz="4" w:space="0" w:color="000000"/>
            </w:tcBorders>
          </w:tcPr>
          <w:p w:rsidR="002156F2" w:rsidRPr="005D17A0" w:rsidRDefault="002156F2" w:rsidP="00841A06">
            <w:pPr>
              <w:pStyle w:val="TableParagraph"/>
              <w:kinsoku w:val="0"/>
              <w:overflowPunct w:val="0"/>
              <w:spacing w:line="243" w:lineRule="exact"/>
              <w:ind w:left="0"/>
              <w:rPr>
                <w:sz w:val="22"/>
                <w:szCs w:val="22"/>
              </w:rPr>
            </w:pPr>
            <w:r w:rsidRPr="005D17A0">
              <w:rPr>
                <w:sz w:val="22"/>
                <w:szCs w:val="22"/>
              </w:rPr>
              <w:t xml:space="preserve"> Obtinerea unei dezvoltari teritoriale echilibrate </w:t>
            </w:r>
            <w:proofErr w:type="gramStart"/>
            <w:r w:rsidRPr="005D17A0">
              <w:rPr>
                <w:sz w:val="22"/>
                <w:szCs w:val="22"/>
              </w:rPr>
              <w:t>a</w:t>
            </w:r>
            <w:proofErr w:type="gramEnd"/>
            <w:r w:rsidRPr="005D17A0">
              <w:rPr>
                <w:sz w:val="22"/>
                <w:szCs w:val="22"/>
              </w:rPr>
              <w:t xml:space="preserve"> economiilor si</w:t>
            </w:r>
            <w:r>
              <w:rPr>
                <w:sz w:val="22"/>
                <w:szCs w:val="22"/>
              </w:rPr>
              <w:t xml:space="preserve"> comunitatilor rurale, inclusiv</w:t>
            </w:r>
            <w:r w:rsidRPr="005D17A0">
              <w:rPr>
                <w:sz w:val="22"/>
                <w:szCs w:val="22"/>
              </w:rPr>
              <w:t xml:space="preserve"> crearea si mentinerea de locuri de munca</w:t>
            </w:r>
            <w:r>
              <w:rPr>
                <w:sz w:val="22"/>
                <w:szCs w:val="22"/>
              </w:rPr>
              <w:t>, din Reg. (UE) nr. 1305/2013, art. 4, lit. (c).</w:t>
            </w:r>
          </w:p>
        </w:tc>
      </w:tr>
      <w:tr w:rsidR="002156F2" w:rsidRPr="005D17A0" w:rsidTr="00841A06">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FFFF69"/>
          </w:tcPr>
          <w:p w:rsidR="002156F2" w:rsidRPr="005D17A0" w:rsidRDefault="002156F2" w:rsidP="00841A06">
            <w:pPr>
              <w:pStyle w:val="TableParagraph"/>
              <w:kinsoku w:val="0"/>
              <w:overflowPunct w:val="0"/>
              <w:spacing w:line="243" w:lineRule="exact"/>
              <w:rPr>
                <w:sz w:val="22"/>
                <w:szCs w:val="22"/>
              </w:rPr>
            </w:pPr>
            <w:r w:rsidRPr="005D17A0">
              <w:rPr>
                <w:sz w:val="22"/>
                <w:szCs w:val="22"/>
              </w:rPr>
              <w:t>1.3.Obiectivul specific local al măsurii</w:t>
            </w:r>
          </w:p>
        </w:tc>
      </w:tr>
      <w:tr w:rsidR="002156F2" w:rsidRPr="005D17A0" w:rsidTr="00841A06">
        <w:trPr>
          <w:trHeight w:val="144"/>
        </w:trPr>
        <w:tc>
          <w:tcPr>
            <w:tcW w:w="8812" w:type="dxa"/>
            <w:gridSpan w:val="4"/>
            <w:tcBorders>
              <w:top w:val="single" w:sz="4" w:space="0" w:color="000000"/>
              <w:left w:val="single" w:sz="4" w:space="0" w:color="000000"/>
              <w:bottom w:val="single" w:sz="4" w:space="0" w:color="000000"/>
              <w:right w:val="single" w:sz="4" w:space="0" w:color="000000"/>
            </w:tcBorders>
          </w:tcPr>
          <w:p w:rsidR="002156F2" w:rsidRPr="005D17A0" w:rsidRDefault="002156F2" w:rsidP="00841A06">
            <w:pPr>
              <w:pStyle w:val="TableParagraph"/>
              <w:tabs>
                <w:tab w:val="left" w:pos="8654"/>
              </w:tabs>
              <w:kinsoku w:val="0"/>
              <w:overflowPunct w:val="0"/>
              <w:spacing w:line="243" w:lineRule="exact"/>
              <w:rPr>
                <w:sz w:val="22"/>
                <w:szCs w:val="22"/>
              </w:rPr>
            </w:pPr>
            <w:r>
              <w:rPr>
                <w:sz w:val="22"/>
                <w:szCs w:val="22"/>
              </w:rPr>
              <w:t>OS2)</w:t>
            </w:r>
            <w:r w:rsidRPr="005D17A0">
              <w:rPr>
                <w:sz w:val="22"/>
                <w:szCs w:val="22"/>
              </w:rPr>
              <w:t xml:space="preserve">Dezvoltarea de activitati in sectorul productiei, serviciilor si in domeniul turistic; </w:t>
            </w:r>
          </w:p>
          <w:p w:rsidR="002156F2" w:rsidRDefault="002156F2" w:rsidP="00841A06">
            <w:pPr>
              <w:pStyle w:val="TableParagraph"/>
              <w:tabs>
                <w:tab w:val="left" w:pos="8654"/>
              </w:tabs>
              <w:kinsoku w:val="0"/>
              <w:overflowPunct w:val="0"/>
              <w:spacing w:line="243" w:lineRule="exact"/>
              <w:rPr>
                <w:sz w:val="22"/>
                <w:szCs w:val="22"/>
              </w:rPr>
            </w:pPr>
            <w:r>
              <w:rPr>
                <w:sz w:val="22"/>
                <w:szCs w:val="22"/>
              </w:rPr>
              <w:t>OS5</w:t>
            </w:r>
            <w:proofErr w:type="gramStart"/>
            <w:r>
              <w:rPr>
                <w:sz w:val="22"/>
                <w:szCs w:val="22"/>
              </w:rPr>
              <w:t>)Crearea</w:t>
            </w:r>
            <w:proofErr w:type="gramEnd"/>
            <w:r>
              <w:rPr>
                <w:sz w:val="22"/>
                <w:szCs w:val="22"/>
              </w:rPr>
              <w:t xml:space="preserve"> si mentinerea locurilor de munca.</w:t>
            </w:r>
          </w:p>
        </w:tc>
      </w:tr>
      <w:tr w:rsidR="002156F2" w:rsidRPr="005D17A0" w:rsidTr="00841A06">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FFFF69"/>
          </w:tcPr>
          <w:p w:rsidR="002156F2" w:rsidRPr="005D17A0" w:rsidRDefault="002156F2" w:rsidP="00841A06">
            <w:pPr>
              <w:pStyle w:val="TableParagraph"/>
              <w:kinsoku w:val="0"/>
              <w:overflowPunct w:val="0"/>
              <w:spacing w:line="244" w:lineRule="exact"/>
              <w:rPr>
                <w:sz w:val="22"/>
                <w:szCs w:val="22"/>
              </w:rPr>
            </w:pPr>
            <w:r w:rsidRPr="005D17A0">
              <w:rPr>
                <w:sz w:val="22"/>
                <w:szCs w:val="22"/>
              </w:rPr>
              <w:t>1.4. Contribuţie la prioritatea prevăzuta la art.5, Reg.(UE) nr.1305/2013</w:t>
            </w:r>
          </w:p>
        </w:tc>
      </w:tr>
      <w:tr w:rsidR="002156F2" w:rsidRPr="005D17A0" w:rsidTr="00841A06">
        <w:trPr>
          <w:trHeight w:val="144"/>
        </w:trPr>
        <w:tc>
          <w:tcPr>
            <w:tcW w:w="8812" w:type="dxa"/>
            <w:gridSpan w:val="4"/>
            <w:tcBorders>
              <w:top w:val="single" w:sz="4" w:space="0" w:color="000000"/>
              <w:left w:val="single" w:sz="4" w:space="0" w:color="000000"/>
              <w:bottom w:val="single" w:sz="4" w:space="0" w:color="000000"/>
              <w:right w:val="single" w:sz="4" w:space="0" w:color="000000"/>
            </w:tcBorders>
          </w:tcPr>
          <w:p w:rsidR="002156F2" w:rsidRPr="00FA7C7D" w:rsidRDefault="002156F2" w:rsidP="00841A06">
            <w:pPr>
              <w:pStyle w:val="NoSpacing"/>
              <w:ind w:left="165"/>
              <w:rPr>
                <w:rFonts w:ascii="Trebuchet MS" w:hAnsi="Trebuchet MS"/>
              </w:rPr>
            </w:pPr>
            <w:proofErr w:type="gramStart"/>
            <w:r w:rsidRPr="00FA7C7D">
              <w:rPr>
                <w:rFonts w:ascii="Trebuchet MS" w:hAnsi="Trebuchet MS"/>
              </w:rPr>
              <w:t xml:space="preserve">Masura </w:t>
            </w:r>
            <w:r w:rsidRPr="00FA7C7D">
              <w:rPr>
                <w:rFonts w:ascii="Trebuchet MS" w:hAnsi="Trebuchet MS"/>
                <w:spacing w:val="64"/>
              </w:rPr>
              <w:t xml:space="preserve"> </w:t>
            </w:r>
            <w:r w:rsidRPr="00FA7C7D">
              <w:rPr>
                <w:rFonts w:ascii="Trebuchet MS" w:hAnsi="Trebuchet MS"/>
              </w:rPr>
              <w:t>M8</w:t>
            </w:r>
            <w:proofErr w:type="gramEnd"/>
            <w:r w:rsidRPr="00FA7C7D">
              <w:rPr>
                <w:rFonts w:ascii="Trebuchet MS" w:hAnsi="Trebuchet MS"/>
              </w:rPr>
              <w:t xml:space="preserve"> </w:t>
            </w:r>
            <w:r w:rsidRPr="00FA7C7D">
              <w:rPr>
                <w:rFonts w:ascii="Trebuchet MS" w:hAnsi="Trebuchet MS"/>
                <w:spacing w:val="62"/>
              </w:rPr>
              <w:t xml:space="preserve"> </w:t>
            </w:r>
            <w:r w:rsidRPr="00FA7C7D">
              <w:rPr>
                <w:rFonts w:ascii="Trebuchet MS" w:hAnsi="Trebuchet MS"/>
              </w:rPr>
              <w:t xml:space="preserve">contribuie la  realizarea prioritatii </w:t>
            </w:r>
            <w:r w:rsidRPr="00FA7C7D">
              <w:rPr>
                <w:rFonts w:ascii="Trebuchet MS" w:hAnsi="Trebuchet MS"/>
                <w:spacing w:val="65"/>
              </w:rPr>
              <w:t xml:space="preserve"> </w:t>
            </w:r>
            <w:r w:rsidRPr="00FA7C7D">
              <w:rPr>
                <w:rFonts w:ascii="Trebuchet MS" w:hAnsi="Trebuchet MS"/>
              </w:rPr>
              <w:t xml:space="preserve">P6. </w:t>
            </w:r>
            <w:r w:rsidRPr="00FA7C7D">
              <w:rPr>
                <w:rFonts w:ascii="Trebuchet MS" w:eastAsia="Times New Roman" w:hAnsi="Trebuchet MS"/>
                <w:i/>
              </w:rPr>
              <w:t>„Promovarea incluziunii sociale, a reducerii sărăciei și a dezvoltării economice în zonele rurale”.</w:t>
            </w:r>
          </w:p>
        </w:tc>
      </w:tr>
      <w:tr w:rsidR="002156F2" w:rsidRPr="005D17A0" w:rsidTr="00841A06">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FFFF69"/>
          </w:tcPr>
          <w:p w:rsidR="002156F2" w:rsidRPr="005D17A0" w:rsidRDefault="002156F2" w:rsidP="00841A06">
            <w:pPr>
              <w:pStyle w:val="TableParagraph"/>
              <w:kinsoku w:val="0"/>
              <w:overflowPunct w:val="0"/>
              <w:spacing w:line="243" w:lineRule="exact"/>
              <w:rPr>
                <w:sz w:val="22"/>
                <w:szCs w:val="22"/>
              </w:rPr>
            </w:pPr>
            <w:r w:rsidRPr="005D17A0">
              <w:rPr>
                <w:sz w:val="22"/>
                <w:szCs w:val="22"/>
              </w:rPr>
              <w:t>1.5. Corespondenta cu obiectivele din R(UE) nr.1305/2013</w:t>
            </w:r>
          </w:p>
        </w:tc>
      </w:tr>
      <w:tr w:rsidR="002156F2" w:rsidRPr="005D17A0" w:rsidTr="00841A06">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auto"/>
          </w:tcPr>
          <w:p w:rsidR="002156F2" w:rsidRPr="005D17A0" w:rsidRDefault="002156F2" w:rsidP="00841A06">
            <w:pPr>
              <w:pStyle w:val="TableParagraph"/>
              <w:kinsoku w:val="0"/>
              <w:overflowPunct w:val="0"/>
              <w:spacing w:line="243" w:lineRule="exact"/>
              <w:ind w:left="165"/>
              <w:rPr>
                <w:sz w:val="22"/>
                <w:szCs w:val="22"/>
              </w:rPr>
            </w:pPr>
            <w:r w:rsidRPr="005D17A0">
              <w:rPr>
                <w:sz w:val="22"/>
                <w:szCs w:val="22"/>
              </w:rPr>
              <w:t>Măsura corespunde obiectivelor art.5 din Reg. (UE) nr. 1305/2013.</w:t>
            </w:r>
          </w:p>
        </w:tc>
      </w:tr>
      <w:tr w:rsidR="002156F2" w:rsidRPr="005D17A0" w:rsidTr="00841A06">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FFFF69"/>
          </w:tcPr>
          <w:p w:rsidR="002156F2" w:rsidRPr="005D17A0" w:rsidRDefault="002156F2" w:rsidP="00841A06">
            <w:pPr>
              <w:pStyle w:val="TableParagraph"/>
              <w:kinsoku w:val="0"/>
              <w:overflowPunct w:val="0"/>
              <w:spacing w:line="243" w:lineRule="exact"/>
              <w:rPr>
                <w:sz w:val="22"/>
                <w:szCs w:val="22"/>
              </w:rPr>
            </w:pPr>
            <w:r w:rsidRPr="005D17A0">
              <w:rPr>
                <w:sz w:val="22"/>
                <w:szCs w:val="22"/>
              </w:rPr>
              <w:t>1.6. Contribuţia la domeniile de intervenţie, cf. Art.5 reg</w:t>
            </w:r>
            <w:proofErr w:type="gramStart"/>
            <w:r w:rsidRPr="005D17A0">
              <w:rPr>
                <w:sz w:val="22"/>
                <w:szCs w:val="22"/>
              </w:rPr>
              <w:t>.(</w:t>
            </w:r>
            <w:proofErr w:type="gramEnd"/>
            <w:r w:rsidRPr="005D17A0">
              <w:rPr>
                <w:sz w:val="22"/>
                <w:szCs w:val="22"/>
              </w:rPr>
              <w:t>UE) nr. 1305/2013</w:t>
            </w:r>
          </w:p>
        </w:tc>
      </w:tr>
      <w:tr w:rsidR="002156F2" w:rsidRPr="005D17A0" w:rsidTr="00841A06">
        <w:trPr>
          <w:trHeight w:val="3462"/>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auto"/>
          </w:tcPr>
          <w:p w:rsidR="002156F2" w:rsidRDefault="002156F2" w:rsidP="00841A06">
            <w:pPr>
              <w:pStyle w:val="TableParagraph"/>
              <w:kinsoku w:val="0"/>
              <w:overflowPunct w:val="0"/>
              <w:spacing w:line="243" w:lineRule="exact"/>
              <w:ind w:left="0" w:right="210"/>
              <w:rPr>
                <w:sz w:val="22"/>
                <w:szCs w:val="22"/>
              </w:rPr>
            </w:pPr>
          </w:p>
          <w:p w:rsidR="002156F2" w:rsidRPr="00FA7C7D" w:rsidRDefault="002156F2" w:rsidP="00841A06">
            <w:pPr>
              <w:spacing w:after="0"/>
              <w:ind w:left="240" w:right="210"/>
              <w:jc w:val="both"/>
              <w:rPr>
                <w:rFonts w:eastAsia="Times New Roman" w:cs="Times New Roman"/>
              </w:rPr>
            </w:pPr>
            <w:r w:rsidRPr="00FA7C7D">
              <w:rPr>
                <w:rFonts w:ascii="Trebuchet MS" w:eastAsia="Times New Roman" w:hAnsi="Trebuchet MS" w:cs="Times New Roman"/>
                <w:color w:val="222222"/>
                <w:highlight w:val="white"/>
              </w:rPr>
              <w:t>Măsura contribuie la </w:t>
            </w:r>
            <w:r w:rsidRPr="00FA7C7D">
              <w:rPr>
                <w:rFonts w:ascii="Trebuchet MS" w:eastAsia="Times New Roman" w:hAnsi="Trebuchet MS" w:cs="Times New Roman"/>
                <w:b/>
                <w:color w:val="222222"/>
                <w:highlight w:val="white"/>
              </w:rPr>
              <w:t>Domeniul de Intervenție</w:t>
            </w:r>
            <w:r w:rsidRPr="00FA7C7D">
              <w:rPr>
                <w:rFonts w:ascii="Trebuchet MS" w:eastAsia="Times New Roman" w:hAnsi="Trebuchet MS" w:cs="Times New Roman"/>
                <w:color w:val="222222"/>
                <w:highlight w:val="white"/>
              </w:rPr>
              <w:t> 6B prevăzut la art. 5, al. 6, lit. (b) din Reg. (UE) 1305/2013, </w:t>
            </w:r>
            <w:r w:rsidRPr="00FA7C7D">
              <w:rPr>
                <w:rFonts w:ascii="Trebuchet MS" w:eastAsia="Times New Roman" w:hAnsi="Trebuchet MS" w:cs="Times New Roman"/>
                <w:i/>
                <w:color w:val="222222"/>
                <w:highlight w:val="white"/>
              </w:rPr>
              <w:t>„Încurajarea dezvoltării locale în zonele rurale”</w:t>
            </w:r>
            <w:r w:rsidRPr="00FA7C7D">
              <w:rPr>
                <w:rFonts w:ascii="Trebuchet MS" w:eastAsia="Times New Roman" w:hAnsi="Trebuchet MS" w:cs="Times New Roman"/>
                <w:color w:val="222222"/>
                <w:highlight w:val="white"/>
              </w:rPr>
              <w:t>, prin finanțarea proiectelor a cărui obiectiv principal este valorificare patrimoniului din teritoriu. Acest lucru contribuie la protejarea/potențarea specificului local, ceea ce va duce la un aflux crescut de turiști, și deci inclusiv venituri (la unități de cazare, puncte de agrement/comerț etc.) ceea ce se traduce in dezvoltarea agenților economici (locuri de muncă menținute, profit, dezvoltarea de noi afaceri) și dezvoltarea/ diversificarea serviciilor/produselor adresate turiștilor (creare de locuri de muncă). De asemenea, dezvoltarea mediului privat înseamnă indirect cresterea bugetului local, ceea ce se traduce în dezvoltarea de servicii publice, din nou benefice teritoriului.</w:t>
            </w:r>
          </w:p>
        </w:tc>
      </w:tr>
      <w:tr w:rsidR="002156F2" w:rsidRPr="005D17A0" w:rsidTr="00841A06">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FFFF00"/>
          </w:tcPr>
          <w:p w:rsidR="002156F2" w:rsidRPr="005D17A0" w:rsidRDefault="002156F2" w:rsidP="00841A06">
            <w:pPr>
              <w:pStyle w:val="TableParagraph"/>
              <w:kinsoku w:val="0"/>
              <w:overflowPunct w:val="0"/>
              <w:spacing w:line="243" w:lineRule="exact"/>
              <w:ind w:left="240" w:right="210"/>
              <w:rPr>
                <w:sz w:val="22"/>
                <w:szCs w:val="22"/>
              </w:rPr>
            </w:pPr>
            <w:r w:rsidRPr="005D17A0">
              <w:rPr>
                <w:sz w:val="22"/>
                <w:szCs w:val="22"/>
              </w:rPr>
              <w:t>1.7. Contribuţia la obiectivele transversale ale Reg</w:t>
            </w:r>
            <w:proofErr w:type="gramStart"/>
            <w:r w:rsidRPr="005D17A0">
              <w:rPr>
                <w:sz w:val="22"/>
                <w:szCs w:val="22"/>
              </w:rPr>
              <w:t>.(</w:t>
            </w:r>
            <w:proofErr w:type="gramEnd"/>
            <w:r w:rsidRPr="005D17A0">
              <w:rPr>
                <w:sz w:val="22"/>
                <w:szCs w:val="22"/>
              </w:rPr>
              <w:t>UE) 1305 /2013 – Art. 5</w:t>
            </w:r>
          </w:p>
        </w:tc>
      </w:tr>
      <w:tr w:rsidR="002156F2" w:rsidRPr="005D17A0" w:rsidTr="00841A06">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auto"/>
          </w:tcPr>
          <w:p w:rsidR="002156F2" w:rsidRPr="00FA7C7D" w:rsidRDefault="002156F2" w:rsidP="00841A06">
            <w:pPr>
              <w:pBdr>
                <w:top w:val="nil"/>
                <w:left w:val="nil"/>
                <w:bottom w:val="nil"/>
                <w:right w:val="nil"/>
                <w:between w:val="nil"/>
              </w:pBdr>
              <w:spacing w:after="0"/>
              <w:ind w:left="240" w:right="210"/>
              <w:jc w:val="both"/>
              <w:rPr>
                <w:rFonts w:ascii="Trebuchet MS" w:eastAsia="Times New Roman" w:hAnsi="Trebuchet MS" w:cs="Times New Roman"/>
                <w:color w:val="000000"/>
              </w:rPr>
            </w:pPr>
            <w:r w:rsidRPr="00FA7C7D">
              <w:rPr>
                <w:rFonts w:ascii="Trebuchet MS" w:eastAsia="Times New Roman" w:hAnsi="Trebuchet MS" w:cs="Times New Roman"/>
                <w:b/>
                <w:color w:val="000000"/>
              </w:rPr>
              <w:t>Inovare</w:t>
            </w:r>
            <w:r w:rsidRPr="00FA7C7D">
              <w:rPr>
                <w:rFonts w:ascii="Trebuchet MS" w:eastAsia="Times New Roman" w:hAnsi="Trebuchet MS" w:cs="Times New Roman"/>
                <w:color w:val="000000"/>
              </w:rPr>
              <w:t xml:space="preserve"> - Măsura vizează o abordare inovativă a patrimoniului local, încurajează o nouă modalitate de valorificare a acestuia, vine în sprijinul a celorlalte măsuri din strategie, prin organizarea/crearea unor activități/ evenimente inovative care atrag potențiali turiști/clienți/consumatori în teritoriu, stimulează consumul produselor/serviciilor locale și în același timp asigură conservarea valorilor locale, respectiv folosirea patrimoniului în scopuri educative. </w:t>
            </w:r>
          </w:p>
          <w:p w:rsidR="002156F2" w:rsidRPr="00FA7C7D" w:rsidRDefault="002156F2" w:rsidP="00841A06">
            <w:pPr>
              <w:pBdr>
                <w:top w:val="nil"/>
                <w:left w:val="nil"/>
                <w:bottom w:val="nil"/>
                <w:right w:val="nil"/>
                <w:between w:val="nil"/>
              </w:pBdr>
              <w:spacing w:after="0"/>
              <w:ind w:left="240" w:right="210"/>
              <w:jc w:val="both"/>
              <w:rPr>
                <w:rFonts w:eastAsia="Trebuchet MS"/>
                <w:color w:val="000000"/>
              </w:rPr>
            </w:pPr>
            <w:r w:rsidRPr="00FA7C7D">
              <w:rPr>
                <w:rFonts w:ascii="Trebuchet MS" w:eastAsia="Times New Roman" w:hAnsi="Trebuchet MS" w:cs="Times New Roman"/>
                <w:b/>
                <w:color w:val="000000"/>
              </w:rPr>
              <w:t>Protecția mediului –</w:t>
            </w:r>
            <w:r w:rsidRPr="00FA7C7D">
              <w:rPr>
                <w:rFonts w:ascii="Trebuchet MS" w:eastAsia="Times New Roman" w:hAnsi="Trebuchet MS" w:cs="Times New Roman"/>
                <w:color w:val="000000"/>
              </w:rPr>
              <w:t xml:space="preserve"> Măsura contribuie, prin acțiunile sprijinite la protecția mediului, la eco-turism, la conștientizarea populației asupra riscurilor climatice, promovarea biodiversității, respectiv la promovarea valorificării responsabile a valorilor locale</w:t>
            </w:r>
            <w:r w:rsidRPr="00FA7C7D">
              <w:rPr>
                <w:rFonts w:ascii="Trebuchet MS" w:eastAsia="Trebuchet MS" w:hAnsi="Trebuchet MS"/>
                <w:color w:val="000000"/>
              </w:rPr>
              <w:t>.</w:t>
            </w:r>
          </w:p>
        </w:tc>
      </w:tr>
      <w:tr w:rsidR="002156F2" w:rsidRPr="005D17A0" w:rsidTr="00841A06">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FFFF00"/>
          </w:tcPr>
          <w:p w:rsidR="002156F2" w:rsidRPr="005D17A0" w:rsidRDefault="002156F2" w:rsidP="00841A06">
            <w:pPr>
              <w:pStyle w:val="TableParagraph"/>
              <w:kinsoku w:val="0"/>
              <w:overflowPunct w:val="0"/>
              <w:spacing w:line="243" w:lineRule="exact"/>
              <w:ind w:left="240" w:right="210"/>
              <w:rPr>
                <w:sz w:val="22"/>
                <w:szCs w:val="22"/>
              </w:rPr>
            </w:pPr>
            <w:r w:rsidRPr="005D17A0">
              <w:rPr>
                <w:sz w:val="22"/>
                <w:szCs w:val="22"/>
              </w:rPr>
              <w:t>1.8. Complementaritate cu alte măsuri din SDL</w:t>
            </w:r>
          </w:p>
          <w:p w:rsidR="002156F2" w:rsidRPr="005D17A0" w:rsidRDefault="002156F2" w:rsidP="00841A06">
            <w:pPr>
              <w:pStyle w:val="TableParagraph"/>
              <w:kinsoku w:val="0"/>
              <w:overflowPunct w:val="0"/>
              <w:spacing w:line="243" w:lineRule="exact"/>
              <w:ind w:left="240" w:right="210"/>
              <w:rPr>
                <w:bCs/>
                <w:sz w:val="22"/>
                <w:szCs w:val="22"/>
              </w:rPr>
            </w:pPr>
          </w:p>
        </w:tc>
      </w:tr>
      <w:tr w:rsidR="002156F2" w:rsidRPr="005D17A0" w:rsidTr="00841A06">
        <w:trPr>
          <w:trHeight w:val="282"/>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auto"/>
          </w:tcPr>
          <w:p w:rsidR="002156F2" w:rsidRPr="00FA7C7D" w:rsidRDefault="002156F2" w:rsidP="00841A06">
            <w:pPr>
              <w:ind w:left="240" w:right="210"/>
              <w:jc w:val="both"/>
              <w:rPr>
                <w:rFonts w:eastAsia="Times New Roman" w:cs="Times New Roman"/>
              </w:rPr>
            </w:pPr>
            <w:del w:id="590" w:author="GAL-2" w:date="2024-10-09T14:47:00Z">
              <w:r w:rsidRPr="00FA7C7D" w:rsidDel="000D2441">
                <w:rPr>
                  <w:rFonts w:ascii="Trebuchet MS" w:eastAsia="Times New Roman" w:hAnsi="Trebuchet MS" w:cs="Times New Roman"/>
                  <w:b/>
                </w:rPr>
                <w:delText xml:space="preserve"> A</w:delText>
              </w:r>
              <w:r w:rsidRPr="00FA7C7D" w:rsidDel="000D2441">
                <w:rPr>
                  <w:rFonts w:ascii="Trebuchet MS" w:eastAsia="Times New Roman" w:hAnsi="Trebuchet MS" w:cs="Times New Roman"/>
                </w:rPr>
                <w:delText xml:space="preserve">ceastă măsură este complementară cu M4/6B deoarece beneficiarii acestei măsuri au prioritate la selecție în cazul în care sunt Beneficiari pe Măsura M4/6B. </w:delText>
              </w:r>
            </w:del>
            <w:r w:rsidRPr="00FA7C7D">
              <w:rPr>
                <w:rFonts w:ascii="Trebuchet MS" w:eastAsia="Times New Roman" w:hAnsi="Trebuchet MS" w:cs="Times New Roman"/>
              </w:rPr>
              <w:t xml:space="preserve">Astfel, se realizează o dezvoltare integrată a teritoriului, deoarece valorificarea potențialului turistic nu se poate realiza fără infrastructură și servicii de bază </w:t>
            </w:r>
            <w:r w:rsidRPr="00FA7C7D">
              <w:rPr>
                <w:rFonts w:ascii="Trebuchet MS" w:eastAsia="Times New Roman" w:hAnsi="Trebuchet MS" w:cs="Times New Roman"/>
              </w:rPr>
              <w:lastRenderedPageBreak/>
              <w:t>locale;</w:t>
            </w:r>
          </w:p>
        </w:tc>
      </w:tr>
      <w:tr w:rsidR="002156F2" w:rsidRPr="005D17A0" w:rsidTr="00841A06">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FFFF00"/>
          </w:tcPr>
          <w:p w:rsidR="002156F2" w:rsidRPr="004624C2" w:rsidRDefault="002156F2" w:rsidP="00841A06">
            <w:pPr>
              <w:pStyle w:val="TableParagraph"/>
              <w:kinsoku w:val="0"/>
              <w:overflowPunct w:val="0"/>
              <w:spacing w:line="243" w:lineRule="exact"/>
              <w:ind w:left="240" w:right="210"/>
              <w:rPr>
                <w:sz w:val="22"/>
                <w:szCs w:val="22"/>
              </w:rPr>
            </w:pPr>
            <w:r w:rsidRPr="005D17A0">
              <w:rPr>
                <w:sz w:val="22"/>
                <w:szCs w:val="22"/>
              </w:rPr>
              <w:lastRenderedPageBreak/>
              <w:t>1.9. Sinergia cu alte măsuri din SDL</w:t>
            </w:r>
            <w:r>
              <w:rPr>
                <w:sz w:val="22"/>
                <w:szCs w:val="22"/>
              </w:rPr>
              <w:t>:</w:t>
            </w:r>
            <w:r w:rsidRPr="00EA157E">
              <w:rPr>
                <w:rFonts w:eastAsia="Times New Roman" w:cs="Times New Roman"/>
                <w:sz w:val="22"/>
                <w:szCs w:val="22"/>
                <w:lang w:val="ro-RO"/>
              </w:rPr>
              <w:t xml:space="preserve"> </w:t>
            </w:r>
            <w:r w:rsidRPr="0040276F">
              <w:rPr>
                <w:rFonts w:eastAsia="Times New Roman" w:cs="Times New Roman"/>
                <w:sz w:val="22"/>
                <w:szCs w:val="22"/>
                <w:lang w:val="ro-RO"/>
              </w:rPr>
              <w:t>M8/6B creează sinergie cu M5/6B, M6/6B si M4/6B deoarece contribuie la aceeași prioritate 6.</w:t>
            </w:r>
          </w:p>
        </w:tc>
      </w:tr>
      <w:tr w:rsidR="002156F2" w:rsidRPr="005D17A0" w:rsidTr="00841A06">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auto"/>
          </w:tcPr>
          <w:p w:rsidR="002156F2" w:rsidRPr="005D17A0" w:rsidRDefault="002156F2" w:rsidP="00841A06">
            <w:pPr>
              <w:pStyle w:val="TableParagraph"/>
              <w:kinsoku w:val="0"/>
              <w:overflowPunct w:val="0"/>
              <w:spacing w:line="243" w:lineRule="exact"/>
              <w:ind w:left="0" w:right="210"/>
              <w:rPr>
                <w:bCs/>
                <w:sz w:val="22"/>
                <w:szCs w:val="22"/>
              </w:rPr>
            </w:pPr>
          </w:p>
        </w:tc>
      </w:tr>
      <w:tr w:rsidR="002156F2" w:rsidRPr="005D17A0" w:rsidTr="00841A06">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D5DCE4" w:themeFill="text2" w:themeFillTint="33"/>
          </w:tcPr>
          <w:p w:rsidR="002156F2" w:rsidRPr="005D17A0" w:rsidRDefault="002156F2" w:rsidP="00841A06">
            <w:pPr>
              <w:pStyle w:val="TableParagraph"/>
              <w:kinsoku w:val="0"/>
              <w:overflowPunct w:val="0"/>
              <w:spacing w:line="243" w:lineRule="exact"/>
              <w:ind w:left="240" w:right="210"/>
              <w:rPr>
                <w:b/>
                <w:bCs/>
                <w:sz w:val="22"/>
                <w:szCs w:val="22"/>
              </w:rPr>
            </w:pPr>
            <w:r w:rsidRPr="005D17A0">
              <w:rPr>
                <w:b/>
                <w:bCs/>
                <w:sz w:val="22"/>
                <w:szCs w:val="22"/>
              </w:rPr>
              <w:t>2. Valoarea adaugata a masurii</w:t>
            </w:r>
          </w:p>
        </w:tc>
      </w:tr>
      <w:tr w:rsidR="002156F2" w:rsidRPr="005D17A0" w:rsidTr="00841A06">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auto"/>
          </w:tcPr>
          <w:p w:rsidR="002156F2" w:rsidRDefault="002156F2" w:rsidP="00841A06">
            <w:pPr>
              <w:spacing w:after="0"/>
              <w:rPr>
                <w:rFonts w:ascii="Trebuchet MS" w:eastAsia="Times New Roman" w:hAnsi="Trebuchet MS" w:cs="Times New Roman"/>
              </w:rPr>
            </w:pPr>
            <w:r w:rsidRPr="00FA7C7D">
              <w:rPr>
                <w:rFonts w:ascii="Trebuchet MS" w:eastAsia="Times New Roman" w:hAnsi="Trebuchet MS" w:cs="Times New Roman"/>
              </w:rPr>
              <w:t xml:space="preserve">Valoarea adăugată a acestei măsuri este dată de sinergia tuturor proiectelor care vor fi implementate în teritoriu: </w:t>
            </w:r>
          </w:p>
          <w:p w:rsidR="002156F2" w:rsidRPr="005D17A0" w:rsidRDefault="002156F2">
            <w:pPr>
              <w:numPr>
                <w:ilvl w:val="1"/>
                <w:numId w:val="45"/>
              </w:numPr>
              <w:pBdr>
                <w:top w:val="nil"/>
                <w:left w:val="nil"/>
                <w:bottom w:val="nil"/>
                <w:right w:val="nil"/>
                <w:between w:val="nil"/>
              </w:pBdr>
              <w:spacing w:after="0"/>
              <w:ind w:left="0" w:firstLine="284"/>
              <w:rPr>
                <w:rFonts w:ascii="Trebuchet MS" w:hAnsi="Trebuchet MS"/>
                <w:color w:val="000000"/>
              </w:rPr>
            </w:pPr>
            <w:r w:rsidRPr="00BE19E2">
              <w:rPr>
                <w:rFonts w:ascii="Trebuchet MS" w:eastAsia="Times New Roman" w:hAnsi="Trebuchet MS" w:cs="Times New Roman"/>
                <w:color w:val="000000"/>
              </w:rPr>
              <w:t>Proiectele din această măsură vor crește atractivitatea teritoriului, ceea ce va duce la creșterea numărului de turiști. Cu cât sunt implementate mai multe proiecte, cu atât turiștii vor petrece mai mult timp în teritoriu și vor cheltui mai mulți bani – valoarea adăugată a turismului e dată de veniturile încasate nu doar la unitățile de primire turistică, ci și la restaurante/ magazine/ furnizori servicii de agrement/ ATM-uri/ unități bancare etc. De asemenea, conservarea/promovarea anumitor elemente de patrimoniu imaterial (meșteșuguri îndeosebi) va duce la apariția unor potențiale surse de venit pentru localnici;</w:t>
            </w:r>
          </w:p>
          <w:p w:rsidR="002156F2" w:rsidRPr="005D17A0" w:rsidRDefault="002156F2">
            <w:pPr>
              <w:numPr>
                <w:ilvl w:val="1"/>
                <w:numId w:val="45"/>
              </w:numPr>
              <w:pBdr>
                <w:top w:val="nil"/>
                <w:left w:val="nil"/>
                <w:bottom w:val="nil"/>
                <w:right w:val="nil"/>
                <w:between w:val="nil"/>
              </w:pBdr>
              <w:spacing w:after="0"/>
              <w:ind w:left="0" w:firstLine="284"/>
              <w:rPr>
                <w:rFonts w:ascii="Trebuchet MS" w:hAnsi="Trebuchet MS"/>
                <w:color w:val="000000"/>
              </w:rPr>
            </w:pPr>
            <w:r w:rsidRPr="00BE19E2">
              <w:rPr>
                <w:rFonts w:ascii="Trebuchet MS" w:eastAsia="Times New Roman" w:hAnsi="Trebuchet MS" w:cs="Times New Roman"/>
                <w:color w:val="000000"/>
              </w:rPr>
              <w:t>Veniturile din turism duc la dezvoltarea și diversificarea activităților economice din teritoriu (mai multe oportunități de agrement), ceea ce înseamnă mai multe locuri de muncă la nivel local;</w:t>
            </w:r>
          </w:p>
          <w:p w:rsidR="002156F2" w:rsidRPr="005D17A0" w:rsidRDefault="002156F2">
            <w:pPr>
              <w:numPr>
                <w:ilvl w:val="1"/>
                <w:numId w:val="45"/>
              </w:numPr>
              <w:pBdr>
                <w:top w:val="nil"/>
                <w:left w:val="nil"/>
                <w:bottom w:val="nil"/>
                <w:right w:val="nil"/>
                <w:between w:val="nil"/>
              </w:pBdr>
              <w:spacing w:after="0"/>
              <w:ind w:left="0" w:firstLine="284"/>
              <w:rPr>
                <w:rFonts w:ascii="Trebuchet MS" w:hAnsi="Trebuchet MS"/>
                <w:color w:val="000000"/>
              </w:rPr>
            </w:pPr>
            <w:r w:rsidRPr="00BE19E2">
              <w:rPr>
                <w:rFonts w:ascii="Trebuchet MS" w:eastAsia="Times New Roman" w:hAnsi="Trebuchet MS" w:cs="Times New Roman"/>
                <w:color w:val="000000"/>
              </w:rPr>
              <w:t>Prosperitatea agenților economici înseamnă și mai multe venituri către consiliile locale, care își vor putea întreține, extinde și diversifica investițiile. Acestea vor duce nu doar la creșterea nivelului de trai, ci și la creșterea atractivității teritoriului pentru turiști;</w:t>
            </w:r>
          </w:p>
          <w:p w:rsidR="002156F2" w:rsidRPr="005D17A0" w:rsidRDefault="002156F2">
            <w:pPr>
              <w:numPr>
                <w:ilvl w:val="1"/>
                <w:numId w:val="45"/>
              </w:numPr>
              <w:pBdr>
                <w:top w:val="nil"/>
                <w:left w:val="nil"/>
                <w:bottom w:val="nil"/>
                <w:right w:val="nil"/>
                <w:between w:val="nil"/>
              </w:pBdr>
              <w:spacing w:after="0"/>
              <w:ind w:left="0" w:firstLine="284"/>
              <w:rPr>
                <w:rFonts w:ascii="Trebuchet MS" w:hAnsi="Trebuchet MS"/>
                <w:color w:val="000000"/>
              </w:rPr>
            </w:pPr>
            <w:r w:rsidRPr="00BE19E2">
              <w:rPr>
                <w:rFonts w:ascii="Trebuchet MS" w:eastAsia="Times New Roman" w:hAnsi="Trebuchet MS" w:cs="Times New Roman"/>
                <w:color w:val="000000"/>
              </w:rPr>
              <w:t>Astfel, valoarea adăugată a acestei măsuri nu este dată doar de sinergia proiectelor sale, ci și de potențialul multiplicator pe care îl are, ducând la o dezvoltare continuă, durabilă și sustenabilă a teritoriului.</w:t>
            </w:r>
          </w:p>
          <w:p w:rsidR="002156F2" w:rsidRPr="005D17A0" w:rsidRDefault="002156F2">
            <w:pPr>
              <w:numPr>
                <w:ilvl w:val="1"/>
                <w:numId w:val="45"/>
              </w:numPr>
              <w:pBdr>
                <w:top w:val="nil"/>
                <w:left w:val="nil"/>
                <w:bottom w:val="nil"/>
                <w:right w:val="nil"/>
                <w:between w:val="nil"/>
              </w:pBdr>
              <w:spacing w:after="0"/>
              <w:ind w:left="0" w:firstLine="284"/>
              <w:rPr>
                <w:rFonts w:ascii="Trebuchet MS" w:hAnsi="Trebuchet MS"/>
                <w:color w:val="000000"/>
              </w:rPr>
            </w:pPr>
            <w:r w:rsidRPr="00BE19E2">
              <w:rPr>
                <w:rFonts w:ascii="Trebuchet MS" w:eastAsia="Times New Roman" w:hAnsi="Trebuchet MS" w:cs="Times New Roman"/>
                <w:color w:val="000000"/>
              </w:rPr>
              <w:t>Măsura contribuie la dezvoltarea unui brand al teritoriului, ceea ce va aduce pe lângă o imagine îmbunătățită și dezvoltarea integrată a teritoriului: din punct de vedere economic, al diversificării activităților, al protecției mediului, a integrării și incluziunii sociale.</w:t>
            </w:r>
          </w:p>
          <w:p w:rsidR="002156F2" w:rsidRPr="00FA7C7D" w:rsidRDefault="002156F2">
            <w:pPr>
              <w:numPr>
                <w:ilvl w:val="1"/>
                <w:numId w:val="45"/>
              </w:numPr>
              <w:pBdr>
                <w:top w:val="nil"/>
                <w:left w:val="nil"/>
                <w:bottom w:val="nil"/>
                <w:right w:val="nil"/>
                <w:between w:val="nil"/>
              </w:pBdr>
              <w:spacing w:after="0"/>
              <w:ind w:left="0" w:firstLine="284"/>
              <w:rPr>
                <w:rFonts w:ascii="Trebuchet MS" w:hAnsi="Trebuchet MS"/>
                <w:color w:val="000000"/>
              </w:rPr>
            </w:pPr>
            <w:r w:rsidRPr="00BE19E2">
              <w:rPr>
                <w:rFonts w:ascii="Trebuchet MS" w:eastAsia="Times New Roman" w:hAnsi="Trebuchet MS" w:cs="Times New Roman"/>
                <w:color w:val="000000"/>
              </w:rPr>
              <w:t>Măsura încurajează implementarea unor activități inovative de branding/promovare a teritoriului, subliniind evoluția imaginii teritoriului și a populației din zona, cât și a bunurilor materiale și imateriale promovate.</w:t>
            </w:r>
          </w:p>
          <w:p w:rsidR="002156F2" w:rsidRPr="00FA7C7D" w:rsidRDefault="002156F2" w:rsidP="00841A06">
            <w:pPr>
              <w:pBdr>
                <w:top w:val="nil"/>
                <w:left w:val="nil"/>
                <w:bottom w:val="nil"/>
                <w:right w:val="nil"/>
                <w:between w:val="nil"/>
              </w:pBdr>
              <w:spacing w:after="0"/>
              <w:ind w:left="284"/>
              <w:rPr>
                <w:rFonts w:ascii="Trebuchet MS" w:hAnsi="Trebuchet MS"/>
                <w:color w:val="000000"/>
              </w:rPr>
            </w:pPr>
          </w:p>
        </w:tc>
      </w:tr>
      <w:tr w:rsidR="002156F2" w:rsidRPr="005D17A0" w:rsidTr="00841A06">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D5DCE4" w:themeFill="text2" w:themeFillTint="33"/>
          </w:tcPr>
          <w:p w:rsidR="002156F2" w:rsidRPr="005D17A0" w:rsidRDefault="002156F2" w:rsidP="00841A06">
            <w:pPr>
              <w:pStyle w:val="TableParagraph"/>
              <w:kinsoku w:val="0"/>
              <w:overflowPunct w:val="0"/>
              <w:spacing w:line="243" w:lineRule="exact"/>
              <w:ind w:left="240" w:right="210"/>
              <w:rPr>
                <w:b/>
                <w:bCs/>
                <w:sz w:val="22"/>
                <w:szCs w:val="22"/>
              </w:rPr>
            </w:pPr>
            <w:r w:rsidRPr="005D17A0">
              <w:rPr>
                <w:b/>
                <w:bCs/>
                <w:sz w:val="22"/>
                <w:szCs w:val="22"/>
              </w:rPr>
              <w:t>3.Trimiteri la alte acte legislative</w:t>
            </w:r>
          </w:p>
        </w:tc>
      </w:tr>
      <w:tr w:rsidR="002156F2" w:rsidRPr="005D17A0" w:rsidTr="00841A06">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auto"/>
          </w:tcPr>
          <w:p w:rsidR="002156F2" w:rsidRPr="005D17A0" w:rsidRDefault="002156F2" w:rsidP="00841A06">
            <w:pPr>
              <w:pStyle w:val="TableParagraph"/>
              <w:kinsoku w:val="0"/>
              <w:overflowPunct w:val="0"/>
              <w:spacing w:line="276" w:lineRule="auto"/>
              <w:ind w:right="210"/>
              <w:jc w:val="both"/>
              <w:rPr>
                <w:b/>
                <w:bCs/>
                <w:sz w:val="22"/>
                <w:szCs w:val="22"/>
              </w:rPr>
            </w:pPr>
          </w:p>
          <w:p w:rsidR="002156F2" w:rsidRPr="005D17A0" w:rsidRDefault="002156F2" w:rsidP="00841A06">
            <w:pPr>
              <w:pStyle w:val="TableParagraph"/>
              <w:kinsoku w:val="0"/>
              <w:overflowPunct w:val="0"/>
              <w:spacing w:line="276" w:lineRule="auto"/>
              <w:ind w:left="240" w:right="210"/>
              <w:jc w:val="both"/>
              <w:rPr>
                <w:sz w:val="22"/>
                <w:szCs w:val="22"/>
              </w:rPr>
            </w:pPr>
            <w:r>
              <w:rPr>
                <w:b/>
                <w:bCs/>
                <w:sz w:val="22"/>
                <w:szCs w:val="22"/>
              </w:rPr>
              <w:t xml:space="preserve">Legislaţie UE: </w:t>
            </w:r>
            <w:r>
              <w:rPr>
                <w:sz w:val="22"/>
                <w:szCs w:val="22"/>
              </w:rPr>
              <w:t xml:space="preserve">R (UE) nr. 1303/ 2013 de stabilire a unor dispoziții comune privind Fondul european de dezvoltare regională, FSE, FC, FEADR și Fondul european pentru pescuit și afaceri maritime, precum și de stabilire a unor dispoziții generale privind Fondul european de dezvoltare regională, Fondul social european, Fondul de coeziune și Fondul european pentru pescuit și afaceri maritime; Reg.(UE) nr. 807/2014, Reg. de implementare (UE)808/ 2014, Reg. (UE)1336/ 2013 de modificare a Directivelor 2004/17/CE, 2004/18/CE si 2009/81/CE al Parlamentului European si al Consiliului in ceea ce priveste pragurile de aplicare pentru procedurile de atribuire a contractelor de achizitii. </w:t>
            </w:r>
          </w:p>
          <w:p w:rsidR="002156F2" w:rsidRPr="00FA7C7D" w:rsidRDefault="002156F2" w:rsidP="00841A06">
            <w:pPr>
              <w:pStyle w:val="TableParagraph"/>
              <w:kinsoku w:val="0"/>
              <w:overflowPunct w:val="0"/>
              <w:spacing w:line="276" w:lineRule="auto"/>
              <w:ind w:left="240" w:right="210"/>
              <w:jc w:val="both"/>
              <w:rPr>
                <w:b/>
                <w:bCs/>
                <w:sz w:val="22"/>
                <w:szCs w:val="22"/>
              </w:rPr>
            </w:pPr>
          </w:p>
          <w:p w:rsidR="002156F2" w:rsidRPr="005D17A0" w:rsidRDefault="002156F2" w:rsidP="00841A06">
            <w:pPr>
              <w:pStyle w:val="TableParagraph"/>
              <w:kinsoku w:val="0"/>
              <w:overflowPunct w:val="0"/>
              <w:spacing w:line="276" w:lineRule="auto"/>
              <w:ind w:left="240" w:right="210"/>
              <w:jc w:val="both"/>
              <w:rPr>
                <w:sz w:val="22"/>
                <w:szCs w:val="22"/>
              </w:rPr>
            </w:pPr>
            <w:r w:rsidRPr="00FA7C7D">
              <w:rPr>
                <w:b/>
                <w:bCs/>
                <w:sz w:val="22"/>
                <w:szCs w:val="22"/>
              </w:rPr>
              <w:t xml:space="preserve">Legislaţie Naţională: </w:t>
            </w:r>
            <w:r w:rsidRPr="00FA7C7D">
              <w:rPr>
                <w:sz w:val="22"/>
                <w:szCs w:val="22"/>
              </w:rPr>
              <w:t>Legea nr. 346/2004 privind stimularea înființării și dezvoltării întreprinderilor mici și mijlocii cu modificările şi completările ulterioare</w:t>
            </w:r>
            <w:proofErr w:type="gramStart"/>
            <w:r w:rsidRPr="00FA7C7D">
              <w:rPr>
                <w:sz w:val="22"/>
                <w:szCs w:val="22"/>
              </w:rPr>
              <w:t>;Ordonan</w:t>
            </w:r>
            <w:proofErr w:type="gramEnd"/>
            <w:r w:rsidRPr="00FA7C7D">
              <w:rPr>
                <w:sz w:val="22"/>
                <w:szCs w:val="22"/>
              </w:rPr>
              <w:t xml:space="preserve">ță de urgență nr. 44/2008 privind desfășurarea activităților economice de către </w:t>
            </w:r>
            <w:r w:rsidRPr="00FA7C7D">
              <w:rPr>
                <w:sz w:val="22"/>
                <w:szCs w:val="22"/>
              </w:rPr>
              <w:lastRenderedPageBreak/>
              <w:t>persoanele fizice autorizate, întreprinderile individuale și întreprinderile familiale cu modificările și completările ulterioare</w:t>
            </w:r>
            <w:proofErr w:type="gramStart"/>
            <w:r w:rsidRPr="00FA7C7D">
              <w:rPr>
                <w:sz w:val="22"/>
                <w:szCs w:val="22"/>
              </w:rPr>
              <w:t>;Ordonanţa</w:t>
            </w:r>
            <w:proofErr w:type="gramEnd"/>
            <w:r w:rsidRPr="00FA7C7D">
              <w:rPr>
                <w:sz w:val="22"/>
                <w:szCs w:val="22"/>
              </w:rPr>
              <w:t xml:space="preserve"> Guvernului nr. 8/2013 pentru modificarea şi completarea Legii nr. 571/2003 privind Codul fiscal şi reglementarea unor măsuri financiar-fiscale cu modificările şi completările ulterioare; Ordonanța Guvernului nr. 129/2000 privind formarea profesională </w:t>
            </w:r>
            <w:proofErr w:type="gramStart"/>
            <w:r w:rsidRPr="00FA7C7D">
              <w:rPr>
                <w:sz w:val="22"/>
                <w:szCs w:val="22"/>
              </w:rPr>
              <w:t>a</w:t>
            </w:r>
            <w:proofErr w:type="gramEnd"/>
            <w:r w:rsidRPr="00FA7C7D">
              <w:rPr>
                <w:sz w:val="22"/>
                <w:szCs w:val="22"/>
              </w:rPr>
              <w:t xml:space="preserve"> adulților, aprobată cu modificări și completări prin Legea nr. 375/2002, Ordonanța Guvernului nr.76/2004, cu modificările şi</w:t>
            </w:r>
            <w:r>
              <w:rPr>
                <w:sz w:val="22"/>
                <w:szCs w:val="22"/>
              </w:rPr>
              <w:t xml:space="preserve"> </w:t>
            </w:r>
            <w:r w:rsidRPr="00FA7C7D">
              <w:rPr>
                <w:sz w:val="22"/>
                <w:szCs w:val="22"/>
              </w:rPr>
              <w:t>completările ulterioare.</w:t>
            </w:r>
          </w:p>
          <w:p w:rsidR="002156F2" w:rsidRPr="005D17A0" w:rsidRDefault="002156F2" w:rsidP="00841A06">
            <w:pPr>
              <w:pStyle w:val="TableParagraph"/>
              <w:kinsoku w:val="0"/>
              <w:overflowPunct w:val="0"/>
              <w:spacing w:line="243" w:lineRule="exact"/>
              <w:ind w:left="240" w:right="210"/>
              <w:rPr>
                <w:bCs/>
                <w:sz w:val="22"/>
                <w:szCs w:val="22"/>
              </w:rPr>
            </w:pPr>
          </w:p>
        </w:tc>
      </w:tr>
      <w:tr w:rsidR="002156F2" w:rsidRPr="005D17A0" w:rsidTr="00841A06">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D5DCE4" w:themeFill="text2" w:themeFillTint="33"/>
          </w:tcPr>
          <w:p w:rsidR="002156F2" w:rsidRPr="00CD1690" w:rsidRDefault="002156F2" w:rsidP="00841A06">
            <w:pPr>
              <w:pStyle w:val="TableParagraph"/>
              <w:kinsoku w:val="0"/>
              <w:overflowPunct w:val="0"/>
              <w:spacing w:line="243" w:lineRule="exact"/>
              <w:ind w:left="240" w:right="210"/>
              <w:rPr>
                <w:b/>
                <w:bCs/>
                <w:sz w:val="22"/>
                <w:szCs w:val="22"/>
              </w:rPr>
            </w:pPr>
            <w:r w:rsidRPr="005D17A0">
              <w:rPr>
                <w:b/>
                <w:bCs/>
                <w:sz w:val="22"/>
                <w:szCs w:val="22"/>
              </w:rPr>
              <w:lastRenderedPageBreak/>
              <w:t>4.Beneficiari direcţi/indirecţi (grup ţintă)</w:t>
            </w:r>
          </w:p>
        </w:tc>
      </w:tr>
      <w:tr w:rsidR="002156F2" w:rsidRPr="005D17A0" w:rsidTr="00841A06">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auto"/>
          </w:tcPr>
          <w:p w:rsidR="002156F2" w:rsidRPr="00FA7C7D" w:rsidRDefault="002156F2" w:rsidP="00841A06">
            <w:pPr>
              <w:jc w:val="both"/>
              <w:rPr>
                <w:rFonts w:ascii="Trebuchet MS" w:eastAsia="Times New Roman" w:hAnsi="Trebuchet MS" w:cs="Times New Roman"/>
                <w:b/>
              </w:rPr>
            </w:pPr>
            <w:r w:rsidRPr="00FA7C7D">
              <w:rPr>
                <w:rFonts w:ascii="Trebuchet MS" w:eastAsia="Times New Roman" w:hAnsi="Trebuchet MS" w:cs="Times New Roman"/>
                <w:b/>
              </w:rPr>
              <w:t>Beneficiari direcți:</w:t>
            </w:r>
          </w:p>
          <w:p w:rsidR="002156F2" w:rsidRPr="005D17A0" w:rsidRDefault="002156F2">
            <w:pPr>
              <w:pStyle w:val="ListParagraph"/>
              <w:numPr>
                <w:ilvl w:val="0"/>
                <w:numId w:val="47"/>
              </w:numPr>
              <w:spacing w:after="0"/>
              <w:ind w:right="210"/>
              <w:contextualSpacing/>
              <w:jc w:val="both"/>
              <w:rPr>
                <w:rFonts w:ascii="Trebuchet MS" w:hAnsi="Trebuchet MS"/>
              </w:rPr>
            </w:pPr>
            <w:r w:rsidRPr="005D17A0">
              <w:rPr>
                <w:rFonts w:ascii="Trebuchet MS" w:hAnsi="Trebuchet MS"/>
              </w:rPr>
              <w:t xml:space="preserve">Entități publice (UAT din teritoriul GAL DD, reprezentanți ai UAT etc.); </w:t>
            </w:r>
          </w:p>
          <w:p w:rsidR="002156F2" w:rsidRPr="005D17A0" w:rsidRDefault="002156F2">
            <w:pPr>
              <w:pStyle w:val="ListParagraph"/>
              <w:numPr>
                <w:ilvl w:val="0"/>
                <w:numId w:val="47"/>
              </w:numPr>
              <w:spacing w:after="0"/>
              <w:ind w:right="210"/>
              <w:contextualSpacing/>
              <w:jc w:val="both"/>
              <w:rPr>
                <w:rFonts w:ascii="Trebuchet MS" w:hAnsi="Trebuchet MS"/>
              </w:rPr>
            </w:pPr>
            <w:r>
              <w:rPr>
                <w:rFonts w:ascii="Trebuchet MS" w:hAnsi="Trebuchet MS"/>
              </w:rPr>
              <w:t>Reprezentanți ai societății civile care au ca scop promovarea turismului, activități culturale, ocrotirea patrimoniului, activități de ecologie sau care au în proprietate/ custodie obiective de patrimoniu de orice fel – natural/ uman material/ uman imaterial.</w:t>
            </w:r>
          </w:p>
          <w:p w:rsidR="002156F2" w:rsidRPr="00FA7C7D" w:rsidRDefault="002156F2" w:rsidP="00841A06">
            <w:pPr>
              <w:spacing w:after="0"/>
              <w:ind w:left="150" w:right="210"/>
              <w:jc w:val="both"/>
              <w:rPr>
                <w:rFonts w:ascii="Trebuchet MS" w:eastAsia="Times New Roman" w:hAnsi="Trebuchet MS" w:cs="Times New Roman"/>
              </w:rPr>
            </w:pPr>
            <w:r w:rsidRPr="00FA7C7D">
              <w:rPr>
                <w:rFonts w:ascii="Trebuchet MS" w:eastAsia="Times New Roman" w:hAnsi="Trebuchet MS" w:cs="Times New Roman"/>
                <w:b/>
              </w:rPr>
              <w:t>Beneficiari indirecți:</w:t>
            </w:r>
            <w:r w:rsidRPr="00FA7C7D">
              <w:rPr>
                <w:rFonts w:ascii="Trebuchet MS" w:eastAsia="Times New Roman" w:hAnsi="Trebuchet MS" w:cs="Times New Roman"/>
              </w:rPr>
              <w:t xml:space="preserve"> Populația locală, actorii economici locali (agricultură și servicii, îndeosebi cei implicați în turism, dar nu numai), turisti, etc</w:t>
            </w:r>
          </w:p>
        </w:tc>
      </w:tr>
      <w:tr w:rsidR="002156F2" w:rsidRPr="005D17A0" w:rsidTr="00841A06">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D5DCE4" w:themeFill="text2" w:themeFillTint="33"/>
          </w:tcPr>
          <w:p w:rsidR="002156F2" w:rsidRPr="005D17A0" w:rsidRDefault="002156F2" w:rsidP="00841A06">
            <w:pPr>
              <w:pStyle w:val="TableParagraph"/>
              <w:kinsoku w:val="0"/>
              <w:overflowPunct w:val="0"/>
              <w:spacing w:line="243" w:lineRule="exact"/>
              <w:ind w:left="240" w:right="210"/>
              <w:rPr>
                <w:b/>
                <w:bCs/>
                <w:sz w:val="22"/>
                <w:szCs w:val="22"/>
              </w:rPr>
            </w:pPr>
            <w:r w:rsidRPr="005D17A0">
              <w:rPr>
                <w:b/>
                <w:bCs/>
                <w:sz w:val="22"/>
                <w:szCs w:val="22"/>
              </w:rPr>
              <w:t>5.Tip de sprijin (conform art. 67 din Reg. (UE) nr.1303/2013)</w:t>
            </w:r>
          </w:p>
          <w:p w:rsidR="002156F2" w:rsidRPr="005D17A0" w:rsidRDefault="002156F2" w:rsidP="00841A06">
            <w:pPr>
              <w:pStyle w:val="TableParagraph"/>
              <w:kinsoku w:val="0"/>
              <w:overflowPunct w:val="0"/>
              <w:spacing w:line="243" w:lineRule="exact"/>
              <w:ind w:left="240" w:right="210"/>
              <w:rPr>
                <w:b/>
                <w:bCs/>
                <w:sz w:val="22"/>
                <w:szCs w:val="22"/>
              </w:rPr>
            </w:pPr>
          </w:p>
        </w:tc>
      </w:tr>
      <w:tr w:rsidR="002156F2" w:rsidRPr="005D17A0" w:rsidTr="00841A06">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auto"/>
          </w:tcPr>
          <w:p w:rsidR="002156F2" w:rsidRPr="00FA7C7D" w:rsidRDefault="002156F2" w:rsidP="00841A06">
            <w:pPr>
              <w:pBdr>
                <w:top w:val="nil"/>
                <w:left w:val="nil"/>
                <w:bottom w:val="nil"/>
                <w:right w:val="nil"/>
                <w:between w:val="nil"/>
              </w:pBdr>
              <w:spacing w:after="0"/>
              <w:jc w:val="both"/>
              <w:rPr>
                <w:rFonts w:ascii="Trebuchet MS" w:eastAsia="Times New Roman" w:hAnsi="Trebuchet MS" w:cs="Times New Roman"/>
                <w:color w:val="000000"/>
              </w:rPr>
            </w:pPr>
            <w:r w:rsidRPr="00FA7C7D">
              <w:rPr>
                <w:rFonts w:ascii="Trebuchet MS" w:eastAsia="Times New Roman" w:hAnsi="Trebuchet MS" w:cs="Times New Roman"/>
                <w:b/>
                <w:color w:val="000000"/>
              </w:rPr>
              <w:t xml:space="preserve"> Tip de sprijin </w:t>
            </w:r>
            <w:r w:rsidRPr="00FA7C7D">
              <w:rPr>
                <w:rFonts w:ascii="Trebuchet MS" w:eastAsia="Times New Roman" w:hAnsi="Trebuchet MS" w:cs="Times New Roman"/>
                <w:color w:val="000000"/>
              </w:rPr>
              <w:t xml:space="preserve">(conform art. 67 din Reg. (UE) nr.1303/2013) </w:t>
            </w:r>
          </w:p>
          <w:p w:rsidR="002156F2" w:rsidRPr="00FA7C7D" w:rsidRDefault="002156F2">
            <w:pPr>
              <w:numPr>
                <w:ilvl w:val="0"/>
                <w:numId w:val="46"/>
              </w:numPr>
              <w:pBdr>
                <w:top w:val="nil"/>
                <w:left w:val="nil"/>
                <w:bottom w:val="nil"/>
                <w:right w:val="nil"/>
                <w:between w:val="nil"/>
              </w:pBdr>
              <w:spacing w:after="0"/>
              <w:ind w:left="900" w:hanging="218"/>
              <w:jc w:val="both"/>
              <w:rPr>
                <w:rFonts w:ascii="Trebuchet MS" w:hAnsi="Trebuchet MS"/>
                <w:color w:val="000000"/>
              </w:rPr>
            </w:pPr>
            <w:r w:rsidRPr="00FA7C7D">
              <w:rPr>
                <w:rFonts w:ascii="Trebuchet MS" w:eastAsia="Times New Roman" w:hAnsi="Trebuchet MS" w:cs="Times New Roman"/>
                <w:color w:val="000000"/>
              </w:rPr>
              <w:t>Rambursarea costurilor eligibile suportate și plătite efectiv;</w:t>
            </w:r>
          </w:p>
          <w:p w:rsidR="002156F2" w:rsidRPr="00CD1690" w:rsidRDefault="002156F2">
            <w:pPr>
              <w:pStyle w:val="ListParagraph"/>
              <w:numPr>
                <w:ilvl w:val="0"/>
                <w:numId w:val="46"/>
              </w:numPr>
              <w:spacing w:after="0"/>
              <w:ind w:left="900" w:hanging="270"/>
              <w:contextualSpacing/>
              <w:rPr>
                <w:rFonts w:ascii="Trebuchet MS" w:hAnsi="Trebuchet MS"/>
                <w:color w:val="000000"/>
              </w:rPr>
            </w:pPr>
            <w:r w:rsidRPr="005D17A0">
              <w:rPr>
                <w:rFonts w:ascii="Trebuchet MS" w:hAnsi="Trebuchet MS"/>
                <w:color w:val="000000"/>
              </w:rPr>
              <w:t>Plăți în avans, cu condiția constituirii unei garanții bancare sau a unei garanții echivalente corespunzătoare procentului de 100 % din valoarea avansului, în conformitate cu art. 45 (4) și art. 63 ale Reg. (UE) nr. 1305/2013.</w:t>
            </w:r>
          </w:p>
        </w:tc>
      </w:tr>
      <w:tr w:rsidR="002156F2" w:rsidRPr="005D17A0" w:rsidTr="00841A06">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D5DCE4" w:themeFill="text2" w:themeFillTint="33"/>
          </w:tcPr>
          <w:p w:rsidR="002156F2" w:rsidRPr="005D17A0" w:rsidRDefault="002156F2" w:rsidP="00841A06">
            <w:pPr>
              <w:pStyle w:val="TableParagraph"/>
              <w:kinsoku w:val="0"/>
              <w:overflowPunct w:val="0"/>
              <w:spacing w:line="243" w:lineRule="exact"/>
              <w:ind w:left="240" w:right="210"/>
              <w:rPr>
                <w:b/>
                <w:bCs/>
                <w:sz w:val="22"/>
                <w:szCs w:val="22"/>
              </w:rPr>
            </w:pPr>
            <w:r w:rsidRPr="005D17A0">
              <w:rPr>
                <w:b/>
                <w:bCs/>
                <w:sz w:val="22"/>
                <w:szCs w:val="22"/>
              </w:rPr>
              <w:t>6.Tipuri de acţiuni eligibile şi neeligibile</w:t>
            </w:r>
          </w:p>
        </w:tc>
      </w:tr>
      <w:tr w:rsidR="002156F2" w:rsidRPr="005D17A0" w:rsidTr="00841A06">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auto"/>
          </w:tcPr>
          <w:p w:rsidR="002156F2" w:rsidRPr="00FA7C7D" w:rsidRDefault="002156F2" w:rsidP="00841A06">
            <w:pPr>
              <w:pBdr>
                <w:top w:val="nil"/>
                <w:left w:val="nil"/>
                <w:bottom w:val="nil"/>
                <w:right w:val="nil"/>
                <w:between w:val="nil"/>
              </w:pBdr>
              <w:spacing w:after="0"/>
              <w:ind w:right="300"/>
              <w:jc w:val="both"/>
              <w:rPr>
                <w:rFonts w:ascii="Trebuchet MS" w:eastAsia="Times New Roman" w:hAnsi="Trebuchet MS" w:cs="Times New Roman"/>
                <w:b/>
                <w:i/>
                <w:color w:val="000000"/>
              </w:rPr>
            </w:pPr>
            <w:r>
              <w:rPr>
                <w:rFonts w:ascii="Trebuchet MS" w:hAnsi="Trebuchet MS" w:cs="Times New Roman"/>
                <w:b/>
                <w:i/>
                <w:color w:val="000000"/>
              </w:rPr>
              <w:t>6.1.</w:t>
            </w:r>
            <w:r w:rsidRPr="00FA7C7D">
              <w:rPr>
                <w:rFonts w:ascii="Trebuchet MS" w:hAnsi="Trebuchet MS" w:cs="Times New Roman"/>
                <w:b/>
                <w:i/>
                <w:color w:val="000000"/>
              </w:rPr>
              <w:t>Acțiuni eligibile sunt:</w:t>
            </w:r>
          </w:p>
          <w:p w:rsidR="002156F2" w:rsidRPr="00FA7C7D" w:rsidRDefault="002156F2" w:rsidP="00841A06">
            <w:pPr>
              <w:spacing w:after="0"/>
              <w:ind w:left="330" w:right="300" w:hanging="120"/>
              <w:jc w:val="both"/>
              <w:rPr>
                <w:rFonts w:ascii="Trebuchet MS" w:eastAsia="Times New Roman" w:hAnsi="Trebuchet MS" w:cs="Times New Roman"/>
              </w:rPr>
            </w:pPr>
            <w:r>
              <w:rPr>
                <w:rFonts w:ascii="Trebuchet MS" w:eastAsia="Times New Roman" w:hAnsi="Trebuchet MS" w:cs="Times New Roman"/>
              </w:rPr>
              <w:t>6</w:t>
            </w:r>
            <w:r w:rsidRPr="00FA7C7D">
              <w:rPr>
                <w:rFonts w:ascii="Trebuchet MS" w:eastAsia="Times New Roman" w:hAnsi="Trebuchet MS" w:cs="Times New Roman"/>
              </w:rPr>
              <w:t>.1.1 Organizarea unor evenimente, activități care au in vedere punerea in valoare a patrimoniului local, contribuie la consolidarea identitatii locale si la cresterea atractivitatii zonei (expozitii, festivaluri, scoli de vara, ateliere si seminarii, tabere si ture turistice tematice, ateliere de lucru pentru diverse activitati cu scopuri diferite, cunoasterea si protejarea patrimoniului local, programe educative culturale/de ecologie, programe de constientizare cu privire la patrimoniul local si probleme de mediu, activitati de promovare si sustinere a protectiei mediului etc.) Aceste activitati sau evenimnte, etc, pot avea si un caracter repetitiv.</w:t>
            </w:r>
          </w:p>
          <w:p w:rsidR="002156F2" w:rsidRPr="00FA7C7D" w:rsidRDefault="002156F2" w:rsidP="00841A06">
            <w:pPr>
              <w:spacing w:after="0"/>
              <w:ind w:left="330" w:right="300" w:hanging="120"/>
              <w:jc w:val="both"/>
              <w:rPr>
                <w:rFonts w:ascii="Trebuchet MS" w:eastAsia="Times New Roman" w:hAnsi="Trebuchet MS" w:cs="Times New Roman"/>
              </w:rPr>
            </w:pPr>
            <w:r>
              <w:rPr>
                <w:rFonts w:ascii="Trebuchet MS" w:eastAsia="Times New Roman" w:hAnsi="Trebuchet MS" w:cs="Times New Roman"/>
              </w:rPr>
              <w:t>6</w:t>
            </w:r>
            <w:r w:rsidRPr="00FA7C7D">
              <w:rPr>
                <w:rFonts w:ascii="Trebuchet MS" w:eastAsia="Times New Roman" w:hAnsi="Trebuchet MS" w:cs="Times New Roman"/>
              </w:rPr>
              <w:t>.1.2 Activitati specifice de branding teritorial in vederea elaborarii unei strategii de marketing pentru teritoriul acoperit de parteneriat astfel incat toate sectoarele identificate in zona sa beneficieze de o promovare adecvata, eficienta si orientata catre consumatori, contribuind astfel la cresterea valorii adaugate a serviciilor si produselor locale, respectiv la atractivitatea teritoriului (studii de piata, elaborare plan de marketing, realizare site de promovare, campanii/evenimente de promovare teritoriala, identificarea produselor/serviciilor locale etc.)</w:t>
            </w:r>
          </w:p>
          <w:p w:rsidR="002156F2" w:rsidRPr="00FA7C7D" w:rsidRDefault="002156F2" w:rsidP="00841A06">
            <w:pPr>
              <w:spacing w:after="0"/>
              <w:ind w:left="330" w:right="300" w:hanging="120"/>
              <w:jc w:val="both"/>
              <w:rPr>
                <w:rFonts w:ascii="Trebuchet MS" w:eastAsia="Times New Roman" w:hAnsi="Trebuchet MS" w:cs="Times New Roman"/>
              </w:rPr>
            </w:pPr>
            <w:r>
              <w:rPr>
                <w:rFonts w:ascii="Trebuchet MS" w:eastAsia="Times New Roman" w:hAnsi="Trebuchet MS" w:cs="Times New Roman"/>
              </w:rPr>
              <w:t>6</w:t>
            </w:r>
            <w:r w:rsidRPr="00FA7C7D">
              <w:rPr>
                <w:rFonts w:ascii="Trebuchet MS" w:eastAsia="Times New Roman" w:hAnsi="Trebuchet MS" w:cs="Times New Roman"/>
              </w:rPr>
              <w:t>.1.3 Activitati de promovare: inchirierea unor echipamente si obiecte necesare pentru desfasurarea activitatilor (standuri, scene mobile, statii de sonorizare si amplificare etc.)</w:t>
            </w:r>
          </w:p>
          <w:p w:rsidR="002156F2" w:rsidRPr="00FA7C7D" w:rsidRDefault="002156F2" w:rsidP="00841A06">
            <w:pPr>
              <w:spacing w:after="0"/>
              <w:ind w:left="330" w:right="300" w:hanging="120"/>
              <w:jc w:val="both"/>
              <w:rPr>
                <w:rFonts w:ascii="Trebuchet MS" w:eastAsia="Times New Roman" w:hAnsi="Trebuchet MS" w:cs="Times New Roman"/>
              </w:rPr>
            </w:pPr>
            <w:r>
              <w:rPr>
                <w:rFonts w:ascii="Trebuchet MS" w:eastAsia="Times New Roman" w:hAnsi="Trebuchet MS" w:cs="Times New Roman"/>
              </w:rPr>
              <w:t>6</w:t>
            </w:r>
            <w:r w:rsidRPr="00FA7C7D">
              <w:rPr>
                <w:rFonts w:ascii="Trebuchet MS" w:eastAsia="Times New Roman" w:hAnsi="Trebuchet MS" w:cs="Times New Roman"/>
              </w:rPr>
              <w:t xml:space="preserve">.1.4 </w:t>
            </w:r>
          </w:p>
          <w:p w:rsidR="002156F2" w:rsidRPr="00FA7C7D" w:rsidRDefault="002156F2" w:rsidP="00841A06">
            <w:pPr>
              <w:spacing w:after="0"/>
              <w:ind w:left="330" w:right="300" w:hanging="120"/>
              <w:jc w:val="both"/>
              <w:rPr>
                <w:rFonts w:ascii="Trebuchet MS" w:eastAsia="Times New Roman" w:hAnsi="Trebuchet MS" w:cs="Times New Roman"/>
              </w:rPr>
            </w:pPr>
            <w:r>
              <w:rPr>
                <w:rFonts w:ascii="Trebuchet MS" w:eastAsia="Times New Roman" w:hAnsi="Trebuchet MS" w:cs="Times New Roman"/>
              </w:rPr>
              <w:t>6</w:t>
            </w:r>
            <w:r w:rsidRPr="00FA7C7D">
              <w:rPr>
                <w:rFonts w:ascii="Trebuchet MS" w:eastAsia="Times New Roman" w:hAnsi="Trebuchet MS" w:cs="Times New Roman"/>
              </w:rPr>
              <w:t>.1.5 Animarea zonei</w:t>
            </w:r>
          </w:p>
          <w:p w:rsidR="002156F2" w:rsidRPr="00FA7C7D" w:rsidRDefault="002156F2" w:rsidP="00841A06">
            <w:pPr>
              <w:spacing w:after="0"/>
              <w:ind w:left="330" w:right="300" w:hanging="120"/>
              <w:jc w:val="both"/>
              <w:rPr>
                <w:rFonts w:ascii="Trebuchet MS" w:eastAsia="Times New Roman" w:hAnsi="Trebuchet MS" w:cs="Times New Roman"/>
              </w:rPr>
            </w:pPr>
            <w:r>
              <w:rPr>
                <w:rFonts w:ascii="Trebuchet MS" w:eastAsia="Times New Roman" w:hAnsi="Trebuchet MS" w:cs="Times New Roman"/>
              </w:rPr>
              <w:t>6</w:t>
            </w:r>
            <w:r w:rsidRPr="00FA7C7D">
              <w:rPr>
                <w:rFonts w:ascii="Trebuchet MS" w:eastAsia="Times New Roman" w:hAnsi="Trebuchet MS" w:cs="Times New Roman"/>
              </w:rPr>
              <w:t xml:space="preserve">.1.6 Acțiuni inovative de branding/promovare: (ce țin de tehnologie) albume </w:t>
            </w:r>
            <w:r w:rsidRPr="00FA7C7D">
              <w:rPr>
                <w:rFonts w:ascii="Trebuchet MS" w:eastAsia="Times New Roman" w:hAnsi="Trebuchet MS" w:cs="Times New Roman"/>
              </w:rPr>
              <w:lastRenderedPageBreak/>
              <w:t>digitale, trasee turistice digitale, hărți digitale, platforme de întâlnire digitale, (organizare de evenimente): evenimente multiculturale în teritoriu, evenimente de întâlnire a generațiilor, ateliere de lucru pentru transfer de cunoștințe (între generații, între culturi, etc.)</w:t>
            </w:r>
          </w:p>
          <w:p w:rsidR="002156F2" w:rsidRPr="00FA7C7D" w:rsidRDefault="002156F2">
            <w:pPr>
              <w:pStyle w:val="ListParagraph"/>
              <w:numPr>
                <w:ilvl w:val="2"/>
                <w:numId w:val="49"/>
              </w:numPr>
              <w:spacing w:after="0"/>
              <w:ind w:right="300"/>
              <w:jc w:val="both"/>
              <w:rPr>
                <w:rFonts w:ascii="Trebuchet MS" w:hAnsi="Trebuchet MS" w:cs="Times New Roman"/>
              </w:rPr>
            </w:pPr>
            <w:r w:rsidRPr="00FA7C7D">
              <w:rPr>
                <w:rFonts w:ascii="Trebuchet MS" w:hAnsi="Trebuchet MS" w:cs="Times New Roman"/>
              </w:rPr>
              <w:t>Acțiuni ce țin de protecția mediului și ecologizare</w:t>
            </w:r>
          </w:p>
          <w:p w:rsidR="002156F2" w:rsidRPr="00FA7C7D" w:rsidRDefault="002156F2">
            <w:pPr>
              <w:pStyle w:val="ListParagraph"/>
              <w:numPr>
                <w:ilvl w:val="1"/>
                <w:numId w:val="49"/>
              </w:numPr>
              <w:pBdr>
                <w:top w:val="nil"/>
                <w:left w:val="nil"/>
                <w:bottom w:val="nil"/>
                <w:right w:val="nil"/>
                <w:between w:val="nil"/>
              </w:pBdr>
              <w:spacing w:after="0"/>
              <w:ind w:right="300"/>
              <w:jc w:val="both"/>
              <w:rPr>
                <w:rFonts w:ascii="Trebuchet MS" w:hAnsi="Trebuchet MS" w:cs="Times New Roman"/>
                <w:b/>
                <w:i/>
                <w:color w:val="000000"/>
              </w:rPr>
            </w:pPr>
            <w:r w:rsidRPr="00FA7C7D">
              <w:rPr>
                <w:rFonts w:ascii="Trebuchet MS" w:hAnsi="Trebuchet MS" w:cs="Times New Roman"/>
                <w:b/>
                <w:i/>
                <w:color w:val="000000"/>
              </w:rPr>
              <w:t>Acțiuni neeligibile:</w:t>
            </w:r>
          </w:p>
          <w:p w:rsidR="002156F2" w:rsidRPr="00FA7C7D" w:rsidRDefault="002156F2" w:rsidP="00841A06">
            <w:pPr>
              <w:pBdr>
                <w:top w:val="nil"/>
                <w:left w:val="nil"/>
                <w:bottom w:val="nil"/>
                <w:right w:val="nil"/>
                <w:between w:val="nil"/>
              </w:pBdr>
              <w:spacing w:after="0"/>
              <w:ind w:left="597" w:right="300"/>
              <w:jc w:val="both"/>
              <w:rPr>
                <w:rFonts w:ascii="Trebuchet MS" w:eastAsia="Times New Roman" w:hAnsi="Trebuchet MS" w:cs="Times New Roman"/>
                <w:color w:val="000000"/>
              </w:rPr>
            </w:pPr>
            <w:r>
              <w:rPr>
                <w:rFonts w:ascii="Trebuchet MS" w:eastAsia="Times New Roman" w:hAnsi="Trebuchet MS" w:cs="Times New Roman"/>
                <w:color w:val="000000"/>
              </w:rPr>
              <w:t xml:space="preserve">6.2.1 </w:t>
            </w:r>
            <w:r w:rsidRPr="00FA7C7D">
              <w:rPr>
                <w:rFonts w:ascii="Trebuchet MS" w:eastAsia="Times New Roman" w:hAnsi="Trebuchet MS" w:cs="Times New Roman"/>
                <w:color w:val="000000"/>
              </w:rPr>
              <w:t>Investiții sau dotări ale unităților de învățământ.</w:t>
            </w:r>
          </w:p>
          <w:p w:rsidR="002156F2" w:rsidRPr="00FA7C7D" w:rsidRDefault="002156F2">
            <w:pPr>
              <w:pStyle w:val="ListParagraph"/>
              <w:numPr>
                <w:ilvl w:val="2"/>
                <w:numId w:val="50"/>
              </w:numPr>
              <w:spacing w:after="0"/>
              <w:ind w:right="300"/>
              <w:rPr>
                <w:rFonts w:ascii="Trebuchet MS" w:hAnsi="Trebuchet MS" w:cs="Times New Roman"/>
              </w:rPr>
            </w:pPr>
            <w:r w:rsidRPr="00FA7C7D">
              <w:rPr>
                <w:rFonts w:ascii="Trebuchet MS" w:hAnsi="Trebuchet MS" w:cs="Times New Roman"/>
              </w:rPr>
              <w:t xml:space="preserve">   Investiții sau dotări în structurile de primire turistică.</w:t>
            </w:r>
          </w:p>
          <w:p w:rsidR="002156F2" w:rsidRDefault="002156F2" w:rsidP="00841A06">
            <w:pPr>
              <w:pBdr>
                <w:top w:val="nil"/>
                <w:left w:val="nil"/>
                <w:bottom w:val="nil"/>
                <w:right w:val="nil"/>
                <w:between w:val="nil"/>
              </w:pBdr>
              <w:spacing w:after="0"/>
              <w:ind w:left="142" w:right="300"/>
              <w:jc w:val="both"/>
              <w:rPr>
                <w:rFonts w:ascii="Trebuchet MS" w:eastAsia="Times New Roman" w:hAnsi="Trebuchet MS" w:cs="Times New Roman"/>
                <w:color w:val="000000"/>
              </w:rPr>
            </w:pPr>
            <w:r>
              <w:rPr>
                <w:rFonts w:ascii="Trebuchet MS" w:eastAsia="Times New Roman" w:hAnsi="Trebuchet MS" w:cs="Times New Roman"/>
                <w:color w:val="000000"/>
              </w:rPr>
              <w:t xml:space="preserve">6.2.3 </w:t>
            </w:r>
            <w:r w:rsidRPr="00FA7C7D">
              <w:rPr>
                <w:rFonts w:ascii="Trebuchet MS" w:eastAsia="Times New Roman" w:hAnsi="Trebuchet MS" w:cs="Times New Roman"/>
                <w:color w:val="000000"/>
              </w:rPr>
              <w:t>Reabilitare căi de acces.</w:t>
            </w:r>
          </w:p>
        </w:tc>
      </w:tr>
      <w:tr w:rsidR="002156F2" w:rsidRPr="005D17A0" w:rsidTr="00841A06">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D5DCE4" w:themeFill="text2" w:themeFillTint="33"/>
          </w:tcPr>
          <w:p w:rsidR="002156F2" w:rsidRPr="00CD1690" w:rsidRDefault="002156F2" w:rsidP="00841A06">
            <w:pPr>
              <w:pStyle w:val="TableParagraph"/>
              <w:kinsoku w:val="0"/>
              <w:overflowPunct w:val="0"/>
              <w:spacing w:line="243" w:lineRule="exact"/>
              <w:ind w:left="240" w:right="210"/>
              <w:rPr>
                <w:b/>
                <w:bCs/>
                <w:sz w:val="22"/>
                <w:szCs w:val="22"/>
                <w:shd w:val="clear" w:color="auto" w:fill="D5DCE4" w:themeFill="text2" w:themeFillTint="33"/>
              </w:rPr>
            </w:pPr>
            <w:r w:rsidRPr="005D17A0">
              <w:rPr>
                <w:b/>
                <w:bCs/>
                <w:sz w:val="22"/>
                <w:szCs w:val="22"/>
              </w:rPr>
              <w:lastRenderedPageBreak/>
              <w:t xml:space="preserve">7. </w:t>
            </w:r>
            <w:r w:rsidRPr="005D17A0">
              <w:rPr>
                <w:b/>
                <w:bCs/>
                <w:sz w:val="22"/>
                <w:szCs w:val="22"/>
                <w:shd w:val="clear" w:color="auto" w:fill="D5DCE4" w:themeFill="text2" w:themeFillTint="33"/>
              </w:rPr>
              <w:t>Condiţii de eligibilitate</w:t>
            </w:r>
          </w:p>
        </w:tc>
      </w:tr>
      <w:tr w:rsidR="002156F2" w:rsidRPr="005D17A0" w:rsidTr="00841A06">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auto"/>
          </w:tcPr>
          <w:p w:rsidR="002156F2" w:rsidRPr="005D17A0" w:rsidRDefault="002156F2" w:rsidP="00841A06">
            <w:pPr>
              <w:pStyle w:val="TableParagraph"/>
              <w:kinsoku w:val="0"/>
              <w:overflowPunct w:val="0"/>
              <w:spacing w:line="276" w:lineRule="auto"/>
              <w:ind w:left="0" w:right="210"/>
              <w:jc w:val="both"/>
              <w:rPr>
                <w:rFonts w:cs="Segoe UI Historic"/>
                <w:color w:val="050505"/>
                <w:sz w:val="22"/>
                <w:szCs w:val="22"/>
                <w:shd w:val="clear" w:color="auto" w:fill="FFFFFF"/>
              </w:rPr>
            </w:pPr>
            <w:r>
              <w:rPr>
                <w:rFonts w:cs="Segoe UI Historic"/>
                <w:color w:val="050505"/>
                <w:sz w:val="22"/>
                <w:szCs w:val="22"/>
                <w:shd w:val="clear" w:color="auto" w:fill="FFFFFF"/>
              </w:rPr>
              <w:t xml:space="preserve">    Solicitantul proiectului este eligibil dacă:</w:t>
            </w:r>
          </w:p>
          <w:p w:rsidR="002156F2" w:rsidRPr="005D17A0" w:rsidRDefault="002156F2" w:rsidP="00841A06">
            <w:pPr>
              <w:pStyle w:val="TableParagraph"/>
              <w:kinsoku w:val="0"/>
              <w:overflowPunct w:val="0"/>
              <w:spacing w:line="276" w:lineRule="auto"/>
              <w:ind w:left="240" w:right="210"/>
              <w:jc w:val="both"/>
              <w:rPr>
                <w:rFonts w:cs="Segoe UI Historic"/>
                <w:color w:val="050505"/>
                <w:sz w:val="22"/>
                <w:szCs w:val="22"/>
                <w:shd w:val="clear" w:color="auto" w:fill="FFFFFF"/>
              </w:rPr>
            </w:pPr>
            <w:r>
              <w:rPr>
                <w:rFonts w:cs="Segoe UI Historic"/>
                <w:color w:val="050505"/>
                <w:sz w:val="22"/>
                <w:szCs w:val="22"/>
                <w:shd w:val="clear" w:color="auto" w:fill="FFFFFF"/>
              </w:rPr>
              <w:t>7.1</w:t>
            </w:r>
            <w:r>
              <w:rPr>
                <w:rFonts w:cs="Segoe UI Historic"/>
                <w:color w:val="050505"/>
                <w:sz w:val="22"/>
                <w:szCs w:val="22"/>
                <w:shd w:val="clear" w:color="auto" w:fill="FFFFFF"/>
              </w:rPr>
              <w:tab/>
              <w:t>Se încadrează în categoria beneficiarilor eligibili, așa cum este ea definită în HG  226/2015.</w:t>
            </w:r>
          </w:p>
          <w:p w:rsidR="002156F2" w:rsidRPr="005D17A0" w:rsidRDefault="002156F2" w:rsidP="00841A06">
            <w:pPr>
              <w:pStyle w:val="TableParagraph"/>
              <w:kinsoku w:val="0"/>
              <w:overflowPunct w:val="0"/>
              <w:spacing w:line="276" w:lineRule="auto"/>
              <w:ind w:left="240" w:right="210"/>
              <w:jc w:val="both"/>
              <w:rPr>
                <w:rFonts w:cs="Segoe UI Historic"/>
                <w:color w:val="050505"/>
                <w:sz w:val="22"/>
                <w:szCs w:val="22"/>
                <w:shd w:val="clear" w:color="auto" w:fill="FFFFFF"/>
              </w:rPr>
            </w:pPr>
            <w:r>
              <w:rPr>
                <w:rFonts w:cs="Segoe UI Historic"/>
                <w:color w:val="050505"/>
                <w:sz w:val="22"/>
                <w:szCs w:val="22"/>
                <w:shd w:val="clear" w:color="auto" w:fill="FFFFFF"/>
              </w:rPr>
              <w:t>7.2</w:t>
            </w:r>
            <w:r>
              <w:rPr>
                <w:rFonts w:cs="Segoe UI Historic"/>
                <w:color w:val="050505"/>
                <w:sz w:val="22"/>
                <w:szCs w:val="22"/>
                <w:shd w:val="clear" w:color="auto" w:fill="FFFFFF"/>
              </w:rPr>
              <w:tab/>
              <w:t>Are sediul social/punct de lucru pe raza teritoriului GAL Delta Dunarii</w:t>
            </w:r>
          </w:p>
          <w:p w:rsidR="002156F2" w:rsidRPr="005D17A0" w:rsidRDefault="002156F2" w:rsidP="00841A06">
            <w:pPr>
              <w:pStyle w:val="TableParagraph"/>
              <w:kinsoku w:val="0"/>
              <w:overflowPunct w:val="0"/>
              <w:spacing w:line="276" w:lineRule="auto"/>
              <w:ind w:left="240" w:right="210"/>
              <w:jc w:val="both"/>
              <w:rPr>
                <w:rFonts w:cs="Segoe UI Historic"/>
                <w:color w:val="050505"/>
                <w:sz w:val="22"/>
                <w:szCs w:val="22"/>
                <w:shd w:val="clear" w:color="auto" w:fill="FFFFFF"/>
              </w:rPr>
            </w:pPr>
            <w:r>
              <w:rPr>
                <w:rFonts w:cs="Segoe UI Historic"/>
                <w:color w:val="050505"/>
                <w:sz w:val="22"/>
                <w:szCs w:val="22"/>
                <w:shd w:val="clear" w:color="auto" w:fill="FFFFFF"/>
              </w:rPr>
              <w:t>7.3</w:t>
            </w:r>
            <w:r>
              <w:rPr>
                <w:rFonts w:cs="Segoe UI Historic"/>
                <w:color w:val="050505"/>
                <w:sz w:val="22"/>
                <w:szCs w:val="22"/>
                <w:shd w:val="clear" w:color="auto" w:fill="FFFFFF"/>
              </w:rPr>
              <w:tab/>
              <w:t>Respectă un management corespunzător al deșeurilor (colectare selectivă/ colectare specială a deșeurilor dăunătoare/ toxice – dacă este cazul).</w:t>
            </w:r>
          </w:p>
          <w:p w:rsidR="002156F2" w:rsidRPr="005D17A0" w:rsidRDefault="002156F2" w:rsidP="00841A06">
            <w:pPr>
              <w:pStyle w:val="TableParagraph"/>
              <w:kinsoku w:val="0"/>
              <w:overflowPunct w:val="0"/>
              <w:spacing w:line="276" w:lineRule="auto"/>
              <w:ind w:left="240" w:right="210"/>
              <w:jc w:val="both"/>
              <w:rPr>
                <w:rFonts w:cs="Segoe UI Historic"/>
                <w:color w:val="050505"/>
                <w:sz w:val="22"/>
                <w:szCs w:val="22"/>
                <w:shd w:val="clear" w:color="auto" w:fill="FFFFFF"/>
              </w:rPr>
            </w:pPr>
            <w:r>
              <w:rPr>
                <w:rFonts w:cs="Segoe UI Historic"/>
                <w:color w:val="050505"/>
                <w:sz w:val="22"/>
                <w:szCs w:val="22"/>
                <w:shd w:val="clear" w:color="auto" w:fill="FFFFFF"/>
              </w:rPr>
              <w:t>7.4</w:t>
            </w:r>
            <w:r>
              <w:rPr>
                <w:rFonts w:cs="Segoe UI Historic"/>
                <w:color w:val="050505"/>
                <w:sz w:val="22"/>
                <w:szCs w:val="22"/>
                <w:shd w:val="clear" w:color="auto" w:fill="FFFFFF"/>
              </w:rPr>
              <w:tab/>
              <w:t>Demonstrează concret contribuția pe care proiectul său o va avea la atingerea obiectivelor și indicatorilor SDL.</w:t>
            </w:r>
          </w:p>
          <w:p w:rsidR="002156F2" w:rsidRPr="005D17A0" w:rsidRDefault="002156F2" w:rsidP="00841A06">
            <w:pPr>
              <w:pStyle w:val="TableParagraph"/>
              <w:kinsoku w:val="0"/>
              <w:overflowPunct w:val="0"/>
              <w:spacing w:line="276" w:lineRule="auto"/>
              <w:ind w:left="240" w:right="210"/>
              <w:jc w:val="both"/>
              <w:rPr>
                <w:rFonts w:cs="Segoe UI Historic"/>
                <w:color w:val="050505"/>
                <w:sz w:val="22"/>
                <w:szCs w:val="22"/>
                <w:shd w:val="clear" w:color="auto" w:fill="FFFFFF"/>
              </w:rPr>
            </w:pPr>
            <w:r>
              <w:rPr>
                <w:rFonts w:cs="Segoe UI Historic"/>
                <w:color w:val="050505"/>
                <w:sz w:val="22"/>
                <w:szCs w:val="22"/>
                <w:shd w:val="clear" w:color="auto" w:fill="FFFFFF"/>
              </w:rPr>
              <w:t>7.5</w:t>
            </w:r>
            <w:r>
              <w:rPr>
                <w:rFonts w:cs="Segoe UI Historic"/>
                <w:color w:val="050505"/>
                <w:sz w:val="22"/>
                <w:szCs w:val="22"/>
                <w:shd w:val="clear" w:color="auto" w:fill="FFFFFF"/>
              </w:rPr>
              <w:tab/>
              <w:t>Respectă prevederile schemei de minimis.</w:t>
            </w:r>
          </w:p>
          <w:p w:rsidR="002156F2" w:rsidRPr="00CD1690" w:rsidRDefault="002156F2" w:rsidP="00841A06">
            <w:pPr>
              <w:pStyle w:val="TableParagraph"/>
              <w:kinsoku w:val="0"/>
              <w:overflowPunct w:val="0"/>
              <w:spacing w:line="243" w:lineRule="exact"/>
              <w:ind w:left="240" w:right="210"/>
              <w:rPr>
                <w:rFonts w:cs="Segoe UI Historic"/>
                <w:color w:val="050505"/>
                <w:sz w:val="22"/>
                <w:szCs w:val="22"/>
                <w:shd w:val="clear" w:color="auto" w:fill="FFFFFF"/>
              </w:rPr>
            </w:pPr>
            <w:r>
              <w:rPr>
                <w:rFonts w:cs="Segoe UI Historic"/>
                <w:color w:val="050505"/>
                <w:sz w:val="22"/>
                <w:szCs w:val="22"/>
                <w:shd w:val="clear" w:color="auto" w:fill="FFFFFF"/>
              </w:rPr>
              <w:t>7.6</w:t>
            </w:r>
            <w:r>
              <w:rPr>
                <w:rFonts w:cs="Segoe UI Historic"/>
                <w:color w:val="050505"/>
                <w:sz w:val="22"/>
                <w:szCs w:val="22"/>
                <w:shd w:val="clear" w:color="auto" w:fill="FFFFFF"/>
              </w:rPr>
              <w:tab/>
              <w:t>De rezultatele proiectului poate beneficia orice persoană, indiferent de vârstă, sex, statut social, etnie, naționalitate etc. iar Solicitantul va asigura respectarea principiilor nediscriminării și egalității de șanse.</w:t>
            </w:r>
          </w:p>
        </w:tc>
      </w:tr>
      <w:tr w:rsidR="002156F2" w:rsidRPr="005D17A0" w:rsidTr="00841A06">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D5DCE4" w:themeFill="text2" w:themeFillTint="33"/>
          </w:tcPr>
          <w:p w:rsidR="002156F2" w:rsidRPr="00CD1690" w:rsidRDefault="002156F2" w:rsidP="00841A06">
            <w:pPr>
              <w:pStyle w:val="TableParagraph"/>
              <w:kinsoku w:val="0"/>
              <w:overflowPunct w:val="0"/>
              <w:spacing w:line="243" w:lineRule="exact"/>
              <w:ind w:left="240" w:right="210"/>
              <w:rPr>
                <w:b/>
                <w:bCs/>
                <w:sz w:val="22"/>
                <w:szCs w:val="22"/>
              </w:rPr>
            </w:pPr>
            <w:r w:rsidRPr="005D17A0">
              <w:rPr>
                <w:b/>
                <w:bCs/>
                <w:sz w:val="22"/>
                <w:szCs w:val="22"/>
              </w:rPr>
              <w:t>8. Criterii de selecţie</w:t>
            </w:r>
          </w:p>
        </w:tc>
      </w:tr>
      <w:tr w:rsidR="002156F2" w:rsidRPr="005D17A0" w:rsidTr="00841A06">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auto"/>
          </w:tcPr>
          <w:p w:rsidR="002156F2" w:rsidRPr="004B459B" w:rsidRDefault="002156F2">
            <w:pPr>
              <w:pStyle w:val="TableParagraph"/>
              <w:numPr>
                <w:ilvl w:val="0"/>
                <w:numId w:val="48"/>
              </w:numPr>
              <w:kinsoku w:val="0"/>
              <w:overflowPunct w:val="0"/>
              <w:spacing w:before="32"/>
              <w:ind w:right="210"/>
              <w:rPr>
                <w:sz w:val="22"/>
                <w:szCs w:val="22"/>
                <w:lang w:val="ro-RO"/>
              </w:rPr>
            </w:pPr>
            <w:r w:rsidRPr="004B459B">
              <w:rPr>
                <w:sz w:val="22"/>
                <w:szCs w:val="22"/>
                <w:lang w:val="ro-RO"/>
              </w:rPr>
              <w:t>Numărul de persoane care vor beneficia de pe urma proiectului raportat la numărul locuitorilor UAT unde se realizează proiectul.</w:t>
            </w:r>
          </w:p>
          <w:p w:rsidR="002156F2" w:rsidRPr="004B459B" w:rsidRDefault="002156F2">
            <w:pPr>
              <w:pStyle w:val="TableParagraph"/>
              <w:numPr>
                <w:ilvl w:val="0"/>
                <w:numId w:val="48"/>
              </w:numPr>
              <w:kinsoku w:val="0"/>
              <w:overflowPunct w:val="0"/>
              <w:spacing w:before="32"/>
              <w:ind w:right="210"/>
              <w:rPr>
                <w:sz w:val="22"/>
                <w:szCs w:val="22"/>
                <w:lang w:val="ro-RO"/>
              </w:rPr>
            </w:pPr>
            <w:r w:rsidRPr="004B459B">
              <w:rPr>
                <w:sz w:val="22"/>
                <w:szCs w:val="22"/>
                <w:lang w:val="ro-RO"/>
              </w:rPr>
              <w:t>Proiecte de branding teritorial</w:t>
            </w:r>
          </w:p>
          <w:p w:rsidR="002156F2" w:rsidRPr="004B459B" w:rsidRDefault="002156F2">
            <w:pPr>
              <w:pStyle w:val="TableParagraph"/>
              <w:numPr>
                <w:ilvl w:val="0"/>
                <w:numId w:val="48"/>
              </w:numPr>
              <w:kinsoku w:val="0"/>
              <w:overflowPunct w:val="0"/>
              <w:spacing w:before="32"/>
              <w:ind w:right="210"/>
              <w:rPr>
                <w:sz w:val="22"/>
                <w:szCs w:val="22"/>
                <w:lang w:val="ro-RO"/>
              </w:rPr>
            </w:pPr>
            <w:r w:rsidRPr="004B459B">
              <w:rPr>
                <w:sz w:val="22"/>
                <w:szCs w:val="22"/>
                <w:lang w:val="ro-RO"/>
              </w:rPr>
              <w:t xml:space="preserve">Proiecte care prevăd activități legate de turism rural și/sau ecoturism </w:t>
            </w:r>
          </w:p>
          <w:p w:rsidR="002156F2" w:rsidRPr="004B459B" w:rsidRDefault="002156F2">
            <w:pPr>
              <w:pStyle w:val="TableParagraph"/>
              <w:numPr>
                <w:ilvl w:val="0"/>
                <w:numId w:val="48"/>
              </w:numPr>
              <w:kinsoku w:val="0"/>
              <w:overflowPunct w:val="0"/>
              <w:spacing w:before="32"/>
              <w:ind w:right="210"/>
              <w:rPr>
                <w:sz w:val="22"/>
                <w:szCs w:val="22"/>
                <w:lang w:val="ro-RO"/>
              </w:rPr>
            </w:pPr>
            <w:r w:rsidRPr="004B459B">
              <w:rPr>
                <w:sz w:val="22"/>
                <w:szCs w:val="22"/>
                <w:lang w:val="ro-RO"/>
              </w:rPr>
              <w:t>Proiecte care prevăd acțiuni inovative</w:t>
            </w:r>
          </w:p>
          <w:p w:rsidR="002156F2" w:rsidRPr="004B459B" w:rsidDel="000D2441" w:rsidRDefault="002156F2">
            <w:pPr>
              <w:pStyle w:val="TableParagraph"/>
              <w:numPr>
                <w:ilvl w:val="0"/>
                <w:numId w:val="48"/>
              </w:numPr>
              <w:kinsoku w:val="0"/>
              <w:overflowPunct w:val="0"/>
              <w:spacing w:before="32"/>
              <w:ind w:right="210"/>
              <w:rPr>
                <w:del w:id="591" w:author="GAL-2" w:date="2024-10-09T14:48:00Z"/>
                <w:sz w:val="22"/>
                <w:szCs w:val="22"/>
                <w:lang w:val="ro-RO"/>
              </w:rPr>
            </w:pPr>
            <w:del w:id="592" w:author="GAL-2" w:date="2024-10-09T14:48:00Z">
              <w:r w:rsidRPr="004B459B" w:rsidDel="000D2441">
                <w:rPr>
                  <w:sz w:val="22"/>
                  <w:szCs w:val="22"/>
                  <w:lang w:val="ro-RO"/>
                </w:rPr>
                <w:delText>Daca solicitantul este beneficiar al măsurii de cooperare M4/6B</w:delText>
              </w:r>
            </w:del>
          </w:p>
          <w:p w:rsidR="002156F2" w:rsidRPr="004B459B" w:rsidRDefault="002156F2" w:rsidP="00841A06">
            <w:pPr>
              <w:pStyle w:val="TableParagraph"/>
              <w:kinsoku w:val="0"/>
              <w:overflowPunct w:val="0"/>
              <w:spacing w:before="32"/>
              <w:ind w:left="240" w:right="210"/>
              <w:rPr>
                <w:sz w:val="22"/>
                <w:szCs w:val="22"/>
                <w:lang w:val="ro-RO"/>
              </w:rPr>
            </w:pPr>
            <w:r w:rsidRPr="004B459B">
              <w:rPr>
                <w:sz w:val="22"/>
                <w:szCs w:val="22"/>
                <w:lang w:val="ro-RO"/>
              </w:rPr>
              <w:t>Modalitatea de punctare a acestor criterii va fi detaliată în Ghidul Solicitantului aferent fiecărei măsuri în parte, asigurându-se respectarea tratamentului egal al solicitanților, un management riguros al cheltuielilor și alinierea la prioritățile măsurii (conform Reg. (UE) 1305/3013, art. 49).</w:t>
            </w:r>
          </w:p>
          <w:p w:rsidR="002156F2" w:rsidRPr="005D17A0" w:rsidRDefault="002156F2" w:rsidP="00841A06">
            <w:pPr>
              <w:pStyle w:val="TableParagraph"/>
              <w:kinsoku w:val="0"/>
              <w:overflowPunct w:val="0"/>
              <w:spacing w:line="243" w:lineRule="exact"/>
              <w:ind w:left="240" w:right="210"/>
              <w:rPr>
                <w:bCs/>
                <w:sz w:val="22"/>
                <w:szCs w:val="22"/>
              </w:rPr>
            </w:pPr>
          </w:p>
        </w:tc>
      </w:tr>
      <w:tr w:rsidR="002156F2" w:rsidRPr="005D17A0" w:rsidTr="00841A06">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D5DCE4" w:themeFill="text2" w:themeFillTint="33"/>
          </w:tcPr>
          <w:p w:rsidR="002156F2" w:rsidRPr="00CD1690" w:rsidRDefault="002156F2" w:rsidP="00841A06">
            <w:pPr>
              <w:pStyle w:val="TableParagraph"/>
              <w:kinsoku w:val="0"/>
              <w:overflowPunct w:val="0"/>
              <w:spacing w:line="243" w:lineRule="exact"/>
              <w:ind w:left="240" w:right="210"/>
              <w:rPr>
                <w:b/>
                <w:bCs/>
                <w:sz w:val="22"/>
                <w:szCs w:val="22"/>
              </w:rPr>
            </w:pPr>
            <w:r w:rsidRPr="005D17A0">
              <w:rPr>
                <w:b/>
                <w:bCs/>
                <w:sz w:val="22"/>
                <w:szCs w:val="22"/>
              </w:rPr>
              <w:t>9. Sume aplicabile şi rata sprijinului</w:t>
            </w:r>
          </w:p>
        </w:tc>
      </w:tr>
      <w:tr w:rsidR="002156F2" w:rsidRPr="005D17A0" w:rsidTr="00841A06">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auto"/>
          </w:tcPr>
          <w:p w:rsidR="002156F2" w:rsidRPr="00FA7C7D" w:rsidRDefault="002156F2" w:rsidP="00841A06">
            <w:pPr>
              <w:spacing w:after="0"/>
              <w:ind w:left="240" w:right="210"/>
              <w:jc w:val="both"/>
              <w:rPr>
                <w:rFonts w:ascii="Trebuchet MS" w:eastAsia="Times New Roman" w:hAnsi="Trebuchet MS" w:cs="Times New Roman"/>
                <w:i/>
              </w:rPr>
            </w:pPr>
            <w:r w:rsidRPr="00FA7C7D">
              <w:rPr>
                <w:rFonts w:ascii="Trebuchet MS" w:eastAsia="Times New Roman" w:hAnsi="Trebuchet MS" w:cs="Times New Roman"/>
              </w:rPr>
              <w:t>Valoarea eligibilă minimă pentru un proiect pe această măsură trebuie să fie 5.000€.</w:t>
            </w:r>
          </w:p>
          <w:p w:rsidR="002156F2" w:rsidRPr="00FA7C7D" w:rsidRDefault="002156F2" w:rsidP="00841A06">
            <w:pPr>
              <w:spacing w:after="0"/>
              <w:ind w:left="240" w:right="210"/>
              <w:jc w:val="both"/>
              <w:rPr>
                <w:rFonts w:ascii="Trebuchet MS" w:eastAsia="Times New Roman" w:hAnsi="Trebuchet MS" w:cs="Times New Roman"/>
              </w:rPr>
            </w:pPr>
            <w:r w:rsidRPr="00FA7C7D">
              <w:rPr>
                <w:rFonts w:ascii="Trebuchet MS" w:eastAsia="Times New Roman" w:hAnsi="Trebuchet MS" w:cs="Times New Roman"/>
              </w:rPr>
              <w:t>Valoarea maximă a finanțării nerambursabile solicitate pentru un proiect este de 200.000€, respectându-se prevederile schemei de minimis, în limita alocării financiare a măsurii.</w:t>
            </w:r>
          </w:p>
          <w:p w:rsidR="002156F2" w:rsidRPr="00FA7C7D" w:rsidRDefault="002156F2" w:rsidP="00841A06">
            <w:pPr>
              <w:spacing w:after="0"/>
              <w:ind w:left="240" w:right="210"/>
              <w:jc w:val="both"/>
              <w:rPr>
                <w:rFonts w:ascii="Trebuchet MS" w:eastAsia="Times New Roman" w:hAnsi="Trebuchet MS" w:cs="Times New Roman"/>
              </w:rPr>
            </w:pPr>
            <w:r w:rsidRPr="00FA7C7D">
              <w:rPr>
                <w:rFonts w:ascii="Trebuchet MS" w:eastAsia="Times New Roman" w:hAnsi="Trebuchet MS" w:cs="Times New Roman"/>
              </w:rPr>
              <w:t>Intensitatea sprijinului:</w:t>
            </w:r>
          </w:p>
          <w:p w:rsidR="002156F2" w:rsidRPr="00FA7C7D" w:rsidRDefault="002156F2" w:rsidP="00841A06">
            <w:pPr>
              <w:spacing w:after="0"/>
              <w:ind w:left="240" w:right="210"/>
              <w:jc w:val="both"/>
              <w:rPr>
                <w:rFonts w:ascii="Trebuchet MS" w:eastAsia="Times New Roman" w:hAnsi="Trebuchet MS" w:cs="Times New Roman"/>
              </w:rPr>
            </w:pPr>
            <w:r w:rsidRPr="00FA7C7D">
              <w:rPr>
                <w:rFonts w:ascii="Trebuchet MS" w:eastAsia="Times New Roman" w:hAnsi="Trebuchet MS" w:cs="Times New Roman"/>
              </w:rPr>
              <w:t xml:space="preserve">- pentru operațiunile generatoare de venit: până la 90%; </w:t>
            </w:r>
          </w:p>
          <w:p w:rsidR="002156F2" w:rsidRPr="00FA7C7D" w:rsidRDefault="002156F2" w:rsidP="00841A06">
            <w:pPr>
              <w:spacing w:after="0"/>
              <w:ind w:left="240" w:right="210"/>
              <w:jc w:val="both"/>
              <w:rPr>
                <w:rFonts w:ascii="Trebuchet MS" w:eastAsia="Times New Roman" w:hAnsi="Trebuchet MS" w:cs="Times New Roman"/>
              </w:rPr>
            </w:pPr>
            <w:r w:rsidRPr="00FA7C7D">
              <w:rPr>
                <w:rFonts w:ascii="Trebuchet MS" w:eastAsia="Times New Roman" w:hAnsi="Trebuchet MS" w:cs="Times New Roman"/>
              </w:rPr>
              <w:t xml:space="preserve">- pentru operațiunile generatoare de venit cu utilitate publică – până la 100%; </w:t>
            </w:r>
          </w:p>
          <w:p w:rsidR="002156F2" w:rsidRPr="00FA7C7D" w:rsidRDefault="002156F2" w:rsidP="00841A06">
            <w:pPr>
              <w:spacing w:after="0"/>
              <w:ind w:left="240" w:right="210"/>
              <w:jc w:val="both"/>
              <w:rPr>
                <w:rFonts w:eastAsia="Times New Roman" w:cs="Times New Roman"/>
              </w:rPr>
            </w:pPr>
            <w:r w:rsidRPr="00FA7C7D">
              <w:rPr>
                <w:rFonts w:ascii="Trebuchet MS" w:eastAsia="Times New Roman" w:hAnsi="Trebuchet MS" w:cs="Times New Roman"/>
              </w:rPr>
              <w:t xml:space="preserve">- pentru operațiunile negeneratoare de venit: până la 100%. </w:t>
            </w:r>
          </w:p>
        </w:tc>
      </w:tr>
      <w:tr w:rsidR="002156F2" w:rsidRPr="005D17A0" w:rsidTr="00841A06">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D5DCE4" w:themeFill="text2" w:themeFillTint="33"/>
          </w:tcPr>
          <w:p w:rsidR="002156F2" w:rsidRPr="005D17A0" w:rsidRDefault="002156F2" w:rsidP="00841A06">
            <w:pPr>
              <w:pStyle w:val="TableParagraph"/>
              <w:kinsoku w:val="0"/>
              <w:overflowPunct w:val="0"/>
              <w:spacing w:line="243" w:lineRule="exact"/>
              <w:ind w:left="240" w:right="210"/>
              <w:rPr>
                <w:b/>
                <w:bCs/>
                <w:sz w:val="22"/>
                <w:szCs w:val="22"/>
              </w:rPr>
            </w:pPr>
            <w:r w:rsidRPr="005D17A0">
              <w:rPr>
                <w:b/>
                <w:bCs/>
                <w:sz w:val="22"/>
                <w:szCs w:val="22"/>
              </w:rPr>
              <w:t>10</w:t>
            </w:r>
            <w:r>
              <w:rPr>
                <w:b/>
                <w:bCs/>
                <w:sz w:val="22"/>
                <w:szCs w:val="22"/>
              </w:rPr>
              <w:t>. Indicatori de monitorizare</w:t>
            </w:r>
          </w:p>
          <w:p w:rsidR="002156F2" w:rsidRPr="005D17A0" w:rsidRDefault="002156F2" w:rsidP="00841A06">
            <w:pPr>
              <w:pStyle w:val="TableParagraph"/>
              <w:kinsoku w:val="0"/>
              <w:overflowPunct w:val="0"/>
              <w:spacing w:line="243" w:lineRule="exact"/>
              <w:ind w:left="240" w:right="210"/>
              <w:rPr>
                <w:bCs/>
                <w:sz w:val="22"/>
                <w:szCs w:val="22"/>
              </w:rPr>
            </w:pPr>
          </w:p>
        </w:tc>
      </w:tr>
      <w:tr w:rsidR="002156F2" w:rsidRPr="005D17A0" w:rsidTr="00841A06">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auto"/>
          </w:tcPr>
          <w:p w:rsidR="002156F2" w:rsidRPr="00FA7C7D" w:rsidRDefault="002156F2" w:rsidP="00841A06">
            <w:pPr>
              <w:spacing w:after="0"/>
              <w:jc w:val="both"/>
              <w:rPr>
                <w:rFonts w:ascii="Trebuchet MS" w:eastAsia="Times New Roman" w:hAnsi="Trebuchet MS" w:cs="Times New Roman"/>
                <w:color w:val="FF0000"/>
              </w:rPr>
            </w:pPr>
            <w:r w:rsidRPr="00FA7C7D">
              <w:rPr>
                <w:rFonts w:ascii="Trebuchet MS" w:eastAsia="Times New Roman" w:hAnsi="Trebuchet MS" w:cs="Times New Roman"/>
              </w:rPr>
              <w:t xml:space="preserve">Cheltuială publică totală: </w:t>
            </w:r>
            <w:del w:id="593" w:author="GAL-2" w:date="2024-09-30T11:02:00Z">
              <w:r w:rsidRPr="00FA7C7D" w:rsidDel="0096229F">
                <w:rPr>
                  <w:rFonts w:ascii="Trebuchet MS" w:eastAsia="Times New Roman" w:hAnsi="Trebuchet MS" w:cs="Times New Roman"/>
                </w:rPr>
                <w:delText>90.000</w:delText>
              </w:r>
            </w:del>
            <w:ins w:id="594" w:author="GAL-2" w:date="2024-09-30T11:02:00Z">
              <w:r w:rsidR="0096229F">
                <w:rPr>
                  <w:rFonts w:ascii="Trebuchet MS" w:eastAsia="Times New Roman" w:hAnsi="Trebuchet MS" w:cs="Times New Roman"/>
                </w:rPr>
                <w:t xml:space="preserve"> 88.280</w:t>
              </w:r>
            </w:ins>
            <w:del w:id="595" w:author="GAL-2" w:date="2024-09-30T11:02:00Z">
              <w:r w:rsidRPr="00FA7C7D" w:rsidDel="0096229F">
                <w:rPr>
                  <w:rFonts w:ascii="Trebuchet MS" w:eastAsia="Times New Roman" w:hAnsi="Trebuchet MS" w:cs="Times New Roman"/>
                </w:rPr>
                <w:delText xml:space="preserve"> </w:delText>
              </w:r>
            </w:del>
            <w:ins w:id="596" w:author="GAL-2" w:date="2024-09-30T11:03:00Z">
              <w:r w:rsidR="0096229F">
                <w:rPr>
                  <w:rFonts w:ascii="Trebuchet MS" w:eastAsia="Times New Roman" w:hAnsi="Trebuchet MS" w:cs="Times New Roman"/>
                </w:rPr>
                <w:t>EUR</w:t>
              </w:r>
            </w:ins>
            <w:del w:id="597" w:author="GAL-2" w:date="2024-09-30T11:03:00Z">
              <w:r w:rsidRPr="00FA7C7D" w:rsidDel="0096229F">
                <w:rPr>
                  <w:rFonts w:ascii="Trebuchet MS" w:eastAsia="Times New Roman" w:hAnsi="Trebuchet MS" w:cs="Times New Roman"/>
                </w:rPr>
                <w:delText>€</w:delText>
              </w:r>
            </w:del>
          </w:p>
          <w:p w:rsidR="002156F2" w:rsidRPr="00FA7C7D" w:rsidRDefault="002156F2" w:rsidP="00841A06">
            <w:pPr>
              <w:spacing w:after="0"/>
              <w:jc w:val="both"/>
              <w:rPr>
                <w:rFonts w:ascii="Trebuchet MS" w:eastAsia="Times New Roman" w:hAnsi="Trebuchet MS" w:cs="Times New Roman"/>
              </w:rPr>
            </w:pPr>
            <w:r w:rsidRPr="00FA7C7D">
              <w:rPr>
                <w:rFonts w:ascii="Trebuchet MS" w:eastAsia="Times New Roman" w:hAnsi="Trebuchet MS" w:cs="Times New Roman"/>
              </w:rPr>
              <w:t xml:space="preserve">Numărul de locuri de muncă create: 0 </w:t>
            </w:r>
          </w:p>
          <w:p w:rsidR="002156F2" w:rsidRPr="00FA7C7D" w:rsidRDefault="002156F2" w:rsidP="00841A06">
            <w:pPr>
              <w:spacing w:after="0"/>
              <w:jc w:val="both"/>
              <w:rPr>
                <w:rFonts w:ascii="Trebuchet MS" w:eastAsia="Times New Roman" w:hAnsi="Trebuchet MS" w:cs="Times New Roman"/>
              </w:rPr>
            </w:pPr>
            <w:r w:rsidRPr="00FA7C7D">
              <w:rPr>
                <w:rFonts w:ascii="Trebuchet MS" w:eastAsia="Times New Roman" w:hAnsi="Trebuchet MS" w:cs="Times New Roman"/>
              </w:rPr>
              <w:t>Populație netă care beneficiază de servicii/ acțiuni: minim 9.000.</w:t>
            </w:r>
          </w:p>
          <w:p w:rsidR="002156F2" w:rsidRPr="00FA7C7D" w:rsidRDefault="002156F2" w:rsidP="00841A06">
            <w:pPr>
              <w:spacing w:after="0"/>
              <w:jc w:val="both"/>
              <w:rPr>
                <w:rFonts w:eastAsia="Times New Roman" w:cs="Times New Roman"/>
              </w:rPr>
            </w:pPr>
            <w:r w:rsidRPr="00FA7C7D">
              <w:rPr>
                <w:rFonts w:ascii="Trebuchet MS" w:eastAsia="Times New Roman" w:hAnsi="Trebuchet MS" w:cs="Times New Roman"/>
              </w:rPr>
              <w:t>Număr participanți la acțiuni (inclusiv premergătoare): minim 20 persoane</w:t>
            </w:r>
          </w:p>
        </w:tc>
      </w:tr>
    </w:tbl>
    <w:p w:rsidR="002156F2" w:rsidRPr="00610846" w:rsidRDefault="002156F2" w:rsidP="002156F2">
      <w:pPr>
        <w:tabs>
          <w:tab w:val="left" w:pos="1800"/>
        </w:tabs>
        <w:spacing w:after="0"/>
      </w:pPr>
      <w:r>
        <w:rPr>
          <w:bCs/>
        </w:rPr>
        <w:tab/>
      </w:r>
    </w:p>
    <w:p w:rsidR="002156F2" w:rsidRDefault="002156F2" w:rsidP="002156F2">
      <w:pPr>
        <w:autoSpaceDE w:val="0"/>
        <w:autoSpaceDN w:val="0"/>
        <w:adjustRightInd w:val="0"/>
        <w:spacing w:after="0"/>
        <w:jc w:val="both"/>
        <w:rPr>
          <w:rFonts w:ascii="Trebuchet MS" w:hAnsi="Trebuchet MS"/>
          <w:b/>
          <w:bCs/>
          <w:lang w:val="fr-FR"/>
        </w:rPr>
      </w:pPr>
      <w:bookmarkStart w:id="598" w:name="_Hlk178335174"/>
      <w:r w:rsidRPr="002A5B6E">
        <w:rPr>
          <w:rFonts w:ascii="Trebuchet MS" w:hAnsi="Trebuchet MS"/>
          <w:b/>
          <w:bCs/>
          <w:lang w:val="fr-FR"/>
        </w:rPr>
        <w:lastRenderedPageBreak/>
        <w:t>CAPITOLUL VI – DESCRIEREA COMPLEMENTARITATII SI/SAU CONTRIBUTIEI LA OBIECTIVELE ALTOR STRATEGII RELEVANTE (NATIONALE, SECTORIALE, REGIONALE, JUDETENE, ETC.)</w:t>
      </w:r>
      <w:r>
        <w:rPr>
          <w:rFonts w:ascii="Trebuchet MS" w:hAnsi="Trebuchet MS"/>
          <w:b/>
          <w:bCs/>
          <w:lang w:val="fr-FR"/>
        </w:rPr>
        <w:t xml:space="preserve"> </w:t>
      </w:r>
      <w:bookmarkEnd w:id="598"/>
      <w:r>
        <w:rPr>
          <w:rFonts w:ascii="Trebuchet MS" w:hAnsi="Trebuchet MS"/>
          <w:b/>
          <w:bCs/>
          <w:lang w:val="fr-FR"/>
        </w:rPr>
        <w:t xml:space="preserve">– </w:t>
      </w:r>
      <w:r w:rsidRPr="00964679">
        <w:rPr>
          <w:rFonts w:ascii="Trebuchet MS" w:hAnsi="Trebuchet MS"/>
          <w:bCs/>
          <w:sz w:val="20"/>
          <w:lang w:val="fr-FR"/>
        </w:rPr>
        <w:t>max. 3 pag.</w:t>
      </w:r>
    </w:p>
    <w:p w:rsidR="002156F2" w:rsidRPr="00425552" w:rsidRDefault="002156F2" w:rsidP="002156F2">
      <w:pPr>
        <w:autoSpaceDE w:val="0"/>
        <w:autoSpaceDN w:val="0"/>
        <w:adjustRightInd w:val="0"/>
        <w:spacing w:after="0"/>
        <w:jc w:val="both"/>
        <w:rPr>
          <w:rFonts w:ascii="Trebuchet MS" w:hAnsi="Trebuchet MS"/>
          <w:b/>
          <w:bCs/>
          <w:lang w:val="fr-FR"/>
        </w:rPr>
      </w:pPr>
    </w:p>
    <w:p w:rsidR="002156F2" w:rsidRPr="006A12F4" w:rsidRDefault="002156F2" w:rsidP="002156F2">
      <w:pPr>
        <w:jc w:val="both"/>
        <w:rPr>
          <w:rFonts w:ascii="Trebuchet MS" w:eastAsia="MS Mincho" w:hAnsi="Trebuchet MS"/>
          <w:color w:val="000000"/>
          <w:lang w:val="fr-FR"/>
        </w:rPr>
      </w:pPr>
      <w:r w:rsidRPr="006A12F4">
        <w:rPr>
          <w:rFonts w:ascii="Trebuchet MS" w:eastAsia="MS Mincho" w:hAnsi="Trebuchet MS"/>
          <w:color w:val="000000"/>
          <w:lang w:val="fr-FR"/>
        </w:rPr>
        <w:t>Având la bază nevoile şi provocările, precum şi priorităţile propuse pentru finanţare, SDL aferentă teritoriului Asociației GAL DELTA DUNARII a fost elaborată în strânsă corelare cu documentele strategice relevante la nivel european şi naţional. Activitățile strategiei de dezvoltare locală corespund diferitelor tipuri de activități prevăzute de Regulamentul 1305/2013, inclusiv cele legate de activitățile de promovare a incluziunii sociale și a reducerii sărăciei și contribuie astfel la OT9 – Promovarea incluziunii sociale, combaterea sărăciei și discriminării din Acordul de Parteneriat al Romaniei.</w:t>
      </w:r>
    </w:p>
    <w:p w:rsidR="002156F2" w:rsidRPr="006A12F4" w:rsidRDefault="002156F2" w:rsidP="002156F2">
      <w:pPr>
        <w:jc w:val="both"/>
        <w:rPr>
          <w:rFonts w:ascii="Trebuchet MS" w:eastAsia="MS Mincho" w:hAnsi="Trebuchet MS"/>
          <w:color w:val="000000"/>
          <w:lang w:val="fr-FR"/>
        </w:rPr>
      </w:pPr>
      <w:r w:rsidRPr="006A12F4">
        <w:rPr>
          <w:rFonts w:ascii="Trebuchet MS" w:eastAsia="MS Mincho" w:hAnsi="Trebuchet MS"/>
          <w:color w:val="000000"/>
          <w:lang w:val="fr-FR"/>
        </w:rPr>
        <w:t>Strategia urmărește integrarea nevoilor de dezvoltare a comunităților locale în ansamblul programelor naționale, regionale, și are în vedere valorizarea resurselor locale, pentru a asigura o dezvoltare sustenabilă a teritoriului, în viitor.</w:t>
      </w:r>
    </w:p>
    <w:p w:rsidR="002156F2" w:rsidRPr="006A12F4" w:rsidRDefault="002156F2" w:rsidP="002156F2">
      <w:pPr>
        <w:jc w:val="both"/>
        <w:rPr>
          <w:rFonts w:ascii="Trebuchet MS" w:eastAsia="MS Mincho" w:hAnsi="Trebuchet MS"/>
          <w:color w:val="000000"/>
          <w:lang w:val="fr-FR"/>
        </w:rPr>
      </w:pPr>
      <w:r w:rsidRPr="006A12F4">
        <w:rPr>
          <w:rFonts w:ascii="Trebuchet MS" w:eastAsia="MS Mincho" w:hAnsi="Trebuchet MS"/>
          <w:color w:val="000000"/>
          <w:lang w:val="fr-FR"/>
        </w:rPr>
        <w:t>Cu intervenţii integrate planificate în diferite domenii, cum ar fi: îmbunătățirea infrastructurii de bază și a serviciilor, conservarea si valorificarea patrimoniului local, diversificarea activităților non-agricole de producție și servicii, încurajarea antreprenoriatului local, reînnoirea generațiilor de fermieri, îmbunătățirea infrastucturii, integrarea minorităților locale, încurajarea cooperării între actorii locali și a formelor de asociere, SDL va funcţiona ca un mijloc de stimulare a creşterii economice şi a coeziunii şi va susţine atingerea obiectivelor stabilite în cadrul altor programe de dezvoltare - competitivitate, infrastructură, administrare şi guvernanţă - contribuind astfel la îndeplinirea obiectivelor asumate de România în contextul Strategiei Europa 2020.</w:t>
      </w:r>
    </w:p>
    <w:p w:rsidR="002156F2" w:rsidRPr="006A12F4" w:rsidRDefault="002156F2" w:rsidP="002156F2">
      <w:pPr>
        <w:spacing w:after="0"/>
        <w:jc w:val="both"/>
        <w:rPr>
          <w:rFonts w:ascii="Trebuchet MS" w:eastAsia="MS Mincho" w:hAnsi="Trebuchet MS"/>
          <w:color w:val="000000"/>
          <w:lang w:val="fr-FR"/>
        </w:rPr>
      </w:pPr>
      <w:r w:rsidRPr="006A12F4">
        <w:rPr>
          <w:rFonts w:ascii="Trebuchet MS" w:eastAsia="MS Mincho" w:hAnsi="Trebuchet MS"/>
          <w:color w:val="000000"/>
          <w:lang w:val="fr-FR"/>
        </w:rPr>
        <w:t xml:space="preserve">Obiectivele de dezvoltare rurală care vor fi atinse prin implementarea SDL sunt rezultatul soluționării nevoilor identificate în teritoriu. Măsurile prin care se vor finanța investițiile specifice teritoriului GAL DELTA DUNARII, contribuie la îndeplinirea următoarelor obiective de dezvoltare rurală ale PAC prevăzute în Reg. 1305/2013: </w:t>
      </w:r>
    </w:p>
    <w:p w:rsidR="002156F2" w:rsidRPr="00746591" w:rsidRDefault="002156F2">
      <w:pPr>
        <w:numPr>
          <w:ilvl w:val="0"/>
          <w:numId w:val="39"/>
        </w:numPr>
        <w:spacing w:after="0"/>
        <w:ind w:left="714" w:hanging="357"/>
        <w:jc w:val="both"/>
        <w:rPr>
          <w:rFonts w:ascii="Trebuchet MS" w:eastAsia="MS Mincho" w:hAnsi="Trebuchet MS"/>
          <w:color w:val="000000"/>
          <w:lang w:val="en-US"/>
        </w:rPr>
      </w:pPr>
      <w:r w:rsidRPr="00746591">
        <w:rPr>
          <w:rFonts w:ascii="Trebuchet MS" w:eastAsia="MS Mincho" w:hAnsi="Trebuchet MS"/>
          <w:color w:val="000000"/>
          <w:lang w:val="en-US"/>
        </w:rPr>
        <w:t>Favorizarea competitivității agriculturii;</w:t>
      </w:r>
    </w:p>
    <w:p w:rsidR="002156F2" w:rsidRPr="00746591" w:rsidRDefault="002156F2">
      <w:pPr>
        <w:numPr>
          <w:ilvl w:val="0"/>
          <w:numId w:val="39"/>
        </w:numPr>
        <w:spacing w:after="0"/>
        <w:ind w:left="714" w:hanging="357"/>
        <w:jc w:val="both"/>
        <w:rPr>
          <w:rFonts w:ascii="Trebuchet MS" w:eastAsia="MS Mincho" w:hAnsi="Trebuchet MS"/>
          <w:color w:val="000000"/>
          <w:lang w:val="en-US"/>
        </w:rPr>
      </w:pPr>
      <w:r w:rsidRPr="00746591">
        <w:rPr>
          <w:rFonts w:ascii="Trebuchet MS" w:eastAsia="MS Mincho" w:hAnsi="Trebuchet MS"/>
          <w:color w:val="000000"/>
          <w:lang w:val="en-US"/>
        </w:rPr>
        <w:t xml:space="preserve">Obținerea unei dezvoltări teritoriale echilibrate </w:t>
      </w:r>
      <w:proofErr w:type="gramStart"/>
      <w:r w:rsidRPr="00746591">
        <w:rPr>
          <w:rFonts w:ascii="Trebuchet MS" w:eastAsia="MS Mincho" w:hAnsi="Trebuchet MS"/>
          <w:color w:val="000000"/>
          <w:lang w:val="en-US"/>
        </w:rPr>
        <w:t>a</w:t>
      </w:r>
      <w:proofErr w:type="gramEnd"/>
      <w:r w:rsidRPr="00746591">
        <w:rPr>
          <w:rFonts w:ascii="Trebuchet MS" w:eastAsia="MS Mincho" w:hAnsi="Trebuchet MS"/>
          <w:color w:val="000000"/>
          <w:lang w:val="en-US"/>
        </w:rPr>
        <w:t xml:space="preserve"> economiilor și comunităților rurale, inclusiv crearea și menținerea de locuri de muncă.</w:t>
      </w:r>
    </w:p>
    <w:p w:rsidR="002156F2" w:rsidRPr="006A12F4" w:rsidRDefault="002156F2" w:rsidP="002156F2">
      <w:pPr>
        <w:autoSpaceDE w:val="0"/>
        <w:autoSpaceDN w:val="0"/>
        <w:adjustRightInd w:val="0"/>
        <w:spacing w:after="0"/>
        <w:jc w:val="both"/>
        <w:rPr>
          <w:rFonts w:ascii="Trebuchet MS" w:hAnsi="Trebuchet MS"/>
          <w:lang w:val="en-US"/>
        </w:rPr>
      </w:pPr>
    </w:p>
    <w:p w:rsidR="002156F2" w:rsidRPr="00746591" w:rsidRDefault="002156F2" w:rsidP="002156F2">
      <w:pPr>
        <w:autoSpaceDE w:val="0"/>
        <w:autoSpaceDN w:val="0"/>
        <w:adjustRightInd w:val="0"/>
        <w:spacing w:after="0"/>
        <w:jc w:val="both"/>
        <w:rPr>
          <w:rFonts w:ascii="Trebuchet MS" w:hAnsi="Trebuchet MS"/>
          <w:bCs/>
          <w:lang w:val="fr-FR"/>
        </w:rPr>
      </w:pPr>
      <w:r w:rsidRPr="00746591">
        <w:rPr>
          <w:rFonts w:ascii="Trebuchet MS" w:hAnsi="Trebuchet MS"/>
          <w:lang w:val="fr-FR"/>
        </w:rPr>
        <w:t xml:space="preserve">Strategia  de dezvoltare </w:t>
      </w:r>
      <w:r w:rsidRPr="00746591">
        <w:rPr>
          <w:rFonts w:ascii="Trebuchet MS" w:hAnsi="Trebuchet MS"/>
          <w:bCs/>
          <w:lang w:val="fr-FR"/>
        </w:rPr>
        <w:t>locala prezentata de  GAL DELTA DUNARII este complementara cu urmatoarele strategii de dezvoltare, si prin actiunile propuse, va asigura o oportunitate integrata de dezvoltare a teritoriului:</w:t>
      </w:r>
    </w:p>
    <w:p w:rsidR="002156F2" w:rsidRPr="00746591" w:rsidRDefault="002156F2" w:rsidP="002156F2">
      <w:pPr>
        <w:autoSpaceDE w:val="0"/>
        <w:autoSpaceDN w:val="0"/>
        <w:adjustRightInd w:val="0"/>
        <w:spacing w:after="0"/>
        <w:jc w:val="both"/>
        <w:rPr>
          <w:rFonts w:ascii="Trebuchet MS" w:hAnsi="Trebuchet MS"/>
          <w:bCs/>
          <w:lang w:val="fr-FR"/>
        </w:rPr>
      </w:pPr>
      <w:r w:rsidRPr="00746591">
        <w:rPr>
          <w:rFonts w:ascii="Trebuchet MS" w:hAnsi="Trebuchet MS"/>
          <w:bCs/>
          <w:lang w:val="fr-FR"/>
        </w:rPr>
        <w:t xml:space="preserve"> </w:t>
      </w:r>
    </w:p>
    <w:p w:rsidR="002156F2" w:rsidRPr="00746591" w:rsidRDefault="002156F2">
      <w:pPr>
        <w:pStyle w:val="ListParagraph"/>
        <w:numPr>
          <w:ilvl w:val="0"/>
          <w:numId w:val="38"/>
        </w:numPr>
        <w:tabs>
          <w:tab w:val="left" w:pos="284"/>
        </w:tabs>
        <w:autoSpaceDE w:val="0"/>
        <w:autoSpaceDN w:val="0"/>
        <w:adjustRightInd w:val="0"/>
        <w:spacing w:after="0"/>
        <w:ind w:left="0" w:right="4" w:firstLine="0"/>
        <w:contextualSpacing/>
        <w:jc w:val="both"/>
        <w:rPr>
          <w:rFonts w:ascii="Trebuchet MS" w:hAnsi="Trebuchet MS"/>
          <w:bCs/>
          <w:lang w:val="fr-FR"/>
        </w:rPr>
      </w:pPr>
      <w:r w:rsidRPr="00746591">
        <w:rPr>
          <w:rFonts w:ascii="Trebuchet MS" w:hAnsi="Trebuchet MS"/>
          <w:bCs/>
          <w:lang w:val="fr-FR"/>
        </w:rPr>
        <w:t>STRATEGIA INTEGRATA DE DEZVOLTARE DURABILA A DELTEI DUNARII. Obiectivele, domeniile de interventie si masurile propuse prin strategia de GAL DELTADUNARII sunt</w:t>
      </w:r>
      <w:r w:rsidRPr="00746591">
        <w:rPr>
          <w:rFonts w:ascii="Trebuchet MS" w:hAnsi="Trebuchet MS" w:cs="Verdana"/>
          <w:lang w:val="it-IT"/>
        </w:rPr>
        <w:t xml:space="preserve"> în deplin acord cu viziunea și obiectivele strategice pentru teritoriul ITI</w:t>
      </w:r>
      <w:r w:rsidRPr="00746591">
        <w:rPr>
          <w:rFonts w:ascii="Trebuchet MS" w:hAnsi="Trebuchet MS"/>
          <w:bCs/>
          <w:lang w:val="fr-FR"/>
        </w:rPr>
        <w:t xml:space="preserve"> Delta Dunarii,</w:t>
      </w:r>
      <w:r w:rsidRPr="00746591">
        <w:rPr>
          <w:rFonts w:ascii="Trebuchet MS" w:hAnsi="Trebuchet MS" w:cs="Verdana"/>
          <w:lang w:val="it-IT"/>
        </w:rPr>
        <w:t xml:space="preserve"> concentrându-se in special pe incurajarea dezvoltarii locale din zona deltei, prin aplicarea principiilor de dezvoltare a unei economii locale sustenabile, prin actiuni care să implice comunitatile, administrațiile locale si mediul de afaceri, așa cum se prevede în evaluarea nevoilor teritoriului ITI.</w:t>
      </w:r>
      <w:r w:rsidRPr="00746591">
        <w:rPr>
          <w:rFonts w:ascii="Trebuchet MS" w:hAnsi="Trebuchet MS"/>
          <w:bCs/>
          <w:lang w:val="fr-FR"/>
        </w:rPr>
        <w:t xml:space="preserve"> Obiectivele de dezvoltare ale GAL DELTA DUNARII au corespondente in domeniile protectiei mediului si resurselor </w:t>
      </w:r>
      <w:proofErr w:type="gramStart"/>
      <w:r w:rsidRPr="00746591">
        <w:rPr>
          <w:rFonts w:ascii="Trebuchet MS" w:hAnsi="Trebuchet MS"/>
          <w:bCs/>
          <w:lang w:val="fr-FR"/>
        </w:rPr>
        <w:t>naturale(</w:t>
      </w:r>
      <w:proofErr w:type="gramEnd"/>
      <w:r w:rsidRPr="00746591">
        <w:rPr>
          <w:rFonts w:ascii="Trebuchet MS" w:hAnsi="Trebuchet MS"/>
          <w:bCs/>
          <w:lang w:val="fr-FR"/>
        </w:rPr>
        <w:t xml:space="preserve">Pilonul I al strategiei </w:t>
      </w:r>
      <w:r w:rsidRPr="00746591">
        <w:rPr>
          <w:rFonts w:ascii="Trebuchet MS" w:hAnsi="Trebuchet MS"/>
          <w:bCs/>
          <w:lang w:val="fr-FR"/>
        </w:rPr>
        <w:lastRenderedPageBreak/>
        <w:t>ITI)</w:t>
      </w:r>
      <w:r w:rsidRPr="00746591">
        <w:rPr>
          <w:rStyle w:val="FootnoteReference"/>
          <w:rFonts w:ascii="Trebuchet MS" w:hAnsi="Trebuchet MS"/>
          <w:bCs/>
          <w:lang w:val="fr-FR"/>
        </w:rPr>
        <w:footnoteReference w:id="14"/>
      </w:r>
      <w:r w:rsidRPr="00746591">
        <w:rPr>
          <w:rFonts w:ascii="Trebuchet MS" w:hAnsi="Trebuchet MS"/>
          <w:bCs/>
          <w:lang w:val="fr-FR"/>
        </w:rPr>
        <w:t>, al i</w:t>
      </w:r>
      <w:r>
        <w:rPr>
          <w:rFonts w:ascii="Trebuchet MS" w:hAnsi="Trebuchet MS"/>
          <w:bCs/>
          <w:lang w:val="fr-FR"/>
        </w:rPr>
        <w:t>m</w:t>
      </w:r>
      <w:r w:rsidRPr="00746591">
        <w:rPr>
          <w:rFonts w:ascii="Trebuchet MS" w:hAnsi="Trebuchet MS"/>
          <w:bCs/>
          <w:lang w:val="fr-FR"/>
        </w:rPr>
        <w:t>bunatatirii economiei(Pilonul II)</w:t>
      </w:r>
      <w:r w:rsidRPr="00746591">
        <w:rPr>
          <w:rStyle w:val="FootnoteReference"/>
          <w:rFonts w:ascii="Trebuchet MS" w:hAnsi="Trebuchet MS"/>
          <w:bCs/>
          <w:lang w:val="fr-FR"/>
        </w:rPr>
        <w:footnoteReference w:id="15"/>
      </w:r>
      <w:r w:rsidRPr="00746591">
        <w:rPr>
          <w:rFonts w:ascii="Trebuchet MS" w:hAnsi="Trebuchet MS"/>
          <w:bCs/>
          <w:lang w:val="fr-FR"/>
        </w:rPr>
        <w:t xml:space="preserve">, al </w:t>
      </w:r>
      <w:r w:rsidRPr="00FA7C7D">
        <w:rPr>
          <w:rStyle w:val="Emphasis"/>
        </w:rPr>
        <w:t>imbunatatirii</w:t>
      </w:r>
      <w:r w:rsidRPr="00746591">
        <w:rPr>
          <w:rFonts w:ascii="Trebuchet MS" w:hAnsi="Trebuchet MS"/>
          <w:bCs/>
          <w:lang w:val="fr-FR"/>
        </w:rPr>
        <w:t xml:space="preserve"> conectivitatii prin dezvoltarea infrastructurii de transport (Pilonul III)</w:t>
      </w:r>
      <w:r w:rsidRPr="00746591">
        <w:rPr>
          <w:rStyle w:val="FootnoteReference"/>
          <w:rFonts w:ascii="Trebuchet MS" w:hAnsi="Trebuchet MS"/>
          <w:bCs/>
          <w:lang w:val="fr-FR"/>
        </w:rPr>
        <w:footnoteReference w:id="16"/>
      </w:r>
      <w:r w:rsidRPr="00746591">
        <w:rPr>
          <w:rFonts w:ascii="Trebuchet MS" w:hAnsi="Trebuchet MS"/>
          <w:bCs/>
          <w:lang w:val="fr-FR"/>
        </w:rPr>
        <w:t xml:space="preserve"> si asigurarii serviciilor de baza pentru populatie si a serviciilor de asistenta sociala (Pilonul IV)</w:t>
      </w:r>
      <w:r w:rsidRPr="00746591">
        <w:rPr>
          <w:rStyle w:val="FootnoteReference"/>
          <w:rFonts w:ascii="Trebuchet MS" w:hAnsi="Trebuchet MS"/>
          <w:bCs/>
          <w:lang w:val="fr-FR"/>
        </w:rPr>
        <w:footnoteReference w:id="17"/>
      </w:r>
      <w:r w:rsidRPr="00746591">
        <w:rPr>
          <w:rFonts w:ascii="Trebuchet MS" w:hAnsi="Trebuchet MS"/>
          <w:bCs/>
          <w:lang w:val="fr-FR"/>
        </w:rPr>
        <w:t xml:space="preserve">. </w:t>
      </w:r>
    </w:p>
    <w:tbl>
      <w:tblPr>
        <w:tblpPr w:leftFromText="180" w:rightFromText="180" w:vertAnchor="text" w:horzAnchor="margin" w:tblpX="250" w:tblpY="64"/>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96"/>
        <w:gridCol w:w="1985"/>
        <w:gridCol w:w="2693"/>
        <w:gridCol w:w="2410"/>
      </w:tblGrid>
      <w:tr w:rsidR="002156F2" w:rsidRPr="00746591" w:rsidTr="00841A06">
        <w:trPr>
          <w:trHeight w:val="570"/>
        </w:trPr>
        <w:tc>
          <w:tcPr>
            <w:tcW w:w="1696" w:type="dxa"/>
            <w:shd w:val="clear" w:color="auto" w:fill="auto"/>
          </w:tcPr>
          <w:p w:rsidR="002156F2" w:rsidRPr="00746591" w:rsidRDefault="002156F2" w:rsidP="00841A06">
            <w:pPr>
              <w:pStyle w:val="DDNormal"/>
              <w:spacing w:after="0"/>
              <w:ind w:left="29" w:hanging="29"/>
              <w:jc w:val="center"/>
              <w:rPr>
                <w:rFonts w:ascii="Trebuchet MS" w:hAnsi="Trebuchet MS" w:cs="Calibri"/>
                <w:lang w:val="ro-RO"/>
              </w:rPr>
            </w:pPr>
            <w:bookmarkStart w:id="599" w:name="_Hlk178335226"/>
            <w:r w:rsidRPr="00746591">
              <w:rPr>
                <w:rFonts w:ascii="Trebuchet MS" w:hAnsi="Trebuchet MS" w:cs="Calibri"/>
                <w:lang w:val="ro-RO"/>
              </w:rPr>
              <w:t>Măsura de finantare GAL</w:t>
            </w:r>
          </w:p>
        </w:tc>
        <w:tc>
          <w:tcPr>
            <w:tcW w:w="1985" w:type="dxa"/>
            <w:shd w:val="clear" w:color="auto" w:fill="auto"/>
          </w:tcPr>
          <w:p w:rsidR="002156F2" w:rsidRPr="00746591" w:rsidRDefault="002156F2" w:rsidP="00841A06">
            <w:pPr>
              <w:pStyle w:val="DDNormal"/>
              <w:spacing w:after="0"/>
              <w:jc w:val="center"/>
              <w:rPr>
                <w:rFonts w:ascii="Trebuchet MS" w:hAnsi="Trebuchet MS" w:cs="Calibri"/>
                <w:lang w:val="ro-RO"/>
              </w:rPr>
            </w:pPr>
            <w:r w:rsidRPr="00746591">
              <w:rPr>
                <w:rFonts w:ascii="Trebuchet MS" w:hAnsi="Trebuchet MS" w:cs="Calibri"/>
                <w:lang w:val="ro-RO"/>
              </w:rPr>
              <w:t>Domeniu de interventie GAL</w:t>
            </w:r>
          </w:p>
        </w:tc>
        <w:tc>
          <w:tcPr>
            <w:tcW w:w="2693" w:type="dxa"/>
            <w:shd w:val="clear" w:color="auto" w:fill="auto"/>
          </w:tcPr>
          <w:p w:rsidR="002156F2" w:rsidRPr="00746591" w:rsidRDefault="002156F2" w:rsidP="00841A06">
            <w:pPr>
              <w:pStyle w:val="DDNormal"/>
              <w:spacing w:after="0"/>
              <w:jc w:val="center"/>
              <w:rPr>
                <w:rFonts w:ascii="Trebuchet MS" w:hAnsi="Trebuchet MS" w:cs="Calibri"/>
                <w:lang w:val="ro-RO"/>
              </w:rPr>
            </w:pPr>
            <w:r w:rsidRPr="00746591">
              <w:rPr>
                <w:rFonts w:ascii="Trebuchet MS" w:hAnsi="Trebuchet MS" w:cs="Calibri"/>
                <w:lang w:val="ro-RO"/>
              </w:rPr>
              <w:t>Obiectiv strategic SIDD(DD)2030 la are contribuie</w:t>
            </w:r>
          </w:p>
        </w:tc>
        <w:tc>
          <w:tcPr>
            <w:tcW w:w="2410" w:type="dxa"/>
            <w:shd w:val="clear" w:color="auto" w:fill="auto"/>
          </w:tcPr>
          <w:p w:rsidR="002156F2" w:rsidRPr="00746591" w:rsidRDefault="002156F2" w:rsidP="00841A06">
            <w:pPr>
              <w:pStyle w:val="DDNormal"/>
              <w:spacing w:after="0"/>
              <w:jc w:val="center"/>
              <w:rPr>
                <w:rFonts w:ascii="Trebuchet MS" w:hAnsi="Trebuchet MS" w:cs="Calibri"/>
                <w:lang w:val="ro-RO"/>
              </w:rPr>
            </w:pPr>
            <w:r w:rsidRPr="00746591">
              <w:rPr>
                <w:rFonts w:ascii="Trebuchet MS" w:hAnsi="Trebuchet MS" w:cs="Calibri"/>
                <w:lang w:val="ro-RO"/>
              </w:rPr>
              <w:t>Pilon SIDD(DD)2030 la are contribuie</w:t>
            </w:r>
          </w:p>
        </w:tc>
      </w:tr>
      <w:tr w:rsidR="002156F2" w:rsidRPr="00746591" w:rsidTr="00841A06">
        <w:trPr>
          <w:trHeight w:val="246"/>
        </w:trPr>
        <w:tc>
          <w:tcPr>
            <w:tcW w:w="1696" w:type="dxa"/>
            <w:shd w:val="clear" w:color="auto" w:fill="auto"/>
          </w:tcPr>
          <w:p w:rsidR="002156F2" w:rsidRPr="00746591" w:rsidRDefault="002156F2" w:rsidP="00841A06">
            <w:pPr>
              <w:pStyle w:val="DDNormal"/>
              <w:spacing w:after="0"/>
              <w:rPr>
                <w:rFonts w:ascii="Trebuchet MS" w:hAnsi="Trebuchet MS" w:cs="Calibri"/>
                <w:lang w:val="ro-RO"/>
              </w:rPr>
            </w:pPr>
            <w:r w:rsidRPr="00746591">
              <w:rPr>
                <w:rFonts w:ascii="Trebuchet MS" w:hAnsi="Trebuchet MS" w:cs="Calibri"/>
                <w:lang w:val="ro-RO"/>
              </w:rPr>
              <w:t>Măsura M1/2B</w:t>
            </w:r>
          </w:p>
          <w:p w:rsidR="002156F2" w:rsidRPr="00746591" w:rsidRDefault="002156F2" w:rsidP="00841A06">
            <w:pPr>
              <w:pStyle w:val="DDNormal"/>
              <w:spacing w:after="0"/>
              <w:rPr>
                <w:rFonts w:ascii="Trebuchet MS" w:hAnsi="Trebuchet MS" w:cs="Calibri"/>
                <w:lang w:val="ro-RO"/>
              </w:rPr>
            </w:pPr>
          </w:p>
        </w:tc>
        <w:tc>
          <w:tcPr>
            <w:tcW w:w="1985" w:type="dxa"/>
            <w:shd w:val="clear" w:color="auto" w:fill="auto"/>
          </w:tcPr>
          <w:p w:rsidR="002156F2" w:rsidRPr="00746591" w:rsidRDefault="002156F2" w:rsidP="00841A06">
            <w:pPr>
              <w:pStyle w:val="DDNormal"/>
              <w:spacing w:after="0"/>
              <w:rPr>
                <w:rFonts w:ascii="Trebuchet MS" w:hAnsi="Trebuchet MS" w:cs="Calibri"/>
                <w:lang w:val="ro-RO"/>
              </w:rPr>
            </w:pPr>
            <w:r w:rsidRPr="00746591">
              <w:rPr>
                <w:rFonts w:ascii="Trebuchet MS" w:hAnsi="Trebuchet MS" w:cs="Calibri"/>
                <w:lang w:val="ro-RO"/>
              </w:rPr>
              <w:t>2B</w:t>
            </w:r>
          </w:p>
        </w:tc>
        <w:tc>
          <w:tcPr>
            <w:tcW w:w="2693" w:type="dxa"/>
            <w:shd w:val="clear" w:color="auto" w:fill="auto"/>
          </w:tcPr>
          <w:p w:rsidR="002156F2" w:rsidRPr="00746591" w:rsidRDefault="002156F2" w:rsidP="00841A06">
            <w:pPr>
              <w:pStyle w:val="DDNormal"/>
              <w:spacing w:after="0"/>
              <w:rPr>
                <w:rFonts w:ascii="Trebuchet MS" w:hAnsi="Trebuchet MS" w:cs="Calibri"/>
                <w:lang w:val="ro-RO"/>
              </w:rPr>
            </w:pPr>
            <w:r w:rsidRPr="00746591">
              <w:rPr>
                <w:rFonts w:ascii="Trebuchet MS" w:hAnsi="Trebuchet MS" w:cs="Calibri"/>
                <w:lang w:val="ro-RO"/>
              </w:rPr>
              <w:t>O.S. 1; O.S. 2</w:t>
            </w:r>
          </w:p>
        </w:tc>
        <w:tc>
          <w:tcPr>
            <w:tcW w:w="2410" w:type="dxa"/>
            <w:shd w:val="clear" w:color="auto" w:fill="auto"/>
          </w:tcPr>
          <w:p w:rsidR="002156F2" w:rsidRPr="00746591" w:rsidRDefault="002156F2" w:rsidP="00841A06">
            <w:pPr>
              <w:pStyle w:val="DDNormal"/>
              <w:spacing w:after="0"/>
              <w:rPr>
                <w:rFonts w:ascii="Trebuchet MS" w:hAnsi="Trebuchet MS" w:cs="Calibri"/>
                <w:lang w:val="ro-RO"/>
              </w:rPr>
            </w:pPr>
            <w:r w:rsidRPr="00746591">
              <w:rPr>
                <w:rFonts w:ascii="Trebuchet MS" w:hAnsi="Trebuchet MS" w:cs="Calibri"/>
                <w:lang w:val="ro-RO"/>
              </w:rPr>
              <w:t>Pilonul I; Pilonul II</w:t>
            </w:r>
          </w:p>
        </w:tc>
      </w:tr>
      <w:tr w:rsidR="002156F2" w:rsidRPr="00746591" w:rsidTr="00841A06">
        <w:trPr>
          <w:trHeight w:val="186"/>
        </w:trPr>
        <w:tc>
          <w:tcPr>
            <w:tcW w:w="1696" w:type="dxa"/>
            <w:shd w:val="clear" w:color="auto" w:fill="auto"/>
          </w:tcPr>
          <w:p w:rsidR="002156F2" w:rsidRPr="00746591" w:rsidRDefault="002156F2" w:rsidP="00841A06">
            <w:pPr>
              <w:pStyle w:val="DDNormal"/>
              <w:spacing w:after="0"/>
              <w:rPr>
                <w:rFonts w:ascii="Trebuchet MS" w:hAnsi="Trebuchet MS" w:cs="Calibri"/>
                <w:lang w:val="ro-RO"/>
              </w:rPr>
            </w:pPr>
            <w:r w:rsidRPr="00746591">
              <w:rPr>
                <w:rFonts w:ascii="Trebuchet MS" w:hAnsi="Trebuchet MS" w:cs="Calibri"/>
                <w:lang w:val="ro-RO"/>
              </w:rPr>
              <w:t>Măsura M2/6A</w:t>
            </w:r>
          </w:p>
        </w:tc>
        <w:tc>
          <w:tcPr>
            <w:tcW w:w="1985" w:type="dxa"/>
            <w:shd w:val="clear" w:color="auto" w:fill="auto"/>
          </w:tcPr>
          <w:p w:rsidR="002156F2" w:rsidRPr="00746591" w:rsidRDefault="002156F2" w:rsidP="00841A06">
            <w:pPr>
              <w:pStyle w:val="DDNormal"/>
              <w:spacing w:after="0"/>
              <w:rPr>
                <w:rFonts w:ascii="Trebuchet MS" w:hAnsi="Trebuchet MS" w:cs="Calibri"/>
                <w:lang w:val="ro-RO"/>
              </w:rPr>
            </w:pPr>
            <w:r w:rsidRPr="00746591">
              <w:rPr>
                <w:rFonts w:ascii="Trebuchet MS" w:hAnsi="Trebuchet MS" w:cs="Calibri"/>
                <w:lang w:val="ro-RO"/>
              </w:rPr>
              <w:t>6A</w:t>
            </w:r>
          </w:p>
        </w:tc>
        <w:tc>
          <w:tcPr>
            <w:tcW w:w="2693" w:type="dxa"/>
            <w:shd w:val="clear" w:color="auto" w:fill="auto"/>
          </w:tcPr>
          <w:p w:rsidR="002156F2" w:rsidRPr="00746591" w:rsidRDefault="002156F2" w:rsidP="00841A06">
            <w:pPr>
              <w:pStyle w:val="DDNormal"/>
              <w:spacing w:after="0"/>
              <w:rPr>
                <w:rFonts w:ascii="Trebuchet MS" w:hAnsi="Trebuchet MS" w:cs="Calibri"/>
                <w:lang w:val="ro-RO"/>
              </w:rPr>
            </w:pPr>
            <w:r w:rsidRPr="00746591">
              <w:rPr>
                <w:rFonts w:ascii="Trebuchet MS" w:hAnsi="Trebuchet MS" w:cs="Calibri"/>
                <w:lang w:val="ro-RO"/>
              </w:rPr>
              <w:t>O.S. 2;</w:t>
            </w:r>
          </w:p>
        </w:tc>
        <w:tc>
          <w:tcPr>
            <w:tcW w:w="2410" w:type="dxa"/>
            <w:shd w:val="clear" w:color="auto" w:fill="auto"/>
          </w:tcPr>
          <w:p w:rsidR="002156F2" w:rsidRPr="00746591" w:rsidRDefault="002156F2" w:rsidP="00841A06">
            <w:pPr>
              <w:rPr>
                <w:rFonts w:ascii="Trebuchet MS" w:hAnsi="Trebuchet MS"/>
              </w:rPr>
            </w:pPr>
            <w:r w:rsidRPr="00746591">
              <w:rPr>
                <w:rFonts w:ascii="Trebuchet MS" w:hAnsi="Trebuchet MS"/>
              </w:rPr>
              <w:t>Pilonul I; Pilonul II</w:t>
            </w:r>
          </w:p>
        </w:tc>
      </w:tr>
      <w:tr w:rsidR="002156F2" w:rsidRPr="00746591" w:rsidTr="00841A06">
        <w:trPr>
          <w:trHeight w:val="186"/>
        </w:trPr>
        <w:tc>
          <w:tcPr>
            <w:tcW w:w="1696" w:type="dxa"/>
            <w:shd w:val="clear" w:color="auto" w:fill="auto"/>
          </w:tcPr>
          <w:p w:rsidR="002156F2" w:rsidRPr="00746591" w:rsidRDefault="002156F2" w:rsidP="00841A06">
            <w:pPr>
              <w:pStyle w:val="DDNormal"/>
              <w:spacing w:after="0"/>
              <w:rPr>
                <w:rFonts w:ascii="Trebuchet MS" w:hAnsi="Trebuchet MS" w:cs="Calibri"/>
                <w:lang w:val="ro-RO"/>
              </w:rPr>
            </w:pPr>
            <w:r w:rsidRPr="00746591">
              <w:rPr>
                <w:rFonts w:ascii="Trebuchet MS" w:hAnsi="Trebuchet MS" w:cs="Calibri"/>
                <w:lang w:val="ro-RO"/>
              </w:rPr>
              <w:t>Măsura M3/6A</w:t>
            </w:r>
          </w:p>
        </w:tc>
        <w:tc>
          <w:tcPr>
            <w:tcW w:w="1985" w:type="dxa"/>
            <w:shd w:val="clear" w:color="auto" w:fill="auto"/>
          </w:tcPr>
          <w:p w:rsidR="002156F2" w:rsidRPr="00746591" w:rsidRDefault="002156F2" w:rsidP="00841A06">
            <w:pPr>
              <w:pStyle w:val="DDNormal"/>
              <w:spacing w:after="0"/>
              <w:rPr>
                <w:rFonts w:ascii="Trebuchet MS" w:hAnsi="Trebuchet MS" w:cs="Calibri"/>
                <w:lang w:val="ro-RO"/>
              </w:rPr>
            </w:pPr>
            <w:r w:rsidRPr="00746591">
              <w:rPr>
                <w:rFonts w:ascii="Trebuchet MS" w:hAnsi="Trebuchet MS" w:cs="Calibri"/>
                <w:lang w:val="ro-RO"/>
              </w:rPr>
              <w:t>6A</w:t>
            </w:r>
          </w:p>
        </w:tc>
        <w:tc>
          <w:tcPr>
            <w:tcW w:w="2693" w:type="dxa"/>
            <w:shd w:val="clear" w:color="auto" w:fill="auto"/>
          </w:tcPr>
          <w:p w:rsidR="002156F2" w:rsidRPr="00746591" w:rsidRDefault="002156F2" w:rsidP="00841A06">
            <w:pPr>
              <w:pStyle w:val="DDNormal"/>
              <w:spacing w:after="0"/>
              <w:rPr>
                <w:rFonts w:ascii="Trebuchet MS" w:hAnsi="Trebuchet MS" w:cs="Calibri"/>
                <w:lang w:val="ro-RO"/>
              </w:rPr>
            </w:pPr>
            <w:r w:rsidRPr="00746591">
              <w:rPr>
                <w:rFonts w:ascii="Trebuchet MS" w:hAnsi="Trebuchet MS" w:cs="Calibri"/>
                <w:lang w:val="ro-RO"/>
              </w:rPr>
              <w:t>O.S. 2;</w:t>
            </w:r>
          </w:p>
        </w:tc>
        <w:tc>
          <w:tcPr>
            <w:tcW w:w="2410" w:type="dxa"/>
            <w:shd w:val="clear" w:color="auto" w:fill="auto"/>
          </w:tcPr>
          <w:p w:rsidR="002156F2" w:rsidRPr="00746591" w:rsidRDefault="002156F2" w:rsidP="00841A06">
            <w:pPr>
              <w:pStyle w:val="DDNormal"/>
              <w:spacing w:after="0"/>
              <w:rPr>
                <w:rFonts w:ascii="Trebuchet MS" w:hAnsi="Trebuchet MS" w:cs="Calibri"/>
                <w:lang w:val="ro-RO"/>
              </w:rPr>
            </w:pPr>
            <w:r w:rsidRPr="00746591">
              <w:rPr>
                <w:rFonts w:ascii="Trebuchet MS" w:hAnsi="Trebuchet MS" w:cs="Calibri"/>
                <w:lang w:val="ro-RO"/>
              </w:rPr>
              <w:t>Pilonul I; Pilonul II</w:t>
            </w:r>
          </w:p>
        </w:tc>
      </w:tr>
      <w:tr w:rsidR="002156F2" w:rsidRPr="00746591" w:rsidTr="00841A06">
        <w:trPr>
          <w:trHeight w:val="186"/>
        </w:trPr>
        <w:tc>
          <w:tcPr>
            <w:tcW w:w="1696" w:type="dxa"/>
            <w:shd w:val="clear" w:color="auto" w:fill="auto"/>
          </w:tcPr>
          <w:p w:rsidR="002156F2" w:rsidRPr="00746591" w:rsidRDefault="002156F2" w:rsidP="00841A06">
            <w:pPr>
              <w:pStyle w:val="DDNormal"/>
              <w:spacing w:after="0"/>
              <w:rPr>
                <w:rFonts w:ascii="Trebuchet MS" w:hAnsi="Trebuchet MS" w:cs="Calibri"/>
                <w:lang w:val="ro-RO"/>
              </w:rPr>
            </w:pPr>
            <w:del w:id="600" w:author="GAL-2" w:date="2024-10-02T21:07:00Z">
              <w:r w:rsidRPr="00746591" w:rsidDel="00FC78D9">
                <w:rPr>
                  <w:rFonts w:ascii="Trebuchet MS" w:hAnsi="Trebuchet MS" w:cs="Calibri"/>
                  <w:lang w:val="ro-RO"/>
                </w:rPr>
                <w:delText>Măsura M4/6B</w:delText>
              </w:r>
            </w:del>
          </w:p>
        </w:tc>
        <w:tc>
          <w:tcPr>
            <w:tcW w:w="1985" w:type="dxa"/>
            <w:shd w:val="clear" w:color="auto" w:fill="auto"/>
          </w:tcPr>
          <w:p w:rsidR="002156F2" w:rsidRPr="00746591" w:rsidRDefault="002156F2" w:rsidP="00841A06">
            <w:pPr>
              <w:pStyle w:val="DDNormal"/>
              <w:spacing w:after="0"/>
              <w:rPr>
                <w:rFonts w:ascii="Trebuchet MS" w:hAnsi="Trebuchet MS" w:cs="Calibri"/>
                <w:lang w:val="ro-RO"/>
              </w:rPr>
            </w:pPr>
            <w:del w:id="601" w:author="GAL-2" w:date="2024-10-02T21:08:00Z">
              <w:r w:rsidRPr="00746591" w:rsidDel="00FC78D9">
                <w:rPr>
                  <w:rFonts w:ascii="Trebuchet MS" w:hAnsi="Trebuchet MS" w:cs="Calibri"/>
                  <w:lang w:val="ro-RO"/>
                </w:rPr>
                <w:delText>6B</w:delText>
              </w:r>
            </w:del>
          </w:p>
        </w:tc>
        <w:tc>
          <w:tcPr>
            <w:tcW w:w="2693" w:type="dxa"/>
            <w:shd w:val="clear" w:color="auto" w:fill="auto"/>
          </w:tcPr>
          <w:p w:rsidR="002156F2" w:rsidRPr="00746591" w:rsidRDefault="002156F2" w:rsidP="00841A06">
            <w:pPr>
              <w:pStyle w:val="DDNormal"/>
              <w:spacing w:after="0"/>
              <w:rPr>
                <w:rFonts w:ascii="Trebuchet MS" w:hAnsi="Trebuchet MS" w:cs="Calibri"/>
                <w:lang w:val="ro-RO"/>
              </w:rPr>
            </w:pPr>
            <w:del w:id="602" w:author="GAL-2" w:date="2024-10-02T21:08:00Z">
              <w:r w:rsidRPr="00746591" w:rsidDel="00FC78D9">
                <w:rPr>
                  <w:rFonts w:ascii="Trebuchet MS" w:hAnsi="Trebuchet MS" w:cs="Calibri"/>
                  <w:lang w:val="ro-RO"/>
                </w:rPr>
                <w:delText>O.S. 1; OS 2;</w:delText>
              </w:r>
            </w:del>
          </w:p>
        </w:tc>
        <w:tc>
          <w:tcPr>
            <w:tcW w:w="2410" w:type="dxa"/>
            <w:shd w:val="clear" w:color="auto" w:fill="auto"/>
          </w:tcPr>
          <w:p w:rsidR="002156F2" w:rsidRPr="00746591" w:rsidRDefault="002156F2" w:rsidP="00841A06">
            <w:pPr>
              <w:pStyle w:val="DDNormal"/>
              <w:spacing w:after="0"/>
              <w:rPr>
                <w:rFonts w:ascii="Trebuchet MS" w:hAnsi="Trebuchet MS" w:cs="Calibri"/>
                <w:lang w:val="ro-RO"/>
              </w:rPr>
            </w:pPr>
            <w:del w:id="603" w:author="GAL-2" w:date="2024-10-02T21:08:00Z">
              <w:r w:rsidRPr="00746591" w:rsidDel="005A7E6B">
                <w:rPr>
                  <w:rFonts w:ascii="Trebuchet MS" w:hAnsi="Trebuchet MS" w:cs="Calibri"/>
                  <w:lang w:val="ro-RO"/>
                </w:rPr>
                <w:delText>Pilonul II</w:delText>
              </w:r>
            </w:del>
          </w:p>
        </w:tc>
      </w:tr>
      <w:tr w:rsidR="002156F2" w:rsidRPr="00746591" w:rsidTr="00841A06">
        <w:trPr>
          <w:trHeight w:val="174"/>
        </w:trPr>
        <w:tc>
          <w:tcPr>
            <w:tcW w:w="1696" w:type="dxa"/>
            <w:shd w:val="clear" w:color="auto" w:fill="auto"/>
          </w:tcPr>
          <w:p w:rsidR="002156F2" w:rsidRPr="00746591" w:rsidRDefault="002156F2" w:rsidP="00841A06">
            <w:pPr>
              <w:pStyle w:val="DDNormal"/>
              <w:spacing w:after="0"/>
              <w:rPr>
                <w:rFonts w:ascii="Trebuchet MS" w:hAnsi="Trebuchet MS" w:cs="Calibri"/>
                <w:lang w:val="ro-RO"/>
              </w:rPr>
            </w:pPr>
            <w:r w:rsidRPr="00746591">
              <w:rPr>
                <w:rFonts w:ascii="Trebuchet MS" w:hAnsi="Trebuchet MS" w:cs="Calibri"/>
                <w:lang w:val="ro-RO"/>
              </w:rPr>
              <w:t>Măsura M5/6B</w:t>
            </w:r>
          </w:p>
        </w:tc>
        <w:tc>
          <w:tcPr>
            <w:tcW w:w="1985" w:type="dxa"/>
            <w:shd w:val="clear" w:color="auto" w:fill="auto"/>
          </w:tcPr>
          <w:p w:rsidR="002156F2" w:rsidRPr="00746591" w:rsidRDefault="002156F2" w:rsidP="00841A06">
            <w:pPr>
              <w:pStyle w:val="DDNormal"/>
              <w:spacing w:after="0"/>
              <w:rPr>
                <w:rFonts w:ascii="Trebuchet MS" w:hAnsi="Trebuchet MS" w:cs="Calibri"/>
                <w:lang w:val="ro-RO"/>
              </w:rPr>
            </w:pPr>
            <w:r w:rsidRPr="00746591">
              <w:rPr>
                <w:rFonts w:ascii="Trebuchet MS" w:hAnsi="Trebuchet MS" w:cs="Calibri"/>
                <w:lang w:val="ro-RO"/>
              </w:rPr>
              <w:t>6B</w:t>
            </w:r>
          </w:p>
        </w:tc>
        <w:tc>
          <w:tcPr>
            <w:tcW w:w="2693" w:type="dxa"/>
            <w:shd w:val="clear" w:color="auto" w:fill="auto"/>
          </w:tcPr>
          <w:p w:rsidR="002156F2" w:rsidRPr="00746591" w:rsidRDefault="002156F2" w:rsidP="00841A06">
            <w:pPr>
              <w:pStyle w:val="DDNormal"/>
              <w:spacing w:after="0"/>
              <w:rPr>
                <w:rFonts w:ascii="Trebuchet MS" w:hAnsi="Trebuchet MS" w:cs="Calibri"/>
                <w:lang w:val="ro-RO"/>
              </w:rPr>
            </w:pPr>
            <w:r w:rsidRPr="00746591">
              <w:rPr>
                <w:rFonts w:ascii="Trebuchet MS" w:hAnsi="Trebuchet MS" w:cs="Calibri"/>
                <w:lang w:val="ro-RO"/>
              </w:rPr>
              <w:t>O.S. 2;</w:t>
            </w:r>
          </w:p>
        </w:tc>
        <w:tc>
          <w:tcPr>
            <w:tcW w:w="2410" w:type="dxa"/>
            <w:shd w:val="clear" w:color="auto" w:fill="auto"/>
          </w:tcPr>
          <w:p w:rsidR="002156F2" w:rsidRPr="00746591" w:rsidRDefault="002156F2" w:rsidP="00841A06">
            <w:pPr>
              <w:pStyle w:val="DDNormal"/>
              <w:spacing w:after="0"/>
              <w:rPr>
                <w:rFonts w:ascii="Trebuchet MS" w:hAnsi="Trebuchet MS" w:cs="Calibri"/>
                <w:lang w:val="ro-RO"/>
              </w:rPr>
            </w:pPr>
            <w:r w:rsidRPr="00746591">
              <w:rPr>
                <w:rFonts w:ascii="Trebuchet MS" w:hAnsi="Trebuchet MS" w:cs="Calibri"/>
                <w:lang w:val="ro-RO"/>
              </w:rPr>
              <w:t>Pilonul IV</w:t>
            </w:r>
          </w:p>
        </w:tc>
      </w:tr>
      <w:tr w:rsidR="002156F2" w:rsidRPr="00746591" w:rsidTr="00841A06">
        <w:trPr>
          <w:trHeight w:val="174"/>
        </w:trPr>
        <w:tc>
          <w:tcPr>
            <w:tcW w:w="1696" w:type="dxa"/>
            <w:shd w:val="clear" w:color="auto" w:fill="auto"/>
          </w:tcPr>
          <w:p w:rsidR="002156F2" w:rsidRPr="00746591" w:rsidRDefault="002156F2" w:rsidP="00841A06">
            <w:pPr>
              <w:pStyle w:val="DDNormal"/>
              <w:spacing w:after="0"/>
              <w:rPr>
                <w:rFonts w:ascii="Trebuchet MS" w:hAnsi="Trebuchet MS" w:cs="Calibri"/>
                <w:lang w:val="ro-RO"/>
              </w:rPr>
            </w:pPr>
            <w:r w:rsidRPr="00746591">
              <w:rPr>
                <w:rFonts w:ascii="Trebuchet MS" w:hAnsi="Trebuchet MS" w:cs="Calibri"/>
                <w:lang w:val="ro-RO"/>
              </w:rPr>
              <w:t>Măsura M6/6B</w:t>
            </w:r>
          </w:p>
        </w:tc>
        <w:tc>
          <w:tcPr>
            <w:tcW w:w="1985" w:type="dxa"/>
            <w:shd w:val="clear" w:color="auto" w:fill="auto"/>
          </w:tcPr>
          <w:p w:rsidR="002156F2" w:rsidRPr="00746591" w:rsidRDefault="002156F2" w:rsidP="00841A06">
            <w:pPr>
              <w:pStyle w:val="DDNormal"/>
              <w:spacing w:after="0"/>
              <w:rPr>
                <w:rFonts w:ascii="Trebuchet MS" w:hAnsi="Trebuchet MS" w:cs="Calibri"/>
                <w:lang w:val="ro-RO"/>
              </w:rPr>
            </w:pPr>
            <w:r w:rsidRPr="00746591">
              <w:rPr>
                <w:rFonts w:ascii="Trebuchet MS" w:hAnsi="Trebuchet MS" w:cs="Calibri"/>
                <w:lang w:val="ro-RO"/>
              </w:rPr>
              <w:t>6B</w:t>
            </w:r>
          </w:p>
        </w:tc>
        <w:tc>
          <w:tcPr>
            <w:tcW w:w="2693" w:type="dxa"/>
            <w:shd w:val="clear" w:color="auto" w:fill="auto"/>
          </w:tcPr>
          <w:p w:rsidR="002156F2" w:rsidRPr="00746591" w:rsidRDefault="002156F2" w:rsidP="00841A06">
            <w:pPr>
              <w:pStyle w:val="DDNormal"/>
              <w:spacing w:after="0"/>
              <w:rPr>
                <w:rFonts w:ascii="Trebuchet MS" w:hAnsi="Trebuchet MS" w:cs="Calibri"/>
                <w:highlight w:val="yellow"/>
                <w:lang w:val="ro-RO"/>
              </w:rPr>
            </w:pPr>
            <w:r w:rsidRPr="00746591">
              <w:rPr>
                <w:rFonts w:ascii="Trebuchet MS" w:hAnsi="Trebuchet MS" w:cs="Calibri"/>
                <w:lang w:val="ro-RO"/>
              </w:rPr>
              <w:t>O.S. 2;</w:t>
            </w:r>
          </w:p>
        </w:tc>
        <w:tc>
          <w:tcPr>
            <w:tcW w:w="2410" w:type="dxa"/>
            <w:shd w:val="clear" w:color="auto" w:fill="auto"/>
          </w:tcPr>
          <w:p w:rsidR="002156F2" w:rsidRPr="00746591" w:rsidRDefault="002156F2" w:rsidP="00841A06">
            <w:pPr>
              <w:pStyle w:val="DDNormal"/>
              <w:spacing w:after="0"/>
              <w:rPr>
                <w:rFonts w:ascii="Trebuchet MS" w:hAnsi="Trebuchet MS" w:cs="Calibri"/>
                <w:lang w:val="ro-RO"/>
              </w:rPr>
            </w:pPr>
            <w:r w:rsidRPr="00746591">
              <w:rPr>
                <w:rFonts w:ascii="Trebuchet MS" w:hAnsi="Trebuchet MS" w:cs="Calibri"/>
                <w:lang w:val="ro-RO"/>
              </w:rPr>
              <w:t>Pilonul III; Pilonul IV</w:t>
            </w:r>
          </w:p>
        </w:tc>
      </w:tr>
      <w:tr w:rsidR="002156F2" w:rsidRPr="00746591" w:rsidTr="00841A06">
        <w:trPr>
          <w:trHeight w:val="174"/>
        </w:trPr>
        <w:tc>
          <w:tcPr>
            <w:tcW w:w="1696" w:type="dxa"/>
            <w:shd w:val="clear" w:color="auto" w:fill="auto"/>
          </w:tcPr>
          <w:p w:rsidR="002156F2" w:rsidRPr="00746591" w:rsidRDefault="002156F2" w:rsidP="00841A06">
            <w:pPr>
              <w:pStyle w:val="DDNormal"/>
              <w:spacing w:after="0"/>
              <w:rPr>
                <w:rFonts w:ascii="Trebuchet MS" w:hAnsi="Trebuchet MS" w:cs="Calibri"/>
                <w:lang w:val="ro-RO"/>
              </w:rPr>
            </w:pPr>
            <w:del w:id="604" w:author="Administrator" w:date="2024-09-27T11:30:00Z">
              <w:r w:rsidDel="004D026D">
                <w:rPr>
                  <w:rFonts w:ascii="Trebuchet MS" w:hAnsi="Trebuchet MS" w:cs="Calibri"/>
                  <w:lang w:val="ro-RO"/>
                </w:rPr>
                <w:delText>Masura M7/1A</w:delText>
              </w:r>
            </w:del>
          </w:p>
        </w:tc>
        <w:tc>
          <w:tcPr>
            <w:tcW w:w="1985" w:type="dxa"/>
            <w:shd w:val="clear" w:color="auto" w:fill="auto"/>
          </w:tcPr>
          <w:p w:rsidR="002156F2" w:rsidRPr="00746591" w:rsidRDefault="002156F2" w:rsidP="00841A06">
            <w:pPr>
              <w:pStyle w:val="DDNormal"/>
              <w:spacing w:after="0"/>
              <w:rPr>
                <w:rFonts w:ascii="Trebuchet MS" w:hAnsi="Trebuchet MS" w:cs="Calibri"/>
                <w:lang w:val="ro-RO"/>
              </w:rPr>
            </w:pPr>
            <w:del w:id="605" w:author="Administrator" w:date="2024-09-27T11:30:00Z">
              <w:r w:rsidDel="004D026D">
                <w:rPr>
                  <w:rFonts w:ascii="Trebuchet MS" w:hAnsi="Trebuchet MS" w:cs="Calibri"/>
                  <w:lang w:val="ro-RO"/>
                </w:rPr>
                <w:delText>1A</w:delText>
              </w:r>
            </w:del>
          </w:p>
        </w:tc>
        <w:tc>
          <w:tcPr>
            <w:tcW w:w="2693" w:type="dxa"/>
            <w:shd w:val="clear" w:color="auto" w:fill="auto"/>
          </w:tcPr>
          <w:p w:rsidR="002156F2" w:rsidRPr="00746591" w:rsidRDefault="002156F2" w:rsidP="00841A06">
            <w:pPr>
              <w:pStyle w:val="DDNormal"/>
              <w:spacing w:after="0"/>
              <w:rPr>
                <w:rFonts w:ascii="Trebuchet MS" w:hAnsi="Trebuchet MS" w:cs="Calibri"/>
                <w:lang w:val="ro-RO"/>
              </w:rPr>
            </w:pPr>
            <w:del w:id="606" w:author="Administrator" w:date="2024-09-27T11:30:00Z">
              <w:r w:rsidRPr="00746591" w:rsidDel="004D026D">
                <w:rPr>
                  <w:rFonts w:ascii="Trebuchet MS" w:hAnsi="Trebuchet MS" w:cs="Calibri"/>
                  <w:lang w:val="ro-RO"/>
                </w:rPr>
                <w:delText>O.S. 2</w:delText>
              </w:r>
            </w:del>
            <w:del w:id="607" w:author="Administrator" w:date="2024-09-27T11:31:00Z">
              <w:r w:rsidRPr="00746591" w:rsidDel="004D026D">
                <w:rPr>
                  <w:rFonts w:ascii="Trebuchet MS" w:hAnsi="Trebuchet MS" w:cs="Calibri"/>
                  <w:lang w:val="ro-RO"/>
                </w:rPr>
                <w:delText>;</w:delText>
              </w:r>
            </w:del>
          </w:p>
        </w:tc>
        <w:tc>
          <w:tcPr>
            <w:tcW w:w="2410" w:type="dxa"/>
            <w:shd w:val="clear" w:color="auto" w:fill="auto"/>
          </w:tcPr>
          <w:p w:rsidR="002156F2" w:rsidRPr="00746591" w:rsidRDefault="002156F2" w:rsidP="00841A06">
            <w:pPr>
              <w:pStyle w:val="DDNormal"/>
              <w:spacing w:after="0"/>
              <w:rPr>
                <w:rFonts w:ascii="Trebuchet MS" w:hAnsi="Trebuchet MS" w:cs="Calibri"/>
                <w:lang w:val="ro-RO"/>
              </w:rPr>
            </w:pPr>
            <w:del w:id="608" w:author="Administrator" w:date="2024-09-27T11:30:00Z">
              <w:r w:rsidRPr="00746591" w:rsidDel="004D026D">
                <w:rPr>
                  <w:rFonts w:ascii="Trebuchet MS" w:hAnsi="Trebuchet MS" w:cs="Calibri"/>
                  <w:lang w:val="ro-RO"/>
                </w:rPr>
                <w:delText>Pilonul II</w:delText>
              </w:r>
            </w:del>
          </w:p>
        </w:tc>
      </w:tr>
      <w:tr w:rsidR="002156F2" w:rsidRPr="00746591" w:rsidTr="00841A06">
        <w:trPr>
          <w:trHeight w:val="174"/>
        </w:trPr>
        <w:tc>
          <w:tcPr>
            <w:tcW w:w="1696" w:type="dxa"/>
            <w:shd w:val="clear" w:color="auto" w:fill="auto"/>
          </w:tcPr>
          <w:p w:rsidR="002156F2" w:rsidRPr="00746591" w:rsidRDefault="002156F2" w:rsidP="00841A06">
            <w:pPr>
              <w:pStyle w:val="DDNormal"/>
              <w:spacing w:after="0"/>
              <w:rPr>
                <w:rFonts w:ascii="Trebuchet MS" w:hAnsi="Trebuchet MS" w:cs="Calibri"/>
                <w:lang w:val="ro-RO"/>
              </w:rPr>
            </w:pPr>
            <w:r>
              <w:rPr>
                <w:rFonts w:ascii="Trebuchet MS" w:hAnsi="Trebuchet MS" w:cs="Calibri"/>
                <w:lang w:val="ro-RO"/>
              </w:rPr>
              <w:t>Masura M8/6B</w:t>
            </w:r>
          </w:p>
        </w:tc>
        <w:tc>
          <w:tcPr>
            <w:tcW w:w="1985" w:type="dxa"/>
            <w:shd w:val="clear" w:color="auto" w:fill="auto"/>
          </w:tcPr>
          <w:p w:rsidR="002156F2" w:rsidRPr="00746591" w:rsidRDefault="002156F2" w:rsidP="00841A06">
            <w:pPr>
              <w:pStyle w:val="DDNormal"/>
              <w:spacing w:after="0"/>
              <w:rPr>
                <w:rFonts w:ascii="Trebuchet MS" w:hAnsi="Trebuchet MS" w:cs="Calibri"/>
                <w:lang w:val="ro-RO"/>
              </w:rPr>
            </w:pPr>
            <w:r>
              <w:rPr>
                <w:rFonts w:ascii="Trebuchet MS" w:hAnsi="Trebuchet MS" w:cs="Calibri"/>
                <w:lang w:val="ro-RO"/>
              </w:rPr>
              <w:t>6B</w:t>
            </w:r>
          </w:p>
        </w:tc>
        <w:tc>
          <w:tcPr>
            <w:tcW w:w="2693" w:type="dxa"/>
            <w:shd w:val="clear" w:color="auto" w:fill="auto"/>
          </w:tcPr>
          <w:p w:rsidR="002156F2" w:rsidRPr="00746591" w:rsidRDefault="002156F2" w:rsidP="00841A06">
            <w:pPr>
              <w:pStyle w:val="DDNormal"/>
              <w:spacing w:after="0"/>
              <w:rPr>
                <w:rFonts w:ascii="Trebuchet MS" w:hAnsi="Trebuchet MS" w:cs="Calibri"/>
                <w:lang w:val="ro-RO"/>
              </w:rPr>
            </w:pPr>
            <w:r w:rsidRPr="00746591">
              <w:rPr>
                <w:rFonts w:ascii="Trebuchet MS" w:hAnsi="Trebuchet MS" w:cs="Calibri"/>
                <w:lang w:val="ro-RO"/>
              </w:rPr>
              <w:t>O.S. 2</w:t>
            </w:r>
          </w:p>
        </w:tc>
        <w:tc>
          <w:tcPr>
            <w:tcW w:w="2410" w:type="dxa"/>
            <w:shd w:val="clear" w:color="auto" w:fill="auto"/>
          </w:tcPr>
          <w:p w:rsidR="002156F2" w:rsidRPr="00746591" w:rsidRDefault="002156F2" w:rsidP="00841A06">
            <w:pPr>
              <w:pStyle w:val="DDNormal"/>
              <w:spacing w:after="0"/>
              <w:rPr>
                <w:rFonts w:ascii="Trebuchet MS" w:hAnsi="Trebuchet MS" w:cs="Calibri"/>
                <w:lang w:val="ro-RO"/>
              </w:rPr>
            </w:pPr>
            <w:r w:rsidRPr="00746591">
              <w:rPr>
                <w:rFonts w:ascii="Trebuchet MS" w:hAnsi="Trebuchet MS" w:cs="Calibri"/>
                <w:lang w:val="ro-RO"/>
              </w:rPr>
              <w:t>Pilonul III; Pilonul IV</w:t>
            </w:r>
          </w:p>
        </w:tc>
      </w:tr>
    </w:tbl>
    <w:bookmarkEnd w:id="599"/>
    <w:p w:rsidR="002156F2" w:rsidRPr="00746591" w:rsidRDefault="002156F2" w:rsidP="002156F2">
      <w:pPr>
        <w:tabs>
          <w:tab w:val="left" w:pos="284"/>
        </w:tabs>
        <w:autoSpaceDE w:val="0"/>
        <w:autoSpaceDN w:val="0"/>
        <w:adjustRightInd w:val="0"/>
        <w:spacing w:after="0"/>
        <w:jc w:val="both"/>
        <w:rPr>
          <w:rFonts w:ascii="Trebuchet MS" w:hAnsi="Trebuchet MS"/>
          <w:bCs/>
          <w:lang w:val="fr-FR"/>
        </w:rPr>
      </w:pPr>
      <w:r w:rsidRPr="00746591">
        <w:rPr>
          <w:rFonts w:ascii="Trebuchet MS" w:hAnsi="Trebuchet MS"/>
          <w:bCs/>
          <w:lang w:val="fr-FR"/>
        </w:rPr>
        <w:tab/>
      </w:r>
    </w:p>
    <w:p w:rsidR="002156F2" w:rsidRPr="00746591" w:rsidRDefault="002156F2" w:rsidP="002156F2">
      <w:pPr>
        <w:tabs>
          <w:tab w:val="left" w:pos="284"/>
        </w:tabs>
        <w:autoSpaceDE w:val="0"/>
        <w:autoSpaceDN w:val="0"/>
        <w:adjustRightInd w:val="0"/>
        <w:spacing w:after="0"/>
        <w:jc w:val="both"/>
        <w:rPr>
          <w:rFonts w:ascii="Trebuchet MS" w:hAnsi="Trebuchet MS"/>
          <w:bCs/>
          <w:lang w:val="fr-FR"/>
        </w:rPr>
      </w:pPr>
      <w:r w:rsidRPr="00746591">
        <w:rPr>
          <w:rFonts w:ascii="Trebuchet MS" w:hAnsi="Trebuchet MS"/>
          <w:bCs/>
          <w:lang w:val="fr-FR"/>
        </w:rPr>
        <w:t>Prin complementaritatea cu SIDDDD, se realizeaza astfel sinergia cu urmatoarele programe de finantare:</w:t>
      </w:r>
    </w:p>
    <w:p w:rsidR="002156F2" w:rsidRPr="00746591" w:rsidRDefault="002156F2">
      <w:pPr>
        <w:numPr>
          <w:ilvl w:val="0"/>
          <w:numId w:val="37"/>
        </w:numPr>
        <w:tabs>
          <w:tab w:val="left" w:pos="284"/>
        </w:tabs>
        <w:autoSpaceDE w:val="0"/>
        <w:autoSpaceDN w:val="0"/>
        <w:adjustRightInd w:val="0"/>
        <w:spacing w:before="240" w:after="240" w:line="240" w:lineRule="auto"/>
        <w:ind w:left="0" w:firstLine="0"/>
        <w:jc w:val="both"/>
        <w:rPr>
          <w:rFonts w:ascii="Trebuchet MS" w:hAnsi="Trebuchet MS"/>
          <w:bCs/>
        </w:rPr>
      </w:pPr>
      <w:r w:rsidRPr="00746591">
        <w:rPr>
          <w:rFonts w:ascii="Trebuchet MS" w:hAnsi="Trebuchet MS"/>
          <w:bCs/>
        </w:rPr>
        <w:t xml:space="preserve">POPAM 2014-2020, prin diversificarea veniturilor și noi forme de venit prin </w:t>
      </w:r>
      <w:r w:rsidRPr="00746591">
        <w:rPr>
          <w:rFonts w:ascii="Trebuchet MS" w:hAnsi="Trebuchet MS"/>
        </w:rPr>
        <w:t xml:space="preserve">dezvoltarea unor activităţi complementare pescuitului </w:t>
      </w:r>
      <w:r w:rsidRPr="00746591">
        <w:rPr>
          <w:rStyle w:val="hps"/>
          <w:rFonts w:ascii="Trebuchet MS" w:hAnsi="Trebuchet MS"/>
          <w:i/>
          <w:color w:val="000000"/>
        </w:rPr>
        <w:t>(complementar cu Pilonul II din SIDDDD)</w:t>
      </w:r>
      <w:r w:rsidRPr="00746591">
        <w:rPr>
          <w:rFonts w:ascii="Trebuchet MS" w:hAnsi="Trebuchet MS"/>
        </w:rPr>
        <w:t>.</w:t>
      </w:r>
    </w:p>
    <w:p w:rsidR="002156F2" w:rsidRPr="006A12F4" w:rsidRDefault="002156F2">
      <w:pPr>
        <w:numPr>
          <w:ilvl w:val="0"/>
          <w:numId w:val="37"/>
        </w:numPr>
        <w:tabs>
          <w:tab w:val="left" w:pos="284"/>
        </w:tabs>
        <w:autoSpaceDE w:val="0"/>
        <w:autoSpaceDN w:val="0"/>
        <w:adjustRightInd w:val="0"/>
        <w:spacing w:before="240" w:after="240" w:line="240" w:lineRule="auto"/>
        <w:ind w:left="0" w:firstLine="0"/>
        <w:jc w:val="both"/>
        <w:rPr>
          <w:rStyle w:val="hps"/>
          <w:rFonts w:ascii="Trebuchet MS" w:hAnsi="Trebuchet MS"/>
          <w:bCs/>
        </w:rPr>
      </w:pPr>
      <w:r w:rsidRPr="00746591">
        <w:rPr>
          <w:rFonts w:ascii="Trebuchet MS" w:hAnsi="Trebuchet MS"/>
          <w:bCs/>
        </w:rPr>
        <w:t>POCU 2014-2020, prin</w:t>
      </w:r>
      <w:r w:rsidRPr="006A12F4">
        <w:rPr>
          <w:rFonts w:ascii="Trebuchet MS" w:hAnsi="Trebuchet MS"/>
          <w:bCs/>
        </w:rPr>
        <w:t xml:space="preserve">, </w:t>
      </w:r>
      <w:r w:rsidRPr="00746591">
        <w:rPr>
          <w:rFonts w:ascii="Trebuchet MS" w:hAnsi="Trebuchet MS"/>
          <w:shd w:val="clear" w:color="auto" w:fill="FFFFFF"/>
        </w:rPr>
        <w:t>implementarea de măsuri/operațiuni integrate în contextul mecanismului de DLRC,</w:t>
      </w:r>
      <w:r w:rsidRPr="006A12F4">
        <w:rPr>
          <w:rFonts w:ascii="Trebuchet MS" w:hAnsi="Trebuchet MS"/>
          <w:bCs/>
        </w:rPr>
        <w:t xml:space="preserve"> privind </w:t>
      </w:r>
      <w:r w:rsidRPr="00746591">
        <w:rPr>
          <w:rFonts w:ascii="Trebuchet MS" w:hAnsi="Trebuchet MS"/>
          <w:shd w:val="clear" w:color="auto" w:fill="FFFFFF"/>
        </w:rPr>
        <w:t xml:space="preserve">reducerea numărului de persoane aflate în risc de sărăcie și excluziune socială din comunitățile marginalizate din zona rurală și orașe cu populație de până la 20.000 locuitori </w:t>
      </w:r>
      <w:r w:rsidRPr="00746591">
        <w:rPr>
          <w:rStyle w:val="hps"/>
          <w:rFonts w:ascii="Trebuchet MS" w:hAnsi="Trebuchet MS"/>
          <w:i/>
          <w:color w:val="000000"/>
        </w:rPr>
        <w:t>(complementar cu Pilonii I si IV din SIDDDD).</w:t>
      </w:r>
    </w:p>
    <w:p w:rsidR="002156F2" w:rsidRPr="006A12F4" w:rsidRDefault="002156F2">
      <w:pPr>
        <w:numPr>
          <w:ilvl w:val="0"/>
          <w:numId w:val="37"/>
        </w:numPr>
        <w:tabs>
          <w:tab w:val="left" w:pos="284"/>
        </w:tabs>
        <w:autoSpaceDE w:val="0"/>
        <w:autoSpaceDN w:val="0"/>
        <w:adjustRightInd w:val="0"/>
        <w:spacing w:before="240" w:after="240" w:line="240" w:lineRule="auto"/>
        <w:ind w:left="0" w:firstLine="0"/>
        <w:jc w:val="both"/>
        <w:rPr>
          <w:rStyle w:val="hps"/>
          <w:rFonts w:ascii="Trebuchet MS" w:hAnsi="Trebuchet MS"/>
          <w:bCs/>
        </w:rPr>
      </w:pPr>
      <w:r w:rsidRPr="006A12F4">
        <w:rPr>
          <w:rFonts w:ascii="Trebuchet MS" w:hAnsi="Trebuchet MS"/>
          <w:bCs/>
        </w:rPr>
        <w:t xml:space="preserve">POC, prin sustinerea investitiilor menite să răspundă nevoilor legate de nivelul redus al competitivității economice, in special in ceea ce priveste sprijinul insuficient pentru dezvoltare si inovare </w:t>
      </w:r>
      <w:r w:rsidRPr="00746591">
        <w:rPr>
          <w:rStyle w:val="hps"/>
          <w:rFonts w:ascii="Trebuchet MS" w:hAnsi="Trebuchet MS"/>
          <w:i/>
          <w:color w:val="000000"/>
        </w:rPr>
        <w:t>(complementar cu Pilonul II din SIDDDD).</w:t>
      </w:r>
    </w:p>
    <w:p w:rsidR="002156F2" w:rsidRPr="00746591" w:rsidRDefault="002156F2">
      <w:pPr>
        <w:numPr>
          <w:ilvl w:val="0"/>
          <w:numId w:val="37"/>
        </w:numPr>
        <w:tabs>
          <w:tab w:val="left" w:pos="284"/>
        </w:tabs>
        <w:autoSpaceDE w:val="0"/>
        <w:autoSpaceDN w:val="0"/>
        <w:adjustRightInd w:val="0"/>
        <w:spacing w:before="240" w:after="240" w:line="240" w:lineRule="auto"/>
        <w:ind w:left="0" w:firstLine="11"/>
        <w:jc w:val="both"/>
        <w:rPr>
          <w:rStyle w:val="hps"/>
          <w:rFonts w:ascii="Trebuchet MS" w:hAnsi="Trebuchet MS"/>
          <w:bCs/>
          <w:lang w:val="fr-FR"/>
        </w:rPr>
      </w:pPr>
      <w:r w:rsidRPr="00746591">
        <w:rPr>
          <w:rFonts w:ascii="Trebuchet MS" w:hAnsi="Trebuchet MS"/>
          <w:bCs/>
          <w:lang w:val="fr-FR"/>
        </w:rPr>
        <w:t xml:space="preserve">POSCCE, prin sprijinirea creşterii productitivităţii sectorului economic </w:t>
      </w:r>
      <w:r w:rsidRPr="00746591">
        <w:rPr>
          <w:rStyle w:val="hps"/>
          <w:rFonts w:ascii="Trebuchet MS" w:hAnsi="Trebuchet MS"/>
          <w:i/>
          <w:color w:val="000000"/>
        </w:rPr>
        <w:t>(complementar cu Pilonul II din SIDDDD).</w:t>
      </w:r>
    </w:p>
    <w:p w:rsidR="002156F2" w:rsidRPr="00746591" w:rsidRDefault="002156F2">
      <w:pPr>
        <w:numPr>
          <w:ilvl w:val="0"/>
          <w:numId w:val="37"/>
        </w:numPr>
        <w:tabs>
          <w:tab w:val="left" w:pos="284"/>
        </w:tabs>
        <w:autoSpaceDE w:val="0"/>
        <w:autoSpaceDN w:val="0"/>
        <w:adjustRightInd w:val="0"/>
        <w:spacing w:before="240" w:after="240" w:line="240" w:lineRule="auto"/>
        <w:ind w:left="0" w:firstLine="11"/>
        <w:jc w:val="both"/>
        <w:rPr>
          <w:rFonts w:ascii="Trebuchet MS" w:hAnsi="Trebuchet MS"/>
          <w:bCs/>
          <w:lang w:val="fr-FR"/>
        </w:rPr>
      </w:pPr>
      <w:r w:rsidRPr="00746591">
        <w:rPr>
          <w:rFonts w:ascii="Trebuchet MS" w:hAnsi="Trebuchet MS"/>
          <w:bCs/>
        </w:rPr>
        <w:t xml:space="preserve">POR, </w:t>
      </w:r>
      <w:r w:rsidRPr="00746591">
        <w:rPr>
          <w:rFonts w:ascii="Trebuchet MS" w:hAnsi="Trebuchet MS"/>
          <w:bCs/>
          <w:lang w:val="fr-FR"/>
        </w:rPr>
        <w:t>prin sprijinirea</w:t>
      </w:r>
      <w:r w:rsidRPr="00746591">
        <w:rPr>
          <w:rStyle w:val="hps"/>
          <w:rFonts w:ascii="Trebuchet MS" w:hAnsi="Trebuchet MS"/>
          <w:i/>
          <w:color w:val="000000"/>
        </w:rPr>
        <w:t xml:space="preserve"> </w:t>
      </w:r>
      <w:r w:rsidRPr="00746591">
        <w:rPr>
          <w:rStyle w:val="hps"/>
          <w:rFonts w:ascii="Trebuchet MS" w:hAnsi="Trebuchet MS"/>
          <w:color w:val="000000"/>
        </w:rPr>
        <w:t xml:space="preserve">crearii și extinderii </w:t>
      </w:r>
      <w:r w:rsidRPr="00746591">
        <w:rPr>
          <w:rStyle w:val="hps"/>
          <w:rFonts w:ascii="Trebuchet MS" w:hAnsi="Trebuchet MS"/>
          <w:i/>
          <w:color w:val="000000"/>
        </w:rPr>
        <w:t>capacităților de producție și dezvoltarea serviciilor</w:t>
      </w:r>
      <w:r w:rsidRPr="00746591">
        <w:rPr>
          <w:rStyle w:val="hps"/>
          <w:rFonts w:ascii="Trebuchet MS" w:hAnsi="Trebuchet MS"/>
          <w:color w:val="000000"/>
        </w:rPr>
        <w:t xml:space="preserve">, </w:t>
      </w:r>
      <w:r w:rsidRPr="00746591">
        <w:rPr>
          <w:rFonts w:ascii="Trebuchet MS" w:hAnsi="Trebuchet MS"/>
          <w:color w:val="000000"/>
        </w:rPr>
        <w:t xml:space="preserve">oferirea de sprijin pentru </w:t>
      </w:r>
      <w:r w:rsidRPr="00746591">
        <w:rPr>
          <w:rFonts w:ascii="Trebuchet MS" w:hAnsi="Trebuchet MS"/>
          <w:i/>
          <w:color w:val="000000"/>
        </w:rPr>
        <w:t>regenerarea fizică, economică și socială a comunităților defavorizate din regiunile rurale</w:t>
      </w:r>
      <w:r w:rsidRPr="00746591">
        <w:rPr>
          <w:rFonts w:ascii="Trebuchet MS" w:hAnsi="Trebuchet MS"/>
          <w:color w:val="000000"/>
        </w:rPr>
        <w:t xml:space="preserve">, </w:t>
      </w:r>
      <w:r w:rsidRPr="00746591">
        <w:rPr>
          <w:rStyle w:val="hps"/>
          <w:rFonts w:ascii="Trebuchet MS" w:hAnsi="Trebuchet MS"/>
          <w:i/>
          <w:color w:val="000000"/>
        </w:rPr>
        <w:t>protejarea, promovarea și dezvoltarea patrimoniului natural și cultural</w:t>
      </w:r>
      <w:r w:rsidRPr="00746591">
        <w:rPr>
          <w:rStyle w:val="hps"/>
          <w:rFonts w:ascii="Trebuchet MS" w:hAnsi="Trebuchet MS"/>
          <w:color w:val="000000"/>
        </w:rPr>
        <w:t xml:space="preserve">, </w:t>
      </w:r>
      <w:r w:rsidRPr="00746591">
        <w:rPr>
          <w:rFonts w:ascii="Trebuchet MS" w:hAnsi="Trebuchet MS"/>
          <w:color w:val="000000"/>
        </w:rPr>
        <w:t xml:space="preserve">sprijinirea unei </w:t>
      </w:r>
      <w:r w:rsidRPr="00746591">
        <w:rPr>
          <w:rFonts w:ascii="Trebuchet MS" w:hAnsi="Trebuchet MS"/>
          <w:i/>
          <w:color w:val="000000"/>
        </w:rPr>
        <w:t>creșteri favorabile ocupării forței de muncă</w:t>
      </w:r>
      <w:r w:rsidRPr="00746591">
        <w:rPr>
          <w:rFonts w:ascii="Trebuchet MS" w:hAnsi="Trebuchet MS"/>
          <w:color w:val="000000"/>
        </w:rPr>
        <w:t xml:space="preserve">, sporirea accesibilității și dezvoltarea resurselor naturale și culturale specifice, </w:t>
      </w:r>
      <w:r w:rsidRPr="00746591">
        <w:rPr>
          <w:rFonts w:ascii="Trebuchet MS" w:hAnsi="Trebuchet MS"/>
          <w:i/>
          <w:color w:val="000000"/>
        </w:rPr>
        <w:t>investiţiile în infrastructurile sociale</w:t>
      </w:r>
      <w:r w:rsidRPr="00746591">
        <w:rPr>
          <w:rFonts w:ascii="Trebuchet MS" w:hAnsi="Trebuchet MS"/>
          <w:color w:val="000000"/>
        </w:rPr>
        <w:t xml:space="preserve">, promovând incluziunea socială, trecerea de la serviciile instituționale la serviciile prestate de colectivitățile locale, precum si alte </w:t>
      </w:r>
      <w:r w:rsidRPr="00746591">
        <w:rPr>
          <w:rFonts w:ascii="Trebuchet MS" w:hAnsi="Trebuchet MS"/>
          <w:i/>
          <w:color w:val="000000"/>
        </w:rPr>
        <w:t>actiuni de d</w:t>
      </w:r>
      <w:r w:rsidRPr="00746591">
        <w:rPr>
          <w:rStyle w:val="hps"/>
          <w:rFonts w:ascii="Trebuchet MS" w:hAnsi="Trebuchet MS"/>
          <w:i/>
          <w:color w:val="000000"/>
        </w:rPr>
        <w:t xml:space="preserve">ezvoltare locală plasată sub responsabilitatea  comunităţii </w:t>
      </w:r>
      <w:r w:rsidRPr="00746591">
        <w:rPr>
          <w:rStyle w:val="hps"/>
          <w:rFonts w:ascii="Trebuchet MS" w:hAnsi="Trebuchet MS"/>
          <w:color w:val="000000"/>
        </w:rPr>
        <w:t>(</w:t>
      </w:r>
      <w:r w:rsidRPr="00746591">
        <w:rPr>
          <w:rStyle w:val="hps"/>
          <w:rFonts w:ascii="Trebuchet MS" w:hAnsi="Trebuchet MS"/>
          <w:i/>
          <w:color w:val="000000"/>
        </w:rPr>
        <w:t>complementar cu Pilonii II, III si IV din SIDDDD)</w:t>
      </w:r>
      <w:r w:rsidRPr="00746591">
        <w:rPr>
          <w:rStyle w:val="hps"/>
          <w:rFonts w:ascii="Trebuchet MS" w:hAnsi="Trebuchet MS"/>
          <w:color w:val="000000"/>
        </w:rPr>
        <w:t>.</w:t>
      </w:r>
    </w:p>
    <w:p w:rsidR="002156F2" w:rsidRPr="00746591" w:rsidRDefault="002156F2">
      <w:pPr>
        <w:numPr>
          <w:ilvl w:val="0"/>
          <w:numId w:val="37"/>
        </w:numPr>
        <w:tabs>
          <w:tab w:val="left" w:pos="284"/>
        </w:tabs>
        <w:autoSpaceDE w:val="0"/>
        <w:autoSpaceDN w:val="0"/>
        <w:adjustRightInd w:val="0"/>
        <w:spacing w:before="240" w:after="240" w:line="240" w:lineRule="auto"/>
        <w:ind w:left="0" w:firstLine="0"/>
        <w:jc w:val="both"/>
        <w:rPr>
          <w:rStyle w:val="hps"/>
          <w:rFonts w:ascii="Trebuchet MS" w:hAnsi="Trebuchet MS"/>
          <w:bCs/>
        </w:rPr>
      </w:pPr>
      <w:r w:rsidRPr="00746591">
        <w:rPr>
          <w:rFonts w:ascii="Trebuchet MS" w:hAnsi="Trebuchet MS"/>
          <w:bCs/>
        </w:rPr>
        <w:lastRenderedPageBreak/>
        <w:t xml:space="preserve">POS Mediu, prin sprijinirea imbunatatirii calitatii infrastructurii cu componete care sprijina actiuni de protectie a mediului </w:t>
      </w:r>
      <w:r w:rsidRPr="00746591">
        <w:rPr>
          <w:rStyle w:val="hps"/>
          <w:rFonts w:ascii="Trebuchet MS" w:hAnsi="Trebuchet MS"/>
          <w:color w:val="000000"/>
        </w:rPr>
        <w:t>(complementar cu Pilonul I din SIDDDD).</w:t>
      </w:r>
    </w:p>
    <w:p w:rsidR="002156F2" w:rsidRPr="00746591" w:rsidRDefault="002156F2">
      <w:pPr>
        <w:pStyle w:val="ListParagraph"/>
        <w:numPr>
          <w:ilvl w:val="0"/>
          <w:numId w:val="37"/>
        </w:numPr>
        <w:tabs>
          <w:tab w:val="left" w:pos="284"/>
        </w:tabs>
        <w:autoSpaceDE w:val="0"/>
        <w:autoSpaceDN w:val="0"/>
        <w:adjustRightInd w:val="0"/>
        <w:spacing w:before="120" w:after="0" w:line="240" w:lineRule="auto"/>
        <w:ind w:left="0" w:firstLine="11"/>
        <w:contextualSpacing/>
        <w:jc w:val="both"/>
        <w:rPr>
          <w:rFonts w:ascii="Trebuchet MS" w:hAnsi="Trebuchet MS"/>
          <w:bCs/>
          <w:lang w:val="fr-FR"/>
        </w:rPr>
      </w:pPr>
      <w:r w:rsidRPr="00746591">
        <w:rPr>
          <w:rFonts w:ascii="Trebuchet MS" w:hAnsi="Trebuchet MS"/>
          <w:bCs/>
          <w:lang w:val="fr-FR"/>
        </w:rPr>
        <w:t>STRATEGIA DE DEZVOLTARE DURABILA A JUDETULUI TULCEA, ce vizeaza imbunatatirea calitatii locuitorilor din judetul Tulcea prin dezvoltarea unei comunitati sustenabile, capabile sa utilizeze si sa gestioneze resursele in mod eficient, pe zone de potential economic si pe domenii prioritare, asigurand prosperitatea locuitorilor, coeziunea sociala, protectia mediului si sustenabilitate. Strategia GAL contribuie la dezvoltarea obiectivelor specifice ale strategiei judetului Tulcea prin masurile propuse, ce vizeaza cresterea calitatii serviciilor de asistenta sociala furnizate catre cetateni cu scopul asigurarii egalitatii de sanse pentru grupurile sociale</w:t>
      </w:r>
      <w:r w:rsidRPr="00746591">
        <w:rPr>
          <w:rStyle w:val="FootnoteReference"/>
          <w:rFonts w:ascii="Trebuchet MS" w:hAnsi="Trebuchet MS"/>
          <w:bCs/>
          <w:lang w:val="fr-FR"/>
        </w:rPr>
        <w:footnoteReference w:id="18"/>
      </w:r>
      <w:r w:rsidRPr="00746591">
        <w:rPr>
          <w:rFonts w:ascii="Trebuchet MS" w:hAnsi="Trebuchet MS"/>
          <w:bCs/>
          <w:lang w:val="fr-FR"/>
        </w:rPr>
        <w:t>, dezvoltarea si diversificarea economiei</w:t>
      </w:r>
      <w:r w:rsidRPr="00746591">
        <w:rPr>
          <w:rStyle w:val="FootnoteReference"/>
          <w:rFonts w:ascii="Trebuchet MS" w:hAnsi="Trebuchet MS"/>
          <w:bCs/>
          <w:lang w:val="fr-FR"/>
        </w:rPr>
        <w:footnoteReference w:id="19"/>
      </w:r>
      <w:r w:rsidRPr="00746591">
        <w:rPr>
          <w:rFonts w:ascii="Trebuchet MS" w:hAnsi="Trebuchet MS"/>
          <w:bCs/>
          <w:lang w:val="fr-FR"/>
        </w:rPr>
        <w:t>, dezvoltarea turismului</w:t>
      </w:r>
      <w:r w:rsidRPr="00746591">
        <w:rPr>
          <w:rStyle w:val="FootnoteReference"/>
          <w:rFonts w:ascii="Trebuchet MS" w:hAnsi="Trebuchet MS"/>
          <w:bCs/>
          <w:lang w:val="fr-FR"/>
        </w:rPr>
        <w:footnoteReference w:id="20"/>
      </w:r>
      <w:r w:rsidRPr="00746591">
        <w:rPr>
          <w:rFonts w:ascii="Trebuchet MS" w:hAnsi="Trebuchet MS"/>
          <w:bCs/>
          <w:lang w:val="fr-FR"/>
        </w:rPr>
        <w:t>, imbunatatirea infrastructurii in mediul rural</w:t>
      </w:r>
      <w:r w:rsidRPr="00746591">
        <w:rPr>
          <w:rStyle w:val="FootnoteReference"/>
          <w:rFonts w:ascii="Trebuchet MS" w:hAnsi="Trebuchet MS"/>
          <w:bCs/>
          <w:lang w:val="fr-FR"/>
        </w:rPr>
        <w:footnoteReference w:id="21"/>
      </w:r>
      <w:r w:rsidRPr="00746591">
        <w:rPr>
          <w:rFonts w:ascii="Trebuchet MS" w:hAnsi="Trebuchet MS"/>
          <w:bCs/>
          <w:lang w:val="fr-FR"/>
        </w:rPr>
        <w:t>.</w:t>
      </w:r>
    </w:p>
    <w:p w:rsidR="002156F2" w:rsidRPr="00746591" w:rsidRDefault="002156F2" w:rsidP="002156F2">
      <w:pPr>
        <w:pStyle w:val="ListParagraph"/>
        <w:tabs>
          <w:tab w:val="left" w:pos="284"/>
        </w:tabs>
        <w:autoSpaceDE w:val="0"/>
        <w:autoSpaceDN w:val="0"/>
        <w:adjustRightInd w:val="0"/>
        <w:spacing w:before="120" w:after="0" w:line="240" w:lineRule="auto"/>
        <w:ind w:left="11"/>
        <w:contextualSpacing/>
        <w:jc w:val="both"/>
        <w:rPr>
          <w:rFonts w:ascii="Trebuchet MS" w:hAnsi="Trebuchet MS"/>
          <w:bCs/>
          <w:lang w:val="fr-FR"/>
        </w:rPr>
      </w:pPr>
      <w:r w:rsidRPr="00746591">
        <w:rPr>
          <w:rFonts w:ascii="Trebuchet MS" w:hAnsi="Trebuchet MS"/>
          <w:bCs/>
          <w:lang w:val="fr-FR"/>
        </w:rPr>
        <w:t xml:space="preserve"> </w:t>
      </w:r>
    </w:p>
    <w:p w:rsidR="002156F2" w:rsidRPr="00746591" w:rsidRDefault="002156F2">
      <w:pPr>
        <w:pStyle w:val="ListParagraph"/>
        <w:numPr>
          <w:ilvl w:val="0"/>
          <w:numId w:val="37"/>
        </w:numPr>
        <w:tabs>
          <w:tab w:val="left" w:pos="284"/>
        </w:tabs>
        <w:autoSpaceDE w:val="0"/>
        <w:autoSpaceDN w:val="0"/>
        <w:adjustRightInd w:val="0"/>
        <w:spacing w:before="120" w:after="0" w:line="240" w:lineRule="auto"/>
        <w:ind w:left="0" w:right="4" w:firstLine="11"/>
        <w:contextualSpacing/>
        <w:jc w:val="both"/>
        <w:rPr>
          <w:rFonts w:ascii="Trebuchet MS" w:hAnsi="Trebuchet MS"/>
          <w:bCs/>
          <w:lang w:val="fr-FR"/>
        </w:rPr>
      </w:pPr>
      <w:r w:rsidRPr="00746591">
        <w:rPr>
          <w:rFonts w:ascii="Trebuchet MS" w:hAnsi="Trebuchet MS"/>
          <w:bCs/>
          <w:lang w:val="fr-FR"/>
        </w:rPr>
        <w:t>STRATEGIILE DE DEZVOLTARE ALE COMUNELOR DIN TERITORIUL GAL. Strategia GAL DELTA DUNARII a luat in calcul directiile strategice de dezvoltare a fiecarei comune, in raport cu necesitatile locuitorilor identificate in urma consultarilor publice. Astfel, strategia GAL DELTA DUNARII prevede masuri de finantare pentru dezvoltarea agriculturii</w:t>
      </w:r>
      <w:r w:rsidRPr="00746591">
        <w:rPr>
          <w:rStyle w:val="FootnoteReference"/>
          <w:rFonts w:ascii="Trebuchet MS" w:hAnsi="Trebuchet MS"/>
          <w:bCs/>
          <w:lang w:val="fr-FR"/>
        </w:rPr>
        <w:footnoteReference w:id="22"/>
      </w:r>
      <w:r w:rsidRPr="00746591">
        <w:rPr>
          <w:rFonts w:ascii="Trebuchet MS" w:hAnsi="Trebuchet MS"/>
          <w:bCs/>
          <w:lang w:val="fr-FR"/>
        </w:rPr>
        <w:t>, dezvoltarea si modernizarea infrastrucurii</w:t>
      </w:r>
      <w:r w:rsidRPr="00746591">
        <w:rPr>
          <w:rStyle w:val="FootnoteReference"/>
          <w:rFonts w:ascii="Trebuchet MS" w:hAnsi="Trebuchet MS"/>
          <w:bCs/>
          <w:lang w:val="fr-FR"/>
        </w:rPr>
        <w:footnoteReference w:id="23"/>
      </w:r>
      <w:r w:rsidRPr="00746591">
        <w:rPr>
          <w:rFonts w:ascii="Trebuchet MS" w:hAnsi="Trebuchet MS"/>
          <w:bCs/>
          <w:lang w:val="fr-FR"/>
        </w:rPr>
        <w:t>, imbunatatirea serviciilor sociale</w:t>
      </w:r>
      <w:r w:rsidRPr="00746591">
        <w:rPr>
          <w:rStyle w:val="FootnoteReference"/>
          <w:rFonts w:ascii="Trebuchet MS" w:hAnsi="Trebuchet MS"/>
          <w:bCs/>
          <w:lang w:val="fr-FR"/>
        </w:rPr>
        <w:footnoteReference w:id="24"/>
      </w:r>
      <w:r w:rsidRPr="00746591">
        <w:rPr>
          <w:rFonts w:ascii="Trebuchet MS" w:hAnsi="Trebuchet MS"/>
          <w:bCs/>
          <w:lang w:val="fr-FR"/>
        </w:rPr>
        <w:t>, revitalizarea activitatilor culturale, investitii pentru dezvoltarea economiei non-agricole</w:t>
      </w:r>
      <w:r w:rsidRPr="00746591">
        <w:rPr>
          <w:rStyle w:val="FootnoteReference"/>
          <w:rFonts w:ascii="Trebuchet MS" w:hAnsi="Trebuchet MS"/>
          <w:bCs/>
          <w:lang w:val="fr-FR"/>
        </w:rPr>
        <w:footnoteReference w:id="25"/>
      </w:r>
      <w:r w:rsidRPr="00746591">
        <w:rPr>
          <w:rFonts w:ascii="Trebuchet MS" w:hAnsi="Trebuchet MS"/>
          <w:bCs/>
          <w:lang w:val="fr-FR"/>
        </w:rPr>
        <w:t>.</w:t>
      </w:r>
    </w:p>
    <w:p w:rsidR="002156F2" w:rsidRPr="00746591" w:rsidRDefault="002156F2" w:rsidP="002156F2">
      <w:pPr>
        <w:pStyle w:val="ListParagraph"/>
        <w:tabs>
          <w:tab w:val="left" w:pos="284"/>
        </w:tabs>
        <w:autoSpaceDE w:val="0"/>
        <w:autoSpaceDN w:val="0"/>
        <w:adjustRightInd w:val="0"/>
        <w:spacing w:before="120" w:after="0" w:line="240" w:lineRule="auto"/>
        <w:ind w:left="0"/>
        <w:contextualSpacing/>
        <w:jc w:val="both"/>
        <w:rPr>
          <w:rFonts w:ascii="Trebuchet MS" w:hAnsi="Trebuchet MS"/>
          <w:bCs/>
          <w:lang w:val="fr-FR"/>
        </w:rPr>
      </w:pPr>
    </w:p>
    <w:p w:rsidR="002156F2" w:rsidRPr="00746591" w:rsidRDefault="002156F2">
      <w:pPr>
        <w:pStyle w:val="ListParagraph"/>
        <w:numPr>
          <w:ilvl w:val="0"/>
          <w:numId w:val="38"/>
        </w:numPr>
        <w:tabs>
          <w:tab w:val="left" w:pos="284"/>
        </w:tabs>
        <w:autoSpaceDE w:val="0"/>
        <w:autoSpaceDN w:val="0"/>
        <w:adjustRightInd w:val="0"/>
        <w:spacing w:before="120" w:after="0" w:line="240" w:lineRule="auto"/>
        <w:ind w:left="0" w:firstLine="0"/>
        <w:contextualSpacing/>
        <w:jc w:val="both"/>
        <w:rPr>
          <w:rFonts w:ascii="Trebuchet MS" w:hAnsi="Trebuchet MS"/>
          <w:bCs/>
          <w:lang w:val="fr-FR"/>
        </w:rPr>
      </w:pPr>
      <w:r w:rsidRPr="00746591">
        <w:rPr>
          <w:rFonts w:ascii="Trebuchet MS" w:hAnsi="Trebuchet MS"/>
          <w:bCs/>
          <w:lang w:val="fr-FR"/>
        </w:rPr>
        <w:t xml:space="preserve">PLANUL DE DEZVOLTARE REGIONALA SUD-EST 2014-2020, avand ca obiectiv general promovarea dezvoltarii durabile si imbunatatirea calitatii vietii populatiei, astfel incat regiunea Sud Est sa devina o regiune competitiva pe termen lung si atractiva pentru investitii, cu valorificarea patrimoniului de mediu, a resurselor umane calificate, crearea de noi oportunitati de ocupare a fortei de munca si cresterea semnificativa a PIB-ului regional. Strategia GAL </w:t>
      </w:r>
      <w:r>
        <w:rPr>
          <w:rFonts w:ascii="Trebuchet MS" w:hAnsi="Trebuchet MS"/>
          <w:bCs/>
          <w:lang w:val="fr-FR"/>
        </w:rPr>
        <w:t xml:space="preserve">DELTA </w:t>
      </w:r>
      <w:r w:rsidRPr="00746591">
        <w:rPr>
          <w:rFonts w:ascii="Trebuchet MS" w:hAnsi="Trebuchet MS"/>
          <w:bCs/>
          <w:lang w:val="fr-FR"/>
        </w:rPr>
        <w:t xml:space="preserve"> DUNARII este complementara Planului de Dezvoltare Regionala Sud-Est 2020, intrucat contribuie la indeplinirea proiritatilor de dezvoltare regionala prin, imbunatatirea calitatii in domeniul incluziunii sociale</w:t>
      </w:r>
      <w:r w:rsidRPr="00746591">
        <w:rPr>
          <w:rStyle w:val="FootnoteReference"/>
          <w:rFonts w:ascii="Trebuchet MS" w:hAnsi="Trebuchet MS"/>
          <w:bCs/>
          <w:lang w:val="fr-FR"/>
        </w:rPr>
        <w:footnoteReference w:id="26"/>
      </w:r>
      <w:r w:rsidRPr="00746591">
        <w:rPr>
          <w:rFonts w:ascii="Trebuchet MS" w:hAnsi="Trebuchet MS"/>
          <w:bCs/>
          <w:lang w:val="fr-FR"/>
        </w:rPr>
        <w:t>, dezvoltarea infrastructurii</w:t>
      </w:r>
      <w:r w:rsidRPr="00746591">
        <w:rPr>
          <w:rStyle w:val="FootnoteReference"/>
          <w:rFonts w:ascii="Trebuchet MS" w:hAnsi="Trebuchet MS"/>
          <w:bCs/>
          <w:lang w:val="fr-FR"/>
        </w:rPr>
        <w:footnoteReference w:id="27"/>
      </w:r>
      <w:r w:rsidRPr="00746591">
        <w:rPr>
          <w:rFonts w:ascii="Trebuchet MS" w:hAnsi="Trebuchet MS"/>
          <w:bCs/>
          <w:lang w:val="fr-FR"/>
        </w:rPr>
        <w:t>, modernizarea economiei locale</w:t>
      </w:r>
      <w:r w:rsidRPr="00746591">
        <w:rPr>
          <w:rStyle w:val="FootnoteReference"/>
          <w:rFonts w:ascii="Trebuchet MS" w:hAnsi="Trebuchet MS"/>
          <w:bCs/>
          <w:lang w:val="fr-FR"/>
        </w:rPr>
        <w:footnoteReference w:id="28"/>
      </w:r>
      <w:r w:rsidRPr="00746591">
        <w:rPr>
          <w:rFonts w:ascii="Trebuchet MS" w:hAnsi="Trebuchet MS"/>
          <w:bCs/>
          <w:lang w:val="fr-FR"/>
        </w:rPr>
        <w:t>, promovarea cooperarii transfrontaliere si interregionale</w:t>
      </w:r>
      <w:r w:rsidRPr="00746591">
        <w:rPr>
          <w:rStyle w:val="FootnoteReference"/>
          <w:rFonts w:ascii="Trebuchet MS" w:hAnsi="Trebuchet MS"/>
          <w:bCs/>
          <w:lang w:val="fr-FR"/>
        </w:rPr>
        <w:footnoteReference w:id="29"/>
      </w:r>
      <w:r w:rsidRPr="00746591">
        <w:rPr>
          <w:rFonts w:ascii="Trebuchet MS" w:hAnsi="Trebuchet MS"/>
          <w:bCs/>
          <w:lang w:val="fr-FR"/>
        </w:rPr>
        <w:t>.</w:t>
      </w:r>
    </w:p>
    <w:p w:rsidR="002156F2" w:rsidRPr="00746591" w:rsidRDefault="002156F2" w:rsidP="002156F2">
      <w:pPr>
        <w:pStyle w:val="ListParagraph"/>
        <w:tabs>
          <w:tab w:val="left" w:pos="284"/>
        </w:tabs>
        <w:autoSpaceDE w:val="0"/>
        <w:autoSpaceDN w:val="0"/>
        <w:adjustRightInd w:val="0"/>
        <w:spacing w:before="120" w:after="0"/>
        <w:ind w:left="0" w:right="4"/>
        <w:jc w:val="both"/>
        <w:rPr>
          <w:rFonts w:ascii="Trebuchet MS" w:hAnsi="Trebuchet MS"/>
          <w:bCs/>
          <w:lang w:val="fr-FR"/>
        </w:rPr>
      </w:pPr>
      <w:r w:rsidRPr="006A12F4">
        <w:rPr>
          <w:rStyle w:val="hps"/>
          <w:rFonts w:ascii="Trebuchet MS" w:hAnsi="Trebuchet MS"/>
          <w:color w:val="000000"/>
          <w:lang w:val="fr-FR"/>
        </w:rPr>
        <w:t>Pe teritoriul GAL DELTA DUNARII nu a fost identificata implementarea nici unei strategii in domeniul pescuitului. Strategia de Dezvoltare Locala GAL DELTA DUNARII nu prevede activitati legate de domeniul pescuitului, ce s-ar suprapune pe o  eventuala strategie FLAG. In cazul in care, pe teritoriul GAL DELTA DUNARII, va fi identificata o strategie in domeniul pescuitului, se va  realiza un protocol al mecanismului de coordonare in ceea ce priveste implementarea  strategiilor de dezvoltare locala, conditionalitati, evitarea dublei finantari, procedurile operationale, detalii legate de functionarea parteneriatului, ariile de interventie acoperite, etc.</w:t>
      </w:r>
    </w:p>
    <w:p w:rsidR="002156F2" w:rsidRPr="006A12F4" w:rsidRDefault="002156F2" w:rsidP="002156F2">
      <w:pPr>
        <w:pStyle w:val="Heading1"/>
        <w:spacing w:line="276" w:lineRule="auto"/>
        <w:rPr>
          <w:rFonts w:ascii="Trebuchet MS" w:hAnsi="Trebuchet MS"/>
          <w:sz w:val="22"/>
          <w:szCs w:val="22"/>
          <w:lang w:val="fr-FR"/>
        </w:rPr>
      </w:pPr>
      <w:r w:rsidRPr="006A12F4">
        <w:rPr>
          <w:rFonts w:ascii="Trebuchet MS" w:hAnsi="Trebuchet MS"/>
          <w:b w:val="0"/>
          <w:sz w:val="22"/>
          <w:szCs w:val="22"/>
          <w:lang w:val="fr-FR"/>
        </w:rPr>
        <w:lastRenderedPageBreak/>
        <w:t>CAPITOLUL VII: Descrierea planului de acțiune</w:t>
      </w:r>
      <w:r w:rsidRPr="006A12F4">
        <w:rPr>
          <w:rFonts w:ascii="Trebuchet MS" w:hAnsi="Trebuchet MS"/>
          <w:sz w:val="22"/>
          <w:szCs w:val="22"/>
          <w:lang w:val="fr-FR"/>
        </w:rPr>
        <w:t xml:space="preserve"> - </w:t>
      </w:r>
      <w:r w:rsidRPr="006A12F4">
        <w:rPr>
          <w:rFonts w:ascii="Trebuchet MS" w:hAnsi="Trebuchet MS"/>
          <w:sz w:val="20"/>
          <w:szCs w:val="22"/>
          <w:lang w:val="fr-FR"/>
        </w:rPr>
        <w:t>max. 3 pag</w:t>
      </w:r>
      <w:r w:rsidRPr="006A12F4">
        <w:rPr>
          <w:rFonts w:ascii="Trebuchet MS" w:hAnsi="Trebuchet MS"/>
          <w:sz w:val="22"/>
          <w:szCs w:val="22"/>
          <w:lang w:val="fr-FR"/>
        </w:rPr>
        <w:t>.</w:t>
      </w:r>
      <w:bookmarkEnd w:id="588"/>
      <w:bookmarkEnd w:id="589"/>
      <w:r w:rsidRPr="006A12F4">
        <w:rPr>
          <w:rFonts w:ascii="Trebuchet MS" w:hAnsi="Trebuchet MS"/>
          <w:sz w:val="22"/>
          <w:szCs w:val="22"/>
          <w:lang w:val="fr-FR"/>
        </w:rPr>
        <w:t xml:space="preserve"> </w:t>
      </w:r>
    </w:p>
    <w:p w:rsidR="002156F2" w:rsidRPr="006A12F4" w:rsidRDefault="002156F2" w:rsidP="002156F2">
      <w:pPr>
        <w:pStyle w:val="Heading1"/>
        <w:spacing w:line="276" w:lineRule="auto"/>
        <w:ind w:firstLine="284"/>
        <w:jc w:val="both"/>
        <w:rPr>
          <w:rFonts w:ascii="Trebuchet MS" w:hAnsi="Trebuchet MS"/>
          <w:b w:val="0"/>
          <w:sz w:val="22"/>
          <w:szCs w:val="22"/>
          <w:lang w:val="fr-FR"/>
        </w:rPr>
      </w:pPr>
      <w:bookmarkStart w:id="609" w:name="_Toc448304935"/>
    </w:p>
    <w:p w:rsidR="002156F2" w:rsidRPr="006A12F4" w:rsidRDefault="002156F2" w:rsidP="002156F2">
      <w:pPr>
        <w:pStyle w:val="Heading1"/>
        <w:spacing w:line="276" w:lineRule="auto"/>
        <w:ind w:firstLine="284"/>
        <w:jc w:val="both"/>
        <w:rPr>
          <w:rFonts w:ascii="Trebuchet MS" w:hAnsi="Trebuchet MS"/>
          <w:b w:val="0"/>
          <w:sz w:val="22"/>
          <w:szCs w:val="22"/>
          <w:lang w:val="fr-FR"/>
        </w:rPr>
      </w:pPr>
      <w:r w:rsidRPr="006A12F4">
        <w:rPr>
          <w:rFonts w:ascii="Trebuchet MS" w:hAnsi="Trebuchet MS"/>
          <w:b w:val="0"/>
          <w:sz w:val="22"/>
          <w:szCs w:val="22"/>
          <w:lang w:val="fr-FR"/>
        </w:rPr>
        <w:t>Funcționarea GAL și implementarea SDL se va derula, pe o perioadă maxima de șapte ani, în funcție de momentul la care se va semna decizia de finanțare, dar și de modul în care se vor derula contractele semnate de beneficiari.</w:t>
      </w:r>
      <w:bookmarkEnd w:id="609"/>
      <w:r w:rsidRPr="006A12F4">
        <w:rPr>
          <w:rFonts w:ascii="Trebuchet MS" w:hAnsi="Trebuchet MS"/>
          <w:b w:val="0"/>
          <w:sz w:val="22"/>
          <w:szCs w:val="22"/>
          <w:lang w:val="fr-FR"/>
        </w:rPr>
        <w:t xml:space="preserve"> </w:t>
      </w:r>
    </w:p>
    <w:p w:rsidR="002156F2" w:rsidRPr="008926E2" w:rsidRDefault="002156F2" w:rsidP="002156F2">
      <w:pPr>
        <w:spacing w:after="0"/>
        <w:ind w:firstLine="284"/>
        <w:jc w:val="both"/>
        <w:rPr>
          <w:rFonts w:ascii="Trebuchet MS" w:hAnsi="Trebuchet MS"/>
        </w:rPr>
      </w:pPr>
      <w:r w:rsidRPr="004D668E">
        <w:rPr>
          <w:rFonts w:ascii="Trebuchet MS" w:hAnsi="Trebuchet MS"/>
          <w:b/>
        </w:rPr>
        <w:t>a)</w:t>
      </w:r>
      <w:r>
        <w:rPr>
          <w:rFonts w:ascii="Trebuchet MS" w:hAnsi="Trebuchet MS"/>
          <w:b/>
        </w:rPr>
        <w:t xml:space="preserve"> </w:t>
      </w:r>
      <w:r w:rsidRPr="008926E2">
        <w:rPr>
          <w:rFonts w:ascii="Trebuchet MS" w:hAnsi="Trebuchet MS"/>
          <w:b/>
        </w:rPr>
        <w:t>Calendarul de activități</w:t>
      </w:r>
      <w:r w:rsidRPr="008926E2">
        <w:rPr>
          <w:rFonts w:ascii="Trebuchet MS" w:hAnsi="Trebuchet MS"/>
        </w:rPr>
        <w:t xml:space="preserve"> propus mai jos este unul estimativ, derularea efectivă a activităților urmând să fie influențată de o serie de factori, cum ar fi: calitatea proiectelor</w:t>
      </w:r>
      <w:r>
        <w:rPr>
          <w:rFonts w:ascii="Trebuchet MS" w:hAnsi="Trebuchet MS"/>
        </w:rPr>
        <w:t xml:space="preserve"> depuse,</w:t>
      </w:r>
      <w:r w:rsidRPr="008926E2">
        <w:rPr>
          <w:rFonts w:ascii="Trebuchet MS" w:hAnsi="Trebuchet MS"/>
        </w:rPr>
        <w:t xml:space="preserve"> necesitatea redeschiderii unor sesiuni ca urmare a rezilierii unor contracte etc.</w:t>
      </w:r>
      <w:r>
        <w:rPr>
          <w:rFonts w:ascii="Trebuchet MS" w:hAnsi="Trebuchet MS"/>
        </w:rPr>
        <w:t xml:space="preserve"> sau neacoperirii sumelor propuse, perioada de elavuare de la mijlocul perioadei, etc.</w:t>
      </w:r>
    </w:p>
    <w:p w:rsidR="002156F2" w:rsidRDefault="002156F2" w:rsidP="002156F2">
      <w:pPr>
        <w:tabs>
          <w:tab w:val="left" w:pos="0"/>
          <w:tab w:val="left" w:pos="360"/>
          <w:tab w:val="left" w:pos="7200"/>
        </w:tabs>
        <w:contextualSpacing/>
        <w:jc w:val="both"/>
        <w:rPr>
          <w:rFonts w:ascii="Trebuchet MS" w:hAnsi="Trebuchet MS"/>
        </w:rPr>
      </w:pPr>
      <w:r w:rsidRPr="008926E2">
        <w:rPr>
          <w:rFonts w:ascii="Trebuchet MS" w:hAnsi="Trebuchet MS"/>
        </w:rPr>
        <w:tab/>
      </w:r>
      <w:r>
        <w:rPr>
          <w:rFonts w:ascii="Trebuchet MS" w:hAnsi="Trebuchet MS"/>
        </w:rPr>
        <w:t>S-a tinut cont ca sesiunea pentru masura sociala va fi lansata cu prioritate, iar activitatea de animare destinata acestei masuri va fi corelata cu aceasta</w:t>
      </w:r>
    </w:p>
    <w:p w:rsidR="002156F2" w:rsidRDefault="002156F2" w:rsidP="002156F2">
      <w:pPr>
        <w:tabs>
          <w:tab w:val="left" w:pos="142"/>
          <w:tab w:val="left" w:pos="284"/>
        </w:tabs>
        <w:spacing w:after="0"/>
        <w:ind w:firstLine="284"/>
        <w:jc w:val="both"/>
        <w:rPr>
          <w:rFonts w:ascii="Trebuchet MS" w:hAnsi="Trebuchet MS"/>
        </w:rPr>
      </w:pPr>
      <w:r>
        <w:rPr>
          <w:rFonts w:ascii="Trebuchet MS" w:hAnsi="Trebuchet MS"/>
        </w:rPr>
        <w:t>La nivelul</w:t>
      </w:r>
      <w:r w:rsidRPr="00E4704E">
        <w:rPr>
          <w:rFonts w:ascii="Trebuchet MS" w:hAnsi="Trebuchet MS"/>
        </w:rPr>
        <w:t xml:space="preserve"> GAL se vor</w:t>
      </w:r>
      <w:r>
        <w:rPr>
          <w:rFonts w:ascii="Trebuchet MS" w:hAnsi="Trebuchet MS"/>
        </w:rPr>
        <w:t xml:space="preserve"> realiza urmatoarele a</w:t>
      </w:r>
      <w:r w:rsidRPr="00E4704E">
        <w:rPr>
          <w:rFonts w:ascii="Trebuchet MS" w:hAnsi="Trebuchet MS"/>
        </w:rPr>
        <w:t>ctivitati, conform graficului estimativ</w:t>
      </w:r>
      <w:r>
        <w:rPr>
          <w:rFonts w:ascii="Trebuchet MS" w:hAnsi="Trebuchet MS"/>
        </w:rPr>
        <w:t xml:space="preserve"> de implementare, structurat pe </w:t>
      </w:r>
      <w:r w:rsidR="00ED353C">
        <w:rPr>
          <w:rFonts w:ascii="Trebuchet MS" w:hAnsi="Trebuchet MS"/>
        </w:rPr>
        <w:t xml:space="preserve">10 </w:t>
      </w:r>
      <w:r>
        <w:rPr>
          <w:rFonts w:ascii="Trebuchet MS" w:hAnsi="Trebuchet MS"/>
        </w:rPr>
        <w:t>ani (</w:t>
      </w:r>
      <w:r w:rsidR="00ED353C">
        <w:rPr>
          <w:rFonts w:ascii="Trebuchet MS" w:hAnsi="Trebuchet MS"/>
        </w:rPr>
        <w:t xml:space="preserve">20 </w:t>
      </w:r>
      <w:r>
        <w:rPr>
          <w:rFonts w:ascii="Trebuchet MS" w:hAnsi="Trebuchet MS"/>
        </w:rPr>
        <w:t xml:space="preserve">semestre), din momentul semnarii deciziei de finantare si pana la finalul anului </w:t>
      </w:r>
      <w:r w:rsidR="007D2115">
        <w:rPr>
          <w:rFonts w:ascii="Trebuchet MS" w:hAnsi="Trebuchet MS"/>
        </w:rPr>
        <w:t xml:space="preserve">2025 </w:t>
      </w:r>
      <w:r>
        <w:rPr>
          <w:rFonts w:ascii="Trebuchet MS" w:hAnsi="Trebuchet MS"/>
        </w:rPr>
        <w:t>(n+3)</w:t>
      </w:r>
      <w:r w:rsidRPr="00E4704E">
        <w:rPr>
          <w:rFonts w:ascii="Trebuchet MS" w:hAnsi="Trebuchet MS"/>
        </w:rPr>
        <w:t>:</w:t>
      </w:r>
      <w:r>
        <w:rPr>
          <w:rFonts w:ascii="Trebuchet MS" w:hAnsi="Trebuchet MS"/>
        </w:rPr>
        <w:t xml:space="preserve"> </w:t>
      </w:r>
    </w:p>
    <w:tbl>
      <w:tblPr>
        <w:tblpPr w:leftFromText="57" w:rightFromText="57" w:vertAnchor="text" w:horzAnchor="margin" w:tblpXSpec="center" w:tblpY="92"/>
        <w:tblOverlap w:val="neve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135"/>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711DD7" w:rsidRPr="00E4704E" w:rsidTr="00B40040">
        <w:trPr>
          <w:cantSplit/>
          <w:trHeight w:hRule="exact" w:val="293"/>
        </w:trPr>
        <w:tc>
          <w:tcPr>
            <w:tcW w:w="4135" w:type="dxa"/>
            <w:vMerge w:val="restart"/>
            <w:tcBorders>
              <w:tl2br w:val="single" w:sz="4" w:space="0" w:color="auto"/>
              <w:tr2bl w:val="nil"/>
            </w:tcBorders>
            <w:shd w:val="clear" w:color="auto" w:fill="auto"/>
          </w:tcPr>
          <w:p w:rsidR="00711DD7" w:rsidRPr="00B40040" w:rsidRDefault="00E72DE2" w:rsidP="00841A06">
            <w:pPr>
              <w:tabs>
                <w:tab w:val="left" w:pos="284"/>
                <w:tab w:val="left" w:pos="1668"/>
              </w:tabs>
              <w:ind w:firstLine="109"/>
              <w:jc w:val="right"/>
              <w:rPr>
                <w:rFonts w:ascii="Trebuchet MS" w:hAnsi="Trebuchet MS"/>
                <w:sz w:val="20"/>
                <w:szCs w:val="20"/>
              </w:rPr>
            </w:pPr>
            <w:r w:rsidRPr="00B40040">
              <w:rPr>
                <w:rFonts w:ascii="Trebuchet MS" w:hAnsi="Trebuchet MS"/>
                <w:b/>
                <w:sz w:val="20"/>
                <w:szCs w:val="20"/>
              </w:rPr>
              <w:t xml:space="preserve">               </w:t>
            </w:r>
            <w:r w:rsidRPr="00B40040">
              <w:rPr>
                <w:rFonts w:ascii="Trebuchet MS" w:hAnsi="Trebuchet MS"/>
                <w:sz w:val="20"/>
                <w:szCs w:val="20"/>
              </w:rPr>
              <w:t xml:space="preserve">Perioada          </w:t>
            </w:r>
          </w:p>
          <w:p w:rsidR="00711DD7" w:rsidRPr="00B40040" w:rsidRDefault="00711DD7" w:rsidP="00841A06">
            <w:pPr>
              <w:tabs>
                <w:tab w:val="left" w:pos="284"/>
                <w:tab w:val="left" w:pos="1668"/>
              </w:tabs>
              <w:ind w:firstLine="109"/>
              <w:rPr>
                <w:rFonts w:ascii="Trebuchet MS" w:hAnsi="Trebuchet MS"/>
                <w:sz w:val="20"/>
                <w:szCs w:val="20"/>
              </w:rPr>
            </w:pPr>
          </w:p>
          <w:p w:rsidR="00711DD7" w:rsidRPr="00B40040" w:rsidRDefault="00E72DE2" w:rsidP="00841A06">
            <w:pPr>
              <w:tabs>
                <w:tab w:val="left" w:pos="284"/>
                <w:tab w:val="left" w:pos="1668"/>
              </w:tabs>
              <w:ind w:firstLine="109"/>
              <w:rPr>
                <w:rFonts w:ascii="Trebuchet MS" w:hAnsi="Trebuchet MS"/>
                <w:sz w:val="20"/>
                <w:szCs w:val="20"/>
              </w:rPr>
            </w:pPr>
            <w:r w:rsidRPr="00B40040">
              <w:rPr>
                <w:rFonts w:ascii="Trebuchet MS" w:hAnsi="Trebuchet MS"/>
                <w:sz w:val="20"/>
                <w:szCs w:val="20"/>
              </w:rPr>
              <w:t>Denumire activitate</w:t>
            </w:r>
          </w:p>
        </w:tc>
        <w:tc>
          <w:tcPr>
            <w:tcW w:w="4050" w:type="dxa"/>
            <w:gridSpan w:val="15"/>
            <w:shd w:val="clear" w:color="auto" w:fill="auto"/>
          </w:tcPr>
          <w:p w:rsidR="00711DD7" w:rsidRDefault="00711DD7" w:rsidP="00841A06">
            <w:pPr>
              <w:tabs>
                <w:tab w:val="left" w:pos="142"/>
                <w:tab w:val="left" w:pos="284"/>
                <w:tab w:val="left" w:pos="640"/>
                <w:tab w:val="left" w:pos="1140"/>
                <w:tab w:val="center" w:pos="2316"/>
              </w:tabs>
              <w:ind w:firstLine="284"/>
              <w:jc w:val="center"/>
              <w:rPr>
                <w:rFonts w:ascii="Trebuchet MS" w:hAnsi="Trebuchet MS"/>
              </w:rPr>
            </w:pPr>
          </w:p>
        </w:tc>
        <w:tc>
          <w:tcPr>
            <w:tcW w:w="270" w:type="dxa"/>
          </w:tcPr>
          <w:p w:rsidR="00711DD7" w:rsidRDefault="00711DD7" w:rsidP="00841A06">
            <w:pPr>
              <w:tabs>
                <w:tab w:val="left" w:pos="142"/>
                <w:tab w:val="left" w:pos="284"/>
                <w:tab w:val="left" w:pos="640"/>
                <w:tab w:val="left" w:pos="1140"/>
                <w:tab w:val="center" w:pos="2316"/>
              </w:tabs>
              <w:ind w:firstLine="284"/>
              <w:jc w:val="center"/>
              <w:rPr>
                <w:rFonts w:ascii="Trebuchet MS" w:hAnsi="Trebuchet MS"/>
              </w:rPr>
            </w:pPr>
          </w:p>
        </w:tc>
        <w:tc>
          <w:tcPr>
            <w:tcW w:w="270" w:type="dxa"/>
          </w:tcPr>
          <w:p w:rsidR="00711DD7" w:rsidRDefault="00711DD7" w:rsidP="00841A06">
            <w:pPr>
              <w:tabs>
                <w:tab w:val="left" w:pos="142"/>
                <w:tab w:val="left" w:pos="284"/>
                <w:tab w:val="left" w:pos="640"/>
                <w:tab w:val="left" w:pos="1140"/>
                <w:tab w:val="center" w:pos="2316"/>
              </w:tabs>
              <w:ind w:firstLine="284"/>
              <w:jc w:val="center"/>
              <w:rPr>
                <w:rFonts w:ascii="Trebuchet MS" w:hAnsi="Trebuchet MS"/>
              </w:rPr>
            </w:pPr>
          </w:p>
        </w:tc>
        <w:tc>
          <w:tcPr>
            <w:tcW w:w="270" w:type="dxa"/>
          </w:tcPr>
          <w:p w:rsidR="00711DD7" w:rsidRDefault="00711DD7" w:rsidP="00841A06">
            <w:pPr>
              <w:tabs>
                <w:tab w:val="left" w:pos="142"/>
                <w:tab w:val="left" w:pos="284"/>
                <w:tab w:val="left" w:pos="640"/>
                <w:tab w:val="left" w:pos="1140"/>
                <w:tab w:val="center" w:pos="2316"/>
              </w:tabs>
              <w:ind w:firstLine="284"/>
              <w:jc w:val="center"/>
              <w:rPr>
                <w:rFonts w:ascii="Trebuchet MS" w:hAnsi="Trebuchet MS"/>
              </w:rPr>
            </w:pPr>
          </w:p>
        </w:tc>
        <w:tc>
          <w:tcPr>
            <w:tcW w:w="270" w:type="dxa"/>
          </w:tcPr>
          <w:p w:rsidR="00711DD7" w:rsidRDefault="00711DD7" w:rsidP="00841A06">
            <w:pPr>
              <w:tabs>
                <w:tab w:val="left" w:pos="142"/>
                <w:tab w:val="left" w:pos="284"/>
                <w:tab w:val="left" w:pos="640"/>
                <w:tab w:val="left" w:pos="1140"/>
                <w:tab w:val="center" w:pos="2316"/>
              </w:tabs>
              <w:ind w:firstLine="284"/>
              <w:jc w:val="center"/>
              <w:rPr>
                <w:rFonts w:ascii="Trebuchet MS" w:hAnsi="Trebuchet MS"/>
              </w:rPr>
            </w:pPr>
          </w:p>
        </w:tc>
        <w:tc>
          <w:tcPr>
            <w:tcW w:w="270" w:type="dxa"/>
          </w:tcPr>
          <w:p w:rsidR="00711DD7" w:rsidRDefault="00711DD7" w:rsidP="00841A06">
            <w:pPr>
              <w:tabs>
                <w:tab w:val="left" w:pos="142"/>
                <w:tab w:val="left" w:pos="284"/>
                <w:tab w:val="left" w:pos="640"/>
                <w:tab w:val="left" w:pos="1140"/>
                <w:tab w:val="center" w:pos="2316"/>
              </w:tabs>
              <w:ind w:firstLine="284"/>
              <w:jc w:val="center"/>
              <w:rPr>
                <w:rFonts w:ascii="Trebuchet MS" w:hAnsi="Trebuchet MS"/>
              </w:rPr>
            </w:pPr>
          </w:p>
        </w:tc>
      </w:tr>
      <w:tr w:rsidR="00711DD7" w:rsidRPr="00E4704E" w:rsidTr="00841A06">
        <w:trPr>
          <w:cantSplit/>
          <w:trHeight w:val="643"/>
        </w:trPr>
        <w:tc>
          <w:tcPr>
            <w:tcW w:w="4135" w:type="dxa"/>
            <w:vMerge/>
            <w:tcBorders>
              <w:tl2br w:val="single" w:sz="4" w:space="0" w:color="auto"/>
              <w:tr2bl w:val="nil"/>
            </w:tcBorders>
            <w:shd w:val="clear" w:color="auto" w:fill="auto"/>
          </w:tcPr>
          <w:p w:rsidR="00711DD7" w:rsidRPr="00B40040" w:rsidRDefault="00711DD7" w:rsidP="00841A06">
            <w:pPr>
              <w:tabs>
                <w:tab w:val="left" w:pos="284"/>
                <w:tab w:val="left" w:pos="1668"/>
              </w:tabs>
              <w:ind w:firstLine="109"/>
              <w:rPr>
                <w:rFonts w:ascii="Trebuchet MS" w:hAnsi="Trebuchet MS"/>
                <w:sz w:val="20"/>
                <w:szCs w:val="20"/>
              </w:rPr>
            </w:pPr>
          </w:p>
        </w:tc>
        <w:tc>
          <w:tcPr>
            <w:tcW w:w="540" w:type="dxa"/>
            <w:gridSpan w:val="2"/>
            <w:shd w:val="clear" w:color="auto" w:fill="auto"/>
            <w:textDirection w:val="btLr"/>
          </w:tcPr>
          <w:p w:rsidR="00711DD7" w:rsidRPr="00B40040" w:rsidRDefault="00E72DE2" w:rsidP="00841A06">
            <w:pPr>
              <w:spacing w:after="0" w:line="240" w:lineRule="auto"/>
              <w:jc w:val="center"/>
              <w:rPr>
                <w:rFonts w:ascii="Trebuchet MS" w:hAnsi="Trebuchet MS"/>
                <w:sz w:val="18"/>
                <w:szCs w:val="20"/>
              </w:rPr>
            </w:pPr>
            <w:r w:rsidRPr="00B40040">
              <w:rPr>
                <w:rFonts w:ascii="Trebuchet MS" w:hAnsi="Trebuchet MS"/>
                <w:sz w:val="18"/>
                <w:szCs w:val="20"/>
              </w:rPr>
              <w:t>ANUL    I</w:t>
            </w:r>
          </w:p>
        </w:tc>
        <w:tc>
          <w:tcPr>
            <w:tcW w:w="540" w:type="dxa"/>
            <w:gridSpan w:val="2"/>
            <w:shd w:val="clear" w:color="auto" w:fill="auto"/>
            <w:textDirection w:val="btLr"/>
          </w:tcPr>
          <w:p w:rsidR="00711DD7" w:rsidRPr="00B40040" w:rsidRDefault="00E72DE2" w:rsidP="00841A06">
            <w:pPr>
              <w:spacing w:after="0" w:line="240" w:lineRule="auto"/>
              <w:jc w:val="center"/>
              <w:rPr>
                <w:rFonts w:ascii="Trebuchet MS" w:hAnsi="Trebuchet MS"/>
                <w:sz w:val="18"/>
                <w:szCs w:val="20"/>
              </w:rPr>
            </w:pPr>
            <w:r w:rsidRPr="00B40040">
              <w:rPr>
                <w:rFonts w:ascii="Trebuchet MS" w:hAnsi="Trebuchet MS"/>
                <w:sz w:val="18"/>
                <w:szCs w:val="20"/>
              </w:rPr>
              <w:t>ANUL   II</w:t>
            </w:r>
          </w:p>
        </w:tc>
        <w:tc>
          <w:tcPr>
            <w:tcW w:w="540" w:type="dxa"/>
            <w:gridSpan w:val="2"/>
            <w:shd w:val="clear" w:color="auto" w:fill="auto"/>
            <w:textDirection w:val="btLr"/>
          </w:tcPr>
          <w:p w:rsidR="00711DD7" w:rsidRPr="00B40040" w:rsidRDefault="00E72DE2" w:rsidP="00841A06">
            <w:pPr>
              <w:spacing w:after="0" w:line="240" w:lineRule="auto"/>
              <w:jc w:val="center"/>
              <w:rPr>
                <w:rFonts w:ascii="Trebuchet MS" w:hAnsi="Trebuchet MS"/>
                <w:sz w:val="18"/>
                <w:szCs w:val="20"/>
              </w:rPr>
            </w:pPr>
            <w:r w:rsidRPr="00B40040">
              <w:rPr>
                <w:rFonts w:ascii="Trebuchet MS" w:hAnsi="Trebuchet MS"/>
                <w:sz w:val="18"/>
                <w:szCs w:val="20"/>
              </w:rPr>
              <w:t xml:space="preserve">ANUL </w:t>
            </w:r>
            <w:r w:rsidR="00711DD7">
              <w:rPr>
                <w:rFonts w:ascii="Trebuchet MS" w:hAnsi="Trebuchet MS"/>
                <w:sz w:val="18"/>
                <w:szCs w:val="20"/>
              </w:rPr>
              <w:t xml:space="preserve"> </w:t>
            </w:r>
            <w:r w:rsidRPr="00B40040">
              <w:rPr>
                <w:rFonts w:ascii="Trebuchet MS" w:hAnsi="Trebuchet MS"/>
                <w:sz w:val="18"/>
                <w:szCs w:val="20"/>
              </w:rPr>
              <w:t>III</w:t>
            </w:r>
          </w:p>
        </w:tc>
        <w:tc>
          <w:tcPr>
            <w:tcW w:w="540" w:type="dxa"/>
            <w:gridSpan w:val="2"/>
            <w:shd w:val="clear" w:color="auto" w:fill="auto"/>
            <w:textDirection w:val="btLr"/>
          </w:tcPr>
          <w:p w:rsidR="00711DD7" w:rsidRPr="00B40040" w:rsidRDefault="00E72DE2" w:rsidP="00841A06">
            <w:pPr>
              <w:tabs>
                <w:tab w:val="left" w:pos="231"/>
              </w:tabs>
              <w:ind w:right="-23"/>
              <w:jc w:val="center"/>
              <w:rPr>
                <w:rFonts w:ascii="Trebuchet MS" w:hAnsi="Trebuchet MS"/>
                <w:sz w:val="18"/>
                <w:szCs w:val="20"/>
              </w:rPr>
            </w:pPr>
            <w:r w:rsidRPr="00B40040">
              <w:rPr>
                <w:rFonts w:ascii="Trebuchet MS" w:hAnsi="Trebuchet MS"/>
                <w:sz w:val="18"/>
                <w:szCs w:val="20"/>
              </w:rPr>
              <w:t>ANUL</w:t>
            </w:r>
            <w:r w:rsidR="00711DD7">
              <w:rPr>
                <w:rFonts w:ascii="Trebuchet MS" w:hAnsi="Trebuchet MS"/>
                <w:sz w:val="18"/>
                <w:szCs w:val="20"/>
              </w:rPr>
              <w:t xml:space="preserve"> </w:t>
            </w:r>
            <w:r w:rsidRPr="00B40040">
              <w:rPr>
                <w:rFonts w:ascii="Trebuchet MS" w:hAnsi="Trebuchet MS"/>
                <w:sz w:val="18"/>
                <w:szCs w:val="20"/>
              </w:rPr>
              <w:t xml:space="preserve"> IV</w:t>
            </w:r>
          </w:p>
        </w:tc>
        <w:tc>
          <w:tcPr>
            <w:tcW w:w="540" w:type="dxa"/>
            <w:gridSpan w:val="2"/>
            <w:shd w:val="clear" w:color="auto" w:fill="auto"/>
            <w:textDirection w:val="btLr"/>
          </w:tcPr>
          <w:p w:rsidR="00711DD7" w:rsidRPr="00B40040" w:rsidRDefault="00E72DE2" w:rsidP="00841A06">
            <w:pPr>
              <w:spacing w:after="0" w:line="240" w:lineRule="auto"/>
              <w:jc w:val="center"/>
              <w:rPr>
                <w:rFonts w:ascii="Trebuchet MS" w:hAnsi="Trebuchet MS"/>
                <w:sz w:val="18"/>
                <w:szCs w:val="20"/>
              </w:rPr>
            </w:pPr>
            <w:r w:rsidRPr="00B40040">
              <w:rPr>
                <w:rFonts w:ascii="Trebuchet MS" w:hAnsi="Trebuchet MS"/>
                <w:sz w:val="18"/>
                <w:szCs w:val="20"/>
              </w:rPr>
              <w:t>ANUL</w:t>
            </w:r>
            <w:r w:rsidR="00711DD7">
              <w:rPr>
                <w:rFonts w:ascii="Trebuchet MS" w:hAnsi="Trebuchet MS"/>
                <w:sz w:val="18"/>
                <w:szCs w:val="20"/>
              </w:rPr>
              <w:t xml:space="preserve"> </w:t>
            </w:r>
            <w:r w:rsidRPr="00B40040">
              <w:rPr>
                <w:rFonts w:ascii="Trebuchet MS" w:hAnsi="Trebuchet MS"/>
                <w:sz w:val="18"/>
                <w:szCs w:val="20"/>
              </w:rPr>
              <w:t xml:space="preserve"> V</w:t>
            </w:r>
          </w:p>
        </w:tc>
        <w:tc>
          <w:tcPr>
            <w:tcW w:w="540" w:type="dxa"/>
            <w:gridSpan w:val="2"/>
            <w:shd w:val="clear" w:color="auto" w:fill="auto"/>
            <w:textDirection w:val="btLr"/>
          </w:tcPr>
          <w:p w:rsidR="00711DD7" w:rsidRPr="00B40040" w:rsidRDefault="00E72DE2" w:rsidP="00841A06">
            <w:pPr>
              <w:spacing w:after="0" w:line="240" w:lineRule="auto"/>
              <w:jc w:val="center"/>
              <w:rPr>
                <w:rFonts w:ascii="Trebuchet MS" w:hAnsi="Trebuchet MS"/>
                <w:sz w:val="18"/>
                <w:szCs w:val="20"/>
              </w:rPr>
            </w:pPr>
            <w:r w:rsidRPr="00B40040">
              <w:rPr>
                <w:rFonts w:ascii="Trebuchet MS" w:hAnsi="Trebuchet MS"/>
                <w:sz w:val="18"/>
                <w:szCs w:val="20"/>
              </w:rPr>
              <w:t xml:space="preserve">ANUL </w:t>
            </w:r>
            <w:r w:rsidR="00711DD7">
              <w:rPr>
                <w:rFonts w:ascii="Trebuchet MS" w:hAnsi="Trebuchet MS"/>
                <w:sz w:val="18"/>
                <w:szCs w:val="20"/>
              </w:rPr>
              <w:t xml:space="preserve"> </w:t>
            </w:r>
            <w:r w:rsidRPr="00B40040">
              <w:rPr>
                <w:rFonts w:ascii="Trebuchet MS" w:hAnsi="Trebuchet MS"/>
                <w:sz w:val="18"/>
                <w:szCs w:val="20"/>
              </w:rPr>
              <w:t>VI</w:t>
            </w:r>
          </w:p>
        </w:tc>
        <w:tc>
          <w:tcPr>
            <w:tcW w:w="540" w:type="dxa"/>
            <w:gridSpan w:val="2"/>
            <w:shd w:val="clear" w:color="auto" w:fill="auto"/>
            <w:textDirection w:val="btLr"/>
          </w:tcPr>
          <w:p w:rsidR="00711DD7" w:rsidRPr="00B40040" w:rsidRDefault="00E72DE2" w:rsidP="00841A06">
            <w:pPr>
              <w:spacing w:after="0" w:line="240" w:lineRule="auto"/>
              <w:jc w:val="center"/>
              <w:rPr>
                <w:rFonts w:ascii="Trebuchet MS" w:hAnsi="Trebuchet MS"/>
                <w:sz w:val="18"/>
                <w:szCs w:val="20"/>
              </w:rPr>
            </w:pPr>
            <w:r w:rsidRPr="00B40040">
              <w:rPr>
                <w:rFonts w:ascii="Trebuchet MS" w:hAnsi="Trebuchet MS"/>
                <w:sz w:val="18"/>
                <w:szCs w:val="20"/>
              </w:rPr>
              <w:t>ANUL VII</w:t>
            </w:r>
          </w:p>
        </w:tc>
        <w:tc>
          <w:tcPr>
            <w:tcW w:w="540" w:type="dxa"/>
            <w:gridSpan w:val="2"/>
            <w:shd w:val="clear" w:color="auto" w:fill="auto"/>
            <w:textDirection w:val="btLr"/>
          </w:tcPr>
          <w:p w:rsidR="00841A06" w:rsidRDefault="00711DD7" w:rsidP="00B40040">
            <w:pPr>
              <w:spacing w:after="0" w:line="240" w:lineRule="auto"/>
              <w:jc w:val="center"/>
              <w:rPr>
                <w:rFonts w:ascii="Trebuchet MS" w:hAnsi="Trebuchet MS"/>
                <w:sz w:val="18"/>
                <w:szCs w:val="20"/>
              </w:rPr>
            </w:pPr>
            <w:r>
              <w:rPr>
                <w:rFonts w:ascii="Trebuchet MS" w:hAnsi="Trebuchet MS"/>
                <w:sz w:val="18"/>
                <w:szCs w:val="20"/>
              </w:rPr>
              <w:t>ANUL  VIII</w:t>
            </w:r>
          </w:p>
        </w:tc>
        <w:tc>
          <w:tcPr>
            <w:tcW w:w="540" w:type="dxa"/>
            <w:gridSpan w:val="2"/>
            <w:textDirection w:val="btLr"/>
          </w:tcPr>
          <w:p w:rsidR="00711DD7" w:rsidRDefault="00711DD7" w:rsidP="00711DD7">
            <w:pPr>
              <w:spacing w:after="0" w:line="240" w:lineRule="auto"/>
              <w:jc w:val="center"/>
              <w:rPr>
                <w:rFonts w:ascii="Trebuchet MS" w:hAnsi="Trebuchet MS"/>
                <w:sz w:val="18"/>
                <w:szCs w:val="20"/>
              </w:rPr>
            </w:pPr>
            <w:r>
              <w:rPr>
                <w:rFonts w:ascii="Trebuchet MS" w:hAnsi="Trebuchet MS"/>
                <w:sz w:val="18"/>
                <w:szCs w:val="20"/>
              </w:rPr>
              <w:t>ANUL   IX</w:t>
            </w:r>
          </w:p>
        </w:tc>
        <w:tc>
          <w:tcPr>
            <w:tcW w:w="540" w:type="dxa"/>
            <w:gridSpan w:val="2"/>
            <w:textDirection w:val="btLr"/>
          </w:tcPr>
          <w:p w:rsidR="00711DD7" w:rsidRDefault="00711DD7" w:rsidP="00711DD7">
            <w:pPr>
              <w:spacing w:after="0" w:line="240" w:lineRule="auto"/>
              <w:jc w:val="center"/>
              <w:rPr>
                <w:rFonts w:ascii="Trebuchet MS" w:hAnsi="Trebuchet MS"/>
                <w:sz w:val="18"/>
                <w:szCs w:val="20"/>
              </w:rPr>
            </w:pPr>
            <w:r>
              <w:rPr>
                <w:rFonts w:ascii="Trebuchet MS" w:hAnsi="Trebuchet MS"/>
                <w:sz w:val="18"/>
                <w:szCs w:val="20"/>
              </w:rPr>
              <w:t>ANUL   X</w:t>
            </w:r>
          </w:p>
        </w:tc>
      </w:tr>
      <w:tr w:rsidR="00A7756C" w:rsidRPr="00E4704E" w:rsidTr="00B40040">
        <w:trPr>
          <w:cantSplit/>
          <w:trHeight w:val="405"/>
        </w:trPr>
        <w:tc>
          <w:tcPr>
            <w:tcW w:w="4135" w:type="dxa"/>
            <w:vMerge/>
            <w:tcBorders>
              <w:tl2br w:val="single" w:sz="4" w:space="0" w:color="auto"/>
              <w:tr2bl w:val="nil"/>
            </w:tcBorders>
            <w:shd w:val="clear" w:color="auto" w:fill="auto"/>
          </w:tcPr>
          <w:p w:rsidR="00711DD7" w:rsidRPr="00B40040" w:rsidRDefault="00711DD7" w:rsidP="00841A06">
            <w:pPr>
              <w:tabs>
                <w:tab w:val="left" w:pos="284"/>
                <w:tab w:val="left" w:pos="1668"/>
              </w:tabs>
              <w:ind w:firstLine="109"/>
              <w:rPr>
                <w:rFonts w:ascii="Trebuchet MS" w:hAnsi="Trebuchet MS"/>
                <w:sz w:val="20"/>
                <w:szCs w:val="20"/>
              </w:rPr>
            </w:pPr>
          </w:p>
        </w:tc>
        <w:tc>
          <w:tcPr>
            <w:tcW w:w="270" w:type="dxa"/>
            <w:shd w:val="clear" w:color="auto" w:fill="auto"/>
            <w:textDirection w:val="btLr"/>
          </w:tcPr>
          <w:p w:rsidR="00711DD7" w:rsidRPr="00B40040" w:rsidRDefault="00E72DE2" w:rsidP="00841A06">
            <w:pPr>
              <w:tabs>
                <w:tab w:val="left" w:pos="113"/>
              </w:tabs>
              <w:ind w:left="226" w:right="-60" w:hanging="113"/>
              <w:rPr>
                <w:rFonts w:ascii="Trebuchet MS" w:hAnsi="Trebuchet MS"/>
                <w:sz w:val="18"/>
                <w:szCs w:val="20"/>
              </w:rPr>
            </w:pPr>
            <w:r w:rsidRPr="00B40040">
              <w:rPr>
                <w:rFonts w:ascii="Trebuchet MS" w:hAnsi="Trebuchet MS"/>
                <w:sz w:val="18"/>
                <w:szCs w:val="20"/>
              </w:rPr>
              <w:t>I</w:t>
            </w:r>
          </w:p>
        </w:tc>
        <w:tc>
          <w:tcPr>
            <w:tcW w:w="270" w:type="dxa"/>
            <w:shd w:val="clear" w:color="auto" w:fill="auto"/>
            <w:textDirection w:val="btLr"/>
          </w:tcPr>
          <w:p w:rsidR="00711DD7" w:rsidRPr="00B40040" w:rsidRDefault="00E72DE2" w:rsidP="00841A06">
            <w:pPr>
              <w:ind w:left="-70" w:right="113" w:firstLine="183"/>
              <w:rPr>
                <w:rFonts w:ascii="Trebuchet MS" w:hAnsi="Trebuchet MS"/>
                <w:sz w:val="18"/>
                <w:szCs w:val="20"/>
              </w:rPr>
            </w:pPr>
            <w:r w:rsidRPr="00B40040">
              <w:rPr>
                <w:rFonts w:ascii="Trebuchet MS" w:hAnsi="Trebuchet MS"/>
                <w:sz w:val="18"/>
                <w:szCs w:val="20"/>
              </w:rPr>
              <w:t>II</w:t>
            </w:r>
          </w:p>
        </w:tc>
        <w:tc>
          <w:tcPr>
            <w:tcW w:w="270" w:type="dxa"/>
            <w:shd w:val="clear" w:color="auto" w:fill="auto"/>
            <w:textDirection w:val="btLr"/>
          </w:tcPr>
          <w:p w:rsidR="00711DD7" w:rsidRPr="00B40040" w:rsidRDefault="00E72DE2" w:rsidP="00841A06">
            <w:pPr>
              <w:ind w:left="-194" w:right="113" w:firstLine="163"/>
              <w:jc w:val="center"/>
              <w:rPr>
                <w:rFonts w:ascii="Trebuchet MS" w:hAnsi="Trebuchet MS"/>
                <w:sz w:val="18"/>
                <w:szCs w:val="20"/>
              </w:rPr>
            </w:pPr>
            <w:r w:rsidRPr="00B40040">
              <w:rPr>
                <w:rFonts w:ascii="Trebuchet MS" w:hAnsi="Trebuchet MS"/>
                <w:sz w:val="18"/>
                <w:szCs w:val="20"/>
              </w:rPr>
              <w:t>III</w:t>
            </w:r>
          </w:p>
        </w:tc>
        <w:tc>
          <w:tcPr>
            <w:tcW w:w="270" w:type="dxa"/>
            <w:shd w:val="clear" w:color="auto" w:fill="auto"/>
            <w:textDirection w:val="btLr"/>
          </w:tcPr>
          <w:p w:rsidR="00711DD7" w:rsidRPr="00B40040" w:rsidRDefault="00E72DE2" w:rsidP="00841A06">
            <w:pPr>
              <w:ind w:left="-57" w:right="113" w:firstLine="170"/>
              <w:rPr>
                <w:rFonts w:ascii="Trebuchet MS" w:hAnsi="Trebuchet MS"/>
                <w:sz w:val="18"/>
                <w:szCs w:val="20"/>
              </w:rPr>
            </w:pPr>
            <w:r w:rsidRPr="00B40040">
              <w:rPr>
                <w:rFonts w:ascii="Trebuchet MS" w:hAnsi="Trebuchet MS"/>
                <w:sz w:val="18"/>
                <w:szCs w:val="20"/>
              </w:rPr>
              <w:t>IV</w:t>
            </w:r>
          </w:p>
        </w:tc>
        <w:tc>
          <w:tcPr>
            <w:tcW w:w="270" w:type="dxa"/>
            <w:shd w:val="clear" w:color="auto" w:fill="auto"/>
            <w:textDirection w:val="btLr"/>
          </w:tcPr>
          <w:p w:rsidR="00711DD7" w:rsidRPr="00B40040" w:rsidRDefault="00E72DE2" w:rsidP="00841A06">
            <w:pPr>
              <w:ind w:left="-60" w:right="113" w:firstLine="173"/>
              <w:rPr>
                <w:rFonts w:ascii="Trebuchet MS" w:hAnsi="Trebuchet MS"/>
                <w:sz w:val="18"/>
                <w:szCs w:val="20"/>
              </w:rPr>
            </w:pPr>
            <w:r w:rsidRPr="00B40040">
              <w:rPr>
                <w:rFonts w:ascii="Trebuchet MS" w:hAnsi="Trebuchet MS"/>
                <w:sz w:val="18"/>
                <w:szCs w:val="20"/>
              </w:rPr>
              <w:t>V</w:t>
            </w:r>
          </w:p>
        </w:tc>
        <w:tc>
          <w:tcPr>
            <w:tcW w:w="270" w:type="dxa"/>
            <w:shd w:val="clear" w:color="auto" w:fill="auto"/>
            <w:textDirection w:val="btLr"/>
          </w:tcPr>
          <w:p w:rsidR="00711DD7" w:rsidRPr="00B40040" w:rsidRDefault="00E72DE2" w:rsidP="00841A06">
            <w:pPr>
              <w:ind w:left="-60" w:right="113" w:firstLine="173"/>
              <w:rPr>
                <w:rFonts w:ascii="Trebuchet MS" w:hAnsi="Trebuchet MS"/>
                <w:sz w:val="18"/>
                <w:szCs w:val="20"/>
              </w:rPr>
            </w:pPr>
            <w:r w:rsidRPr="00B40040">
              <w:rPr>
                <w:rFonts w:ascii="Trebuchet MS" w:hAnsi="Trebuchet MS"/>
                <w:sz w:val="18"/>
                <w:szCs w:val="20"/>
              </w:rPr>
              <w:t>VI</w:t>
            </w:r>
          </w:p>
        </w:tc>
        <w:tc>
          <w:tcPr>
            <w:tcW w:w="270" w:type="dxa"/>
            <w:shd w:val="clear" w:color="auto" w:fill="auto"/>
            <w:textDirection w:val="btLr"/>
          </w:tcPr>
          <w:p w:rsidR="00711DD7" w:rsidRPr="00B40040" w:rsidRDefault="00E72DE2" w:rsidP="00841A06">
            <w:pPr>
              <w:ind w:left="113" w:right="-23"/>
              <w:rPr>
                <w:rFonts w:ascii="Trebuchet MS" w:hAnsi="Trebuchet MS"/>
                <w:sz w:val="18"/>
                <w:szCs w:val="20"/>
              </w:rPr>
            </w:pPr>
            <w:r w:rsidRPr="00B40040">
              <w:rPr>
                <w:rFonts w:ascii="Trebuchet MS" w:hAnsi="Trebuchet MS"/>
                <w:sz w:val="18"/>
                <w:szCs w:val="20"/>
              </w:rPr>
              <w:t>VII</w:t>
            </w:r>
          </w:p>
        </w:tc>
        <w:tc>
          <w:tcPr>
            <w:tcW w:w="270" w:type="dxa"/>
            <w:shd w:val="clear" w:color="auto" w:fill="auto"/>
            <w:textDirection w:val="btLr"/>
          </w:tcPr>
          <w:p w:rsidR="00711DD7" w:rsidRPr="00B40040" w:rsidRDefault="00E72DE2" w:rsidP="00841A06">
            <w:pPr>
              <w:spacing w:after="0" w:line="240" w:lineRule="auto"/>
              <w:rPr>
                <w:rFonts w:ascii="Trebuchet MS" w:hAnsi="Trebuchet MS"/>
                <w:sz w:val="18"/>
                <w:szCs w:val="20"/>
              </w:rPr>
            </w:pPr>
            <w:r w:rsidRPr="00B40040">
              <w:rPr>
                <w:rFonts w:ascii="Trebuchet MS" w:hAnsi="Trebuchet MS"/>
                <w:sz w:val="18"/>
                <w:szCs w:val="20"/>
              </w:rPr>
              <w:t>VIII</w:t>
            </w:r>
          </w:p>
        </w:tc>
        <w:tc>
          <w:tcPr>
            <w:tcW w:w="270" w:type="dxa"/>
            <w:shd w:val="clear" w:color="auto" w:fill="auto"/>
            <w:textDirection w:val="btLr"/>
          </w:tcPr>
          <w:p w:rsidR="00711DD7" w:rsidRPr="00B40040" w:rsidRDefault="00E72DE2" w:rsidP="00841A06">
            <w:pPr>
              <w:tabs>
                <w:tab w:val="left" w:pos="231"/>
              </w:tabs>
              <w:ind w:left="113" w:right="-23"/>
              <w:rPr>
                <w:rFonts w:ascii="Trebuchet MS" w:hAnsi="Trebuchet MS"/>
                <w:sz w:val="18"/>
                <w:szCs w:val="20"/>
              </w:rPr>
            </w:pPr>
            <w:r w:rsidRPr="00B40040">
              <w:rPr>
                <w:rFonts w:ascii="Trebuchet MS" w:hAnsi="Trebuchet MS"/>
                <w:sz w:val="18"/>
                <w:szCs w:val="20"/>
              </w:rPr>
              <w:t>IX</w:t>
            </w:r>
          </w:p>
        </w:tc>
        <w:tc>
          <w:tcPr>
            <w:tcW w:w="270" w:type="dxa"/>
            <w:shd w:val="clear" w:color="auto" w:fill="auto"/>
            <w:textDirection w:val="btLr"/>
          </w:tcPr>
          <w:p w:rsidR="00711DD7" w:rsidRPr="00B40040" w:rsidRDefault="00E72DE2" w:rsidP="00841A06">
            <w:pPr>
              <w:tabs>
                <w:tab w:val="left" w:pos="231"/>
              </w:tabs>
              <w:ind w:left="113" w:right="-23"/>
              <w:rPr>
                <w:rFonts w:ascii="Trebuchet MS" w:hAnsi="Trebuchet MS"/>
                <w:sz w:val="18"/>
                <w:szCs w:val="20"/>
              </w:rPr>
            </w:pPr>
            <w:r w:rsidRPr="00B40040">
              <w:rPr>
                <w:rFonts w:ascii="Trebuchet MS" w:hAnsi="Trebuchet MS"/>
                <w:sz w:val="18"/>
                <w:szCs w:val="20"/>
              </w:rPr>
              <w:t>X</w:t>
            </w:r>
          </w:p>
        </w:tc>
        <w:tc>
          <w:tcPr>
            <w:tcW w:w="270" w:type="dxa"/>
            <w:shd w:val="clear" w:color="auto" w:fill="auto"/>
            <w:textDirection w:val="btLr"/>
          </w:tcPr>
          <w:p w:rsidR="00711DD7" w:rsidRPr="00B40040" w:rsidRDefault="00E72DE2" w:rsidP="00841A06">
            <w:pPr>
              <w:tabs>
                <w:tab w:val="left" w:pos="231"/>
              </w:tabs>
              <w:ind w:left="113" w:right="-23"/>
              <w:rPr>
                <w:rFonts w:ascii="Trebuchet MS" w:hAnsi="Trebuchet MS"/>
                <w:sz w:val="18"/>
                <w:szCs w:val="20"/>
              </w:rPr>
            </w:pPr>
            <w:r w:rsidRPr="00B40040">
              <w:rPr>
                <w:rFonts w:ascii="Trebuchet MS" w:hAnsi="Trebuchet MS"/>
                <w:sz w:val="18"/>
                <w:szCs w:val="20"/>
              </w:rPr>
              <w:t>XI</w:t>
            </w:r>
          </w:p>
        </w:tc>
        <w:tc>
          <w:tcPr>
            <w:tcW w:w="270" w:type="dxa"/>
            <w:shd w:val="clear" w:color="auto" w:fill="auto"/>
            <w:textDirection w:val="btLr"/>
          </w:tcPr>
          <w:p w:rsidR="00711DD7" w:rsidRPr="00B40040" w:rsidRDefault="00E72DE2" w:rsidP="00841A06">
            <w:pPr>
              <w:tabs>
                <w:tab w:val="left" w:pos="231"/>
              </w:tabs>
              <w:ind w:left="113" w:right="-23"/>
              <w:rPr>
                <w:rFonts w:ascii="Trebuchet MS" w:hAnsi="Trebuchet MS"/>
                <w:sz w:val="18"/>
                <w:szCs w:val="20"/>
              </w:rPr>
            </w:pPr>
            <w:r w:rsidRPr="00B40040">
              <w:rPr>
                <w:rFonts w:ascii="Trebuchet MS" w:hAnsi="Trebuchet MS"/>
                <w:sz w:val="18"/>
                <w:szCs w:val="20"/>
              </w:rPr>
              <w:t>XII</w:t>
            </w:r>
          </w:p>
        </w:tc>
        <w:tc>
          <w:tcPr>
            <w:tcW w:w="270" w:type="dxa"/>
            <w:shd w:val="clear" w:color="auto" w:fill="auto"/>
            <w:textDirection w:val="btLr"/>
          </w:tcPr>
          <w:p w:rsidR="00711DD7" w:rsidRPr="00B40040" w:rsidRDefault="00E72DE2" w:rsidP="00841A06">
            <w:pPr>
              <w:tabs>
                <w:tab w:val="left" w:pos="0"/>
              </w:tabs>
              <w:ind w:left="113" w:right="-23"/>
              <w:rPr>
                <w:rFonts w:ascii="Trebuchet MS" w:hAnsi="Trebuchet MS"/>
                <w:sz w:val="18"/>
                <w:szCs w:val="20"/>
              </w:rPr>
            </w:pPr>
            <w:r w:rsidRPr="00B40040">
              <w:rPr>
                <w:rFonts w:ascii="Trebuchet MS" w:hAnsi="Trebuchet MS"/>
                <w:sz w:val="18"/>
                <w:szCs w:val="20"/>
              </w:rPr>
              <w:t>XIII</w:t>
            </w:r>
          </w:p>
        </w:tc>
        <w:tc>
          <w:tcPr>
            <w:tcW w:w="270" w:type="dxa"/>
            <w:shd w:val="clear" w:color="auto" w:fill="auto"/>
            <w:textDirection w:val="btLr"/>
          </w:tcPr>
          <w:p w:rsidR="00711DD7" w:rsidRPr="00B40040" w:rsidRDefault="00E72DE2" w:rsidP="00841A06">
            <w:pPr>
              <w:tabs>
                <w:tab w:val="left" w:pos="231"/>
              </w:tabs>
              <w:ind w:left="113" w:right="-23"/>
              <w:rPr>
                <w:rFonts w:ascii="Trebuchet MS" w:hAnsi="Trebuchet MS"/>
                <w:sz w:val="18"/>
                <w:szCs w:val="20"/>
              </w:rPr>
            </w:pPr>
            <w:r w:rsidRPr="00B40040">
              <w:rPr>
                <w:rFonts w:ascii="Trebuchet MS" w:hAnsi="Trebuchet MS"/>
                <w:sz w:val="18"/>
                <w:szCs w:val="20"/>
              </w:rPr>
              <w:t>XIV</w:t>
            </w:r>
          </w:p>
        </w:tc>
        <w:tc>
          <w:tcPr>
            <w:tcW w:w="270" w:type="dxa"/>
            <w:shd w:val="clear" w:color="auto" w:fill="auto"/>
            <w:textDirection w:val="btLr"/>
          </w:tcPr>
          <w:p w:rsidR="00711DD7" w:rsidRPr="00B40040" w:rsidRDefault="00E72DE2" w:rsidP="00711DD7">
            <w:pPr>
              <w:tabs>
                <w:tab w:val="left" w:pos="231"/>
              </w:tabs>
              <w:ind w:left="113" w:right="-23"/>
              <w:rPr>
                <w:rFonts w:ascii="Trebuchet MS" w:hAnsi="Trebuchet MS"/>
                <w:sz w:val="18"/>
                <w:szCs w:val="20"/>
              </w:rPr>
            </w:pPr>
            <w:r w:rsidRPr="00B40040">
              <w:rPr>
                <w:rFonts w:ascii="Trebuchet MS" w:hAnsi="Trebuchet MS"/>
                <w:sz w:val="18"/>
                <w:szCs w:val="20"/>
              </w:rPr>
              <w:t>XV</w:t>
            </w:r>
          </w:p>
        </w:tc>
        <w:tc>
          <w:tcPr>
            <w:tcW w:w="270" w:type="dxa"/>
            <w:textDirection w:val="btLr"/>
          </w:tcPr>
          <w:p w:rsidR="00711DD7" w:rsidRPr="00711DD7" w:rsidRDefault="00711DD7" w:rsidP="00841A06">
            <w:pPr>
              <w:tabs>
                <w:tab w:val="left" w:pos="231"/>
              </w:tabs>
              <w:ind w:left="113" w:right="-23"/>
              <w:rPr>
                <w:rFonts w:ascii="Trebuchet MS" w:hAnsi="Trebuchet MS"/>
                <w:sz w:val="18"/>
                <w:szCs w:val="20"/>
              </w:rPr>
            </w:pPr>
            <w:r>
              <w:rPr>
                <w:rFonts w:ascii="Trebuchet MS" w:hAnsi="Trebuchet MS"/>
                <w:sz w:val="18"/>
                <w:szCs w:val="20"/>
              </w:rPr>
              <w:t>XVI</w:t>
            </w:r>
          </w:p>
        </w:tc>
        <w:tc>
          <w:tcPr>
            <w:tcW w:w="270" w:type="dxa"/>
            <w:textDirection w:val="btLr"/>
          </w:tcPr>
          <w:p w:rsidR="00711DD7" w:rsidRDefault="00711DD7" w:rsidP="00841A06">
            <w:pPr>
              <w:tabs>
                <w:tab w:val="left" w:pos="231"/>
              </w:tabs>
              <w:ind w:left="113" w:right="-23"/>
              <w:rPr>
                <w:rFonts w:ascii="Trebuchet MS" w:hAnsi="Trebuchet MS"/>
                <w:sz w:val="18"/>
                <w:szCs w:val="20"/>
              </w:rPr>
            </w:pPr>
            <w:r>
              <w:rPr>
                <w:rFonts w:ascii="Trebuchet MS" w:hAnsi="Trebuchet MS"/>
                <w:sz w:val="18"/>
                <w:szCs w:val="20"/>
              </w:rPr>
              <w:t>XVII</w:t>
            </w:r>
          </w:p>
        </w:tc>
        <w:tc>
          <w:tcPr>
            <w:tcW w:w="270" w:type="dxa"/>
            <w:textDirection w:val="btLr"/>
          </w:tcPr>
          <w:p w:rsidR="00711DD7" w:rsidRDefault="00711DD7" w:rsidP="00841A06">
            <w:pPr>
              <w:tabs>
                <w:tab w:val="left" w:pos="231"/>
              </w:tabs>
              <w:ind w:left="113" w:right="-23"/>
              <w:rPr>
                <w:rFonts w:ascii="Trebuchet MS" w:hAnsi="Trebuchet MS"/>
                <w:sz w:val="18"/>
                <w:szCs w:val="20"/>
              </w:rPr>
            </w:pPr>
            <w:r>
              <w:rPr>
                <w:rFonts w:ascii="Trebuchet MS" w:hAnsi="Trebuchet MS"/>
                <w:sz w:val="18"/>
                <w:szCs w:val="20"/>
              </w:rPr>
              <w:t>XVIII</w:t>
            </w:r>
          </w:p>
        </w:tc>
        <w:tc>
          <w:tcPr>
            <w:tcW w:w="270" w:type="dxa"/>
            <w:textDirection w:val="btLr"/>
          </w:tcPr>
          <w:p w:rsidR="00711DD7" w:rsidRDefault="00711DD7" w:rsidP="00841A06">
            <w:pPr>
              <w:tabs>
                <w:tab w:val="left" w:pos="231"/>
              </w:tabs>
              <w:ind w:left="113" w:right="-23"/>
              <w:rPr>
                <w:rFonts w:ascii="Trebuchet MS" w:hAnsi="Trebuchet MS"/>
                <w:sz w:val="18"/>
                <w:szCs w:val="20"/>
              </w:rPr>
            </w:pPr>
            <w:r>
              <w:rPr>
                <w:rFonts w:ascii="Trebuchet MS" w:hAnsi="Trebuchet MS"/>
                <w:sz w:val="18"/>
                <w:szCs w:val="20"/>
              </w:rPr>
              <w:t>XIX</w:t>
            </w:r>
          </w:p>
        </w:tc>
        <w:tc>
          <w:tcPr>
            <w:tcW w:w="270" w:type="dxa"/>
            <w:textDirection w:val="btLr"/>
          </w:tcPr>
          <w:p w:rsidR="00711DD7" w:rsidRDefault="00711DD7" w:rsidP="00841A06">
            <w:pPr>
              <w:tabs>
                <w:tab w:val="left" w:pos="231"/>
              </w:tabs>
              <w:ind w:left="113" w:right="-23"/>
              <w:rPr>
                <w:rFonts w:ascii="Trebuchet MS" w:hAnsi="Trebuchet MS"/>
                <w:sz w:val="18"/>
                <w:szCs w:val="20"/>
              </w:rPr>
            </w:pPr>
            <w:r>
              <w:rPr>
                <w:rFonts w:ascii="Trebuchet MS" w:hAnsi="Trebuchet MS"/>
                <w:sz w:val="18"/>
                <w:szCs w:val="20"/>
              </w:rPr>
              <w:t>XX</w:t>
            </w:r>
          </w:p>
        </w:tc>
      </w:tr>
      <w:tr w:rsidR="001A4950" w:rsidRPr="00E4704E" w:rsidTr="00711DD7">
        <w:trPr>
          <w:trHeight w:val="548"/>
        </w:trPr>
        <w:tc>
          <w:tcPr>
            <w:tcW w:w="4135" w:type="dxa"/>
            <w:shd w:val="clear" w:color="auto" w:fill="auto"/>
          </w:tcPr>
          <w:p w:rsidR="00711DD7" w:rsidRPr="00B40040" w:rsidRDefault="00E72DE2" w:rsidP="00841A06">
            <w:pPr>
              <w:tabs>
                <w:tab w:val="left" w:pos="284"/>
                <w:tab w:val="left" w:pos="1668"/>
              </w:tabs>
              <w:ind w:hanging="4"/>
              <w:rPr>
                <w:rFonts w:ascii="Trebuchet MS" w:hAnsi="Trebuchet MS"/>
                <w:sz w:val="20"/>
                <w:szCs w:val="20"/>
              </w:rPr>
            </w:pPr>
            <w:r w:rsidRPr="00B40040">
              <w:rPr>
                <w:rFonts w:ascii="Trebuchet MS" w:hAnsi="Trebuchet MS"/>
                <w:sz w:val="20"/>
                <w:szCs w:val="20"/>
              </w:rPr>
              <w:t>Elaborare ghiduri si procedure (pentru fiecare masura si apel de selectie cand este cazul)</w:t>
            </w: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DD6EE" w:themeFill="accent5" w:themeFillTint="66"/>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DD6EE" w:themeFill="accent5" w:themeFillTint="66"/>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DD6EE" w:themeFill="accent5" w:themeFillTint="66"/>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DD6EE" w:themeFill="accent5" w:themeFillTint="66"/>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DD6EE" w:themeFill="accent5" w:themeFillTint="66"/>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DD6EE" w:themeFill="accent5" w:themeFillTint="66"/>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DD6EE" w:themeFill="accent5" w:themeFillTint="66"/>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DD6EE" w:themeFill="accent5" w:themeFillTint="66"/>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DD6EE" w:themeFill="accent5" w:themeFillTint="66"/>
          </w:tcPr>
          <w:p w:rsidR="00711DD7" w:rsidRPr="005E7C87" w:rsidRDefault="00711DD7" w:rsidP="00841A06">
            <w:pPr>
              <w:tabs>
                <w:tab w:val="left" w:pos="142"/>
                <w:tab w:val="left" w:pos="284"/>
              </w:tabs>
              <w:ind w:firstLine="284"/>
              <w:rPr>
                <w:rFonts w:ascii="Trebuchet MS" w:hAnsi="Trebuchet MS"/>
              </w:rPr>
            </w:pPr>
          </w:p>
        </w:tc>
        <w:tc>
          <w:tcPr>
            <w:tcW w:w="270" w:type="dxa"/>
          </w:tcPr>
          <w:p w:rsidR="00711DD7" w:rsidRPr="005E7C87" w:rsidRDefault="00711DD7" w:rsidP="00841A06">
            <w:pPr>
              <w:tabs>
                <w:tab w:val="left" w:pos="142"/>
                <w:tab w:val="left" w:pos="284"/>
              </w:tabs>
              <w:ind w:firstLine="284"/>
              <w:rPr>
                <w:rFonts w:ascii="Trebuchet MS" w:hAnsi="Trebuchet MS"/>
              </w:rPr>
            </w:pPr>
          </w:p>
        </w:tc>
        <w:tc>
          <w:tcPr>
            <w:tcW w:w="270" w:type="dxa"/>
          </w:tcPr>
          <w:p w:rsidR="00711DD7" w:rsidRPr="005E7C87" w:rsidRDefault="00711DD7" w:rsidP="00841A06">
            <w:pPr>
              <w:tabs>
                <w:tab w:val="left" w:pos="142"/>
                <w:tab w:val="left" w:pos="284"/>
              </w:tabs>
              <w:ind w:firstLine="284"/>
              <w:rPr>
                <w:rFonts w:ascii="Trebuchet MS" w:hAnsi="Trebuchet MS"/>
              </w:rPr>
            </w:pPr>
          </w:p>
        </w:tc>
        <w:tc>
          <w:tcPr>
            <w:tcW w:w="270" w:type="dxa"/>
          </w:tcPr>
          <w:p w:rsidR="00711DD7" w:rsidRPr="005E7C87" w:rsidRDefault="00711DD7" w:rsidP="00841A06">
            <w:pPr>
              <w:tabs>
                <w:tab w:val="left" w:pos="142"/>
                <w:tab w:val="left" w:pos="284"/>
              </w:tabs>
              <w:ind w:firstLine="284"/>
              <w:rPr>
                <w:rFonts w:ascii="Trebuchet MS" w:hAnsi="Trebuchet MS"/>
              </w:rPr>
            </w:pPr>
          </w:p>
        </w:tc>
      </w:tr>
      <w:tr w:rsidR="001A4950" w:rsidRPr="00E4704E" w:rsidTr="00711DD7">
        <w:trPr>
          <w:trHeight w:val="109"/>
        </w:trPr>
        <w:tc>
          <w:tcPr>
            <w:tcW w:w="4135" w:type="dxa"/>
            <w:shd w:val="clear" w:color="auto" w:fill="auto"/>
          </w:tcPr>
          <w:p w:rsidR="00711DD7" w:rsidRPr="00B40040" w:rsidRDefault="00E72DE2" w:rsidP="00841A06">
            <w:pPr>
              <w:tabs>
                <w:tab w:val="left" w:pos="284"/>
                <w:tab w:val="left" w:pos="1668"/>
              </w:tabs>
              <w:ind w:hanging="4"/>
              <w:rPr>
                <w:rFonts w:ascii="Trebuchet MS" w:hAnsi="Trebuchet MS"/>
                <w:sz w:val="20"/>
                <w:szCs w:val="20"/>
              </w:rPr>
            </w:pPr>
            <w:r w:rsidRPr="00B40040">
              <w:rPr>
                <w:rFonts w:ascii="Trebuchet MS" w:hAnsi="Trebuchet MS"/>
                <w:sz w:val="20"/>
                <w:szCs w:val="20"/>
              </w:rPr>
              <w:t>Animare teritoriu - promovare masuri</w:t>
            </w: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DD6EE" w:themeFill="accent5" w:themeFillTint="66"/>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DD6EE" w:themeFill="accent5" w:themeFillTint="66"/>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DD6EE" w:themeFill="accent5" w:themeFillTint="66"/>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DD6EE" w:themeFill="accent5" w:themeFillTint="66"/>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DD6EE" w:themeFill="accent5" w:themeFillTint="66"/>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DD6EE" w:themeFill="accent5" w:themeFillTint="66"/>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DD6EE" w:themeFill="accent5" w:themeFillTint="66"/>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DD6EE" w:themeFill="accent5" w:themeFillTint="66"/>
          </w:tcPr>
          <w:p w:rsidR="00711DD7" w:rsidRPr="005E7C87" w:rsidRDefault="00711DD7" w:rsidP="00841A06">
            <w:pPr>
              <w:tabs>
                <w:tab w:val="left" w:pos="142"/>
                <w:tab w:val="left" w:pos="284"/>
              </w:tabs>
              <w:ind w:firstLine="284"/>
              <w:rPr>
                <w:rFonts w:ascii="Trebuchet MS" w:hAnsi="Trebuchet MS"/>
              </w:rPr>
            </w:pPr>
          </w:p>
        </w:tc>
        <w:tc>
          <w:tcPr>
            <w:tcW w:w="270" w:type="dxa"/>
          </w:tcPr>
          <w:p w:rsidR="00711DD7" w:rsidRPr="005E7C87" w:rsidRDefault="00711DD7" w:rsidP="00841A06">
            <w:pPr>
              <w:tabs>
                <w:tab w:val="left" w:pos="142"/>
                <w:tab w:val="left" w:pos="284"/>
              </w:tabs>
              <w:ind w:firstLine="284"/>
              <w:rPr>
                <w:rFonts w:ascii="Trebuchet MS" w:hAnsi="Trebuchet MS"/>
              </w:rPr>
            </w:pPr>
          </w:p>
        </w:tc>
        <w:tc>
          <w:tcPr>
            <w:tcW w:w="270" w:type="dxa"/>
          </w:tcPr>
          <w:p w:rsidR="00711DD7" w:rsidRPr="005E7C87" w:rsidRDefault="00711DD7" w:rsidP="00841A06">
            <w:pPr>
              <w:tabs>
                <w:tab w:val="left" w:pos="142"/>
                <w:tab w:val="left" w:pos="284"/>
              </w:tabs>
              <w:ind w:firstLine="284"/>
              <w:rPr>
                <w:rFonts w:ascii="Trebuchet MS" w:hAnsi="Trebuchet MS"/>
              </w:rPr>
            </w:pPr>
          </w:p>
        </w:tc>
        <w:tc>
          <w:tcPr>
            <w:tcW w:w="270" w:type="dxa"/>
          </w:tcPr>
          <w:p w:rsidR="00711DD7" w:rsidRPr="005E7C87" w:rsidRDefault="00711DD7" w:rsidP="00841A06">
            <w:pPr>
              <w:tabs>
                <w:tab w:val="left" w:pos="142"/>
                <w:tab w:val="left" w:pos="284"/>
              </w:tabs>
              <w:ind w:firstLine="284"/>
              <w:rPr>
                <w:rFonts w:ascii="Trebuchet MS" w:hAnsi="Trebuchet MS"/>
              </w:rPr>
            </w:pPr>
          </w:p>
        </w:tc>
        <w:tc>
          <w:tcPr>
            <w:tcW w:w="270" w:type="dxa"/>
          </w:tcPr>
          <w:p w:rsidR="00711DD7" w:rsidRPr="005E7C87" w:rsidRDefault="00711DD7" w:rsidP="00841A06">
            <w:pPr>
              <w:tabs>
                <w:tab w:val="left" w:pos="142"/>
                <w:tab w:val="left" w:pos="284"/>
              </w:tabs>
              <w:ind w:firstLine="284"/>
              <w:rPr>
                <w:rFonts w:ascii="Trebuchet MS" w:hAnsi="Trebuchet MS"/>
              </w:rPr>
            </w:pPr>
          </w:p>
        </w:tc>
      </w:tr>
      <w:tr w:rsidR="001A4950" w:rsidRPr="00E4704E" w:rsidTr="00711DD7">
        <w:trPr>
          <w:trHeight w:val="109"/>
        </w:trPr>
        <w:tc>
          <w:tcPr>
            <w:tcW w:w="4135" w:type="dxa"/>
            <w:shd w:val="clear" w:color="auto" w:fill="auto"/>
          </w:tcPr>
          <w:p w:rsidR="00711DD7" w:rsidRPr="00B40040" w:rsidRDefault="00E72DE2" w:rsidP="00841A06">
            <w:pPr>
              <w:tabs>
                <w:tab w:val="left" w:pos="284"/>
                <w:tab w:val="left" w:pos="1668"/>
              </w:tabs>
              <w:ind w:hanging="4"/>
              <w:rPr>
                <w:rFonts w:ascii="Trebuchet MS" w:hAnsi="Trebuchet MS"/>
                <w:sz w:val="20"/>
                <w:szCs w:val="20"/>
              </w:rPr>
            </w:pPr>
            <w:r w:rsidRPr="00B40040">
              <w:rPr>
                <w:rFonts w:ascii="Trebuchet MS" w:hAnsi="Trebuchet MS"/>
                <w:sz w:val="20"/>
                <w:szCs w:val="20"/>
              </w:rPr>
              <w:t>Animare teritoriu – informare / diseminare</w:t>
            </w:r>
          </w:p>
        </w:tc>
        <w:tc>
          <w:tcPr>
            <w:tcW w:w="270" w:type="dxa"/>
            <w:shd w:val="clear" w:color="auto" w:fill="FFFFFF"/>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FFFFFF"/>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r>
      <w:tr w:rsidR="00A7756C" w:rsidRPr="00E4704E" w:rsidTr="00B40040">
        <w:trPr>
          <w:trHeight w:val="233"/>
        </w:trPr>
        <w:tc>
          <w:tcPr>
            <w:tcW w:w="4135" w:type="dxa"/>
            <w:shd w:val="clear" w:color="auto" w:fill="auto"/>
          </w:tcPr>
          <w:p w:rsidR="00000000" w:rsidRDefault="00E72DE2">
            <w:pPr>
              <w:tabs>
                <w:tab w:val="left" w:pos="284"/>
                <w:tab w:val="left" w:pos="1668"/>
              </w:tabs>
              <w:ind w:hanging="4"/>
              <w:rPr>
                <w:rFonts w:ascii="Trebuchet MS" w:hAnsi="Trebuchet MS"/>
                <w:sz w:val="20"/>
                <w:szCs w:val="20"/>
              </w:rPr>
              <w:pPrChange w:id="610" w:author="GAL-2" w:date="2024-10-09T14:48:00Z">
                <w:pPr>
                  <w:framePr w:hSpace="57" w:wrap="around" w:vAnchor="text" w:hAnchor="margin" w:xAlign="center" w:y="92"/>
                  <w:tabs>
                    <w:tab w:val="left" w:pos="284"/>
                    <w:tab w:val="left" w:pos="1668"/>
                  </w:tabs>
                  <w:ind w:hanging="4"/>
                  <w:suppressOverlap/>
                </w:pPr>
              </w:pPrChange>
            </w:pPr>
            <w:r w:rsidRPr="00B40040">
              <w:rPr>
                <w:rFonts w:ascii="Trebuchet MS" w:hAnsi="Trebuchet MS"/>
                <w:sz w:val="20"/>
                <w:szCs w:val="20"/>
              </w:rPr>
              <w:t xml:space="preserve">Organizare sesiune de apeluri proiecte </w:t>
            </w:r>
            <w:del w:id="611" w:author="GAL-2" w:date="2024-10-09T14:48:00Z">
              <w:r w:rsidRPr="00B40040" w:rsidDel="000D2441">
                <w:rPr>
                  <w:rFonts w:ascii="Trebuchet MS" w:hAnsi="Trebuchet MS"/>
                  <w:sz w:val="20"/>
                  <w:szCs w:val="20"/>
                </w:rPr>
                <w:delText>pentru masura M4 ”Promovarea formelor de cooperare</w:delText>
              </w:r>
              <w:r w:rsidR="00C85094" w:rsidDel="000D2441">
                <w:rPr>
                  <w:rFonts w:ascii="Trebuchet MS" w:hAnsi="Trebuchet MS"/>
                  <w:sz w:val="20"/>
                  <w:szCs w:val="20"/>
                </w:rPr>
                <w:delText xml:space="preserve">, </w:delText>
              </w:r>
              <w:r w:rsidRPr="00B40040" w:rsidDel="000D2441">
                <w:rPr>
                  <w:rFonts w:ascii="Trebuchet MS" w:hAnsi="Trebuchet MS"/>
                  <w:sz w:val="20"/>
                  <w:szCs w:val="20"/>
                </w:rPr>
                <w:delText>asociere în dezvoltarea</w:delText>
              </w:r>
              <w:r w:rsidR="00C85094" w:rsidDel="000D2441">
                <w:rPr>
                  <w:rFonts w:ascii="Trebuchet MS" w:hAnsi="Trebuchet MS"/>
                  <w:sz w:val="20"/>
                  <w:szCs w:val="20"/>
                </w:rPr>
                <w:delText xml:space="preserve"> locala</w:delText>
              </w:r>
              <w:r w:rsidRPr="00B40040" w:rsidDel="000D2441">
                <w:rPr>
                  <w:rFonts w:ascii="Trebuchet MS" w:hAnsi="Trebuchet MS"/>
                  <w:sz w:val="20"/>
                  <w:szCs w:val="20"/>
                </w:rPr>
                <w:delText>”</w:delText>
              </w:r>
            </w:del>
            <w:ins w:id="612" w:author="GAL-2" w:date="2024-10-09T14:48:00Z">
              <w:r w:rsidR="000D2441">
                <w:rPr>
                  <w:rFonts w:ascii="Trebuchet MS" w:hAnsi="Trebuchet MS"/>
                  <w:sz w:val="20"/>
                  <w:szCs w:val="20"/>
                </w:rPr>
                <w:t>.</w:t>
              </w:r>
            </w:ins>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4C6E7" w:themeFill="accent1" w:themeFillTint="66"/>
          </w:tcPr>
          <w:p w:rsidR="00711DD7" w:rsidRPr="005E7C87" w:rsidRDefault="00711DD7" w:rsidP="00841A06">
            <w:pPr>
              <w:tabs>
                <w:tab w:val="left" w:pos="142"/>
                <w:tab w:val="left" w:pos="284"/>
              </w:tabs>
              <w:ind w:firstLine="284"/>
              <w:rPr>
                <w:rFonts w:ascii="Trebuchet MS" w:hAnsi="Trebuchet MS"/>
              </w:rPr>
            </w:pPr>
            <w:r>
              <w:rPr>
                <w:rFonts w:ascii="Trebuchet MS" w:hAnsi="Trebuchet MS"/>
              </w:rPr>
              <w:t>C</w:t>
            </w:r>
          </w:p>
        </w:tc>
        <w:tc>
          <w:tcPr>
            <w:tcW w:w="270" w:type="dxa"/>
            <w:shd w:val="clear" w:color="auto" w:fill="auto"/>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auto"/>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auto"/>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auto"/>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DD6EE" w:themeFill="accent5" w:themeFillTint="66"/>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DD6EE" w:themeFill="accent5" w:themeFillTint="66"/>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auto"/>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auto"/>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auto"/>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auto"/>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DD6EE" w:themeFill="accent5" w:themeFillTint="66"/>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DD6EE" w:themeFill="accent5" w:themeFillTint="66"/>
          </w:tcPr>
          <w:p w:rsidR="00711DD7" w:rsidRPr="005E7C87" w:rsidRDefault="00711DD7" w:rsidP="00841A06">
            <w:pPr>
              <w:tabs>
                <w:tab w:val="left" w:pos="142"/>
                <w:tab w:val="left" w:pos="284"/>
              </w:tabs>
              <w:ind w:firstLine="284"/>
              <w:rPr>
                <w:rFonts w:ascii="Trebuchet MS" w:hAnsi="Trebuchet MS"/>
              </w:rPr>
            </w:pPr>
          </w:p>
        </w:tc>
        <w:tc>
          <w:tcPr>
            <w:tcW w:w="270" w:type="dxa"/>
          </w:tcPr>
          <w:p w:rsidR="00711DD7" w:rsidRPr="005E7C87" w:rsidRDefault="00711DD7" w:rsidP="00841A06">
            <w:pPr>
              <w:tabs>
                <w:tab w:val="left" w:pos="142"/>
                <w:tab w:val="left" w:pos="284"/>
              </w:tabs>
              <w:ind w:firstLine="284"/>
              <w:rPr>
                <w:rFonts w:ascii="Trebuchet MS" w:hAnsi="Trebuchet MS"/>
              </w:rPr>
            </w:pPr>
          </w:p>
        </w:tc>
        <w:tc>
          <w:tcPr>
            <w:tcW w:w="270" w:type="dxa"/>
          </w:tcPr>
          <w:p w:rsidR="00711DD7" w:rsidRPr="005E7C87" w:rsidRDefault="00711DD7" w:rsidP="00841A06">
            <w:pPr>
              <w:tabs>
                <w:tab w:val="left" w:pos="142"/>
                <w:tab w:val="left" w:pos="284"/>
              </w:tabs>
              <w:ind w:firstLine="284"/>
              <w:rPr>
                <w:rFonts w:ascii="Trebuchet MS" w:hAnsi="Trebuchet MS"/>
              </w:rPr>
            </w:pPr>
          </w:p>
        </w:tc>
        <w:tc>
          <w:tcPr>
            <w:tcW w:w="270" w:type="dxa"/>
          </w:tcPr>
          <w:p w:rsidR="00711DD7" w:rsidRPr="005E7C87" w:rsidRDefault="00711DD7" w:rsidP="00841A06">
            <w:pPr>
              <w:tabs>
                <w:tab w:val="left" w:pos="142"/>
                <w:tab w:val="left" w:pos="284"/>
              </w:tabs>
              <w:ind w:firstLine="284"/>
              <w:rPr>
                <w:rFonts w:ascii="Trebuchet MS" w:hAnsi="Trebuchet MS"/>
              </w:rPr>
            </w:pPr>
          </w:p>
        </w:tc>
        <w:tc>
          <w:tcPr>
            <w:tcW w:w="270" w:type="dxa"/>
          </w:tcPr>
          <w:p w:rsidR="00711DD7" w:rsidRPr="005E7C87" w:rsidRDefault="00711DD7" w:rsidP="00841A06">
            <w:pPr>
              <w:tabs>
                <w:tab w:val="left" w:pos="142"/>
                <w:tab w:val="left" w:pos="284"/>
              </w:tabs>
              <w:ind w:firstLine="284"/>
              <w:rPr>
                <w:rFonts w:ascii="Trebuchet MS" w:hAnsi="Trebuchet MS"/>
              </w:rPr>
            </w:pPr>
          </w:p>
        </w:tc>
      </w:tr>
      <w:tr w:rsidR="00A7756C" w:rsidRPr="00E4704E" w:rsidTr="00B40040">
        <w:trPr>
          <w:trHeight w:val="217"/>
        </w:trPr>
        <w:tc>
          <w:tcPr>
            <w:tcW w:w="4135" w:type="dxa"/>
            <w:shd w:val="clear" w:color="auto" w:fill="auto"/>
          </w:tcPr>
          <w:p w:rsidR="00000000" w:rsidRDefault="00E72DE2">
            <w:pPr>
              <w:tabs>
                <w:tab w:val="left" w:pos="-113"/>
                <w:tab w:val="left" w:pos="29"/>
                <w:tab w:val="left" w:pos="1668"/>
              </w:tabs>
              <w:ind w:hanging="4"/>
              <w:rPr>
                <w:rFonts w:ascii="Trebuchet MS" w:hAnsi="Trebuchet MS"/>
                <w:sz w:val="20"/>
                <w:szCs w:val="20"/>
              </w:rPr>
              <w:pPrChange w:id="613" w:author="GAL-2" w:date="2024-10-09T14:41:00Z">
                <w:pPr>
                  <w:framePr w:hSpace="57" w:wrap="around" w:vAnchor="text" w:hAnchor="margin" w:xAlign="center" w:y="92"/>
                  <w:tabs>
                    <w:tab w:val="left" w:pos="-113"/>
                    <w:tab w:val="left" w:pos="29"/>
                    <w:tab w:val="left" w:pos="1668"/>
                  </w:tabs>
                  <w:ind w:hanging="4"/>
                  <w:suppressOverlap/>
                </w:pPr>
              </w:pPrChange>
            </w:pPr>
            <w:r w:rsidRPr="00B40040">
              <w:rPr>
                <w:rFonts w:ascii="Trebuchet MS" w:hAnsi="Trebuchet MS"/>
                <w:sz w:val="20"/>
                <w:szCs w:val="20"/>
              </w:rPr>
              <w:t xml:space="preserve">Organizare sesiuni de apeluri de proiecte pentru masurile M1,M2, M3, M5, M6, </w:t>
            </w:r>
            <w:del w:id="614" w:author="GAL-2" w:date="2024-10-09T14:41:00Z">
              <w:r w:rsidRPr="00B40040" w:rsidDel="000D2441">
                <w:rPr>
                  <w:rFonts w:ascii="Trebuchet MS" w:hAnsi="Trebuchet MS"/>
                  <w:sz w:val="20"/>
                  <w:szCs w:val="20"/>
                </w:rPr>
                <w:delText>M7</w:delText>
              </w:r>
            </w:del>
            <w:r w:rsidRPr="00B40040">
              <w:rPr>
                <w:rFonts w:ascii="Trebuchet MS" w:hAnsi="Trebuchet MS"/>
                <w:sz w:val="20"/>
                <w:szCs w:val="20"/>
              </w:rPr>
              <w:t>,M8</w:t>
            </w:r>
          </w:p>
        </w:tc>
        <w:tc>
          <w:tcPr>
            <w:tcW w:w="270" w:type="dxa"/>
            <w:shd w:val="clear" w:color="auto" w:fill="auto"/>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DD6EE" w:themeFill="accent5" w:themeFillTint="66"/>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DD6EE" w:themeFill="accent5" w:themeFillTint="66"/>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DD6EE" w:themeFill="accent5" w:themeFillTint="66"/>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DD6EE" w:themeFill="accent5" w:themeFillTint="66"/>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DD6EE" w:themeFill="accent5" w:themeFillTint="66"/>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DD6EE" w:themeFill="accent5" w:themeFillTint="66"/>
          </w:tcPr>
          <w:p w:rsidR="00711DD7" w:rsidRPr="005E7C87" w:rsidRDefault="00711DD7" w:rsidP="00841A06">
            <w:pPr>
              <w:tabs>
                <w:tab w:val="left" w:pos="142"/>
                <w:tab w:val="left" w:pos="284"/>
              </w:tabs>
              <w:ind w:firstLine="284"/>
              <w:rPr>
                <w:rFonts w:ascii="Trebuchet MS" w:hAnsi="Trebuchet MS"/>
              </w:rPr>
            </w:pPr>
          </w:p>
        </w:tc>
        <w:tc>
          <w:tcPr>
            <w:tcW w:w="270" w:type="dxa"/>
          </w:tcPr>
          <w:p w:rsidR="00711DD7" w:rsidRPr="005E7C87" w:rsidRDefault="00711DD7" w:rsidP="00841A06">
            <w:pPr>
              <w:tabs>
                <w:tab w:val="left" w:pos="142"/>
                <w:tab w:val="left" w:pos="284"/>
              </w:tabs>
              <w:ind w:firstLine="284"/>
              <w:rPr>
                <w:rFonts w:ascii="Trebuchet MS" w:hAnsi="Trebuchet MS"/>
              </w:rPr>
            </w:pPr>
          </w:p>
        </w:tc>
        <w:tc>
          <w:tcPr>
            <w:tcW w:w="270" w:type="dxa"/>
          </w:tcPr>
          <w:p w:rsidR="00711DD7" w:rsidRPr="005E7C87" w:rsidRDefault="00711DD7" w:rsidP="00841A06">
            <w:pPr>
              <w:tabs>
                <w:tab w:val="left" w:pos="142"/>
                <w:tab w:val="left" w:pos="284"/>
              </w:tabs>
              <w:ind w:firstLine="284"/>
              <w:rPr>
                <w:rFonts w:ascii="Trebuchet MS" w:hAnsi="Trebuchet MS"/>
              </w:rPr>
            </w:pPr>
          </w:p>
        </w:tc>
        <w:tc>
          <w:tcPr>
            <w:tcW w:w="270" w:type="dxa"/>
          </w:tcPr>
          <w:p w:rsidR="00711DD7" w:rsidRPr="005E7C87" w:rsidRDefault="00711DD7" w:rsidP="00841A06">
            <w:pPr>
              <w:tabs>
                <w:tab w:val="left" w:pos="142"/>
                <w:tab w:val="left" w:pos="284"/>
              </w:tabs>
              <w:ind w:firstLine="284"/>
              <w:rPr>
                <w:rFonts w:ascii="Trebuchet MS" w:hAnsi="Trebuchet MS"/>
              </w:rPr>
            </w:pPr>
          </w:p>
        </w:tc>
        <w:tc>
          <w:tcPr>
            <w:tcW w:w="270" w:type="dxa"/>
          </w:tcPr>
          <w:p w:rsidR="00711DD7" w:rsidRPr="005E7C87" w:rsidRDefault="00711DD7" w:rsidP="00841A06">
            <w:pPr>
              <w:tabs>
                <w:tab w:val="left" w:pos="142"/>
                <w:tab w:val="left" w:pos="284"/>
              </w:tabs>
              <w:ind w:firstLine="284"/>
              <w:rPr>
                <w:rFonts w:ascii="Trebuchet MS" w:hAnsi="Trebuchet MS"/>
              </w:rPr>
            </w:pPr>
          </w:p>
        </w:tc>
      </w:tr>
      <w:tr w:rsidR="001A4950" w:rsidRPr="00E4704E" w:rsidTr="00B62845">
        <w:trPr>
          <w:trHeight w:val="140"/>
        </w:trPr>
        <w:tc>
          <w:tcPr>
            <w:tcW w:w="4135" w:type="dxa"/>
            <w:shd w:val="clear" w:color="auto" w:fill="auto"/>
          </w:tcPr>
          <w:p w:rsidR="00711DD7" w:rsidRPr="00B40040" w:rsidRDefault="00E72DE2" w:rsidP="00841A06">
            <w:pPr>
              <w:tabs>
                <w:tab w:val="left" w:pos="284"/>
                <w:tab w:val="left" w:pos="1668"/>
              </w:tabs>
              <w:ind w:hanging="4"/>
              <w:rPr>
                <w:rFonts w:ascii="Trebuchet MS" w:hAnsi="Trebuchet MS"/>
                <w:sz w:val="20"/>
                <w:szCs w:val="20"/>
              </w:rPr>
            </w:pPr>
            <w:r w:rsidRPr="00B40040">
              <w:rPr>
                <w:rFonts w:ascii="Trebuchet MS" w:hAnsi="Trebuchet MS"/>
                <w:sz w:val="20"/>
                <w:szCs w:val="20"/>
              </w:rPr>
              <w:t>Evaluare si selectia proiectelor</w:t>
            </w:r>
          </w:p>
        </w:tc>
        <w:tc>
          <w:tcPr>
            <w:tcW w:w="270" w:type="dxa"/>
            <w:shd w:val="clear" w:color="auto" w:fill="FFFFFF"/>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DD6EE" w:themeFill="accent5" w:themeFillTint="66"/>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DD6EE" w:themeFill="accent5" w:themeFillTint="66"/>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DD6EE" w:themeFill="accent5" w:themeFillTint="66"/>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DD6EE" w:themeFill="accent5" w:themeFillTint="66"/>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DD6EE" w:themeFill="accent5" w:themeFillTint="66"/>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DD6EE" w:themeFill="accent5" w:themeFillTint="66"/>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FFFFFF"/>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FFFFFF"/>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FFFFFF"/>
          </w:tcPr>
          <w:p w:rsidR="00711DD7" w:rsidRPr="005E7C87" w:rsidRDefault="00711DD7" w:rsidP="00841A06">
            <w:pPr>
              <w:tabs>
                <w:tab w:val="left" w:pos="142"/>
                <w:tab w:val="left" w:pos="284"/>
              </w:tabs>
              <w:ind w:firstLine="284"/>
              <w:rPr>
                <w:rFonts w:ascii="Trebuchet MS" w:hAnsi="Trebuchet MS"/>
              </w:rPr>
            </w:pPr>
          </w:p>
        </w:tc>
      </w:tr>
      <w:tr w:rsidR="001A4950" w:rsidRPr="00E4704E" w:rsidTr="00711DD7">
        <w:trPr>
          <w:trHeight w:val="54"/>
        </w:trPr>
        <w:tc>
          <w:tcPr>
            <w:tcW w:w="4135" w:type="dxa"/>
            <w:shd w:val="clear" w:color="auto" w:fill="auto"/>
          </w:tcPr>
          <w:p w:rsidR="00711DD7" w:rsidRPr="00B40040" w:rsidRDefault="00E72DE2" w:rsidP="00841A06">
            <w:pPr>
              <w:tabs>
                <w:tab w:val="left" w:pos="284"/>
                <w:tab w:val="left" w:pos="1668"/>
              </w:tabs>
              <w:ind w:hanging="4"/>
              <w:rPr>
                <w:rFonts w:ascii="Trebuchet MS" w:hAnsi="Trebuchet MS"/>
                <w:sz w:val="20"/>
                <w:szCs w:val="20"/>
              </w:rPr>
            </w:pPr>
            <w:r w:rsidRPr="00B40040">
              <w:rPr>
                <w:rFonts w:ascii="Trebuchet MS" w:hAnsi="Trebuchet MS"/>
                <w:sz w:val="20"/>
                <w:szCs w:val="20"/>
              </w:rPr>
              <w:t>Monitorizare proiecte finantate</w:t>
            </w:r>
          </w:p>
        </w:tc>
        <w:tc>
          <w:tcPr>
            <w:tcW w:w="270" w:type="dxa"/>
            <w:shd w:val="clear" w:color="auto" w:fill="auto"/>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r>
      <w:tr w:rsidR="001A4950" w:rsidRPr="00E4704E" w:rsidTr="00711DD7">
        <w:trPr>
          <w:trHeight w:val="116"/>
        </w:trPr>
        <w:tc>
          <w:tcPr>
            <w:tcW w:w="4135" w:type="dxa"/>
            <w:shd w:val="clear" w:color="auto" w:fill="auto"/>
          </w:tcPr>
          <w:p w:rsidR="00711DD7" w:rsidRPr="00B40040" w:rsidRDefault="00E72DE2" w:rsidP="00841A06">
            <w:pPr>
              <w:tabs>
                <w:tab w:val="left" w:pos="284"/>
                <w:tab w:val="left" w:pos="1668"/>
              </w:tabs>
              <w:ind w:hanging="4"/>
              <w:rPr>
                <w:rFonts w:ascii="Trebuchet MS" w:hAnsi="Trebuchet MS"/>
                <w:sz w:val="20"/>
                <w:szCs w:val="20"/>
              </w:rPr>
            </w:pPr>
            <w:r w:rsidRPr="00B40040">
              <w:rPr>
                <w:rFonts w:ascii="Trebuchet MS" w:hAnsi="Trebuchet MS"/>
                <w:sz w:val="20"/>
                <w:szCs w:val="20"/>
              </w:rPr>
              <w:t>Verificare Cereri de Plata</w:t>
            </w:r>
          </w:p>
        </w:tc>
        <w:tc>
          <w:tcPr>
            <w:tcW w:w="270" w:type="dxa"/>
            <w:shd w:val="clear" w:color="auto" w:fill="FFFFFF"/>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FFFFFF"/>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r>
      <w:tr w:rsidR="001A4950" w:rsidRPr="00E4704E" w:rsidTr="00711DD7">
        <w:trPr>
          <w:trHeight w:val="97"/>
        </w:trPr>
        <w:tc>
          <w:tcPr>
            <w:tcW w:w="4135" w:type="dxa"/>
            <w:shd w:val="clear" w:color="auto" w:fill="auto"/>
          </w:tcPr>
          <w:p w:rsidR="00711DD7" w:rsidRPr="00B40040" w:rsidRDefault="00E72DE2" w:rsidP="00841A06">
            <w:pPr>
              <w:tabs>
                <w:tab w:val="left" w:pos="284"/>
                <w:tab w:val="left" w:pos="1668"/>
              </w:tabs>
              <w:ind w:hanging="4"/>
              <w:rPr>
                <w:rFonts w:ascii="Trebuchet MS" w:hAnsi="Trebuchet MS"/>
                <w:sz w:val="20"/>
                <w:szCs w:val="20"/>
              </w:rPr>
            </w:pPr>
            <w:r w:rsidRPr="00B40040">
              <w:rPr>
                <w:rFonts w:ascii="Trebuchet MS" w:hAnsi="Trebuchet MS"/>
                <w:sz w:val="20"/>
                <w:szCs w:val="20"/>
              </w:rPr>
              <w:t>Monitorizare si evaluare SDL</w:t>
            </w: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r>
      <w:tr w:rsidR="001A4950" w:rsidRPr="00E4704E" w:rsidTr="00711DD7">
        <w:trPr>
          <w:trHeight w:val="31"/>
        </w:trPr>
        <w:tc>
          <w:tcPr>
            <w:tcW w:w="4135" w:type="dxa"/>
            <w:shd w:val="clear" w:color="auto" w:fill="auto"/>
          </w:tcPr>
          <w:p w:rsidR="00711DD7" w:rsidRPr="00B40040" w:rsidRDefault="00E72DE2" w:rsidP="00841A06">
            <w:pPr>
              <w:tabs>
                <w:tab w:val="left" w:pos="284"/>
                <w:tab w:val="left" w:pos="1668"/>
              </w:tabs>
              <w:ind w:hanging="4"/>
              <w:rPr>
                <w:rFonts w:ascii="Trebuchet MS" w:hAnsi="Trebuchet MS"/>
                <w:sz w:val="20"/>
                <w:szCs w:val="20"/>
              </w:rPr>
            </w:pPr>
            <w:r w:rsidRPr="00B40040">
              <w:rPr>
                <w:rFonts w:ascii="Trebuchet MS" w:hAnsi="Trebuchet MS"/>
                <w:sz w:val="20"/>
                <w:szCs w:val="20"/>
              </w:rPr>
              <w:t>Activitati de management*</w:t>
            </w: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c>
          <w:tcPr>
            <w:tcW w:w="270" w:type="dxa"/>
            <w:shd w:val="clear" w:color="auto" w:fill="B6DDE8"/>
          </w:tcPr>
          <w:p w:rsidR="00711DD7" w:rsidRPr="005E7C87" w:rsidRDefault="00711DD7" w:rsidP="00841A06">
            <w:pPr>
              <w:tabs>
                <w:tab w:val="left" w:pos="142"/>
                <w:tab w:val="left" w:pos="284"/>
              </w:tabs>
              <w:ind w:firstLine="284"/>
              <w:rPr>
                <w:rFonts w:ascii="Trebuchet MS" w:hAnsi="Trebuchet MS"/>
              </w:rPr>
            </w:pPr>
          </w:p>
        </w:tc>
      </w:tr>
    </w:tbl>
    <w:p w:rsidR="002156F2" w:rsidRDefault="002156F2" w:rsidP="002156F2">
      <w:pPr>
        <w:spacing w:after="0"/>
        <w:jc w:val="both"/>
        <w:rPr>
          <w:rFonts w:ascii="Trebuchet MS" w:hAnsi="Trebuchet MS"/>
          <w:i/>
        </w:rPr>
      </w:pPr>
      <w:r w:rsidRPr="008926E2">
        <w:rPr>
          <w:rFonts w:ascii="Trebuchet MS" w:hAnsi="Trebuchet MS"/>
          <w:i/>
        </w:rPr>
        <w:t>*</w:t>
      </w:r>
      <w:r>
        <w:rPr>
          <w:rFonts w:ascii="Trebuchet MS" w:hAnsi="Trebuchet MS"/>
          <w:i/>
        </w:rPr>
        <w:t>Activitatile de management includ:</w:t>
      </w:r>
      <w:r w:rsidRPr="008926E2">
        <w:rPr>
          <w:rFonts w:ascii="Trebuchet MS" w:hAnsi="Trebuchet MS"/>
          <w:i/>
        </w:rPr>
        <w:t xml:space="preserve"> raportările tehnice și financiare, achiziții publice, activitatea financiar-contabilă, resurse umane</w:t>
      </w:r>
      <w:r>
        <w:rPr>
          <w:rFonts w:ascii="Trebuchet MS" w:hAnsi="Trebuchet MS"/>
          <w:i/>
        </w:rPr>
        <w:t>, actualizare pagina web,</w:t>
      </w:r>
      <w:r w:rsidRPr="008926E2">
        <w:rPr>
          <w:rFonts w:ascii="Trebuchet MS" w:hAnsi="Trebuchet MS"/>
          <w:i/>
        </w:rPr>
        <w:t xml:space="preserve"> etc. </w:t>
      </w:r>
    </w:p>
    <w:p w:rsidR="002156F2" w:rsidRPr="002E518C" w:rsidRDefault="002156F2" w:rsidP="002156F2">
      <w:pPr>
        <w:tabs>
          <w:tab w:val="left" w:pos="142"/>
          <w:tab w:val="left" w:pos="284"/>
        </w:tabs>
        <w:spacing w:after="0"/>
        <w:jc w:val="both"/>
        <w:rPr>
          <w:rFonts w:ascii="Trebuchet MS" w:hAnsi="Trebuchet MS"/>
        </w:rPr>
      </w:pPr>
      <w:r>
        <w:rPr>
          <w:rFonts w:ascii="Trebuchet MS" w:hAnsi="Trebuchet MS"/>
          <w:b/>
        </w:rPr>
        <w:t xml:space="preserve">Elaborarea ghidurilor si procedurilor </w:t>
      </w:r>
      <w:r>
        <w:rPr>
          <w:rFonts w:ascii="Trebuchet MS" w:hAnsi="Trebuchet MS"/>
        </w:rPr>
        <w:t xml:space="preserve">cuprinde activitati de elaborare si actualizare a ghidurilor solicitantului pentru participarea la sesiunea de depunere si selectie a propunerilor de cereri de proiecte, de intocmire si actualizare a fiselor de confomitate, eligibilitate si de evaluare a critetiilor de selectie, precum si a altor documente privind procedura de depunere si evaluare a cererilor de propuneri de proiecte. Documentatia </w:t>
      </w:r>
      <w:r>
        <w:rPr>
          <w:rFonts w:ascii="Trebuchet MS" w:hAnsi="Trebuchet MS"/>
        </w:rPr>
        <w:lastRenderedPageBreak/>
        <w:t xml:space="preserve">aferenta va fi suspusa avizarii </w:t>
      </w:r>
      <w:r w:rsidRPr="002371AE">
        <w:rPr>
          <w:rFonts w:ascii="Trebuchet MS" w:hAnsi="Trebuchet MS"/>
        </w:rPr>
        <w:t>organismelor de monitorizare si control asupra GAL.</w:t>
      </w:r>
      <w:r>
        <w:rPr>
          <w:rFonts w:ascii="Trebuchet MS" w:hAnsi="Trebuchet MS"/>
        </w:rPr>
        <w:t xml:space="preserve"> In urma avizului favorabil, se vor lansa sesiunile de depunere cereri de propuneri proiecte.</w:t>
      </w:r>
    </w:p>
    <w:p w:rsidR="002156F2" w:rsidRDefault="002156F2" w:rsidP="002156F2">
      <w:pPr>
        <w:tabs>
          <w:tab w:val="left" w:pos="142"/>
          <w:tab w:val="left" w:pos="284"/>
        </w:tabs>
        <w:spacing w:after="0"/>
        <w:jc w:val="both"/>
        <w:rPr>
          <w:rFonts w:ascii="Trebuchet MS" w:hAnsi="Trebuchet MS"/>
        </w:rPr>
      </w:pPr>
      <w:r w:rsidRPr="00B71708">
        <w:rPr>
          <w:rFonts w:ascii="Trebuchet MS" w:hAnsi="Trebuchet MS"/>
          <w:b/>
        </w:rPr>
        <w:t xml:space="preserve">Activitatea de animare </w:t>
      </w:r>
      <w:r>
        <w:rPr>
          <w:rFonts w:ascii="Trebuchet MS" w:hAnsi="Trebuchet MS"/>
        </w:rPr>
        <w:t>( promovare si informare/diseminare) va fi realizata prin deplasari in teritoriu, atat prin organizare de evenimente, cat si prin intalniri individuale cu beneficiari. Actiunile privind organizarea de evenimente constau in organizarea de seminarii de promovare, workshop-uri de promovare,</w:t>
      </w:r>
      <w:r w:rsidRPr="00522E50">
        <w:rPr>
          <w:rFonts w:ascii="Trebuchet MS" w:hAnsi="Trebuchet MS"/>
        </w:rPr>
        <w:t xml:space="preserve"> </w:t>
      </w:r>
      <w:r>
        <w:rPr>
          <w:rFonts w:ascii="Trebuchet MS" w:hAnsi="Trebuchet MS"/>
        </w:rPr>
        <w:t>amenajarea de standuri expozitionale, etc. Pentru asigurarea transparentei, se vor achizitiona servicii de creare si actualizare website propriu GAL, cuprinzand sectiuni distincte privind masurile finantate si privind actiunile de promovare. De asemenea, vor fi realizate materiale de promovare.</w:t>
      </w:r>
    </w:p>
    <w:p w:rsidR="002156F2" w:rsidRDefault="002156F2" w:rsidP="002156F2">
      <w:pPr>
        <w:tabs>
          <w:tab w:val="left" w:pos="284"/>
          <w:tab w:val="left" w:pos="1134"/>
        </w:tabs>
        <w:suppressAutoHyphens/>
        <w:spacing w:after="0"/>
        <w:ind w:right="95"/>
        <w:jc w:val="both"/>
        <w:rPr>
          <w:rFonts w:ascii="Trebuchet MS" w:hAnsi="Trebuchet MS"/>
        </w:rPr>
      </w:pPr>
      <w:r>
        <w:rPr>
          <w:rFonts w:ascii="Trebuchet MS" w:hAnsi="Trebuchet MS"/>
          <w:b/>
        </w:rPr>
        <w:t xml:space="preserve">Organizarea </w:t>
      </w:r>
      <w:r w:rsidRPr="00A46310">
        <w:rPr>
          <w:rFonts w:ascii="Trebuchet MS" w:hAnsi="Trebuchet MS"/>
          <w:b/>
        </w:rPr>
        <w:t xml:space="preserve"> sesiunilor de </w:t>
      </w:r>
      <w:r>
        <w:rPr>
          <w:rFonts w:ascii="Trebuchet MS" w:hAnsi="Trebuchet MS"/>
          <w:b/>
        </w:rPr>
        <w:t>apeluri de</w:t>
      </w:r>
      <w:r w:rsidRPr="00A46310">
        <w:rPr>
          <w:rFonts w:ascii="Trebuchet MS" w:hAnsi="Trebuchet MS"/>
          <w:b/>
        </w:rPr>
        <w:t xml:space="preserve"> proiecte</w:t>
      </w:r>
      <w:r>
        <w:rPr>
          <w:rFonts w:ascii="Trebuchet MS" w:hAnsi="Trebuchet MS"/>
        </w:rPr>
        <w:t xml:space="preserve"> Lansarea sesiunii depunere este estimata a fi derulata pe o perioada de minim 30 zile (putand fi prelungita cu 10 zile calendaristice). Se estimeaza ca vor fi lansate 2 sesiuni/an  pentru fiecare masura cuprinsa in SDL, pana la finalizarea fondurilor. </w:t>
      </w:r>
    </w:p>
    <w:p w:rsidR="002156F2" w:rsidRDefault="002156F2" w:rsidP="002156F2">
      <w:pPr>
        <w:tabs>
          <w:tab w:val="left" w:pos="284"/>
          <w:tab w:val="left" w:pos="1134"/>
        </w:tabs>
        <w:suppressAutoHyphens/>
        <w:spacing w:after="0"/>
        <w:ind w:right="95"/>
        <w:jc w:val="both"/>
        <w:rPr>
          <w:rFonts w:ascii="Trebuchet MS" w:hAnsi="Trebuchet MS" w:cs="Trebuchet MS"/>
          <w:szCs w:val="24"/>
          <w:lang w:eastAsia="ar-SA"/>
        </w:rPr>
      </w:pPr>
      <w:r w:rsidRPr="00B078CA">
        <w:rPr>
          <w:rFonts w:ascii="Trebuchet MS" w:hAnsi="Trebuchet MS" w:cs="Trebuchet MS"/>
          <w:b/>
          <w:szCs w:val="24"/>
          <w:lang w:eastAsia="ar-SA"/>
        </w:rPr>
        <w:t>Evaluarea proiectelor</w:t>
      </w:r>
      <w:r w:rsidRPr="00932C78">
        <w:rPr>
          <w:rFonts w:ascii="Trebuchet MS" w:hAnsi="Trebuchet MS" w:cs="Trebuchet MS"/>
          <w:szCs w:val="24"/>
          <w:lang w:eastAsia="ar-SA"/>
        </w:rPr>
        <w:t xml:space="preserve"> va fi realizata de catre compartimentul administrativ in baza criteriilor de selectie stabilite in fisele masurilor din </w:t>
      </w:r>
      <w:r>
        <w:rPr>
          <w:rFonts w:ascii="Trebuchet MS" w:hAnsi="Trebuchet MS" w:cs="Trebuchet MS"/>
          <w:szCs w:val="24"/>
          <w:lang w:eastAsia="ar-SA"/>
        </w:rPr>
        <w:t>SDL.</w:t>
      </w:r>
    </w:p>
    <w:p w:rsidR="002156F2" w:rsidRPr="00DA6A2A" w:rsidRDefault="002156F2" w:rsidP="002156F2">
      <w:pPr>
        <w:tabs>
          <w:tab w:val="left" w:pos="142"/>
        </w:tabs>
        <w:suppressAutoHyphens/>
        <w:spacing w:after="0"/>
        <w:ind w:right="95"/>
        <w:jc w:val="both"/>
        <w:rPr>
          <w:rFonts w:ascii="Trebuchet MS" w:hAnsi="Trebuchet MS" w:cs="Trebuchet MS"/>
          <w:szCs w:val="24"/>
          <w:lang w:eastAsia="ar-SA"/>
        </w:rPr>
      </w:pPr>
      <w:r>
        <w:rPr>
          <w:rFonts w:ascii="Trebuchet MS" w:hAnsi="Trebuchet MS" w:cs="Trebuchet MS"/>
          <w:b/>
          <w:szCs w:val="24"/>
          <w:lang w:eastAsia="ar-SA"/>
        </w:rPr>
        <w:t xml:space="preserve">Monitorizarea proiectelor </w:t>
      </w:r>
      <w:r w:rsidRPr="00B078CA">
        <w:rPr>
          <w:rFonts w:ascii="Trebuchet MS" w:hAnsi="Trebuchet MS" w:cs="Trebuchet MS"/>
          <w:szCs w:val="24"/>
          <w:lang w:eastAsia="ar-SA"/>
        </w:rPr>
        <w:t>selectate</w:t>
      </w:r>
      <w:r>
        <w:rPr>
          <w:rFonts w:ascii="Trebuchet MS" w:hAnsi="Trebuchet MS" w:cs="Trebuchet MS"/>
          <w:b/>
          <w:szCs w:val="24"/>
          <w:lang w:eastAsia="ar-SA"/>
        </w:rPr>
        <w:t xml:space="preserve"> </w:t>
      </w:r>
      <w:r w:rsidRPr="00DA6A2A">
        <w:rPr>
          <w:rFonts w:ascii="Trebuchet MS" w:hAnsi="Trebuchet MS" w:cs="Trebuchet MS"/>
          <w:szCs w:val="24"/>
          <w:lang w:eastAsia="ar-SA"/>
        </w:rPr>
        <w:t>si</w:t>
      </w:r>
      <w:r>
        <w:rPr>
          <w:rFonts w:ascii="Trebuchet MS" w:hAnsi="Trebuchet MS" w:cs="Trebuchet MS"/>
          <w:b/>
          <w:szCs w:val="24"/>
          <w:lang w:eastAsia="ar-SA"/>
        </w:rPr>
        <w:t xml:space="preserve"> verificarea conformitatii cererilor de plata </w:t>
      </w:r>
      <w:r w:rsidRPr="00DA6A2A">
        <w:rPr>
          <w:rFonts w:ascii="Trebuchet MS" w:hAnsi="Trebuchet MS" w:cs="Trebuchet MS"/>
          <w:szCs w:val="24"/>
          <w:lang w:eastAsia="ar-SA"/>
        </w:rPr>
        <w:t xml:space="preserve">vor fi  realizate </w:t>
      </w:r>
      <w:r>
        <w:rPr>
          <w:rFonts w:ascii="Trebuchet MS" w:hAnsi="Trebuchet MS" w:cs="Trebuchet MS"/>
          <w:szCs w:val="24"/>
          <w:lang w:eastAsia="ar-SA"/>
        </w:rPr>
        <w:t>de compartimentele</w:t>
      </w:r>
      <w:r w:rsidRPr="00932C78">
        <w:rPr>
          <w:rFonts w:ascii="Trebuchet MS" w:hAnsi="Trebuchet MS" w:cs="Trebuchet MS"/>
          <w:szCs w:val="24"/>
          <w:lang w:eastAsia="ar-SA"/>
        </w:rPr>
        <w:t xml:space="preserve"> administrativ</w:t>
      </w:r>
      <w:r>
        <w:rPr>
          <w:rFonts w:ascii="Trebuchet MS" w:hAnsi="Trebuchet MS" w:cs="Trebuchet MS"/>
          <w:szCs w:val="24"/>
          <w:lang w:eastAsia="ar-SA"/>
        </w:rPr>
        <w:t>e</w:t>
      </w:r>
      <w:r w:rsidRPr="00932C78">
        <w:rPr>
          <w:rFonts w:ascii="Trebuchet MS" w:hAnsi="Trebuchet MS" w:cs="Trebuchet MS"/>
          <w:szCs w:val="24"/>
          <w:lang w:eastAsia="ar-SA"/>
        </w:rPr>
        <w:t xml:space="preserve"> cu sarcini specifice</w:t>
      </w:r>
      <w:r>
        <w:rPr>
          <w:rFonts w:ascii="Trebuchet MS" w:hAnsi="Trebuchet MS" w:cs="Trebuchet MS"/>
          <w:szCs w:val="24"/>
          <w:lang w:eastAsia="ar-SA"/>
        </w:rPr>
        <w:t>, in baza documentatiei specifice fiecarei activitati.</w:t>
      </w:r>
    </w:p>
    <w:p w:rsidR="002156F2" w:rsidRDefault="002156F2" w:rsidP="002156F2">
      <w:pPr>
        <w:tabs>
          <w:tab w:val="left" w:pos="142"/>
          <w:tab w:val="left" w:pos="284"/>
        </w:tabs>
        <w:spacing w:after="0"/>
        <w:jc w:val="both"/>
        <w:rPr>
          <w:rFonts w:ascii="Trebuchet MS" w:hAnsi="Trebuchet MS"/>
        </w:rPr>
      </w:pPr>
      <w:r w:rsidRPr="008750AE">
        <w:rPr>
          <w:rFonts w:ascii="Trebuchet MS" w:hAnsi="Trebuchet MS"/>
          <w:b/>
        </w:rPr>
        <w:t>Managementul proiectului</w:t>
      </w:r>
      <w:r>
        <w:rPr>
          <w:rFonts w:ascii="Trebuchet MS" w:hAnsi="Trebuchet MS"/>
        </w:rPr>
        <w:t xml:space="preserve"> cuprinde ansamblul activitatilor necesare a fi realizate in vederea atingerii obiectivelor si indicatorilor prevazuti in proiect, la care se adauga activitati de intocmire rapoarte de activitate, </w:t>
      </w:r>
      <w:r w:rsidRPr="0058615A">
        <w:rPr>
          <w:rFonts w:ascii="Trebuchet MS" w:hAnsi="Trebuchet MS"/>
        </w:rPr>
        <w:t>a planului anual de achizitii</w:t>
      </w:r>
      <w:r>
        <w:rPr>
          <w:rFonts w:ascii="Trebuchet MS" w:hAnsi="Trebuchet MS"/>
        </w:rPr>
        <w:t>, monitorizare si evaluare interna, intalniri cu parteneri, intocmire Cereri de Plata pentru proiectul GAL, etc.</w:t>
      </w:r>
    </w:p>
    <w:p w:rsidR="002156F2" w:rsidRDefault="002156F2" w:rsidP="002156F2">
      <w:pPr>
        <w:tabs>
          <w:tab w:val="left" w:pos="142"/>
          <w:tab w:val="left" w:pos="284"/>
        </w:tabs>
        <w:spacing w:after="0"/>
        <w:jc w:val="both"/>
        <w:rPr>
          <w:rFonts w:ascii="Trebuchet MS" w:hAnsi="Trebuchet MS"/>
          <w:b/>
        </w:rPr>
      </w:pPr>
    </w:p>
    <w:p w:rsidR="002156F2" w:rsidRPr="007A0A70" w:rsidRDefault="002156F2" w:rsidP="002156F2">
      <w:pPr>
        <w:spacing w:after="0"/>
        <w:jc w:val="both"/>
        <w:rPr>
          <w:rFonts w:ascii="Trebuchet MS" w:hAnsi="Trebuchet MS"/>
        </w:rPr>
      </w:pPr>
      <w:r>
        <w:rPr>
          <w:rFonts w:ascii="Trebuchet MS" w:hAnsi="Trebuchet MS"/>
          <w:b/>
        </w:rPr>
        <w:t xml:space="preserve">b) </w:t>
      </w:r>
      <w:r w:rsidRPr="008926E2">
        <w:rPr>
          <w:rFonts w:ascii="Trebuchet MS" w:hAnsi="Trebuchet MS"/>
          <w:b/>
        </w:rPr>
        <w:t xml:space="preserve">Responsabili </w:t>
      </w:r>
      <w:r w:rsidRPr="008926E2">
        <w:rPr>
          <w:rFonts w:ascii="Trebuchet MS" w:hAnsi="Trebuchet MS"/>
        </w:rPr>
        <w:t xml:space="preserve">pentru implementarea acțiunilor cuprinse în Planul general de acțiune vor fi 6 angajați ai GAL: 1 manager, 1 </w:t>
      </w:r>
      <w:r>
        <w:rPr>
          <w:rFonts w:ascii="Trebuchet MS" w:hAnsi="Trebuchet MS"/>
        </w:rPr>
        <w:t xml:space="preserve">manager </w:t>
      </w:r>
      <w:r w:rsidRPr="008926E2">
        <w:rPr>
          <w:rFonts w:ascii="Trebuchet MS" w:hAnsi="Trebuchet MS"/>
        </w:rPr>
        <w:t>financiar, 1 animator, 2 experți tehnici și 1  secretar</w:t>
      </w:r>
      <w:r>
        <w:rPr>
          <w:rFonts w:ascii="Trebuchet MS" w:hAnsi="Trebuchet MS"/>
        </w:rPr>
        <w:t>/ as. manager</w:t>
      </w:r>
      <w:r w:rsidRPr="008926E2">
        <w:rPr>
          <w:rFonts w:ascii="Trebuchet MS" w:hAnsi="Trebuchet MS"/>
        </w:rPr>
        <w:t xml:space="preserve">, </w:t>
      </w:r>
      <w:r w:rsidRPr="008926E2">
        <w:rPr>
          <w:rFonts w:ascii="Trebuchet MS" w:hAnsi="Trebuchet MS"/>
          <w:b/>
        </w:rPr>
        <w:t>conform atribuțiilor care sunt evidențiate în Anexa 8 la SDL.</w:t>
      </w:r>
      <w:r>
        <w:rPr>
          <w:rFonts w:ascii="Trebuchet MS" w:hAnsi="Trebuchet MS"/>
          <w:b/>
        </w:rPr>
        <w:t xml:space="preserve"> </w:t>
      </w:r>
      <w:r>
        <w:rPr>
          <w:rFonts w:ascii="Trebuchet MS" w:hAnsi="Trebuchet MS"/>
        </w:rPr>
        <w:t>In cazul sesiunilor de evaluare proiecte,  partenerii gal vor fi responsabil ca membri ai echipei de evaluare sau contestatii.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9"/>
        <w:gridCol w:w="5873"/>
      </w:tblGrid>
      <w:tr w:rsidR="002156F2" w:rsidRPr="008926E2" w:rsidTr="00841A06">
        <w:trPr>
          <w:tblHeader/>
          <w:jc w:val="center"/>
        </w:trPr>
        <w:tc>
          <w:tcPr>
            <w:tcW w:w="3369" w:type="dxa"/>
            <w:shd w:val="clear" w:color="auto" w:fill="auto"/>
          </w:tcPr>
          <w:p w:rsidR="002156F2" w:rsidRPr="008926E2" w:rsidRDefault="002156F2" w:rsidP="00841A06">
            <w:pPr>
              <w:spacing w:after="0"/>
              <w:rPr>
                <w:rFonts w:ascii="Trebuchet MS" w:hAnsi="Trebuchet MS"/>
                <w:b/>
              </w:rPr>
            </w:pPr>
            <w:r w:rsidRPr="008926E2">
              <w:rPr>
                <w:rFonts w:ascii="Trebuchet MS" w:hAnsi="Trebuchet MS"/>
                <w:b/>
              </w:rPr>
              <w:t>Denumire activitate</w:t>
            </w:r>
          </w:p>
        </w:tc>
        <w:tc>
          <w:tcPr>
            <w:tcW w:w="5873" w:type="dxa"/>
          </w:tcPr>
          <w:p w:rsidR="002156F2" w:rsidRPr="008926E2" w:rsidRDefault="002156F2" w:rsidP="00841A06">
            <w:pPr>
              <w:spacing w:after="0"/>
              <w:rPr>
                <w:rFonts w:ascii="Trebuchet MS" w:hAnsi="Trebuchet MS"/>
                <w:b/>
              </w:rPr>
            </w:pPr>
            <w:r w:rsidRPr="008926E2">
              <w:rPr>
                <w:rFonts w:ascii="Trebuchet MS" w:hAnsi="Trebuchet MS"/>
                <w:b/>
              </w:rPr>
              <w:t>Responsabili</w:t>
            </w:r>
          </w:p>
        </w:tc>
      </w:tr>
      <w:tr w:rsidR="002156F2" w:rsidRPr="008926E2" w:rsidTr="00841A06">
        <w:trPr>
          <w:jc w:val="center"/>
        </w:trPr>
        <w:tc>
          <w:tcPr>
            <w:tcW w:w="3369" w:type="dxa"/>
            <w:shd w:val="clear" w:color="auto" w:fill="auto"/>
          </w:tcPr>
          <w:p w:rsidR="002156F2" w:rsidRPr="008926E2" w:rsidRDefault="002156F2" w:rsidP="00841A06">
            <w:pPr>
              <w:spacing w:after="0"/>
              <w:rPr>
                <w:rFonts w:ascii="Trebuchet MS" w:hAnsi="Trebuchet MS"/>
              </w:rPr>
            </w:pPr>
            <w:r w:rsidRPr="008926E2">
              <w:rPr>
                <w:rFonts w:ascii="Trebuchet MS" w:hAnsi="Trebuchet MS"/>
              </w:rPr>
              <w:t>Elaborare ghiduri și proceduri (ghidurile vor fi elaborate pentru fiecare măsură și, apel de selecție, după caz)</w:t>
            </w:r>
          </w:p>
        </w:tc>
        <w:tc>
          <w:tcPr>
            <w:tcW w:w="5873" w:type="dxa"/>
            <w:vAlign w:val="center"/>
          </w:tcPr>
          <w:p w:rsidR="002156F2" w:rsidRPr="008926E2" w:rsidRDefault="002156F2" w:rsidP="00841A06">
            <w:pPr>
              <w:spacing w:after="0"/>
              <w:rPr>
                <w:rFonts w:ascii="Trebuchet MS" w:hAnsi="Trebuchet MS"/>
              </w:rPr>
            </w:pPr>
            <w:r w:rsidRPr="008926E2">
              <w:rPr>
                <w:rFonts w:ascii="Trebuchet MS" w:hAnsi="Trebuchet MS"/>
              </w:rPr>
              <w:t>Manager, Experți tehnici, Animator</w:t>
            </w:r>
          </w:p>
        </w:tc>
      </w:tr>
      <w:tr w:rsidR="002156F2" w:rsidRPr="008926E2" w:rsidTr="00841A06">
        <w:trPr>
          <w:jc w:val="center"/>
        </w:trPr>
        <w:tc>
          <w:tcPr>
            <w:tcW w:w="3369" w:type="dxa"/>
            <w:shd w:val="clear" w:color="auto" w:fill="auto"/>
          </w:tcPr>
          <w:p w:rsidR="002156F2" w:rsidRPr="008926E2" w:rsidRDefault="002156F2" w:rsidP="00841A06">
            <w:pPr>
              <w:spacing w:after="0"/>
              <w:rPr>
                <w:rFonts w:ascii="Trebuchet MS" w:hAnsi="Trebuchet MS"/>
              </w:rPr>
            </w:pPr>
            <w:r w:rsidRPr="008926E2">
              <w:rPr>
                <w:rFonts w:ascii="Trebuchet MS" w:hAnsi="Trebuchet MS"/>
              </w:rPr>
              <w:t>Animarea teritoriului</w:t>
            </w:r>
          </w:p>
        </w:tc>
        <w:tc>
          <w:tcPr>
            <w:tcW w:w="5873" w:type="dxa"/>
            <w:vMerge w:val="restart"/>
            <w:vAlign w:val="center"/>
          </w:tcPr>
          <w:p w:rsidR="002156F2" w:rsidRPr="008926E2" w:rsidRDefault="002156F2" w:rsidP="00841A06">
            <w:pPr>
              <w:spacing w:after="0"/>
              <w:rPr>
                <w:rFonts w:ascii="Trebuchet MS" w:hAnsi="Trebuchet MS"/>
              </w:rPr>
            </w:pPr>
            <w:r w:rsidRPr="008926E2">
              <w:rPr>
                <w:rFonts w:ascii="Trebuchet MS" w:hAnsi="Trebuchet MS"/>
              </w:rPr>
              <w:t>Manager, Animator, Experții tehnici, Secretar</w:t>
            </w:r>
          </w:p>
        </w:tc>
      </w:tr>
      <w:tr w:rsidR="002156F2" w:rsidRPr="008926E2" w:rsidTr="00841A06">
        <w:trPr>
          <w:jc w:val="center"/>
        </w:trPr>
        <w:tc>
          <w:tcPr>
            <w:tcW w:w="3369" w:type="dxa"/>
            <w:shd w:val="clear" w:color="auto" w:fill="auto"/>
          </w:tcPr>
          <w:p w:rsidR="002156F2" w:rsidRPr="008926E2" w:rsidRDefault="002156F2">
            <w:pPr>
              <w:numPr>
                <w:ilvl w:val="0"/>
                <w:numId w:val="32"/>
              </w:numPr>
              <w:spacing w:after="0"/>
              <w:ind w:left="567" w:hanging="436"/>
              <w:rPr>
                <w:rFonts w:ascii="Trebuchet MS" w:hAnsi="Trebuchet MS"/>
                <w:i/>
              </w:rPr>
            </w:pPr>
            <w:r w:rsidRPr="008926E2">
              <w:rPr>
                <w:rFonts w:ascii="Trebuchet MS" w:hAnsi="Trebuchet MS"/>
                <w:i/>
              </w:rPr>
              <w:t>Promovare măsuri GAL</w:t>
            </w:r>
          </w:p>
        </w:tc>
        <w:tc>
          <w:tcPr>
            <w:tcW w:w="5873" w:type="dxa"/>
            <w:vMerge/>
            <w:vAlign w:val="center"/>
          </w:tcPr>
          <w:p w:rsidR="002156F2" w:rsidRPr="008926E2" w:rsidRDefault="002156F2" w:rsidP="00841A06">
            <w:pPr>
              <w:spacing w:after="0"/>
              <w:ind w:left="567"/>
              <w:rPr>
                <w:rFonts w:ascii="Trebuchet MS" w:hAnsi="Trebuchet MS"/>
                <w:i/>
              </w:rPr>
            </w:pPr>
          </w:p>
        </w:tc>
      </w:tr>
      <w:tr w:rsidR="002156F2" w:rsidRPr="008926E2" w:rsidTr="00841A06">
        <w:trPr>
          <w:jc w:val="center"/>
        </w:trPr>
        <w:tc>
          <w:tcPr>
            <w:tcW w:w="3369" w:type="dxa"/>
            <w:shd w:val="clear" w:color="auto" w:fill="auto"/>
          </w:tcPr>
          <w:p w:rsidR="002156F2" w:rsidRPr="008926E2" w:rsidRDefault="002156F2">
            <w:pPr>
              <w:numPr>
                <w:ilvl w:val="0"/>
                <w:numId w:val="32"/>
              </w:numPr>
              <w:spacing w:after="0"/>
              <w:ind w:left="567" w:hanging="436"/>
              <w:rPr>
                <w:rFonts w:ascii="Trebuchet MS" w:hAnsi="Trebuchet MS"/>
                <w:i/>
              </w:rPr>
            </w:pPr>
            <w:r w:rsidRPr="008926E2">
              <w:rPr>
                <w:rFonts w:ascii="Trebuchet MS" w:hAnsi="Trebuchet MS"/>
                <w:i/>
              </w:rPr>
              <w:t xml:space="preserve">Informare/diseminare </w:t>
            </w:r>
          </w:p>
        </w:tc>
        <w:tc>
          <w:tcPr>
            <w:tcW w:w="5873" w:type="dxa"/>
            <w:vMerge/>
            <w:vAlign w:val="center"/>
          </w:tcPr>
          <w:p w:rsidR="002156F2" w:rsidRPr="008926E2" w:rsidRDefault="002156F2" w:rsidP="00841A06">
            <w:pPr>
              <w:spacing w:after="0"/>
              <w:ind w:left="567"/>
              <w:rPr>
                <w:rFonts w:ascii="Trebuchet MS" w:hAnsi="Trebuchet MS"/>
                <w:i/>
              </w:rPr>
            </w:pPr>
          </w:p>
        </w:tc>
      </w:tr>
      <w:tr w:rsidR="002156F2" w:rsidRPr="008926E2" w:rsidTr="00841A06">
        <w:trPr>
          <w:jc w:val="center"/>
        </w:trPr>
        <w:tc>
          <w:tcPr>
            <w:tcW w:w="3369" w:type="dxa"/>
            <w:shd w:val="clear" w:color="auto" w:fill="auto"/>
          </w:tcPr>
          <w:p w:rsidR="002156F2" w:rsidRPr="008926E2" w:rsidRDefault="002156F2" w:rsidP="00841A06">
            <w:pPr>
              <w:spacing w:after="0"/>
              <w:rPr>
                <w:rFonts w:ascii="Trebuchet MS" w:hAnsi="Trebuchet MS"/>
              </w:rPr>
            </w:pPr>
            <w:r w:rsidRPr="008926E2">
              <w:rPr>
                <w:rFonts w:ascii="Trebuchet MS" w:hAnsi="Trebuchet MS"/>
              </w:rPr>
              <w:t>Organizare sesiuni de apeluri de proiecte</w:t>
            </w:r>
          </w:p>
        </w:tc>
        <w:tc>
          <w:tcPr>
            <w:tcW w:w="5873" w:type="dxa"/>
            <w:vAlign w:val="center"/>
          </w:tcPr>
          <w:p w:rsidR="002156F2" w:rsidRPr="008926E2" w:rsidRDefault="002156F2" w:rsidP="00841A06">
            <w:pPr>
              <w:spacing w:after="0"/>
              <w:rPr>
                <w:rFonts w:ascii="Trebuchet MS" w:hAnsi="Trebuchet MS"/>
              </w:rPr>
            </w:pPr>
            <w:r w:rsidRPr="008926E2">
              <w:rPr>
                <w:rFonts w:ascii="Trebuchet MS" w:hAnsi="Trebuchet MS"/>
              </w:rPr>
              <w:t>Manager, Animator, Experții tehnici, Secretar</w:t>
            </w:r>
          </w:p>
        </w:tc>
      </w:tr>
      <w:tr w:rsidR="002156F2" w:rsidRPr="008926E2" w:rsidTr="00841A06">
        <w:trPr>
          <w:jc w:val="center"/>
        </w:trPr>
        <w:tc>
          <w:tcPr>
            <w:tcW w:w="3369" w:type="dxa"/>
            <w:shd w:val="clear" w:color="auto" w:fill="auto"/>
            <w:vAlign w:val="center"/>
          </w:tcPr>
          <w:p w:rsidR="002156F2" w:rsidRPr="008926E2" w:rsidRDefault="002156F2" w:rsidP="00841A06">
            <w:pPr>
              <w:spacing w:after="0"/>
              <w:rPr>
                <w:rFonts w:ascii="Trebuchet MS" w:hAnsi="Trebuchet MS"/>
              </w:rPr>
            </w:pPr>
            <w:r w:rsidRPr="008926E2">
              <w:rPr>
                <w:rFonts w:ascii="Trebuchet MS" w:hAnsi="Trebuchet MS"/>
              </w:rPr>
              <w:t>Evaluare și selecție proiecte</w:t>
            </w:r>
          </w:p>
        </w:tc>
        <w:tc>
          <w:tcPr>
            <w:tcW w:w="5873" w:type="dxa"/>
          </w:tcPr>
          <w:p w:rsidR="002156F2" w:rsidRPr="008926E2" w:rsidRDefault="002156F2" w:rsidP="00841A06">
            <w:pPr>
              <w:spacing w:after="0"/>
              <w:rPr>
                <w:rFonts w:ascii="Trebuchet MS" w:hAnsi="Trebuchet MS"/>
              </w:rPr>
            </w:pPr>
            <w:r w:rsidRPr="008926E2">
              <w:rPr>
                <w:rFonts w:ascii="Trebuchet MS" w:hAnsi="Trebuchet MS"/>
              </w:rPr>
              <w:t>Manager, Experți tehnici, Manager financiar, Animator</w:t>
            </w:r>
          </w:p>
          <w:p w:rsidR="002156F2" w:rsidRPr="008926E2" w:rsidRDefault="002156F2" w:rsidP="00841A06">
            <w:pPr>
              <w:spacing w:after="0"/>
              <w:rPr>
                <w:rFonts w:ascii="Trebuchet MS" w:hAnsi="Trebuchet MS"/>
              </w:rPr>
            </w:pPr>
            <w:r w:rsidRPr="008926E2">
              <w:rPr>
                <w:rFonts w:ascii="Trebuchet MS" w:hAnsi="Trebuchet MS"/>
              </w:rPr>
              <w:t>Comitetul de Selecție și/sau Comisia de Contestații</w:t>
            </w:r>
          </w:p>
        </w:tc>
      </w:tr>
      <w:tr w:rsidR="002156F2" w:rsidRPr="008926E2" w:rsidTr="00841A06">
        <w:trPr>
          <w:jc w:val="center"/>
        </w:trPr>
        <w:tc>
          <w:tcPr>
            <w:tcW w:w="3369" w:type="dxa"/>
            <w:shd w:val="clear" w:color="auto" w:fill="auto"/>
            <w:vAlign w:val="center"/>
          </w:tcPr>
          <w:p w:rsidR="002156F2" w:rsidRPr="008926E2" w:rsidRDefault="002156F2" w:rsidP="00841A06">
            <w:pPr>
              <w:spacing w:after="0"/>
              <w:rPr>
                <w:rFonts w:ascii="Trebuchet MS" w:hAnsi="Trebuchet MS"/>
              </w:rPr>
            </w:pPr>
            <w:r w:rsidRPr="008926E2">
              <w:rPr>
                <w:rFonts w:ascii="Trebuchet MS" w:hAnsi="Trebuchet MS"/>
              </w:rPr>
              <w:t>Monitorizarea proiectelor</w:t>
            </w:r>
          </w:p>
        </w:tc>
        <w:tc>
          <w:tcPr>
            <w:tcW w:w="5873" w:type="dxa"/>
          </w:tcPr>
          <w:p w:rsidR="002156F2" w:rsidRPr="008926E2" w:rsidRDefault="002156F2" w:rsidP="00841A06">
            <w:pPr>
              <w:spacing w:after="0"/>
              <w:rPr>
                <w:rFonts w:ascii="Trebuchet MS" w:hAnsi="Trebuchet MS"/>
              </w:rPr>
            </w:pPr>
            <w:r w:rsidRPr="008926E2">
              <w:rPr>
                <w:rFonts w:ascii="Trebuchet MS" w:hAnsi="Trebuchet MS"/>
              </w:rPr>
              <w:t>Experți tehnici</w:t>
            </w:r>
          </w:p>
        </w:tc>
      </w:tr>
      <w:tr w:rsidR="002156F2" w:rsidRPr="008926E2" w:rsidTr="00841A06">
        <w:trPr>
          <w:jc w:val="center"/>
        </w:trPr>
        <w:tc>
          <w:tcPr>
            <w:tcW w:w="3369" w:type="dxa"/>
            <w:shd w:val="clear" w:color="auto" w:fill="auto"/>
            <w:vAlign w:val="center"/>
          </w:tcPr>
          <w:p w:rsidR="002156F2" w:rsidRPr="008926E2" w:rsidRDefault="002156F2" w:rsidP="00841A06">
            <w:pPr>
              <w:spacing w:after="0"/>
              <w:rPr>
                <w:rFonts w:ascii="Trebuchet MS" w:hAnsi="Trebuchet MS"/>
              </w:rPr>
            </w:pPr>
            <w:r w:rsidRPr="008926E2">
              <w:rPr>
                <w:rFonts w:ascii="Trebuchet MS" w:hAnsi="Trebuchet MS"/>
              </w:rPr>
              <w:t>Verificarea conformității cererilor de plată</w:t>
            </w:r>
          </w:p>
        </w:tc>
        <w:tc>
          <w:tcPr>
            <w:tcW w:w="5873" w:type="dxa"/>
            <w:vAlign w:val="center"/>
          </w:tcPr>
          <w:p w:rsidR="002156F2" w:rsidRPr="008926E2" w:rsidRDefault="002156F2" w:rsidP="00841A06">
            <w:pPr>
              <w:spacing w:after="0"/>
              <w:rPr>
                <w:rFonts w:ascii="Trebuchet MS" w:hAnsi="Trebuchet MS"/>
              </w:rPr>
            </w:pPr>
            <w:r w:rsidRPr="008926E2">
              <w:rPr>
                <w:rFonts w:ascii="Trebuchet MS" w:hAnsi="Trebuchet MS"/>
              </w:rPr>
              <w:t>Manager, Manager financiar, Experți tehnici, Animator</w:t>
            </w:r>
          </w:p>
        </w:tc>
      </w:tr>
      <w:tr w:rsidR="002156F2" w:rsidRPr="008926E2" w:rsidTr="00841A06">
        <w:trPr>
          <w:jc w:val="center"/>
        </w:trPr>
        <w:tc>
          <w:tcPr>
            <w:tcW w:w="3369" w:type="dxa"/>
            <w:shd w:val="clear" w:color="auto" w:fill="auto"/>
            <w:vAlign w:val="center"/>
          </w:tcPr>
          <w:p w:rsidR="002156F2" w:rsidRPr="008926E2" w:rsidRDefault="002156F2" w:rsidP="00841A06">
            <w:pPr>
              <w:spacing w:after="0"/>
              <w:rPr>
                <w:rFonts w:ascii="Trebuchet MS" w:hAnsi="Trebuchet MS"/>
              </w:rPr>
            </w:pPr>
            <w:r w:rsidRPr="008926E2">
              <w:rPr>
                <w:rFonts w:ascii="Trebuchet MS" w:hAnsi="Trebuchet MS"/>
              </w:rPr>
              <w:t>Monitorizarea și evaluarea SDL</w:t>
            </w:r>
          </w:p>
        </w:tc>
        <w:tc>
          <w:tcPr>
            <w:tcW w:w="5873" w:type="dxa"/>
          </w:tcPr>
          <w:p w:rsidR="002156F2" w:rsidRPr="008926E2" w:rsidRDefault="002156F2" w:rsidP="00841A06">
            <w:pPr>
              <w:spacing w:after="0"/>
              <w:rPr>
                <w:rFonts w:ascii="Trebuchet MS" w:hAnsi="Trebuchet MS"/>
              </w:rPr>
            </w:pPr>
            <w:r w:rsidRPr="008926E2">
              <w:rPr>
                <w:rFonts w:ascii="Trebuchet MS" w:hAnsi="Trebuchet MS"/>
              </w:rPr>
              <w:t>Manager, Manager financiar</w:t>
            </w:r>
          </w:p>
        </w:tc>
      </w:tr>
      <w:tr w:rsidR="002156F2" w:rsidRPr="008926E2" w:rsidTr="00841A06">
        <w:trPr>
          <w:jc w:val="center"/>
        </w:trPr>
        <w:tc>
          <w:tcPr>
            <w:tcW w:w="3369" w:type="dxa"/>
            <w:shd w:val="clear" w:color="auto" w:fill="auto"/>
            <w:vAlign w:val="center"/>
          </w:tcPr>
          <w:p w:rsidR="002156F2" w:rsidRPr="008926E2" w:rsidRDefault="002156F2" w:rsidP="00841A06">
            <w:pPr>
              <w:spacing w:after="0"/>
              <w:rPr>
                <w:rFonts w:ascii="Trebuchet MS" w:hAnsi="Trebuchet MS"/>
              </w:rPr>
            </w:pPr>
            <w:r>
              <w:rPr>
                <w:rFonts w:ascii="Trebuchet MS" w:hAnsi="Trebuchet MS"/>
              </w:rPr>
              <w:t>Activitati de mamagement (functionare GAL)</w:t>
            </w:r>
            <w:r w:rsidRPr="008926E2">
              <w:rPr>
                <w:rFonts w:ascii="Trebuchet MS" w:hAnsi="Trebuchet MS"/>
              </w:rPr>
              <w:t xml:space="preserve"> </w:t>
            </w:r>
          </w:p>
        </w:tc>
        <w:tc>
          <w:tcPr>
            <w:tcW w:w="5873" w:type="dxa"/>
          </w:tcPr>
          <w:p w:rsidR="002156F2" w:rsidRPr="008926E2" w:rsidRDefault="002156F2" w:rsidP="00841A06">
            <w:pPr>
              <w:spacing w:after="0"/>
              <w:rPr>
                <w:rFonts w:ascii="Trebuchet MS" w:hAnsi="Trebuchet MS"/>
              </w:rPr>
            </w:pPr>
            <w:r w:rsidRPr="008926E2">
              <w:rPr>
                <w:rFonts w:ascii="Trebuchet MS" w:hAnsi="Trebuchet MS"/>
              </w:rPr>
              <w:t>Manager, Manager financiar, Experți tehnici, Animator, Secretar</w:t>
            </w:r>
          </w:p>
        </w:tc>
      </w:tr>
    </w:tbl>
    <w:p w:rsidR="002156F2" w:rsidRPr="008926E2" w:rsidRDefault="002156F2" w:rsidP="002156F2">
      <w:pPr>
        <w:spacing w:after="0"/>
        <w:ind w:firstLine="284"/>
        <w:jc w:val="both"/>
        <w:rPr>
          <w:rFonts w:ascii="Trebuchet MS" w:hAnsi="Trebuchet MS"/>
          <w:b/>
        </w:rPr>
      </w:pPr>
    </w:p>
    <w:p w:rsidR="002156F2" w:rsidRPr="008926E2" w:rsidRDefault="002156F2" w:rsidP="002156F2">
      <w:pPr>
        <w:tabs>
          <w:tab w:val="left" w:pos="0"/>
          <w:tab w:val="left" w:pos="360"/>
          <w:tab w:val="left" w:pos="7200"/>
        </w:tabs>
        <w:contextualSpacing/>
        <w:jc w:val="both"/>
        <w:rPr>
          <w:rFonts w:ascii="Trebuchet MS" w:hAnsi="Trebuchet MS"/>
        </w:rPr>
      </w:pPr>
      <w:r w:rsidRPr="008926E2">
        <w:rPr>
          <w:rFonts w:ascii="Trebuchet MS" w:hAnsi="Trebuchet MS"/>
        </w:rPr>
        <w:lastRenderedPageBreak/>
        <w:t xml:space="preserve">În </w:t>
      </w:r>
      <w:r>
        <w:rPr>
          <w:rFonts w:ascii="Trebuchet MS" w:hAnsi="Trebuchet MS"/>
        </w:rPr>
        <w:t>anumite perioade</w:t>
      </w:r>
      <w:r w:rsidRPr="008926E2">
        <w:rPr>
          <w:rFonts w:ascii="Trebuchet MS" w:hAnsi="Trebuchet MS"/>
        </w:rPr>
        <w:t xml:space="preserve">, vor fi contractați pe perioadă determinată experți externi (de. ex. </w:t>
      </w:r>
      <w:r>
        <w:rPr>
          <w:rFonts w:ascii="Trebuchet MS" w:hAnsi="Trebuchet MS"/>
        </w:rPr>
        <w:t>Ing. Constructor,</w:t>
      </w:r>
      <w:r w:rsidRPr="008926E2">
        <w:rPr>
          <w:rFonts w:ascii="Trebuchet MS" w:hAnsi="Trebuchet MS"/>
        </w:rPr>
        <w:t xml:space="preserve"> verificare tehnică</w:t>
      </w:r>
      <w:r>
        <w:rPr>
          <w:rFonts w:ascii="Trebuchet MS" w:hAnsi="Trebuchet MS"/>
        </w:rPr>
        <w:t>, expert financiar,</w:t>
      </w:r>
      <w:r w:rsidRPr="008926E2">
        <w:rPr>
          <w:rFonts w:ascii="Trebuchet MS" w:hAnsi="Trebuchet MS"/>
        </w:rPr>
        <w:t xml:space="preserve"> etc.), care vor asigura suportul necesar echipei GAL. De asemenea, alte servicii externalizate vor fi contractate pentru mentenanță site, echipamente și audit, materiale de promovare, instruiri și alte servicii sau bunuri necesare în funcție de cerințele impuse de ghidurile aferente Sub-măsurilor 19.2 și 19.4. </w:t>
      </w:r>
    </w:p>
    <w:p w:rsidR="002156F2" w:rsidRPr="008926E2" w:rsidRDefault="002156F2" w:rsidP="002156F2">
      <w:pPr>
        <w:spacing w:after="0"/>
        <w:jc w:val="both"/>
        <w:rPr>
          <w:rFonts w:ascii="Trebuchet MS" w:hAnsi="Trebuchet MS"/>
        </w:rPr>
      </w:pPr>
      <w:r w:rsidRPr="008926E2">
        <w:rPr>
          <w:rFonts w:ascii="Trebuchet MS" w:hAnsi="Trebuchet MS"/>
        </w:rPr>
        <w:t xml:space="preserve">Partenerii se vor implica în mod direct în procesul de selecție a proiectelor prin reprezentanți în cadrul Comitetului de Selecție și al Comisiei de Contestații, precum și în </w:t>
      </w:r>
      <w:r w:rsidRPr="008926E2">
        <w:rPr>
          <w:rFonts w:ascii="Trebuchet MS" w:hAnsi="Trebuchet MS"/>
          <w:highlight w:val="yellow"/>
        </w:rPr>
        <w:t xml:space="preserve"> </w:t>
      </w:r>
      <w:r w:rsidRPr="008926E2">
        <w:rPr>
          <w:rFonts w:ascii="Trebuchet MS" w:hAnsi="Trebuchet MS"/>
        </w:rPr>
        <w:t xml:space="preserve">activitățile de animare, ei putând fi </w:t>
      </w:r>
      <w:r>
        <w:rPr>
          <w:rFonts w:ascii="Trebuchet MS" w:hAnsi="Trebuchet MS"/>
        </w:rPr>
        <w:t xml:space="preserve">de </w:t>
      </w:r>
      <w:r w:rsidRPr="008926E2">
        <w:rPr>
          <w:rFonts w:ascii="Trebuchet MS" w:hAnsi="Trebuchet MS"/>
        </w:rPr>
        <w:t xml:space="preserve">un real sprijin prin promovarea activităților GAL. </w:t>
      </w:r>
    </w:p>
    <w:p w:rsidR="002156F2" w:rsidRDefault="002156F2" w:rsidP="002156F2">
      <w:pPr>
        <w:tabs>
          <w:tab w:val="left" w:pos="142"/>
          <w:tab w:val="left" w:pos="284"/>
        </w:tabs>
        <w:spacing w:after="0"/>
        <w:jc w:val="both"/>
        <w:rPr>
          <w:rFonts w:ascii="Trebuchet MS" w:hAnsi="Trebuchet MS"/>
          <w:b/>
        </w:rPr>
      </w:pPr>
    </w:p>
    <w:p w:rsidR="002156F2" w:rsidRDefault="002156F2" w:rsidP="002156F2">
      <w:pPr>
        <w:tabs>
          <w:tab w:val="left" w:pos="142"/>
          <w:tab w:val="left" w:pos="284"/>
        </w:tabs>
        <w:spacing w:after="0"/>
        <w:jc w:val="both"/>
        <w:rPr>
          <w:rFonts w:ascii="Trebuchet MS" w:hAnsi="Trebuchet MS"/>
        </w:rPr>
      </w:pPr>
      <w:r w:rsidRPr="00453684">
        <w:rPr>
          <w:rFonts w:ascii="Trebuchet MS" w:hAnsi="Trebuchet MS"/>
          <w:b/>
        </w:rPr>
        <w:t>RESURSELE UMANE</w:t>
      </w:r>
      <w:r>
        <w:rPr>
          <w:rFonts w:ascii="Trebuchet MS" w:hAnsi="Trebuchet MS"/>
          <w:b/>
        </w:rPr>
        <w:t xml:space="preserve"> </w:t>
      </w:r>
      <w:r>
        <w:rPr>
          <w:rFonts w:ascii="Trebuchet MS" w:hAnsi="Trebuchet MS"/>
        </w:rPr>
        <w:t>vor fi asigurate prin realizarea procedurii de recrutare si selectie a personalului, in conformitate cu normele in vigoare ale CM. Atributiile si activitatile la care participa fiecare angajat sunt detaliate in fisele de post, cuprinse in Anexa 8.</w:t>
      </w:r>
    </w:p>
    <w:p w:rsidR="002156F2" w:rsidRPr="006A12F4" w:rsidRDefault="002156F2" w:rsidP="002156F2">
      <w:pPr>
        <w:pStyle w:val="ListParagraph"/>
        <w:tabs>
          <w:tab w:val="left" w:pos="142"/>
          <w:tab w:val="left" w:pos="284"/>
        </w:tabs>
        <w:spacing w:after="0"/>
        <w:ind w:left="0"/>
        <w:jc w:val="both"/>
        <w:rPr>
          <w:rFonts w:ascii="Trebuchet MS" w:hAnsi="Trebuchet MS"/>
          <w:lang w:val="fr-FR"/>
        </w:rPr>
      </w:pPr>
      <w:r w:rsidRPr="006A12F4">
        <w:rPr>
          <w:rFonts w:ascii="Trebuchet MS" w:hAnsi="Trebuchet MS"/>
          <w:lang w:val="fr-FR"/>
        </w:rPr>
        <w:t xml:space="preserve">Pentru implementarea eficienta a strategiei de dezvoltare locala GAL, personalul angajat va participa la </w:t>
      </w:r>
      <w:r w:rsidRPr="006A12F4">
        <w:rPr>
          <w:rFonts w:ascii="Trebuchet MS" w:hAnsi="Trebuchet MS"/>
          <w:b/>
          <w:lang w:val="fr-FR"/>
        </w:rPr>
        <w:t>sesiuni de instruire</w:t>
      </w:r>
      <w:r w:rsidRPr="006A12F4">
        <w:rPr>
          <w:rFonts w:ascii="Trebuchet MS" w:hAnsi="Trebuchet MS"/>
          <w:lang w:val="fr-FR"/>
        </w:rPr>
        <w:t xml:space="preserve">, fie prin intermediul Retelei Nationale de Dezvoltare Rurala, fie prin furnizori de formare profesionala. Liderii locali din teritoriu vor participa la </w:t>
      </w:r>
      <w:r w:rsidRPr="006A12F4">
        <w:rPr>
          <w:rFonts w:ascii="Trebuchet MS" w:hAnsi="Trebuchet MS"/>
          <w:b/>
          <w:lang w:val="fr-FR"/>
        </w:rPr>
        <w:t>seminarii si grupuri de lucru</w:t>
      </w:r>
      <w:r w:rsidRPr="006A12F4">
        <w:rPr>
          <w:rFonts w:ascii="Trebuchet MS" w:hAnsi="Trebuchet MS"/>
          <w:lang w:val="fr-FR"/>
        </w:rPr>
        <w:t xml:space="preserve"> cu tematica privind implementarea Strategiei de Dezvoltare Locala.</w:t>
      </w:r>
    </w:p>
    <w:p w:rsidR="002156F2" w:rsidRDefault="002156F2" w:rsidP="002156F2">
      <w:pPr>
        <w:tabs>
          <w:tab w:val="left" w:pos="142"/>
          <w:tab w:val="left" w:pos="284"/>
        </w:tabs>
        <w:spacing w:after="0"/>
        <w:jc w:val="both"/>
        <w:rPr>
          <w:rFonts w:ascii="Trebuchet MS" w:hAnsi="Trebuchet MS"/>
        </w:rPr>
      </w:pPr>
      <w:r w:rsidRPr="00E4704E">
        <w:rPr>
          <w:rFonts w:ascii="Trebuchet MS" w:hAnsi="Trebuchet MS"/>
        </w:rPr>
        <w:t xml:space="preserve">Pentru realizarea activitatilor de animare a teritoriului (promovare si informare), se vor achizitiona </w:t>
      </w:r>
      <w:r w:rsidRPr="009B798C">
        <w:rPr>
          <w:rFonts w:ascii="Trebuchet MS" w:hAnsi="Trebuchet MS"/>
          <w:b/>
        </w:rPr>
        <w:t>servicii de inchiriere sala pentru organizare evenimente</w:t>
      </w:r>
      <w:r w:rsidRPr="00E4704E">
        <w:rPr>
          <w:rFonts w:ascii="Trebuchet MS" w:hAnsi="Trebuchet MS"/>
        </w:rPr>
        <w:t>, servicii de catering, servicii de inchiriere stand expozitional, servicii de publicitate, servicii de realizare materiale de promovare/informare</w:t>
      </w:r>
      <w:r>
        <w:rPr>
          <w:rFonts w:ascii="Trebuchet MS" w:hAnsi="Trebuchet MS"/>
        </w:rPr>
        <w:t xml:space="preserve"> (afise, flyere, </w:t>
      </w:r>
      <w:r w:rsidRPr="000E4E4D">
        <w:rPr>
          <w:rFonts w:ascii="Trebuchet MS" w:hAnsi="Trebuchet MS"/>
        </w:rPr>
        <w:t>brosuri</w:t>
      </w:r>
      <w:r>
        <w:rPr>
          <w:rFonts w:ascii="Trebuchet MS" w:hAnsi="Trebuchet MS"/>
        </w:rPr>
        <w:t>, etc</w:t>
      </w:r>
      <w:r w:rsidRPr="000E4E4D">
        <w:rPr>
          <w:rFonts w:ascii="Trebuchet MS" w:hAnsi="Trebuchet MS"/>
        </w:rPr>
        <w:t>).</w:t>
      </w:r>
      <w:r>
        <w:rPr>
          <w:rFonts w:ascii="Trebuchet MS" w:hAnsi="Trebuchet MS"/>
        </w:rPr>
        <w:t xml:space="preserve"> Se va achizitiona/ inchiria </w:t>
      </w:r>
      <w:r w:rsidRPr="002E518C">
        <w:rPr>
          <w:rFonts w:ascii="Trebuchet MS" w:hAnsi="Trebuchet MS"/>
          <w:b/>
          <w:color w:val="000000"/>
        </w:rPr>
        <w:t>un autovehicul</w:t>
      </w:r>
      <w:r>
        <w:rPr>
          <w:rFonts w:ascii="Trebuchet MS" w:hAnsi="Trebuchet MS"/>
        </w:rPr>
        <w:t xml:space="preserve">, necesar deplasarii in teritoriu pentru efectuarea activitatilor ce vizeaza implementarea SDL. Se vor contracta </w:t>
      </w:r>
      <w:r>
        <w:rPr>
          <w:rFonts w:ascii="Trebuchet MS" w:hAnsi="Trebuchet MS"/>
          <w:b/>
        </w:rPr>
        <w:t>servicii de</w:t>
      </w:r>
      <w:r w:rsidRPr="003F69A2">
        <w:rPr>
          <w:rFonts w:ascii="Trebuchet MS" w:hAnsi="Trebuchet MS"/>
          <w:b/>
        </w:rPr>
        <w:t xml:space="preserve"> intretinere, asigurare</w:t>
      </w:r>
      <w:r>
        <w:rPr>
          <w:rFonts w:ascii="Trebuchet MS" w:hAnsi="Trebuchet MS"/>
        </w:rPr>
        <w:t>, precum si orice alte cheletuieli conexe functionarii.</w:t>
      </w:r>
      <w:r w:rsidRPr="00E4704E">
        <w:rPr>
          <w:rFonts w:ascii="Trebuchet MS" w:hAnsi="Trebuchet MS"/>
        </w:rPr>
        <w:t xml:space="preserve"> </w:t>
      </w:r>
    </w:p>
    <w:p w:rsidR="002156F2" w:rsidRDefault="002156F2" w:rsidP="002156F2">
      <w:pPr>
        <w:spacing w:after="0"/>
        <w:jc w:val="both"/>
        <w:rPr>
          <w:rFonts w:ascii="Trebuchet MS" w:hAnsi="Trebuchet MS"/>
          <w:b/>
        </w:rPr>
      </w:pPr>
    </w:p>
    <w:p w:rsidR="002156F2" w:rsidRPr="008926E2" w:rsidRDefault="002156F2" w:rsidP="002156F2">
      <w:pPr>
        <w:spacing w:after="0"/>
        <w:jc w:val="both"/>
        <w:rPr>
          <w:rFonts w:ascii="Trebuchet MS" w:hAnsi="Trebuchet MS"/>
        </w:rPr>
      </w:pPr>
      <w:r w:rsidRPr="008926E2">
        <w:rPr>
          <w:rFonts w:ascii="Trebuchet MS" w:hAnsi="Trebuchet MS"/>
          <w:b/>
        </w:rPr>
        <w:t>RESURSELE MATERIALE</w:t>
      </w:r>
      <w:r w:rsidRPr="008926E2">
        <w:rPr>
          <w:rFonts w:ascii="Trebuchet MS" w:hAnsi="Trebuchet MS"/>
        </w:rPr>
        <w:t xml:space="preserve"> care vor fi puse la dispoziție sunt următoarele: </w:t>
      </w:r>
      <w:r>
        <w:rPr>
          <w:rFonts w:ascii="Trebuchet MS" w:hAnsi="Trebuchet MS"/>
        </w:rPr>
        <w:t>2</w:t>
      </w:r>
      <w:r w:rsidRPr="008926E2">
        <w:rPr>
          <w:rFonts w:ascii="Trebuchet MS" w:hAnsi="Trebuchet MS"/>
        </w:rPr>
        <w:t xml:space="preserve"> dulapuri, </w:t>
      </w:r>
      <w:r>
        <w:rPr>
          <w:rFonts w:ascii="Trebuchet MS" w:hAnsi="Trebuchet MS"/>
        </w:rPr>
        <w:t>15</w:t>
      </w:r>
      <w:r w:rsidRPr="008926E2">
        <w:rPr>
          <w:rFonts w:ascii="Trebuchet MS" w:hAnsi="Trebuchet MS"/>
        </w:rPr>
        <w:t xml:space="preserve"> de scaune vizitator, 1 masă de consiliu (modulară), 1 birou, 1 comodă pentru imprimantă, </w:t>
      </w:r>
      <w:r>
        <w:rPr>
          <w:rFonts w:ascii="Trebuchet MS" w:hAnsi="Trebuchet MS"/>
        </w:rPr>
        <w:t>3</w:t>
      </w:r>
      <w:r w:rsidRPr="008926E2">
        <w:rPr>
          <w:rFonts w:ascii="Trebuchet MS" w:hAnsi="Trebuchet MS"/>
        </w:rPr>
        <w:t xml:space="preserve"> scaun</w:t>
      </w:r>
      <w:r>
        <w:rPr>
          <w:rFonts w:ascii="Trebuchet MS" w:hAnsi="Trebuchet MS"/>
        </w:rPr>
        <w:t>e</w:t>
      </w:r>
      <w:r w:rsidRPr="008926E2">
        <w:rPr>
          <w:rFonts w:ascii="Trebuchet MS" w:hAnsi="Trebuchet MS"/>
        </w:rPr>
        <w:t xml:space="preserve"> </w:t>
      </w:r>
      <w:r>
        <w:rPr>
          <w:rFonts w:ascii="Trebuchet MS" w:hAnsi="Trebuchet MS"/>
        </w:rPr>
        <w:t>pivotante</w:t>
      </w:r>
      <w:r w:rsidRPr="008926E2">
        <w:rPr>
          <w:rFonts w:ascii="Trebuchet MS" w:hAnsi="Trebuchet MS"/>
        </w:rPr>
        <w:t xml:space="preserve">, </w:t>
      </w:r>
      <w:r>
        <w:rPr>
          <w:rFonts w:ascii="Trebuchet MS" w:hAnsi="Trebuchet MS"/>
        </w:rPr>
        <w:t>3</w:t>
      </w:r>
      <w:r w:rsidRPr="008926E2">
        <w:rPr>
          <w:rFonts w:ascii="Trebuchet MS" w:hAnsi="Trebuchet MS"/>
        </w:rPr>
        <w:t xml:space="preserve"> laptop</w:t>
      </w:r>
      <w:r>
        <w:rPr>
          <w:rFonts w:ascii="Trebuchet MS" w:hAnsi="Trebuchet MS"/>
        </w:rPr>
        <w:t>uri</w:t>
      </w:r>
      <w:r w:rsidRPr="008926E2">
        <w:rPr>
          <w:rFonts w:ascii="Trebuchet MS" w:hAnsi="Trebuchet MS"/>
        </w:rPr>
        <w:t xml:space="preserve">, </w:t>
      </w:r>
      <w:r>
        <w:rPr>
          <w:rFonts w:ascii="Trebuchet MS" w:hAnsi="Trebuchet MS"/>
        </w:rPr>
        <w:t xml:space="preserve">imprimanta A4, copiator, </w:t>
      </w:r>
      <w:r w:rsidRPr="008926E2">
        <w:rPr>
          <w:rFonts w:ascii="Trebuchet MS" w:hAnsi="Trebuchet MS"/>
        </w:rPr>
        <w:t>rechizite și alte obiecte de inventar.</w:t>
      </w:r>
      <w:r>
        <w:rPr>
          <w:rFonts w:ascii="Trebuchet MS" w:hAnsi="Trebuchet MS"/>
        </w:rPr>
        <w:t xml:space="preserve"> Copiatorul si laptopurile in 2 ani se apropie de sfarsitul perioadei de functionare.</w:t>
      </w:r>
    </w:p>
    <w:p w:rsidR="002156F2" w:rsidRDefault="002156F2" w:rsidP="002156F2">
      <w:pPr>
        <w:spacing w:after="0"/>
        <w:jc w:val="both"/>
        <w:rPr>
          <w:rFonts w:ascii="Trebuchet MS" w:hAnsi="Trebuchet MS"/>
        </w:rPr>
      </w:pPr>
      <w:r w:rsidRPr="008926E2">
        <w:rPr>
          <w:rFonts w:ascii="Trebuchet MS" w:hAnsi="Trebuchet MS"/>
        </w:rPr>
        <w:t xml:space="preserve">Pentru asigurarea echipamentelor necesare unei bune funcționări a echipei, la resursele materiale enumerate mai sus se vor adăuga echipamente IT/mobilier de birou care vor fi achiziționate, în funcție de necesități, prin Sub-măsura 19.4 sau care vor fi puse la dispoziție de parteneri (așa cum </w:t>
      </w:r>
      <w:r>
        <w:rPr>
          <w:rFonts w:ascii="Trebuchet MS" w:hAnsi="Trebuchet MS"/>
        </w:rPr>
        <w:t>s-a întâmplat și în perioada 2012</w:t>
      </w:r>
      <w:r w:rsidRPr="008926E2">
        <w:rPr>
          <w:rFonts w:ascii="Trebuchet MS" w:hAnsi="Trebuchet MS"/>
        </w:rPr>
        <w:t>-201</w:t>
      </w:r>
      <w:r>
        <w:rPr>
          <w:rFonts w:ascii="Trebuchet MS" w:hAnsi="Trebuchet MS"/>
        </w:rPr>
        <w:t>5).</w:t>
      </w:r>
    </w:p>
    <w:p w:rsidR="002156F2" w:rsidRDefault="002156F2" w:rsidP="002156F2">
      <w:pPr>
        <w:tabs>
          <w:tab w:val="left" w:pos="142"/>
          <w:tab w:val="left" w:pos="284"/>
        </w:tabs>
        <w:spacing w:after="0"/>
        <w:jc w:val="both"/>
        <w:rPr>
          <w:rFonts w:ascii="Trebuchet MS" w:hAnsi="Trebuchet MS"/>
        </w:rPr>
      </w:pPr>
    </w:p>
    <w:p w:rsidR="002156F2" w:rsidRDefault="002156F2" w:rsidP="002156F2">
      <w:pPr>
        <w:tabs>
          <w:tab w:val="left" w:pos="142"/>
          <w:tab w:val="left" w:pos="284"/>
        </w:tabs>
        <w:spacing w:after="0"/>
        <w:jc w:val="both"/>
        <w:rPr>
          <w:rFonts w:ascii="Trebuchet MS" w:hAnsi="Trebuchet MS"/>
        </w:rPr>
      </w:pPr>
      <w:r w:rsidRPr="00D6545B">
        <w:rPr>
          <w:rFonts w:ascii="Trebuchet MS" w:hAnsi="Trebuchet MS"/>
          <w:b/>
        </w:rPr>
        <w:t>RESURSELE FINANCIARE</w:t>
      </w:r>
      <w:r>
        <w:rPr>
          <w:rFonts w:ascii="Trebuchet MS" w:hAnsi="Trebuchet MS"/>
        </w:rPr>
        <w:t xml:space="preserve"> sunt exprimte detaliat in capitolul X – Planul de finantare al strategiei. Din totalul bugetului financiar, </w:t>
      </w:r>
      <w:r w:rsidRPr="00AD24CB">
        <w:rPr>
          <w:rFonts w:ascii="Trebuchet MS" w:hAnsi="Trebuchet MS"/>
          <w:b/>
        </w:rPr>
        <w:t>25% vor fi alocati costurilor de functionare si animare</w:t>
      </w:r>
      <w:r>
        <w:rPr>
          <w:rFonts w:ascii="Trebuchet MS" w:hAnsi="Trebuchet MS"/>
          <w:b/>
        </w:rPr>
        <w:t xml:space="preserve"> </w:t>
      </w:r>
      <w:r>
        <w:rPr>
          <w:rFonts w:ascii="Trebuchet MS" w:hAnsi="Trebuchet MS"/>
        </w:rPr>
        <w:t xml:space="preserve">iar </w:t>
      </w:r>
      <w:r w:rsidRPr="00F73BFA">
        <w:rPr>
          <w:rFonts w:ascii="Trebuchet MS" w:hAnsi="Trebuchet MS"/>
          <w:b/>
        </w:rPr>
        <w:t xml:space="preserve">75% </w:t>
      </w:r>
      <w:r>
        <w:rPr>
          <w:rFonts w:ascii="Trebuchet MS" w:hAnsi="Trebuchet MS"/>
          <w:b/>
        </w:rPr>
        <w:t>vor fi alocati</w:t>
      </w:r>
      <w:r w:rsidRPr="00F73BFA">
        <w:rPr>
          <w:rFonts w:ascii="Trebuchet MS" w:hAnsi="Trebuchet MS"/>
          <w:b/>
        </w:rPr>
        <w:t xml:space="preserve"> masuri</w:t>
      </w:r>
      <w:r>
        <w:rPr>
          <w:rFonts w:ascii="Trebuchet MS" w:hAnsi="Trebuchet MS"/>
          <w:b/>
        </w:rPr>
        <w:t>lor de finantare</w:t>
      </w:r>
      <w:r>
        <w:rPr>
          <w:rFonts w:ascii="Trebuchet MS" w:hAnsi="Trebuchet MS"/>
        </w:rPr>
        <w:t>.</w:t>
      </w:r>
    </w:p>
    <w:p w:rsidR="002156F2" w:rsidRDefault="002156F2" w:rsidP="002156F2">
      <w:pPr>
        <w:tabs>
          <w:tab w:val="left" w:pos="142"/>
          <w:tab w:val="left" w:pos="284"/>
        </w:tabs>
        <w:spacing w:after="0"/>
        <w:jc w:val="both"/>
        <w:rPr>
          <w:rFonts w:ascii="Trebuchet MS" w:hAnsi="Trebuchet MS"/>
        </w:rPr>
      </w:pPr>
      <w:r>
        <w:rPr>
          <w:rFonts w:ascii="Trebuchet MS" w:hAnsi="Trebuchet MS"/>
        </w:rPr>
        <w:t xml:space="preserve">In cadrul </w:t>
      </w:r>
      <w:r w:rsidRPr="00FA70BB">
        <w:rPr>
          <w:rFonts w:ascii="Trebuchet MS" w:hAnsi="Trebuchet MS"/>
          <w:b/>
        </w:rPr>
        <w:t>bugetului de functionare</w:t>
      </w:r>
      <w:r>
        <w:rPr>
          <w:rFonts w:ascii="Trebuchet MS" w:hAnsi="Trebuchet MS"/>
        </w:rPr>
        <w:t xml:space="preserve"> vor fi prevazute prevazute cheltuieli cu resursele umane, cu utilitati privind sediul GAL, cu participarea la activitatile retelei nationale si europene de dezvoltare rurala, seminarii, cheltuieli administrative, audit financiar,  alte cheltuieli eligibile.</w:t>
      </w:r>
    </w:p>
    <w:p w:rsidR="002156F2" w:rsidRPr="008926E2" w:rsidRDefault="002156F2" w:rsidP="002156F2">
      <w:pPr>
        <w:spacing w:after="0"/>
        <w:jc w:val="both"/>
        <w:rPr>
          <w:rFonts w:ascii="Trebuchet MS" w:hAnsi="Trebuchet MS"/>
        </w:rPr>
      </w:pPr>
      <w:r w:rsidRPr="008926E2">
        <w:rPr>
          <w:rFonts w:ascii="Trebuchet MS" w:hAnsi="Trebuchet MS"/>
        </w:rPr>
        <w:t xml:space="preserve">Cheltuielile de funcționare a GAL vor fi asigurate din sumele alocate, dar și din surse externe (cotizațiile membrilor, eventuale donații/sponsorizări etc.). </w:t>
      </w:r>
      <w:r>
        <w:rPr>
          <w:rFonts w:ascii="Trebuchet MS" w:hAnsi="Trebuchet MS"/>
        </w:rPr>
        <w:t>F</w:t>
      </w:r>
      <w:r w:rsidRPr="008926E2">
        <w:rPr>
          <w:rFonts w:ascii="Trebuchet MS" w:hAnsi="Trebuchet MS"/>
        </w:rPr>
        <w:t xml:space="preserve">inanțarea va fi asigurată inițial din cotizațiile membrilor sau, dacă este cazul, se va solicita avans, decizia urmând să fie luată de parteneri. </w:t>
      </w:r>
    </w:p>
    <w:p w:rsidR="002156F2" w:rsidRPr="008926E2" w:rsidRDefault="002156F2" w:rsidP="002156F2">
      <w:pPr>
        <w:spacing w:after="0"/>
        <w:jc w:val="both"/>
        <w:rPr>
          <w:rFonts w:ascii="Trebuchet MS" w:hAnsi="Trebuchet MS"/>
        </w:rPr>
      </w:pPr>
      <w:r>
        <w:rPr>
          <w:rFonts w:ascii="Trebuchet MS" w:hAnsi="Trebuchet MS"/>
        </w:rPr>
        <w:t>Asociatia GAL DELTA DUNARII a functionat in perioada 2012-2015 implementand o SDL cu rezultate foarte bune.</w:t>
      </w:r>
    </w:p>
    <w:p w:rsidR="002156F2" w:rsidRDefault="002156F2" w:rsidP="002156F2">
      <w:pPr>
        <w:spacing w:after="0"/>
        <w:jc w:val="both"/>
        <w:rPr>
          <w:rFonts w:ascii="Trebuchet MS" w:hAnsi="Trebuchet MS"/>
        </w:rPr>
      </w:pPr>
      <w:r>
        <w:rPr>
          <w:rFonts w:ascii="Trebuchet MS" w:hAnsi="Trebuchet MS"/>
        </w:rPr>
        <w:lastRenderedPageBreak/>
        <w:t>In acest moment</w:t>
      </w:r>
      <w:r w:rsidRPr="008926E2">
        <w:rPr>
          <w:rFonts w:ascii="Trebuchet MS" w:hAnsi="Trebuchet MS"/>
        </w:rPr>
        <w:t xml:space="preserve">, există o serie de </w:t>
      </w:r>
      <w:r>
        <w:rPr>
          <w:rFonts w:ascii="Trebuchet MS" w:hAnsi="Trebuchet MS"/>
        </w:rPr>
        <w:t xml:space="preserve">echipamente si </w:t>
      </w:r>
      <w:r w:rsidRPr="008926E2">
        <w:rPr>
          <w:rFonts w:ascii="Trebuchet MS" w:hAnsi="Trebuchet MS"/>
        </w:rPr>
        <w:t xml:space="preserve">resurse materiale pe care </w:t>
      </w:r>
      <w:r>
        <w:rPr>
          <w:rFonts w:ascii="Trebuchet MS" w:hAnsi="Trebuchet MS"/>
        </w:rPr>
        <w:t>le</w:t>
      </w:r>
      <w:r w:rsidRPr="008926E2">
        <w:rPr>
          <w:rFonts w:ascii="Trebuchet MS" w:hAnsi="Trebuchet MS"/>
        </w:rPr>
        <w:t xml:space="preserve"> vor putea </w:t>
      </w:r>
      <w:r>
        <w:rPr>
          <w:rFonts w:ascii="Trebuchet MS" w:hAnsi="Trebuchet MS"/>
        </w:rPr>
        <w:t xml:space="preserve">pune </w:t>
      </w:r>
      <w:r w:rsidRPr="008926E2">
        <w:rPr>
          <w:rFonts w:ascii="Trebuchet MS" w:hAnsi="Trebuchet MS"/>
        </w:rPr>
        <w:t xml:space="preserve"> la dispoziție pentru buna desfășurare a activității</w:t>
      </w:r>
      <w:r>
        <w:rPr>
          <w:rFonts w:ascii="Trebuchet MS" w:hAnsi="Trebuchet MS"/>
        </w:rPr>
        <w:t>.</w:t>
      </w:r>
    </w:p>
    <w:p w:rsidR="002156F2" w:rsidRPr="006A12F4" w:rsidRDefault="002156F2" w:rsidP="002156F2">
      <w:r w:rsidRPr="006A12F4">
        <w:br w:type="page"/>
      </w:r>
      <w:r w:rsidRPr="00430B7D">
        <w:rPr>
          <w:rFonts w:ascii="Trebuchet MS" w:hAnsi="Trebuchet MS"/>
          <w:b/>
        </w:rPr>
        <w:lastRenderedPageBreak/>
        <w:t xml:space="preserve">CAPITOLUL VIII – </w:t>
      </w:r>
      <w:r w:rsidRPr="006A12F4">
        <w:rPr>
          <w:rFonts w:ascii="Trebuchet MS" w:hAnsi="Trebuchet MS"/>
          <w:b/>
        </w:rPr>
        <w:t xml:space="preserve">Descrierea procesului de implicare a comunităților locale în elaborarea strategiei – </w:t>
      </w:r>
      <w:r w:rsidRPr="006A12F4">
        <w:rPr>
          <w:rFonts w:ascii="Trebuchet MS" w:hAnsi="Trebuchet MS"/>
          <w:sz w:val="20"/>
        </w:rPr>
        <w:t>max. 2 pag.</w:t>
      </w:r>
    </w:p>
    <w:p w:rsidR="002156F2" w:rsidRPr="006A12F4" w:rsidRDefault="002156F2" w:rsidP="002156F2">
      <w:pPr>
        <w:spacing w:after="0" w:line="240" w:lineRule="auto"/>
        <w:jc w:val="both"/>
        <w:rPr>
          <w:rFonts w:ascii="Trebuchet MS" w:hAnsi="Trebuchet MS"/>
          <w:lang w:val="fr-FR"/>
        </w:rPr>
      </w:pPr>
      <w:r w:rsidRPr="008926E2">
        <w:rPr>
          <w:rFonts w:ascii="Trebuchet MS" w:hAnsi="Trebuchet MS"/>
        </w:rPr>
        <w:t xml:space="preserve">Elaborarea Strategiei de Dezvoltare Locală a </w:t>
      </w:r>
      <w:r>
        <w:rPr>
          <w:rFonts w:ascii="Trebuchet MS" w:hAnsi="Trebuchet MS"/>
        </w:rPr>
        <w:t>GAL DELTA DUNĂRII</w:t>
      </w:r>
      <w:r w:rsidRPr="008926E2">
        <w:rPr>
          <w:rFonts w:ascii="Trebuchet MS" w:hAnsi="Trebuchet MS"/>
        </w:rPr>
        <w:t xml:space="preserve"> s-a realizat printr-un proces de consultare și implicare activă a reprezentanților autorităților publice locale, a societății civile și a localnicilor, contribuind, astfel, la creșterea capacității de colaborare la nivel local. </w:t>
      </w:r>
      <w:r w:rsidRPr="006A12F4">
        <w:rPr>
          <w:rFonts w:ascii="Trebuchet MS" w:hAnsi="Trebuchet MS"/>
          <w:lang w:val="fr-FR"/>
        </w:rPr>
        <w:t xml:space="preserve">Procesul de implicare al comunității locale s-a desfășurat în perioada februarie-martie 2016 si a vizat două direcții strategice importante. </w:t>
      </w:r>
    </w:p>
    <w:p w:rsidR="002156F2" w:rsidRDefault="002156F2" w:rsidP="002156F2">
      <w:pPr>
        <w:spacing w:after="0" w:line="240" w:lineRule="auto"/>
        <w:jc w:val="both"/>
        <w:rPr>
          <w:rFonts w:ascii="Trebuchet MS" w:hAnsi="Trebuchet MS"/>
        </w:rPr>
      </w:pPr>
      <w:r w:rsidRPr="006A12F4">
        <w:rPr>
          <w:rFonts w:ascii="Trebuchet MS" w:hAnsi="Trebuchet MS"/>
          <w:b/>
          <w:i/>
          <w:lang w:val="fr-FR"/>
        </w:rPr>
        <w:t>Direcția strategică(DS) 1:</w:t>
      </w:r>
      <w:r w:rsidRPr="006A12F4">
        <w:rPr>
          <w:rFonts w:ascii="Trebuchet MS" w:hAnsi="Trebuchet MS"/>
          <w:lang w:val="fr-FR"/>
        </w:rPr>
        <w:t xml:space="preserve"> </w:t>
      </w:r>
      <w:r>
        <w:rPr>
          <w:rFonts w:ascii="Trebuchet MS" w:hAnsi="Trebuchet MS"/>
        </w:rPr>
        <w:t>Informare generală și promovare a inițiativei în cele 7 comunități locale din cadrul GAL Delta Dunării: comunele Nufăru, Beștepe, Murighiol, Mahmudia, Sfântu Gheorghe și orașul Sulina;</w:t>
      </w:r>
    </w:p>
    <w:p w:rsidR="002156F2" w:rsidRDefault="002156F2" w:rsidP="002156F2">
      <w:pPr>
        <w:spacing w:after="0" w:line="240" w:lineRule="auto"/>
        <w:jc w:val="both"/>
        <w:rPr>
          <w:rFonts w:ascii="Trebuchet MS" w:hAnsi="Trebuchet MS"/>
        </w:rPr>
      </w:pPr>
      <w:r w:rsidRPr="00DE4F81">
        <w:rPr>
          <w:rFonts w:ascii="Trebuchet MS" w:hAnsi="Trebuchet MS"/>
          <w:b/>
          <w:i/>
        </w:rPr>
        <w:t>Direcția strategică 2:</w:t>
      </w:r>
      <w:r>
        <w:rPr>
          <w:rFonts w:ascii="Trebuchet MS" w:hAnsi="Trebuchet MS"/>
        </w:rPr>
        <w:t xml:space="preserve"> desfășurare adunări publice de consultare a membrilor comunității și de culegere idei de proiecte.</w:t>
      </w:r>
    </w:p>
    <w:p w:rsidR="002156F2" w:rsidRDefault="002156F2" w:rsidP="002156F2">
      <w:pPr>
        <w:spacing w:after="0" w:line="240" w:lineRule="auto"/>
        <w:jc w:val="both"/>
        <w:rPr>
          <w:rFonts w:ascii="Trebuchet MS" w:hAnsi="Trebuchet MS"/>
        </w:rPr>
      </w:pPr>
      <w:r w:rsidRPr="00E76F17">
        <w:rPr>
          <w:rFonts w:ascii="Trebuchet MS" w:hAnsi="Trebuchet MS"/>
          <w:b/>
          <w:i/>
        </w:rPr>
        <w:t>Activitățile cuprinse în DS1</w:t>
      </w:r>
      <w:r>
        <w:rPr>
          <w:rFonts w:ascii="Trebuchet MS" w:hAnsi="Trebuchet MS"/>
        </w:rPr>
        <w:t xml:space="preserve"> s-a desfășurat pe parcursul lunii februarie 2016. S-a avut în vedere elaborarea unor instrumente de lucru care să faciliteze procesul de informare și colectare de date. Astfel, s-a elaborat un model de chestionar pentru colectare date din comunități, o fișă de prezentare a ideilor de proiecte, o prezentare PP, un model de afiș și un model de pliant general de prezentare a programului Leader și a oportunităților vizate de realizarea strategiei de dezvoltare locală. Echipa de animare a teritoriului constituită din două persoane s-a deplasat în fiecare comunitate în parte, în zilele de 8 februarie (Nufăru), 9 februarie (Beștepe), 10 februarie (Mahmudia), 15 februarie (Murighiol), 16 februarie (Sfântu Gheorghe), 17 februarie (Sulina). Au avut loc discuții la sediile primăriilor locale mai ales cu reprezentanții administrațiilor publice locale, cu reprezentanți ai comunităților locale, cu oameni de afaceri, etc. În cadrul vizitelor respective s-au diseminat materiale de promovare la nivel local (un număr de cca. 300 de pliante pentru fiecare comunitate locală, chestionare si fișe de idei de proiect). Totodată, s-a stabilit, alături de reprezentanții autorităților locale, organizarea întâlnirilor publice de consultare a comunității. </w:t>
      </w:r>
    </w:p>
    <w:p w:rsidR="002156F2" w:rsidRPr="006A12F4" w:rsidRDefault="002156F2" w:rsidP="002156F2">
      <w:pPr>
        <w:spacing w:after="0" w:line="240" w:lineRule="auto"/>
        <w:jc w:val="both"/>
        <w:rPr>
          <w:rFonts w:ascii="Trebuchet MS" w:hAnsi="Trebuchet MS"/>
        </w:rPr>
      </w:pPr>
      <w:r>
        <w:rPr>
          <w:rFonts w:ascii="Trebuchet MS" w:hAnsi="Trebuchet MS"/>
        </w:rPr>
        <w:t>În cadrul întâlnirilor din comunități s-au stabilit datele de desfășurare a adunărilor de consultare publică după cum urmează: Beștepe (01.03.2016), Valea Nucarilor (02.03.2016), Murighiol (03.03.2016 – ora 11:00), Mahmudia (03.03.2016 – ora14:00), Sfântu Gheorghe (04.03.2016), Nufăru (05.03.2016), Sulina (10.03.2016).În fiecare comunitate locală, în vederea informării comunității, s-a afișat, la sediul Primăriei, câte un afiș de promovare a evenimentului, ar informația a fost diseminată de partenerii Gal din perioada anterioara, reprezentanti primariilor și de membrii comunității cu care echipa de animare s-au întâlnit. În cazul fiecărei comunități locale s-au lăsat un număr însemnat de afișe, chestionare și formulare de idei de proiecte APL, în vederea distribuirii acestora și altor persoane.</w:t>
      </w:r>
    </w:p>
    <w:p w:rsidR="002156F2" w:rsidRDefault="002156F2" w:rsidP="002156F2">
      <w:pPr>
        <w:spacing w:after="0" w:line="240" w:lineRule="auto"/>
        <w:jc w:val="both"/>
        <w:rPr>
          <w:rFonts w:ascii="Trebuchet MS" w:hAnsi="Trebuchet MS"/>
        </w:rPr>
      </w:pPr>
      <w:r>
        <w:rPr>
          <w:rFonts w:ascii="Trebuchet MS" w:hAnsi="Trebuchet MS"/>
        </w:rPr>
        <w:t xml:space="preserve">În cadrul </w:t>
      </w:r>
      <w:r>
        <w:rPr>
          <w:rFonts w:ascii="Trebuchet MS" w:hAnsi="Trebuchet MS"/>
          <w:b/>
          <w:i/>
        </w:rPr>
        <w:t>DS2</w:t>
      </w:r>
      <w:r>
        <w:rPr>
          <w:rFonts w:ascii="Trebuchet MS" w:hAnsi="Trebuchet MS"/>
        </w:rPr>
        <w:t xml:space="preserve"> s-a avut în vedere desfășurarea efectivă a adunărilor publice de consultare a comunității locale. În data de 5 martie 2016, pentru promovarea mai eficientă a adunărilor publice din 5 martie (Nufăru), respectiv 10 martie (Sulina), s-a publicat și un comunicat de presă în cotidianul local DELTA. Comunicatul a avut în vedere mai ales promovarea teritoriului GAL Delta Dunării. În vederea promovării mai eficiente a tuturor evenimentelor, metodologia de organizare și promovare a adunărilor publice a avut în vedere și convocarea la întâlnirii a reprezentanților mediului de afaceri local. În acest sens, s-a constituit, pentru fiecare comună sau oraș în parte, o listă cu toate societățile comerciale active la nivel local, utilizându-se în acest sens portalul www.listafirme.ro. S-au transmis sms-uri în urma cărora fiecare a fost invitat la evenimentul respectiv.</w:t>
      </w:r>
    </w:p>
    <w:p w:rsidR="002156F2" w:rsidRDefault="002156F2" w:rsidP="002156F2">
      <w:pPr>
        <w:spacing w:after="0" w:line="240" w:lineRule="auto"/>
        <w:jc w:val="both"/>
        <w:rPr>
          <w:rFonts w:ascii="Trebuchet MS" w:hAnsi="Trebuchet MS"/>
        </w:rPr>
      </w:pPr>
      <w:r>
        <w:rPr>
          <w:rFonts w:ascii="Trebuchet MS" w:hAnsi="Trebuchet MS"/>
        </w:rPr>
        <w:t xml:space="preserve">Prima adunare publică de consultare s-a desfășurat în data de </w:t>
      </w:r>
      <w:r w:rsidRPr="00F27DB8">
        <w:rPr>
          <w:rFonts w:ascii="Trebuchet MS" w:hAnsi="Trebuchet MS"/>
          <w:b/>
          <w:i/>
        </w:rPr>
        <w:t>1 martie 2016</w:t>
      </w:r>
      <w:r>
        <w:rPr>
          <w:rFonts w:ascii="Trebuchet MS" w:hAnsi="Trebuchet MS"/>
        </w:rPr>
        <w:t xml:space="preserve">, la ora 11:00, la sediul Cooperativei Agricole de Producție din </w:t>
      </w:r>
      <w:r w:rsidRPr="00F27DB8">
        <w:rPr>
          <w:rFonts w:ascii="Trebuchet MS" w:hAnsi="Trebuchet MS"/>
          <w:b/>
          <w:i/>
        </w:rPr>
        <w:t>Beștepe</w:t>
      </w:r>
      <w:r>
        <w:rPr>
          <w:rFonts w:ascii="Trebuchet MS" w:hAnsi="Trebuchet MS"/>
        </w:rPr>
        <w:t xml:space="preserve">, iar la eveniment au participat minim 39 de persoane (cei care au semnat lista de prezență). Miercuri, </w:t>
      </w:r>
      <w:r w:rsidRPr="00F27DB8">
        <w:rPr>
          <w:rFonts w:ascii="Trebuchet MS" w:hAnsi="Trebuchet MS"/>
          <w:b/>
          <w:i/>
        </w:rPr>
        <w:t>2 martie 2016</w:t>
      </w:r>
      <w:r>
        <w:rPr>
          <w:rFonts w:ascii="Trebuchet MS" w:hAnsi="Trebuchet MS"/>
        </w:rPr>
        <w:t xml:space="preserve">, la ora 11:00, la sediul Căminului Cultural din satul Agighiol, comuna </w:t>
      </w:r>
      <w:r w:rsidRPr="00F27DB8">
        <w:rPr>
          <w:rFonts w:ascii="Trebuchet MS" w:hAnsi="Trebuchet MS"/>
          <w:b/>
          <w:i/>
        </w:rPr>
        <w:t>Valea Nucarilor</w:t>
      </w:r>
      <w:r>
        <w:rPr>
          <w:rFonts w:ascii="Trebuchet MS" w:hAnsi="Trebuchet MS"/>
        </w:rPr>
        <w:t xml:space="preserve">, s-a desfășurat adunarea publică aferentă comunei Valea Nucarilor. La eveniment au participat un număr de minim 21 de persoane (semnatare). În data de </w:t>
      </w:r>
      <w:r w:rsidRPr="008A0D47">
        <w:rPr>
          <w:rFonts w:ascii="Trebuchet MS" w:hAnsi="Trebuchet MS"/>
          <w:b/>
          <w:i/>
        </w:rPr>
        <w:t>3 martie</w:t>
      </w:r>
      <w:r>
        <w:rPr>
          <w:rFonts w:ascii="Trebuchet MS" w:hAnsi="Trebuchet MS"/>
        </w:rPr>
        <w:t xml:space="preserve"> s-au desfășura două evenimente: primul, la ora 11:00, la sediul Primăriei Murighiol, s-a desfășurat întâlnirea publică de consultare a comunei. La evenimentul la care au </w:t>
      </w:r>
      <w:r>
        <w:rPr>
          <w:rFonts w:ascii="Trebuchet MS" w:hAnsi="Trebuchet MS"/>
        </w:rPr>
        <w:lastRenderedPageBreak/>
        <w:t xml:space="preserve">participat 22 persoane au participat, alături de reprezentanți din toate categoriile sociale ai comunității locale, și reprezentanții Institutului de Cercetări în domeniul Biologiei din București, institut care deține în raza comunei </w:t>
      </w:r>
      <w:r w:rsidRPr="008A0D47">
        <w:rPr>
          <w:rFonts w:ascii="Trebuchet MS" w:hAnsi="Trebuchet MS"/>
          <w:b/>
          <w:i/>
        </w:rPr>
        <w:t>Murighiol</w:t>
      </w:r>
      <w:r>
        <w:rPr>
          <w:rFonts w:ascii="Trebuchet MS" w:hAnsi="Trebuchet MS"/>
        </w:rPr>
        <w:t xml:space="preserve"> un punct de cercetare. La ora 14, în aceeași zi, evenimentul s-a desfășurat la sediul Primăriei </w:t>
      </w:r>
      <w:r w:rsidRPr="008A0D47">
        <w:rPr>
          <w:rFonts w:ascii="Trebuchet MS" w:hAnsi="Trebuchet MS"/>
          <w:b/>
          <w:i/>
        </w:rPr>
        <w:t>Mahmudia</w:t>
      </w:r>
      <w:r>
        <w:rPr>
          <w:rFonts w:ascii="Trebuchet MS" w:hAnsi="Trebuchet MS"/>
        </w:rPr>
        <w:t>, având în vedere consultarea comunității de acolo. La eveniment au participat 20 de persoane, reprezentanți ai tuturor categoriilor sociale din comună.</w:t>
      </w:r>
    </w:p>
    <w:p w:rsidR="002156F2" w:rsidRPr="008926E2" w:rsidRDefault="002156F2" w:rsidP="002156F2">
      <w:pPr>
        <w:spacing w:after="0" w:line="240" w:lineRule="auto"/>
        <w:jc w:val="both"/>
        <w:rPr>
          <w:rFonts w:ascii="Trebuchet MS" w:hAnsi="Trebuchet MS" w:cs="Arial"/>
        </w:rPr>
      </w:pPr>
      <w:r>
        <w:rPr>
          <w:rFonts w:ascii="Trebuchet MS" w:hAnsi="Trebuchet MS"/>
        </w:rPr>
        <w:t xml:space="preserve">Vineri, </w:t>
      </w:r>
      <w:r w:rsidRPr="002203CC">
        <w:rPr>
          <w:rFonts w:ascii="Trebuchet MS" w:hAnsi="Trebuchet MS"/>
          <w:b/>
          <w:i/>
        </w:rPr>
        <w:t>4 Martie 2016</w:t>
      </w:r>
      <w:r>
        <w:rPr>
          <w:rFonts w:ascii="Trebuchet MS" w:hAnsi="Trebuchet MS"/>
        </w:rPr>
        <w:t xml:space="preserve">, întâlnirea publică s-a desfășurat la sediul </w:t>
      </w:r>
      <w:r w:rsidRPr="002203CC">
        <w:rPr>
          <w:rFonts w:ascii="Trebuchet MS" w:hAnsi="Trebuchet MS"/>
          <w:b/>
          <w:i/>
        </w:rPr>
        <w:t>Primăriei Sfântu Gheorghe</w:t>
      </w:r>
      <w:r>
        <w:rPr>
          <w:rFonts w:ascii="Trebuchet MS" w:hAnsi="Trebuchet MS"/>
        </w:rPr>
        <w:t xml:space="preserve">. La eveniment au participat un număr de 14 persoane, reprezentanți din toate categoriile sociale de la nivelul comunei. Primăria </w:t>
      </w:r>
      <w:r w:rsidRPr="002203CC">
        <w:rPr>
          <w:rFonts w:ascii="Trebuchet MS" w:hAnsi="Trebuchet MS"/>
          <w:b/>
          <w:i/>
        </w:rPr>
        <w:t>Nufăru</w:t>
      </w:r>
      <w:r>
        <w:rPr>
          <w:rFonts w:ascii="Trebuchet MS" w:hAnsi="Trebuchet MS"/>
        </w:rPr>
        <w:t xml:space="preserve"> a fost gazda evenimentului public organizat în această comună în data de </w:t>
      </w:r>
      <w:r w:rsidRPr="002203CC">
        <w:rPr>
          <w:rFonts w:ascii="Trebuchet MS" w:hAnsi="Trebuchet MS"/>
          <w:b/>
          <w:i/>
        </w:rPr>
        <w:t>5 martie 2016</w:t>
      </w:r>
      <w:r>
        <w:rPr>
          <w:rFonts w:ascii="Trebuchet MS" w:hAnsi="Trebuchet MS"/>
        </w:rPr>
        <w:t xml:space="preserve">, de la ora 11:00. La întâlnire au participat 15 persoane. Ultima adunare publică s-a desfășurat joi, </w:t>
      </w:r>
      <w:r w:rsidRPr="00B552BD">
        <w:rPr>
          <w:rFonts w:ascii="Trebuchet MS" w:hAnsi="Trebuchet MS"/>
          <w:b/>
          <w:i/>
        </w:rPr>
        <w:t>10 martie</w:t>
      </w:r>
      <w:r>
        <w:rPr>
          <w:rFonts w:ascii="Trebuchet MS" w:hAnsi="Trebuchet MS"/>
        </w:rPr>
        <w:t xml:space="preserve"> 2016, de la ora 11:00, la </w:t>
      </w:r>
      <w:r w:rsidRPr="00B552BD">
        <w:rPr>
          <w:rFonts w:ascii="Trebuchet MS" w:hAnsi="Trebuchet MS"/>
          <w:b/>
          <w:i/>
        </w:rPr>
        <w:t>Sulina</w:t>
      </w:r>
      <w:r>
        <w:rPr>
          <w:rFonts w:ascii="Trebuchet MS" w:hAnsi="Trebuchet MS"/>
        </w:rPr>
        <w:t xml:space="preserve">. La evenimentul desfășurat la sediul primăriei au participat un număr de 15 persoane. La toate evenim. pentru eficientizare, s-a folosit prezentarea PP în vederea deslușirii mai eficiente a conceptelor și a modului de relaționare a diferitelor structuri care vor gestiona programul. </w:t>
      </w:r>
      <w:r w:rsidRPr="004A709B">
        <w:rPr>
          <w:rFonts w:ascii="Trebuchet MS" w:hAnsi="Trebuchet MS"/>
        </w:rPr>
        <w:t>Alături de aceste evenimente publice, în zilele de 9, 16 și 23 martie 2016, s-au desfășurat trei întâlniri ale partenerilor</w:t>
      </w:r>
      <w:r>
        <w:rPr>
          <w:rFonts w:ascii="Trebuchet MS" w:hAnsi="Trebuchet MS"/>
        </w:rPr>
        <w:t xml:space="preserve"> (primele două la Murighiol – comunitate reprezentativă, în care accesul este mai facil pentru persoanele din zonele în care transportul se face doar pe apă, iar ultima la Mahmudia). </w:t>
      </w:r>
      <w:r w:rsidRPr="008926E2">
        <w:rPr>
          <w:rFonts w:ascii="Trebuchet MS" w:hAnsi="Trebuchet MS" w:cs="Arial"/>
        </w:rPr>
        <w:t xml:space="preserve">În cadrul primei întâlniri, partenerii au identificat, în funcție de nevoile teritoriului, prioritățile de dezvoltare și au propus măsuri pentru atingerea acestora. Nevoile identificate în cadrul întâlnirilor publice și confirmate de parteneriat sunt: nevoia de încurajare a </w:t>
      </w:r>
      <w:r>
        <w:rPr>
          <w:rFonts w:ascii="Trebuchet MS" w:hAnsi="Trebuchet MS" w:cs="Arial"/>
        </w:rPr>
        <w:t>tinerilor fermieri și a fermelor mici din teritoriu</w:t>
      </w:r>
      <w:r w:rsidRPr="008926E2">
        <w:rPr>
          <w:rFonts w:ascii="Trebuchet MS" w:hAnsi="Trebuchet MS" w:cs="Arial"/>
        </w:rPr>
        <w:t>; nevoia de creșterea a valorii produselor agricole locale</w:t>
      </w:r>
      <w:r>
        <w:rPr>
          <w:rFonts w:ascii="Trebuchet MS" w:hAnsi="Trebuchet MS" w:cs="Arial"/>
        </w:rPr>
        <w:t xml:space="preserve"> prin promovarea produselor și serviciilor din colectivități</w:t>
      </w:r>
      <w:r w:rsidRPr="008926E2">
        <w:rPr>
          <w:rFonts w:ascii="Trebuchet MS" w:hAnsi="Trebuchet MS" w:cs="Arial"/>
        </w:rPr>
        <w:t xml:space="preserve">; nevoia de a identifica </w:t>
      </w:r>
      <w:r>
        <w:rPr>
          <w:rFonts w:ascii="Trebuchet MS" w:hAnsi="Trebuchet MS" w:cs="Arial"/>
        </w:rPr>
        <w:t>soluții de creștere a economiei prin dezvoltarea de activități neagricole</w:t>
      </w:r>
      <w:r w:rsidRPr="008926E2">
        <w:rPr>
          <w:rFonts w:ascii="Trebuchet MS" w:hAnsi="Trebuchet MS" w:cs="Arial"/>
        </w:rPr>
        <w:t xml:space="preserve">; nevoia implicării autorităților publice în </w:t>
      </w:r>
      <w:r>
        <w:rPr>
          <w:rFonts w:ascii="Trebuchet MS" w:hAnsi="Trebuchet MS" w:cs="Arial"/>
        </w:rPr>
        <w:t>dezvoltarea centrelor sociale comunitare pentru persoanele dezavantajate</w:t>
      </w:r>
      <w:r w:rsidRPr="008926E2">
        <w:rPr>
          <w:rFonts w:ascii="Trebuchet MS" w:hAnsi="Trebuchet MS" w:cs="Arial"/>
        </w:rPr>
        <w:t xml:space="preserve">; nevoia </w:t>
      </w:r>
      <w:r>
        <w:rPr>
          <w:rFonts w:ascii="Trebuchet MS" w:hAnsi="Trebuchet MS" w:cs="Arial"/>
        </w:rPr>
        <w:t>de promovare a turismului</w:t>
      </w:r>
      <w:r w:rsidRPr="008926E2">
        <w:rPr>
          <w:rFonts w:ascii="Trebuchet MS" w:hAnsi="Trebuchet MS" w:cs="Arial"/>
        </w:rPr>
        <w:t xml:space="preserve">; nevoia de servicii </w:t>
      </w:r>
      <w:r>
        <w:rPr>
          <w:rFonts w:ascii="Trebuchet MS" w:hAnsi="Trebuchet MS" w:cs="Arial"/>
        </w:rPr>
        <w:t>comunitare</w:t>
      </w:r>
      <w:r w:rsidRPr="008926E2">
        <w:rPr>
          <w:rFonts w:ascii="Trebuchet MS" w:hAnsi="Trebuchet MS" w:cs="Arial"/>
        </w:rPr>
        <w:t xml:space="preserve"> și </w:t>
      </w:r>
      <w:r>
        <w:rPr>
          <w:rFonts w:ascii="Trebuchet MS" w:hAnsi="Trebuchet MS" w:cs="Arial"/>
        </w:rPr>
        <w:t xml:space="preserve">promovarea diferitelor forme de cooperare, asociere. Ca un deziderat general s-a propus ca coopearea si asocierea sa devina modalitati inovative de rezolvare a problemelor. </w:t>
      </w:r>
      <w:r w:rsidRPr="008926E2">
        <w:rPr>
          <w:rFonts w:ascii="Trebuchet MS" w:hAnsi="Trebuchet MS" w:cs="Arial"/>
        </w:rPr>
        <w:t xml:space="preserve">La cea de-a doua întâlnire, pe baza discuțiilor anterioare, echipa responsabilă cu realizarea strategiei, a prezentat partenerilor </w:t>
      </w:r>
      <w:r w:rsidRPr="008926E2">
        <w:rPr>
          <w:rFonts w:ascii="Trebuchet MS" w:hAnsi="Trebuchet MS" w:cs="Arial"/>
          <w:b/>
        </w:rPr>
        <w:t>6 propuneri de măsuri</w:t>
      </w:r>
      <w:r w:rsidRPr="008926E2">
        <w:rPr>
          <w:rFonts w:ascii="Trebuchet MS" w:hAnsi="Trebuchet MS" w:cs="Arial"/>
        </w:rPr>
        <w:t xml:space="preserve"> pe care le-a supus dezbaterilor: </w:t>
      </w:r>
      <w:r>
        <w:rPr>
          <w:rFonts w:ascii="Trebuchet MS" w:hAnsi="Trebuchet MS" w:cs="Arial"/>
          <w:i/>
        </w:rPr>
        <w:t>Încurajarea tinerilor fermieri și a fermelor mici</w:t>
      </w:r>
      <w:r w:rsidRPr="008926E2">
        <w:rPr>
          <w:rFonts w:ascii="Trebuchet MS" w:hAnsi="Trebuchet MS" w:cs="Arial"/>
        </w:rPr>
        <w:t xml:space="preserve">; </w:t>
      </w:r>
      <w:r>
        <w:rPr>
          <w:rFonts w:ascii="Trebuchet MS" w:hAnsi="Trebuchet MS" w:cs="Arial"/>
          <w:i/>
        </w:rPr>
        <w:t>Promovarea produselor și serviciilor din colectivitățile rurale</w:t>
      </w:r>
      <w:r w:rsidRPr="008926E2">
        <w:rPr>
          <w:rFonts w:ascii="Trebuchet MS" w:hAnsi="Trebuchet MS" w:cs="Arial"/>
        </w:rPr>
        <w:t xml:space="preserve">; </w:t>
      </w:r>
      <w:r>
        <w:rPr>
          <w:rFonts w:ascii="Trebuchet MS" w:hAnsi="Trebuchet MS" w:cs="Arial"/>
          <w:i/>
        </w:rPr>
        <w:t>Creșterea economiei prin dezvoltarea de activități neagricole</w:t>
      </w:r>
      <w:r w:rsidRPr="008926E2">
        <w:rPr>
          <w:rFonts w:ascii="Trebuchet MS" w:hAnsi="Trebuchet MS" w:cs="Arial"/>
        </w:rPr>
        <w:t xml:space="preserve">; </w:t>
      </w:r>
      <w:r>
        <w:rPr>
          <w:rFonts w:ascii="Trebuchet MS" w:hAnsi="Trebuchet MS" w:cs="Arial"/>
          <w:i/>
        </w:rPr>
        <w:t>Promovarea formelor de cooperare, asociere în dezvoltarea rurală</w:t>
      </w:r>
      <w:r w:rsidRPr="008926E2">
        <w:rPr>
          <w:rFonts w:ascii="Trebuchet MS" w:hAnsi="Trebuchet MS" w:cs="Arial"/>
        </w:rPr>
        <w:t xml:space="preserve">; </w:t>
      </w:r>
      <w:r>
        <w:rPr>
          <w:rFonts w:ascii="Trebuchet MS" w:hAnsi="Trebuchet MS" w:cs="Arial"/>
          <w:i/>
        </w:rPr>
        <w:t>Centre sociale comunitare</w:t>
      </w:r>
      <w:r w:rsidRPr="008926E2">
        <w:rPr>
          <w:rFonts w:ascii="Trebuchet MS" w:hAnsi="Trebuchet MS" w:cs="Arial"/>
        </w:rPr>
        <w:t xml:space="preserve">; </w:t>
      </w:r>
      <w:r>
        <w:rPr>
          <w:rFonts w:ascii="Trebuchet MS" w:hAnsi="Trebuchet MS" w:cs="Arial"/>
          <w:i/>
        </w:rPr>
        <w:t>Modernizarea satelor și diversificarea serviciilor comunitare</w:t>
      </w:r>
      <w:r w:rsidRPr="008926E2">
        <w:rPr>
          <w:rFonts w:ascii="Trebuchet MS" w:hAnsi="Trebuchet MS" w:cs="Arial"/>
        </w:rPr>
        <w:t>. În urma prezentării, participanții au contribuit cu sugestii privind completări la seturile de criterii de eligibilitate, la categoriile de beneficiari eligibili și la categoriile de criterii de selecție.</w:t>
      </w:r>
      <w:r>
        <w:rPr>
          <w:rFonts w:ascii="Trebuchet MS" w:hAnsi="Trebuchet MS" w:cs="Arial"/>
        </w:rPr>
        <w:t xml:space="preserve"> În cadrul ultimei întâlniri s-a prezentat și s-a aprobat forma finală a strategiei.</w:t>
      </w:r>
    </w:p>
    <w:p w:rsidR="002156F2" w:rsidRDefault="002156F2" w:rsidP="002156F2">
      <w:pPr>
        <w:spacing w:after="0" w:line="240" w:lineRule="auto"/>
        <w:jc w:val="both"/>
        <w:rPr>
          <w:rFonts w:ascii="Trebuchet MS" w:hAnsi="Trebuchet MS"/>
        </w:rPr>
      </w:pPr>
      <w:r w:rsidRPr="00801A62">
        <w:rPr>
          <w:rFonts w:ascii="Trebuchet MS" w:hAnsi="Trebuchet MS"/>
          <w:b/>
          <w:i/>
        </w:rPr>
        <w:t>Prezentarea generală a evenimentelor</w:t>
      </w:r>
      <w:r>
        <w:rPr>
          <w:rFonts w:ascii="Trebuchet MS" w:hAnsi="Trebuchet MS"/>
          <w:b/>
          <w:i/>
        </w:rPr>
        <w:t xml:space="preserve"> din comunități. </w:t>
      </w:r>
      <w:r>
        <w:rPr>
          <w:rFonts w:ascii="Trebuchet MS" w:hAnsi="Trebuchet MS"/>
        </w:rPr>
        <w:t xml:space="preserve">La toate evenimentele, pentru eficientizare, s-a folosit o prezentarea power point în vederea deslușirii mai eficiente a conceptelor și a modului de relaționare a diferitelor structuri care vor gestiona programul Leader, inclusiv obiectivele și direcțiile strategice ale acestuia. S-au distribuit pliante de promovare, s-a prezentat în detaliu programul Leader, s-au prezentat exemple de succes din perioada anterioară de funcționare a GAL-ului, </w:t>
      </w:r>
      <w:r w:rsidRPr="004A709B">
        <w:rPr>
          <w:rFonts w:ascii="Trebuchet MS" w:hAnsi="Trebuchet MS"/>
        </w:rPr>
        <w:t>sau discutat idei de proiecte, s-a prezentat chestionarul de analiză a nevoilor și s-au colectat chestionarele depuse anterior</w:t>
      </w:r>
      <w:r>
        <w:rPr>
          <w:rFonts w:ascii="Trebuchet MS" w:hAnsi="Trebuchet MS"/>
        </w:rPr>
        <w:t>, etc. Discuțiile au durat cel putin două ore, în fiecare comunitate și au abordat toate aspectele legate de prezentarea programului, a oportunităților, a Grupului de Acțiune Locală, a modului de relaționare între membrii GAL și modul de finanțare al proiectelor propuse de comunitate.</w:t>
      </w:r>
    </w:p>
    <w:p w:rsidR="002156F2" w:rsidRDefault="002156F2" w:rsidP="002156F2">
      <w:pPr>
        <w:spacing w:after="0"/>
        <w:ind w:firstLine="360"/>
        <w:jc w:val="both"/>
        <w:rPr>
          <w:rFonts w:ascii="Trebuchet MS" w:hAnsi="Trebuchet MS"/>
        </w:rPr>
      </w:pPr>
      <w:r w:rsidRPr="008926E2">
        <w:rPr>
          <w:rFonts w:ascii="Trebuchet MS" w:hAnsi="Trebuchet MS"/>
        </w:rPr>
        <w:t xml:space="preserve">Documentele care dovedesc implicarea comunităților locale constituie </w:t>
      </w:r>
      <w:r w:rsidRPr="008926E2">
        <w:rPr>
          <w:rFonts w:ascii="Trebuchet MS" w:hAnsi="Trebuchet MS"/>
          <w:b/>
        </w:rPr>
        <w:t>Anexa 6 Documente justificative privind animarea</w:t>
      </w:r>
      <w:r w:rsidRPr="008926E2">
        <w:rPr>
          <w:rFonts w:ascii="Trebuchet MS" w:hAnsi="Trebuchet MS"/>
        </w:rPr>
        <w:t xml:space="preserve"> (</w:t>
      </w:r>
      <w:r>
        <w:rPr>
          <w:rFonts w:ascii="Trebuchet MS" w:hAnsi="Trebuchet MS"/>
        </w:rPr>
        <w:t>pliante</w:t>
      </w:r>
      <w:r w:rsidRPr="008926E2">
        <w:rPr>
          <w:rFonts w:ascii="Trebuchet MS" w:hAnsi="Trebuchet MS"/>
        </w:rPr>
        <w:t xml:space="preserve">, minute ale întâlnirilor, liste de prezență, fotografii, </w:t>
      </w:r>
      <w:r>
        <w:rPr>
          <w:rFonts w:ascii="Trebuchet MS" w:hAnsi="Trebuchet MS"/>
        </w:rPr>
        <w:t xml:space="preserve">chestionare, </w:t>
      </w:r>
      <w:r w:rsidRPr="008926E2">
        <w:rPr>
          <w:rFonts w:ascii="Trebuchet MS" w:hAnsi="Trebuchet MS"/>
        </w:rPr>
        <w:t>fișe propuneri de proiecte completate de participanți).</w:t>
      </w:r>
    </w:p>
    <w:p w:rsidR="002156F2" w:rsidRPr="002D5E44" w:rsidRDefault="002156F2" w:rsidP="002156F2">
      <w:pPr>
        <w:jc w:val="both"/>
        <w:rPr>
          <w:rFonts w:ascii="Trebuchet MS" w:hAnsi="Trebuchet MS"/>
          <w:sz w:val="20"/>
        </w:rPr>
      </w:pPr>
      <w:r>
        <w:rPr>
          <w:rFonts w:ascii="Trebuchet MS" w:hAnsi="Trebuchet MS"/>
          <w:color w:val="FF0000"/>
        </w:rPr>
        <w:br w:type="page"/>
      </w:r>
      <w:r w:rsidRPr="00721788">
        <w:rPr>
          <w:rFonts w:ascii="Trebuchet MS" w:hAnsi="Trebuchet MS"/>
          <w:b/>
        </w:rPr>
        <w:lastRenderedPageBreak/>
        <w:t xml:space="preserve">CAPITOLUL IX: Organizarea viitorului GAL - Descrierea mecanismelor de gestionare, monitorizare, evaluare și control a strategiei </w:t>
      </w:r>
      <w:r>
        <w:rPr>
          <w:rFonts w:ascii="Trebuchet MS" w:hAnsi="Trebuchet MS"/>
        </w:rPr>
        <w:t xml:space="preserve">– </w:t>
      </w:r>
      <w:r w:rsidRPr="002D5E44">
        <w:rPr>
          <w:rFonts w:ascii="Trebuchet MS" w:hAnsi="Trebuchet MS"/>
          <w:sz w:val="20"/>
        </w:rPr>
        <w:t>max. 5pag.</w:t>
      </w:r>
    </w:p>
    <w:p w:rsidR="002156F2" w:rsidRPr="00721788" w:rsidRDefault="002156F2" w:rsidP="002156F2">
      <w:pPr>
        <w:spacing w:after="0"/>
        <w:ind w:firstLine="284"/>
        <w:jc w:val="both"/>
        <w:rPr>
          <w:rFonts w:ascii="Trebuchet MS" w:hAnsi="Trebuchet MS"/>
        </w:rPr>
      </w:pPr>
      <w:r w:rsidRPr="00721788">
        <w:rPr>
          <w:rFonts w:ascii="Trebuchet MS" w:hAnsi="Trebuchet MS"/>
        </w:rPr>
        <w:t>Structura organizatorică a Asociatiei GAL DELTA DUNARII  cuprinde organele de conducere ale asociatiei(Adunarea Generală ,  Consiliul Director si Cenzorul), Compartimentul administrativ (Manager  și personalul angajat), Comitetul de Selecție și Comisia de Contestații. Toate aceste structuri vor fi implicate în mod direct, la nivel decizional sau executiv, în implementarea Strategiei Asociatiei GAL DELTA DUNARII.</w:t>
      </w:r>
    </w:p>
    <w:p w:rsidR="002156F2" w:rsidRPr="00721788" w:rsidRDefault="002156F2" w:rsidP="002156F2">
      <w:pPr>
        <w:spacing w:after="0"/>
        <w:ind w:firstLine="284"/>
        <w:jc w:val="both"/>
        <w:rPr>
          <w:rFonts w:ascii="Trebuchet MS" w:hAnsi="Trebuchet MS"/>
        </w:rPr>
      </w:pPr>
      <w:r w:rsidRPr="00721788">
        <w:rPr>
          <w:rFonts w:ascii="Trebuchet MS" w:hAnsi="Trebuchet MS"/>
        </w:rPr>
        <w:t>Sarcinile administrative v</w:t>
      </w:r>
      <w:r>
        <w:rPr>
          <w:rFonts w:ascii="Trebuchet MS" w:hAnsi="Trebuchet MS"/>
        </w:rPr>
        <w:t>or</w:t>
      </w:r>
      <w:r w:rsidRPr="00721788">
        <w:rPr>
          <w:rFonts w:ascii="Trebuchet MS" w:hAnsi="Trebuchet MS"/>
        </w:rPr>
        <w:t xml:space="preserve"> viza:implementarea strategiei de dezvoltare locală; selecția de proiecte care să contribuie la îndeplinirea obiectivelor stabilite în SDL; funcționarea GAL (ex: întocmire rapoarte de activitate, cereri de plată, dosare de achiziții aferente costurilor de funcționare și animare; gestionare din punct de vedere financiar, contabilitate, juridic, resurse umane, etc.).</w:t>
      </w:r>
    </w:p>
    <w:p w:rsidR="002156F2" w:rsidRPr="00FC2564" w:rsidRDefault="002156F2" w:rsidP="002156F2">
      <w:pPr>
        <w:spacing w:after="0"/>
        <w:jc w:val="both"/>
        <w:rPr>
          <w:rFonts w:ascii="Trebuchet MS" w:hAnsi="Trebuchet MS"/>
          <w:sz w:val="21"/>
          <w:szCs w:val="21"/>
        </w:rPr>
      </w:pPr>
      <w:r w:rsidRPr="00FC2564">
        <w:rPr>
          <w:rFonts w:ascii="Trebuchet MS" w:hAnsi="Trebuchet MS"/>
          <w:b/>
          <w:sz w:val="21"/>
          <w:szCs w:val="21"/>
        </w:rPr>
        <w:t>Regulamentul de Organizare și Funcționare</w:t>
      </w:r>
      <w:r w:rsidRPr="00FC2564">
        <w:rPr>
          <w:rFonts w:ascii="Trebuchet MS" w:hAnsi="Trebuchet MS"/>
          <w:sz w:val="21"/>
          <w:szCs w:val="21"/>
        </w:rPr>
        <w:t xml:space="preserve"> al Asociatiei GAL DELTA DUNARII  stabileste atributiile cu implementarea SDL, in conformitate cu conform art. 34 al Regulamentului (UE) nr. 1303/2013:</w:t>
      </w:r>
    </w:p>
    <w:p w:rsidR="002156F2" w:rsidRPr="00FC2564" w:rsidRDefault="002156F2">
      <w:pPr>
        <w:pStyle w:val="ListParagraph"/>
        <w:numPr>
          <w:ilvl w:val="3"/>
          <w:numId w:val="34"/>
        </w:numPr>
        <w:spacing w:after="0"/>
        <w:ind w:left="284"/>
        <w:contextualSpacing/>
        <w:jc w:val="both"/>
        <w:rPr>
          <w:rFonts w:ascii="Trebuchet MS" w:hAnsi="Trebuchet MS"/>
          <w:i/>
          <w:sz w:val="21"/>
          <w:szCs w:val="21"/>
          <w:lang w:val="ro-RO"/>
        </w:rPr>
      </w:pPr>
      <w:r w:rsidRPr="00FC2564">
        <w:rPr>
          <w:rFonts w:ascii="Trebuchet MS" w:hAnsi="Trebuchet MS"/>
          <w:i/>
          <w:sz w:val="21"/>
          <w:szCs w:val="21"/>
          <w:lang w:val="ro-RO"/>
        </w:rPr>
        <w:t>consolidarea capacității actorilor locali relevanți de a dezvolta și implementa operațiunile, inclusiv promovarea capacităților lor de management al proiectelor;</w:t>
      </w:r>
    </w:p>
    <w:p w:rsidR="002156F2" w:rsidRPr="00FC2564" w:rsidRDefault="002156F2" w:rsidP="002156F2">
      <w:pPr>
        <w:pStyle w:val="ListParagraph"/>
        <w:spacing w:after="0"/>
        <w:ind w:left="0"/>
        <w:jc w:val="both"/>
        <w:rPr>
          <w:rFonts w:ascii="Trebuchet MS" w:hAnsi="Trebuchet MS"/>
          <w:sz w:val="21"/>
          <w:szCs w:val="21"/>
          <w:lang w:val="ro-RO"/>
        </w:rPr>
      </w:pPr>
      <w:r w:rsidRPr="00FC2564">
        <w:rPr>
          <w:rFonts w:ascii="Trebuchet MS" w:hAnsi="Trebuchet MS"/>
          <w:sz w:val="21"/>
          <w:szCs w:val="21"/>
          <w:lang w:val="ro-RO"/>
        </w:rPr>
        <w:t xml:space="preserve">Animarea teritoriului se va face prin activități specifice de promovare și informare/diseminare – întâlniri și evenimente publice, mass-media, pliante și publicații proprii, website-ul GAL DD, care este in functiune, etc. Pentru a veni în sprijinul potențialilor beneficiari, echipa GAL DD va elabora ghiduri și proceduri de evaluare pentru fiecare măsură în parte, care vor fi puse pe site si se vor gasi si la sediul GAL DD. </w:t>
      </w:r>
    </w:p>
    <w:p w:rsidR="002156F2" w:rsidRPr="00FC2564" w:rsidRDefault="002156F2" w:rsidP="002156F2">
      <w:pPr>
        <w:pStyle w:val="ListParagraph"/>
        <w:spacing w:after="0"/>
        <w:ind w:left="0"/>
        <w:jc w:val="both"/>
        <w:rPr>
          <w:rFonts w:ascii="Trebuchet MS" w:hAnsi="Trebuchet MS"/>
          <w:sz w:val="21"/>
          <w:szCs w:val="21"/>
          <w:lang w:val="ro-RO"/>
        </w:rPr>
      </w:pPr>
      <w:r w:rsidRPr="00FC2564">
        <w:rPr>
          <w:rFonts w:ascii="Trebuchet MS" w:hAnsi="Trebuchet MS"/>
          <w:sz w:val="21"/>
          <w:szCs w:val="21"/>
          <w:lang w:val="ro-RO"/>
        </w:rPr>
        <w:t>Sunt prevazute schimburi de experienţă cu organizaţii/autorităţi publice din spaţiul UE care deţin experienţă semnificativă în absorbţia de fonduri nerambursabile pe Programul LEADER şi reprezintă un schimb de bune practice si organizarea de seminarii tematice având în vedere perfecţionarea profesională în managementul fondurilor europene precum si  participarea la târguri, evenimente şi expoziţii naţionale şi internaţionale;</w:t>
      </w:r>
    </w:p>
    <w:p w:rsidR="002156F2" w:rsidRPr="00FC2564" w:rsidRDefault="002156F2">
      <w:pPr>
        <w:pStyle w:val="ListParagraph"/>
        <w:numPr>
          <w:ilvl w:val="3"/>
          <w:numId w:val="34"/>
        </w:numPr>
        <w:spacing w:after="0"/>
        <w:ind w:left="426"/>
        <w:contextualSpacing/>
        <w:jc w:val="both"/>
        <w:rPr>
          <w:rFonts w:ascii="Trebuchet MS" w:hAnsi="Trebuchet MS"/>
          <w:i/>
          <w:sz w:val="21"/>
          <w:szCs w:val="21"/>
          <w:lang w:val="ro-RO"/>
        </w:rPr>
      </w:pPr>
      <w:r w:rsidRPr="00FC2564">
        <w:rPr>
          <w:rFonts w:ascii="Trebuchet MS" w:hAnsi="Trebuchet MS"/>
          <w:i/>
          <w:sz w:val="21"/>
          <w:szCs w:val="21"/>
          <w:lang w:val="ro-RO"/>
        </w:rPr>
        <w:t xml:space="preserve">conceperea unei proceduri de selecție nediscriminatorii și transparente și a unor criterii obiective în ceea ce privește selectarea operațiunilor, care să evite conflictele de interese, care garantează că cel puțin 51% din voturile privind deciziile de selecție sunt exprimate de parteneri care nu au statutul de autorități publice și permite selecția prin procedură scrisă; </w:t>
      </w:r>
    </w:p>
    <w:p w:rsidR="002156F2" w:rsidRPr="00FC2564" w:rsidRDefault="002156F2" w:rsidP="002156F2">
      <w:pPr>
        <w:pStyle w:val="ListParagraph"/>
        <w:spacing w:after="0"/>
        <w:ind w:left="0"/>
        <w:jc w:val="both"/>
        <w:rPr>
          <w:rFonts w:ascii="Trebuchet MS" w:hAnsi="Trebuchet MS"/>
          <w:sz w:val="21"/>
          <w:szCs w:val="21"/>
          <w:lang w:val="ro-RO"/>
        </w:rPr>
      </w:pPr>
      <w:r w:rsidRPr="00FC2564">
        <w:rPr>
          <w:rFonts w:ascii="Trebuchet MS" w:hAnsi="Trebuchet MS"/>
          <w:sz w:val="21"/>
          <w:szCs w:val="21"/>
          <w:lang w:val="ro-RO"/>
        </w:rPr>
        <w:t xml:space="preserve">Comitetul de Selecție va fi format din 7 membri. Totodată, se va avea în vedere ca prin componența comitetului de selecție să nu fie reprezentat un sector dominant(APL,ONG,fermieri, IMM, etc), cu pondere mai mare de 49%. </w:t>
      </w:r>
    </w:p>
    <w:p w:rsidR="002156F2" w:rsidRPr="00FC2564" w:rsidRDefault="002156F2" w:rsidP="002156F2">
      <w:pPr>
        <w:pStyle w:val="ListParagraph"/>
        <w:spacing w:after="0"/>
        <w:ind w:left="0"/>
        <w:jc w:val="both"/>
        <w:rPr>
          <w:rFonts w:ascii="Trebuchet MS" w:hAnsi="Trebuchet MS"/>
          <w:sz w:val="21"/>
          <w:szCs w:val="21"/>
          <w:lang w:val="ro-RO"/>
        </w:rPr>
      </w:pPr>
      <w:r w:rsidRPr="00FC2564">
        <w:rPr>
          <w:rFonts w:ascii="Trebuchet MS" w:hAnsi="Trebuchet MS"/>
          <w:sz w:val="21"/>
          <w:szCs w:val="21"/>
          <w:lang w:val="ro-RO"/>
        </w:rPr>
        <w:t xml:space="preserve">Regulamentele de organizare și funcționare a celor două structuri vor fi elaborate de GAL și vor fi postate pe website-ul </w:t>
      </w:r>
      <w:hyperlink r:id="rId8" w:history="1">
        <w:r w:rsidRPr="00FC2564">
          <w:rPr>
            <w:rStyle w:val="Hyperlink"/>
            <w:rFonts w:ascii="Trebuchet MS" w:hAnsi="Trebuchet MS"/>
            <w:sz w:val="21"/>
            <w:szCs w:val="21"/>
            <w:u w:val="none"/>
            <w:lang w:val="ro-RO"/>
          </w:rPr>
          <w:t>www.gal-deltadunarii.ro</w:t>
        </w:r>
      </w:hyperlink>
      <w:r w:rsidRPr="00FC2564">
        <w:rPr>
          <w:rFonts w:ascii="Trebuchet MS" w:hAnsi="Trebuchet MS"/>
          <w:sz w:val="21"/>
          <w:szCs w:val="21"/>
          <w:lang w:val="ro-RO"/>
        </w:rPr>
        <w:t xml:space="preserve">, unde vor fi disponibile și rapoartele de evaluare/contestații/selecție a proiectelor depuse. </w:t>
      </w:r>
    </w:p>
    <w:p w:rsidR="002156F2" w:rsidRPr="00FC2564" w:rsidRDefault="002156F2" w:rsidP="002156F2">
      <w:pPr>
        <w:tabs>
          <w:tab w:val="left" w:pos="851"/>
        </w:tabs>
        <w:spacing w:after="0"/>
        <w:jc w:val="both"/>
        <w:rPr>
          <w:rFonts w:ascii="Trebuchet MS" w:hAnsi="Trebuchet MS"/>
          <w:color w:val="000000"/>
          <w:sz w:val="21"/>
          <w:szCs w:val="21"/>
        </w:rPr>
      </w:pPr>
      <w:r w:rsidRPr="00FC2564">
        <w:rPr>
          <w:rFonts w:ascii="Trebuchet MS" w:hAnsi="Trebuchet MS"/>
          <w:color w:val="000000"/>
          <w:sz w:val="21"/>
          <w:szCs w:val="21"/>
        </w:rPr>
        <w:t>În cadrul procedurii de selecţie a proiectelor se va asigura promovarea egalităţii dintre bărbaţi şi femei şi a integrării de gen, şi prevenirea oricărei discriminări pe criterii de sex, origine rasială sau etnică, religie sau convingeri, handicap, vârstă sau orientare sexuală.</w:t>
      </w:r>
    </w:p>
    <w:p w:rsidR="002156F2" w:rsidRPr="00FC2564" w:rsidRDefault="002156F2" w:rsidP="002156F2">
      <w:pPr>
        <w:tabs>
          <w:tab w:val="left" w:pos="851"/>
        </w:tabs>
        <w:spacing w:after="0"/>
        <w:jc w:val="both"/>
        <w:rPr>
          <w:rFonts w:ascii="Trebuchet MS" w:hAnsi="Trebuchet MS"/>
          <w:color w:val="000000"/>
          <w:sz w:val="21"/>
          <w:szCs w:val="21"/>
        </w:rPr>
      </w:pPr>
      <w:r w:rsidRPr="00FC2564">
        <w:rPr>
          <w:rFonts w:ascii="Trebuchet MS" w:hAnsi="Trebuchet MS"/>
          <w:color w:val="000000"/>
          <w:sz w:val="21"/>
          <w:szCs w:val="21"/>
        </w:rPr>
        <w:t>Preşedintele, membrii şi secretarul CS şi ai CSC au obligaţia de a respecta confidenţialitatea şi imparţialitatea în adoptarea deciziilor.</w:t>
      </w:r>
    </w:p>
    <w:p w:rsidR="002156F2" w:rsidRPr="00FC2564" w:rsidRDefault="002156F2" w:rsidP="002156F2">
      <w:pPr>
        <w:pStyle w:val="ListParagraph"/>
        <w:spacing w:after="0"/>
        <w:ind w:left="0"/>
        <w:jc w:val="both"/>
        <w:rPr>
          <w:rFonts w:ascii="Trebuchet MS" w:hAnsi="Trebuchet MS"/>
          <w:sz w:val="21"/>
          <w:szCs w:val="21"/>
          <w:lang w:val="ro-RO"/>
        </w:rPr>
      </w:pPr>
      <w:r w:rsidRPr="00FC2564">
        <w:rPr>
          <w:rFonts w:ascii="Trebuchet MS" w:hAnsi="Trebuchet MS"/>
          <w:sz w:val="21"/>
          <w:szCs w:val="21"/>
          <w:lang w:val="ro-RO"/>
        </w:rPr>
        <w:t>Pentru evitarea situaţiilor de conflict de interese în procesul de verificare/evaluare/ aprobare a cererilor de finanţare, în cadrul unei proceduri de selecţie, nu au voie să fie implicate următoarele persoane:</w:t>
      </w:r>
    </w:p>
    <w:p w:rsidR="002156F2" w:rsidRPr="00721788" w:rsidRDefault="002156F2">
      <w:pPr>
        <w:pStyle w:val="ListParagraph"/>
        <w:numPr>
          <w:ilvl w:val="0"/>
          <w:numId w:val="35"/>
        </w:numPr>
        <w:spacing w:after="0"/>
        <w:jc w:val="both"/>
        <w:rPr>
          <w:rFonts w:ascii="Trebuchet MS" w:hAnsi="Trebuchet MS"/>
          <w:lang w:val="ro-RO"/>
        </w:rPr>
      </w:pPr>
      <w:r w:rsidRPr="00FC2564">
        <w:rPr>
          <w:rFonts w:ascii="Trebuchet MS" w:hAnsi="Trebuchet MS"/>
          <w:sz w:val="21"/>
          <w:szCs w:val="21"/>
          <w:lang w:val="ro-RO"/>
        </w:rPr>
        <w:t>cele care deţin părţi sociale, părţi de interes, acţiuni din capitalul subscris al unuia dintre solicitanţi sau care fac parte din organul de conducere al unuia dintre</w:t>
      </w:r>
      <w:r w:rsidRPr="00721788">
        <w:rPr>
          <w:rFonts w:ascii="Trebuchet MS" w:hAnsi="Trebuchet MS"/>
          <w:lang w:val="ro-RO"/>
        </w:rPr>
        <w:t xml:space="preserve"> solicitanţi, soţ/soţie, rudă sau afin până la gradul al doilea, inclusiv, cu persoane care deţin părţi sociale ale unuia dintre solicitanţi;</w:t>
      </w:r>
    </w:p>
    <w:p w:rsidR="002156F2" w:rsidRPr="00721788" w:rsidRDefault="002156F2">
      <w:pPr>
        <w:pStyle w:val="ListParagraph"/>
        <w:numPr>
          <w:ilvl w:val="0"/>
          <w:numId w:val="35"/>
        </w:numPr>
        <w:spacing w:after="0"/>
        <w:jc w:val="both"/>
        <w:rPr>
          <w:rFonts w:ascii="Trebuchet MS" w:hAnsi="Trebuchet MS"/>
          <w:lang w:val="ro-RO"/>
        </w:rPr>
      </w:pPr>
      <w:r w:rsidRPr="00721788">
        <w:rPr>
          <w:rFonts w:ascii="Trebuchet MS" w:hAnsi="Trebuchet MS"/>
          <w:lang w:val="ro-RO"/>
        </w:rPr>
        <w:lastRenderedPageBreak/>
        <w:t>cele despre care se constată că pot avea interes de natură să le afecteze imparţialitatea pe parcurul procesului de verificare/evaluare/aprobare a cererilor de finanţare.</w:t>
      </w:r>
    </w:p>
    <w:p w:rsidR="002156F2" w:rsidRPr="00721788" w:rsidRDefault="002156F2" w:rsidP="002156F2">
      <w:pPr>
        <w:pStyle w:val="ListParagraph"/>
        <w:spacing w:after="0"/>
        <w:ind w:left="0"/>
        <w:jc w:val="both"/>
        <w:rPr>
          <w:rFonts w:ascii="Trebuchet MS" w:hAnsi="Trebuchet MS"/>
          <w:lang w:val="ro-RO"/>
        </w:rPr>
      </w:pPr>
      <w:r w:rsidRPr="00721788">
        <w:rPr>
          <w:rFonts w:ascii="Trebuchet MS" w:hAnsi="Trebuchet MS"/>
          <w:lang w:val="ro-RO"/>
        </w:rPr>
        <w:t>Orice persoană care face parte din structurile de verificare a proiectelor, care este angajată în orice fel de relaţie profesională sau personală cu promotorul de proiect sau are interese profesionale sau personale în proiect, poate depune proiecte cu obligaţia de a prezenta o declaraţie în scris în care să explice natura relaţiei/interesului respectiv şi nu poate participa la procesul de selecţie a proiectelor.</w:t>
      </w:r>
    </w:p>
    <w:p w:rsidR="002156F2" w:rsidRPr="00721788" w:rsidRDefault="002156F2">
      <w:pPr>
        <w:pStyle w:val="ListParagraph"/>
        <w:numPr>
          <w:ilvl w:val="3"/>
          <w:numId w:val="34"/>
        </w:numPr>
        <w:spacing w:after="0"/>
        <w:ind w:left="426"/>
        <w:contextualSpacing/>
        <w:jc w:val="both"/>
        <w:rPr>
          <w:rFonts w:ascii="Trebuchet MS" w:hAnsi="Trebuchet MS"/>
          <w:i/>
          <w:lang w:val="ro-RO"/>
        </w:rPr>
      </w:pPr>
      <w:r w:rsidRPr="00721788">
        <w:rPr>
          <w:rFonts w:ascii="Trebuchet MS" w:hAnsi="Trebuchet MS"/>
          <w:i/>
          <w:lang w:val="ro-RO"/>
        </w:rPr>
        <w:t xml:space="preserve">asigurarea, cu ocazia selecționării operațiunilor, a coerenței cu strategia de dezvoltare locală plasată sub responsabilitatea comunității, prin acordarea de prioritate operațiunilor, în funcție de contribuția adusă la atingerea obiectivelor și țintelor strategiei; </w:t>
      </w:r>
    </w:p>
    <w:p w:rsidR="002156F2" w:rsidRPr="00721788" w:rsidRDefault="002156F2" w:rsidP="002156F2">
      <w:pPr>
        <w:pStyle w:val="ListParagraph"/>
        <w:spacing w:after="0"/>
        <w:ind w:left="0"/>
        <w:jc w:val="both"/>
        <w:rPr>
          <w:rFonts w:ascii="Trebuchet MS" w:hAnsi="Trebuchet MS"/>
          <w:lang w:val="ro-RO"/>
        </w:rPr>
      </w:pPr>
      <w:r w:rsidRPr="00721788">
        <w:rPr>
          <w:rFonts w:ascii="Trebuchet MS" w:hAnsi="Trebuchet MS"/>
          <w:lang w:val="ro-RO"/>
        </w:rPr>
        <w:t>In cadrul sesiunilor de selectie, in conformitate cu principiile stabilite prin fisele de masuri, care se vor regasi in ghidurile catre solicitanti,  vor fi selectate doar acele proiecte care vor contribui la îndeplinirea obiectivelor și priorităților SDL GAL DD.</w:t>
      </w:r>
    </w:p>
    <w:p w:rsidR="002156F2" w:rsidRPr="00721788" w:rsidRDefault="002156F2" w:rsidP="002156F2">
      <w:pPr>
        <w:tabs>
          <w:tab w:val="left" w:pos="851"/>
        </w:tabs>
        <w:spacing w:after="0"/>
        <w:jc w:val="both"/>
        <w:rPr>
          <w:rFonts w:ascii="Trebuchet MS" w:hAnsi="Trebuchet MS"/>
          <w:color w:val="000000"/>
        </w:rPr>
      </w:pPr>
      <w:r w:rsidRPr="00721788">
        <w:rPr>
          <w:rFonts w:ascii="Trebuchet MS" w:hAnsi="Trebuchet MS"/>
          <w:color w:val="000000"/>
        </w:rPr>
        <w:t>Măsurile finanţate de GAL au în vedere doar acele acţiuni/operaţiuni rezultate în urma analizei diagnostic şi care conduc la atingerea obiectivelor şi ţintelor strategiei. Echipa de evaluatori a GAL se va asigura că proiectele pentru care se solicită finanţare sunt bine justificate, respectă limitele strategice de dezvoltare a teritoriului, aduc beneficii măsurabile, abordează în mod integrat şi coerent problemele identificate la nivelul teritoriului.Ierarhizarea proiectelor se va realiza în funcţie de gradul de respectare a criteriilor locale de selecţie care creează plus valoarea strategiei. Trebuie avut în vedere că aceste criterii să fie aplicabile SDL-ului propus, să fie coerente şi relevante.</w:t>
      </w:r>
    </w:p>
    <w:p w:rsidR="002156F2" w:rsidRPr="00721788" w:rsidRDefault="002156F2" w:rsidP="002156F2">
      <w:pPr>
        <w:tabs>
          <w:tab w:val="left" w:pos="851"/>
        </w:tabs>
        <w:spacing w:after="0"/>
        <w:jc w:val="both"/>
        <w:rPr>
          <w:rFonts w:ascii="Trebuchet MS" w:hAnsi="Trebuchet MS"/>
          <w:color w:val="000000"/>
        </w:rPr>
      </w:pPr>
      <w:r w:rsidRPr="00721788">
        <w:rPr>
          <w:rFonts w:ascii="Trebuchet MS" w:hAnsi="Trebuchet MS"/>
          <w:color w:val="000000"/>
        </w:rPr>
        <w:t>Valoarea adăugată a abordării LEADER derivă din acele iniţiative locale care combină soluţii ce răspund problematicii identificate la nivelul teritoriului, reflectate în acţiuni specifice acestor nevoi (numai aceste acţiuni vor fi selectate).</w:t>
      </w:r>
    </w:p>
    <w:p w:rsidR="002156F2" w:rsidRPr="00721788" w:rsidRDefault="002156F2">
      <w:pPr>
        <w:pStyle w:val="ListParagraph"/>
        <w:numPr>
          <w:ilvl w:val="3"/>
          <w:numId w:val="34"/>
        </w:numPr>
        <w:spacing w:after="0"/>
        <w:ind w:left="426"/>
        <w:contextualSpacing/>
        <w:jc w:val="both"/>
        <w:rPr>
          <w:rFonts w:ascii="Trebuchet MS" w:hAnsi="Trebuchet MS"/>
          <w:i/>
          <w:lang w:val="ro-RO"/>
        </w:rPr>
      </w:pPr>
      <w:r w:rsidRPr="00721788">
        <w:rPr>
          <w:rFonts w:ascii="Trebuchet MS" w:hAnsi="Trebuchet MS"/>
          <w:i/>
          <w:lang w:val="ro-RO"/>
        </w:rPr>
        <w:t>pregătirea și publicarea de cereri de propuneri sau a unei proceduri permanente de depunere de proiecte, inclusiv definirea criteriilor de selecție;</w:t>
      </w:r>
    </w:p>
    <w:p w:rsidR="002156F2" w:rsidRPr="00721788" w:rsidRDefault="002156F2" w:rsidP="002156F2">
      <w:pPr>
        <w:pStyle w:val="ListParagraph"/>
        <w:spacing w:after="0"/>
        <w:ind w:left="0"/>
        <w:jc w:val="both"/>
        <w:rPr>
          <w:rFonts w:ascii="Trebuchet MS" w:hAnsi="Trebuchet MS"/>
          <w:lang w:val="ro-RO"/>
        </w:rPr>
      </w:pPr>
      <w:r w:rsidRPr="00721788">
        <w:rPr>
          <w:rFonts w:ascii="Trebuchet MS" w:hAnsi="Trebuchet MS"/>
          <w:lang w:val="ro-RO"/>
        </w:rPr>
        <w:t>GAL DD va publica pe website-ul propriu procedurile de evaluare și selecție a proiectelor, dar și apelurile de selecție și ghidurile solicitantului, însoțite de formularele specifice pentru fiecare măsură inclusă în SDL. De asemenea se va face publicitate prin ziarele locale si vor fi afisate la avizieerle tuturor primariilor din teritoriu anunturile de lansare a sesiunilor de depunere.</w:t>
      </w:r>
    </w:p>
    <w:p w:rsidR="002156F2" w:rsidRPr="00721788" w:rsidRDefault="002156F2" w:rsidP="002156F2">
      <w:pPr>
        <w:tabs>
          <w:tab w:val="left" w:pos="851"/>
        </w:tabs>
        <w:spacing w:after="0"/>
        <w:jc w:val="both"/>
        <w:rPr>
          <w:rFonts w:ascii="Trebuchet MS" w:hAnsi="Trebuchet MS"/>
          <w:color w:val="000000"/>
        </w:rPr>
      </w:pPr>
      <w:r w:rsidRPr="00721788">
        <w:rPr>
          <w:rFonts w:ascii="Trebuchet MS" w:hAnsi="Trebuchet MS"/>
          <w:color w:val="000000"/>
        </w:rPr>
        <w:t>Calendarul estimativ poate fi modificat, cu cel puțin 5 zile înainte de începerea sesiunii, putând fi devansate sesiunile și modificate alocările în sensul creșterii sau diminuării acestora. Calendarul va fi publicat pe pagina web a GAL-ului.</w:t>
      </w:r>
    </w:p>
    <w:p w:rsidR="002156F2" w:rsidRPr="00721788" w:rsidRDefault="002156F2" w:rsidP="002156F2">
      <w:pPr>
        <w:tabs>
          <w:tab w:val="left" w:pos="851"/>
        </w:tabs>
        <w:spacing w:after="0"/>
        <w:jc w:val="both"/>
        <w:rPr>
          <w:rFonts w:ascii="Trebuchet MS" w:hAnsi="Trebuchet MS"/>
          <w:color w:val="000000"/>
        </w:rPr>
      </w:pPr>
      <w:r w:rsidRPr="00721788">
        <w:rPr>
          <w:rFonts w:ascii="Trebuchet MS" w:hAnsi="Trebuchet MS"/>
          <w:color w:val="000000"/>
        </w:rPr>
        <w:t>GAL va publica apelul de selecție cu minim 30 zile calendaristice înainte de data limită de depunere a proiectelor, conform priorităților descrise în strategie. Se vor lansa cu prioritate apeluri de selecție care vizează investițiile în infrastructura socială.</w:t>
      </w:r>
    </w:p>
    <w:p w:rsidR="002156F2" w:rsidRPr="00721788" w:rsidRDefault="002156F2" w:rsidP="002156F2">
      <w:pPr>
        <w:tabs>
          <w:tab w:val="left" w:pos="851"/>
        </w:tabs>
        <w:spacing w:after="0"/>
        <w:jc w:val="both"/>
        <w:rPr>
          <w:rFonts w:ascii="Trebuchet MS" w:hAnsi="Trebuchet MS"/>
          <w:color w:val="000000"/>
        </w:rPr>
      </w:pPr>
      <w:r w:rsidRPr="00721788">
        <w:rPr>
          <w:rFonts w:ascii="Trebuchet MS" w:hAnsi="Trebuchet MS"/>
          <w:color w:val="000000"/>
        </w:rPr>
        <w:t>Criteriile de selecție vor fi definite în cadrul apelului detaliat publicat pe site-ul GAL, iar acestea vor asigura îndeplinirea obiectivelor strategiei.În cazul în care GAL va solicita modificarea strategiei, acesta va lansa apelurile de selecție conform noii forme a strategiei, după aprobarea acesteia de către AM (fără a fi obligatoriu ca la lansarea apelurilor de selecție să fie modificat Contractul de finanțare ca urmare a revizuirii strategiei.)</w:t>
      </w:r>
    </w:p>
    <w:p w:rsidR="002156F2" w:rsidRPr="00721788" w:rsidRDefault="002156F2">
      <w:pPr>
        <w:pStyle w:val="ListParagraph"/>
        <w:numPr>
          <w:ilvl w:val="3"/>
          <w:numId w:val="34"/>
        </w:numPr>
        <w:spacing w:after="0"/>
        <w:ind w:left="426"/>
        <w:contextualSpacing/>
        <w:jc w:val="both"/>
        <w:rPr>
          <w:rFonts w:ascii="Trebuchet MS" w:hAnsi="Trebuchet MS"/>
          <w:i/>
          <w:lang w:val="ro-RO"/>
        </w:rPr>
      </w:pPr>
      <w:r w:rsidRPr="00721788">
        <w:rPr>
          <w:rFonts w:ascii="Trebuchet MS" w:hAnsi="Trebuchet MS"/>
          <w:i/>
          <w:lang w:val="ro-RO"/>
        </w:rPr>
        <w:t xml:space="preserve">primirea și evaluarea cererilor de finanțare și cererilor de plată depuse; </w:t>
      </w:r>
    </w:p>
    <w:p w:rsidR="002156F2" w:rsidRPr="00721788" w:rsidRDefault="002156F2" w:rsidP="002156F2">
      <w:pPr>
        <w:pStyle w:val="ListParagraph"/>
        <w:spacing w:after="0"/>
        <w:ind w:left="0"/>
        <w:jc w:val="both"/>
        <w:rPr>
          <w:rFonts w:ascii="Trebuchet MS" w:hAnsi="Trebuchet MS"/>
          <w:lang w:val="ro-RO"/>
        </w:rPr>
      </w:pPr>
      <w:r w:rsidRPr="00721788">
        <w:rPr>
          <w:rFonts w:ascii="Trebuchet MS" w:hAnsi="Trebuchet MS"/>
          <w:lang w:val="ro-RO"/>
        </w:rPr>
        <w:t xml:space="preserve">Proiectele vor fi depuse până la termenul limită anunțat în apelul de selecție sau până la epuizarea sumelor alocate, în cazul în care se va opta pentru sesiuni cu depunere continuă, și va primi un număr de înregistrare. Evaluarea se va face în conformitate cu </w:t>
      </w:r>
      <w:r w:rsidRPr="00721788">
        <w:rPr>
          <w:rFonts w:ascii="Trebuchet MS" w:hAnsi="Trebuchet MS"/>
          <w:lang w:val="ro-RO"/>
        </w:rPr>
        <w:lastRenderedPageBreak/>
        <w:t>procedurile publicate pe site. De asemenea, GAL-ul va verifica conformitatea cererilor de plată depuse de beneficiari în termenele și în conformitate cu condițiile prevăzute în procedurile de evaluare.</w:t>
      </w:r>
    </w:p>
    <w:p w:rsidR="002156F2" w:rsidRPr="00721788" w:rsidRDefault="002156F2" w:rsidP="002156F2">
      <w:pPr>
        <w:pStyle w:val="ListParagraph"/>
        <w:spacing w:after="0"/>
        <w:ind w:left="0"/>
        <w:jc w:val="both"/>
        <w:rPr>
          <w:rFonts w:ascii="Trebuchet MS" w:hAnsi="Trebuchet MS"/>
          <w:lang w:val="ro-RO"/>
        </w:rPr>
      </w:pPr>
      <w:r w:rsidRPr="00721788">
        <w:rPr>
          <w:rFonts w:ascii="Trebuchet MS" w:hAnsi="Trebuchet MS"/>
          <w:lang w:val="ro-RO"/>
        </w:rPr>
        <w:t>Primirea proiectelor la nivel de GAL se va face în format letric pe hârtie, și în format electronic, pe CD, conform anunţului de deschidere a sesiunii de primire de proiecte şi ghidurilor solicitantului, de către unul din angajaţii GAL cu atribuţiuni în acest sens, menţionate în Fişa postului. Fiecare proiect va fi înregistrat într-un Registru Unic. Numărul de înregistrare va fi menţionat pe exemplarul adresei de înaintare rămas la beneficiar.</w:t>
      </w:r>
    </w:p>
    <w:p w:rsidR="002156F2" w:rsidRPr="00721788" w:rsidRDefault="002156F2" w:rsidP="002156F2">
      <w:pPr>
        <w:pStyle w:val="ListParagraph"/>
        <w:spacing w:after="0"/>
        <w:ind w:left="0"/>
        <w:jc w:val="both"/>
        <w:rPr>
          <w:rFonts w:ascii="Trebuchet MS" w:hAnsi="Trebuchet MS"/>
          <w:i/>
          <w:lang w:val="ro-RO"/>
        </w:rPr>
      </w:pPr>
      <w:r w:rsidRPr="00721788">
        <w:rPr>
          <w:rFonts w:ascii="Trebuchet MS" w:hAnsi="Trebuchet MS"/>
          <w:lang w:val="ro-RO"/>
        </w:rPr>
        <w:t>Evaluarea proiectelor se realizează de către doi experţi evaluatori (principiul „doi ochi”), angajaţi GAL, conform atribuţiilor avute în acest sens în Fişa postului, în baza unor proceduri de evaluare elaborate şi aprobate la nivel GAL. Evaluarea se va realiza cu respectarea principiilor privind evitarea conflictelor de interese.</w:t>
      </w:r>
      <w:r w:rsidRPr="00721788">
        <w:rPr>
          <w:rFonts w:ascii="Trebuchet MS" w:hAnsi="Trebuchet MS"/>
          <w:i/>
          <w:lang w:val="ro-RO"/>
        </w:rPr>
        <w:t xml:space="preserve"> selectarea operațiunilor, stabilirea cuantumului contribuției și prezentarea propunerilor către organismul responsabil pentru verificarea finală a eligibilității înainte de aprobare; </w:t>
      </w:r>
    </w:p>
    <w:p w:rsidR="002156F2" w:rsidRPr="00721788" w:rsidRDefault="002156F2" w:rsidP="002156F2">
      <w:pPr>
        <w:pStyle w:val="ListParagraph"/>
        <w:spacing w:after="0"/>
        <w:ind w:left="0"/>
        <w:jc w:val="both"/>
        <w:rPr>
          <w:rFonts w:ascii="Trebuchet MS" w:hAnsi="Trebuchet MS"/>
          <w:lang w:val="ro-RO"/>
        </w:rPr>
      </w:pPr>
      <w:r w:rsidRPr="00721788">
        <w:rPr>
          <w:rFonts w:ascii="Trebuchet MS" w:hAnsi="Trebuchet MS"/>
          <w:lang w:val="ro-RO"/>
        </w:rPr>
        <w:t>Proiectele care vor îndeplini condițiile de eligibilitate și vor primi punctajul minim, cu încadrarea în alocarea financiară disponibilă, vor fi supuse aprobării Comitetului de Selecție. După validarea acestor de către comitet, vor fi înaintate către OJFIR în vederea verificării eligibilității finale.</w:t>
      </w:r>
    </w:p>
    <w:p w:rsidR="002156F2" w:rsidRPr="00721788" w:rsidRDefault="002156F2">
      <w:pPr>
        <w:pStyle w:val="ListParagraph"/>
        <w:numPr>
          <w:ilvl w:val="3"/>
          <w:numId w:val="34"/>
        </w:numPr>
        <w:spacing w:after="0"/>
        <w:ind w:left="426"/>
        <w:contextualSpacing/>
        <w:jc w:val="both"/>
        <w:rPr>
          <w:rFonts w:ascii="Trebuchet MS" w:hAnsi="Trebuchet MS"/>
          <w:i/>
          <w:lang w:val="ro-RO"/>
        </w:rPr>
      </w:pPr>
      <w:r w:rsidRPr="00721788">
        <w:rPr>
          <w:rFonts w:ascii="Trebuchet MS" w:hAnsi="Trebuchet MS"/>
          <w:i/>
          <w:lang w:val="ro-RO"/>
        </w:rPr>
        <w:t>monitorizarea implementării strategiei de dezvoltare locală plasate sub responsabilitatea comunității și a operațiunilor sprijinite și efectuarea de activități specifice de evaluare în legătură cu strategia respectivă.</w:t>
      </w:r>
    </w:p>
    <w:p w:rsidR="002156F2" w:rsidRPr="00721788" w:rsidRDefault="002156F2" w:rsidP="002156F2">
      <w:pPr>
        <w:spacing w:after="0"/>
        <w:jc w:val="both"/>
        <w:rPr>
          <w:rFonts w:ascii="Trebuchet MS" w:hAnsi="Trebuchet MS"/>
          <w:i/>
        </w:rPr>
      </w:pPr>
      <w:r w:rsidRPr="00721788">
        <w:rPr>
          <w:rFonts w:ascii="Trebuchet MS" w:hAnsi="Trebuchet MS"/>
        </w:rPr>
        <w:t xml:space="preserve">Monitorizarea și evaluarea sunt două instrumente foarte importante care vor fi utilizate de echipa tehnica  în procesul de implementare a strategiei de dezvoltare locală, pentru că vor oferi informațiile necesare pentru îmbunătățirea/adaptarea planului de acțiune, încadrarea în termenele stabilite, identificarea problemelor, riscurilor și a soluțiilor necesare. </w:t>
      </w:r>
    </w:p>
    <w:p w:rsidR="002156F2" w:rsidRPr="00721788" w:rsidRDefault="002156F2" w:rsidP="002156F2">
      <w:pPr>
        <w:spacing w:after="0"/>
        <w:jc w:val="both"/>
        <w:rPr>
          <w:rFonts w:ascii="Trebuchet MS" w:hAnsi="Trebuchet MS"/>
          <w:i/>
        </w:rPr>
      </w:pPr>
      <w:r w:rsidRPr="00721788">
        <w:rPr>
          <w:rFonts w:ascii="Trebuchet MS" w:hAnsi="Trebuchet MS"/>
        </w:rPr>
        <w:t xml:space="preserve">Monitorizarea este un proces care se va desfășura continuu. Astfel, pentru a avea o imagine cât mai clară și în timp real, cu privire la stadiul implementării SDL, va fi creat un centralizator care va cuprinde proiectele depuse pe priorități și măsuri, cu evidențierea alocării financiare disponibile inițial în SDL și a sumelor contractate, a disponibilului/prioritate ca urmare a organizării sesiunilor de proiecte, număr de proiecte și orice alte informații relevante. Acest sistem de monitorizare va fi creat în format electronic (excel) sau, dacă bugetul va permite acest lucru, va fi achiziționat un soft de monitorizare. </w:t>
      </w:r>
    </w:p>
    <w:p w:rsidR="002156F2" w:rsidRPr="00721788" w:rsidRDefault="002156F2" w:rsidP="002156F2">
      <w:pPr>
        <w:spacing w:after="0"/>
        <w:jc w:val="both"/>
        <w:rPr>
          <w:rFonts w:ascii="Trebuchet MS" w:hAnsi="Trebuchet MS"/>
          <w:i/>
        </w:rPr>
      </w:pPr>
      <w:r w:rsidRPr="00721788">
        <w:rPr>
          <w:rFonts w:ascii="Trebuchet MS" w:hAnsi="Trebuchet MS"/>
        </w:rPr>
        <w:t>Datele vor fi încărcate de experți care au atribuții de monitorizare, ori de câte ori va fi semnată o decizie de finanțare. În ceea ce privește informațiile cu privire la plățile efectuate pe proiecte, acestea vor fi preluate de experți din formularele individuale (de monitorizare) aferente fiecărui proiect.</w:t>
      </w:r>
    </w:p>
    <w:p w:rsidR="002156F2" w:rsidRPr="00721788" w:rsidRDefault="002156F2" w:rsidP="002156F2">
      <w:pPr>
        <w:spacing w:after="0"/>
        <w:jc w:val="both"/>
        <w:rPr>
          <w:rFonts w:ascii="Trebuchet MS" w:hAnsi="Trebuchet MS"/>
        </w:rPr>
      </w:pPr>
      <w:r w:rsidRPr="00721788">
        <w:rPr>
          <w:rFonts w:ascii="Trebuchet MS" w:hAnsi="Trebuchet MS"/>
        </w:rPr>
        <w:t>Monitorizarea va viza, deopotrivă, verificarea respectării pe tot parcursul implementării strategiei a criteriilor de eligibilitate și selecție care au stat la baza selectării acesteia și autorizării Grupului de Acțiune Locală de catre AM-PNDR.</w:t>
      </w:r>
    </w:p>
    <w:p w:rsidR="002156F2" w:rsidRPr="00721788" w:rsidRDefault="002156F2" w:rsidP="002156F2">
      <w:pPr>
        <w:spacing w:after="0"/>
        <w:jc w:val="both"/>
        <w:rPr>
          <w:rFonts w:ascii="Trebuchet MS" w:hAnsi="Trebuchet MS"/>
        </w:rPr>
      </w:pPr>
      <w:r w:rsidRPr="00721788">
        <w:rPr>
          <w:rFonts w:ascii="Trebuchet MS" w:hAnsi="Trebuchet MS"/>
        </w:rPr>
        <w:t>Managerul și responsabilul financiar vor avea sarcina de a verifica periodic stadiul implementării planului financiar, mai exact raportarea cheltuielilor de funcționare la sumele încasate de beneficiari și depunerea cererilor de plată pentru decontarea cheltuielilor de funcționare, în vederea evitării blocajelor financiare în activitatea curentă a GAL.</w:t>
      </w:r>
    </w:p>
    <w:p w:rsidR="002156F2" w:rsidRPr="00721788" w:rsidRDefault="002156F2" w:rsidP="002156F2">
      <w:pPr>
        <w:spacing w:after="0"/>
        <w:jc w:val="both"/>
        <w:rPr>
          <w:rFonts w:ascii="Trebuchet MS" w:hAnsi="Trebuchet MS"/>
          <w:b/>
        </w:rPr>
      </w:pPr>
      <w:r w:rsidRPr="00721788">
        <w:rPr>
          <w:rFonts w:ascii="Trebuchet MS" w:hAnsi="Trebuchet MS"/>
        </w:rPr>
        <w:t xml:space="preserve">Ca urmare a datelor centralizate și a concluziilor rezultate în etapa de monitorizare, se va realiza evaluarea implementării strategiei de dezvoltare locală. Va exista cel puțin o evaluare intermediară care se va face prin verificarea îndeplinirii indicatorilor de </w:t>
      </w:r>
      <w:r w:rsidRPr="00721788">
        <w:rPr>
          <w:rFonts w:ascii="Trebuchet MS" w:hAnsi="Trebuchet MS"/>
        </w:rPr>
        <w:lastRenderedPageBreak/>
        <w:t>performanță asumați de GAL și a celor impuși de Autoritatea de Management, dar și o evaluare finală care va analiza impactul strategiei și gradul de îndeplinire a obiectivelor propuse.  GAL va elabora un Plan de Evaluare care va descrie modalitatea și instrumentele prin care se va realiza evaluarea SDL. Evaluarea intermediară este esențială pentru revizuirea şi corectarea în timp util a planului de acțiune şi implementarea eventualelor măsuri corective.</w:t>
      </w:r>
    </w:p>
    <w:p w:rsidR="002156F2" w:rsidRPr="00721788" w:rsidRDefault="002156F2" w:rsidP="002156F2">
      <w:pPr>
        <w:spacing w:after="0"/>
        <w:jc w:val="both"/>
        <w:rPr>
          <w:rFonts w:ascii="Trebuchet MS" w:hAnsi="Trebuchet MS"/>
        </w:rPr>
      </w:pPr>
      <w:r w:rsidRPr="00721788">
        <w:rPr>
          <w:rFonts w:ascii="Trebuchet MS" w:hAnsi="Trebuchet MS"/>
        </w:rPr>
        <w:t xml:space="preserve">Pentru monitorizarea fiecărui proiect va fi desemnat ca responsabil un expert din echipa GAL, acesta având obligația de a verifica periodic, în funcție de specificul și complexitatea proiectului, stadiul de implementare. În acest sens, va păstra legătura atât cu beneficiarul, cât și cu consultantul acestuia și va completa într-un formular de monitorizare date privitoare la: avizarea și derularea achizițiilor de bunuri/lucrări/servicii, depunerea cererii/cererilor de plată, sume încasate sau orice alte aspecte relevante. De asemenea, expertul desemnat va efectua, ori de câte ori este necesar, vizite la fața locului pentru a identifica eventualele probleme și a propune soluții în timp util. </w:t>
      </w:r>
    </w:p>
    <w:p w:rsidR="002156F2" w:rsidRPr="00721788" w:rsidRDefault="002156F2" w:rsidP="002156F2">
      <w:pPr>
        <w:pStyle w:val="ListParagraph"/>
        <w:spacing w:after="0"/>
        <w:ind w:left="0"/>
        <w:jc w:val="both"/>
        <w:rPr>
          <w:rFonts w:ascii="Trebuchet MS" w:hAnsi="Trebuchet MS"/>
          <w:lang w:val="ro-RO"/>
        </w:rPr>
      </w:pPr>
      <w:r w:rsidRPr="00721788">
        <w:rPr>
          <w:rFonts w:ascii="Trebuchet MS" w:hAnsi="Trebuchet MS"/>
          <w:lang w:val="ro-RO"/>
        </w:rPr>
        <w:t>Echipa GAL va întocmi modele standard de formulare care vor fi utilizate pentru monitorizarea fiecărui proiect. Acestea vor fi păstrate în format electronic, iar informațiile încărcate vor fi preluate și centralizate pentru monitorizarea SDL-ului.</w:t>
      </w:r>
    </w:p>
    <w:p w:rsidR="002156F2" w:rsidRPr="00721788" w:rsidRDefault="002156F2">
      <w:pPr>
        <w:pStyle w:val="ListParagraph"/>
        <w:numPr>
          <w:ilvl w:val="3"/>
          <w:numId w:val="34"/>
        </w:numPr>
        <w:spacing w:after="0"/>
        <w:ind w:left="426"/>
        <w:contextualSpacing/>
        <w:jc w:val="both"/>
        <w:rPr>
          <w:rFonts w:ascii="Trebuchet MS" w:hAnsi="Trebuchet MS"/>
          <w:i/>
          <w:lang w:val="ro-RO"/>
        </w:rPr>
      </w:pPr>
      <w:r w:rsidRPr="00721788">
        <w:rPr>
          <w:rFonts w:ascii="Trebuchet MS" w:hAnsi="Trebuchet MS"/>
          <w:i/>
          <w:lang w:val="ro-RO"/>
        </w:rPr>
        <w:t>Întocmirea raportărilor, a dosarelor de achiziții și a cererilor de plată pentru cheltuielile de funcționare și animare;</w:t>
      </w:r>
    </w:p>
    <w:p w:rsidR="002156F2" w:rsidRPr="00721788" w:rsidRDefault="002156F2" w:rsidP="002156F2">
      <w:pPr>
        <w:pStyle w:val="ListParagraph"/>
        <w:spacing w:after="0"/>
        <w:ind w:left="0"/>
        <w:jc w:val="both"/>
        <w:rPr>
          <w:rFonts w:ascii="Trebuchet MS" w:hAnsi="Trebuchet MS"/>
          <w:lang w:val="ro-RO"/>
        </w:rPr>
      </w:pPr>
      <w:r w:rsidRPr="00721788">
        <w:rPr>
          <w:rFonts w:ascii="Trebuchet MS" w:hAnsi="Trebuchet MS"/>
          <w:lang w:val="ro-RO"/>
        </w:rPr>
        <w:t xml:space="preserve">Pentru implementarea Strategiei de Dezvoltare Locală, GAL va efectua cheltuieli cu plata personalului angajat, cheltuieli legate de comunicare, cu echipamentele și consumabilele necesare desfășurării activității, pentru instruirea personalului, precum și alte cheltuieli specificate în fișa Sub-măsurii 19.4. </w:t>
      </w:r>
    </w:p>
    <w:p w:rsidR="002156F2" w:rsidRPr="00721788" w:rsidRDefault="002156F2" w:rsidP="002156F2">
      <w:pPr>
        <w:pStyle w:val="ListParagraph"/>
        <w:spacing w:after="0"/>
        <w:ind w:left="0"/>
        <w:jc w:val="both"/>
        <w:rPr>
          <w:rFonts w:ascii="Trebuchet MS" w:hAnsi="Trebuchet MS"/>
          <w:lang w:val="ro-RO"/>
        </w:rPr>
      </w:pPr>
      <w:r w:rsidRPr="00721788">
        <w:rPr>
          <w:rFonts w:ascii="Trebuchet MS" w:hAnsi="Trebuchet MS"/>
          <w:lang w:val="ro-RO"/>
        </w:rPr>
        <w:t xml:space="preserve">Recuperarea costurilor de funcționare și animare va fi făcută prin cereri de plată care vor fi efectuate periodic, în funcție de necesitățile de lichidități pentru derularea activității, dar și în conformitate cu regulile stabilite de AFIR. În prealabil, pentru activitățile de animare se vor depune rapoarte de activitate. </w:t>
      </w:r>
    </w:p>
    <w:p w:rsidR="002156F2" w:rsidRDefault="002156F2" w:rsidP="002156F2">
      <w:pPr>
        <w:spacing w:after="0"/>
        <w:jc w:val="both"/>
        <w:rPr>
          <w:rFonts w:ascii="Trebuchet MS" w:hAnsi="Trebuchet MS"/>
          <w:b/>
        </w:rPr>
      </w:pPr>
    </w:p>
    <w:p w:rsidR="002156F2" w:rsidRPr="00721788" w:rsidRDefault="002156F2" w:rsidP="002156F2">
      <w:pPr>
        <w:spacing w:after="0"/>
        <w:jc w:val="both"/>
        <w:rPr>
          <w:rFonts w:ascii="Trebuchet MS" w:hAnsi="Trebuchet MS"/>
        </w:rPr>
      </w:pPr>
      <w:r>
        <w:rPr>
          <w:rFonts w:ascii="Trebuchet MS" w:hAnsi="Trebuchet MS"/>
          <w:b/>
        </w:rPr>
        <w:t xml:space="preserve">Echipa de implementare din </w:t>
      </w:r>
      <w:r w:rsidRPr="00721788">
        <w:rPr>
          <w:rFonts w:ascii="Trebuchet MS" w:hAnsi="Trebuchet MS"/>
          <w:b/>
        </w:rPr>
        <w:t xml:space="preserve">cadrul </w:t>
      </w:r>
      <w:r>
        <w:rPr>
          <w:rFonts w:ascii="Trebuchet MS" w:hAnsi="Trebuchet MS"/>
          <w:b/>
        </w:rPr>
        <w:t xml:space="preserve"> Asociatie </w:t>
      </w:r>
      <w:r w:rsidRPr="00721788">
        <w:rPr>
          <w:rFonts w:ascii="Trebuchet MS" w:hAnsi="Trebuchet MS"/>
          <w:b/>
        </w:rPr>
        <w:t xml:space="preserve">GAL </w:t>
      </w:r>
      <w:r>
        <w:rPr>
          <w:rFonts w:ascii="Trebuchet MS" w:hAnsi="Trebuchet MS"/>
          <w:b/>
        </w:rPr>
        <w:t>DELTA DUNARII</w:t>
      </w:r>
      <w:r w:rsidRPr="00721788">
        <w:rPr>
          <w:rFonts w:ascii="Trebuchet MS" w:hAnsi="Trebuchet MS"/>
          <w:b/>
        </w:rPr>
        <w:t xml:space="preserve"> </w:t>
      </w:r>
      <w:r>
        <w:rPr>
          <w:rFonts w:ascii="Trebuchet MS" w:hAnsi="Trebuchet MS"/>
          <w:b/>
        </w:rPr>
        <w:t>este</w:t>
      </w:r>
      <w:r w:rsidRPr="00721788">
        <w:rPr>
          <w:rFonts w:ascii="Trebuchet MS" w:hAnsi="Trebuchet MS"/>
          <w:b/>
        </w:rPr>
        <w:t xml:space="preserve"> formată din </w:t>
      </w:r>
      <w:r>
        <w:rPr>
          <w:rFonts w:ascii="Trebuchet MS" w:hAnsi="Trebuchet MS"/>
          <w:b/>
        </w:rPr>
        <w:t>6</w:t>
      </w:r>
      <w:r w:rsidRPr="00721788">
        <w:rPr>
          <w:rFonts w:ascii="Trebuchet MS" w:hAnsi="Trebuchet MS"/>
          <w:b/>
        </w:rPr>
        <w:t xml:space="preserve"> persoane</w:t>
      </w:r>
      <w:r w:rsidRPr="00721788">
        <w:rPr>
          <w:rFonts w:ascii="Trebuchet MS" w:hAnsi="Trebuchet MS"/>
        </w:rPr>
        <w:t>, care va avea următoarea componență:</w:t>
      </w:r>
    </w:p>
    <w:p w:rsidR="002156F2" w:rsidRPr="00721788" w:rsidRDefault="002156F2">
      <w:pPr>
        <w:pStyle w:val="ListParagraph"/>
        <w:numPr>
          <w:ilvl w:val="0"/>
          <w:numId w:val="33"/>
        </w:numPr>
        <w:spacing w:after="0"/>
        <w:ind w:left="709"/>
        <w:contextualSpacing/>
        <w:jc w:val="both"/>
        <w:rPr>
          <w:rFonts w:ascii="Trebuchet MS" w:hAnsi="Trebuchet MS"/>
          <w:lang w:val="ro-RO"/>
        </w:rPr>
      </w:pPr>
      <w:r w:rsidRPr="00721788">
        <w:rPr>
          <w:rFonts w:ascii="Trebuchet MS" w:hAnsi="Trebuchet MS"/>
          <w:b/>
          <w:lang w:val="ro-RO"/>
        </w:rPr>
        <w:t xml:space="preserve">1 manager </w:t>
      </w:r>
      <w:r w:rsidRPr="00721788">
        <w:rPr>
          <w:rFonts w:ascii="Trebuchet MS" w:hAnsi="Trebuchet MS"/>
          <w:lang w:val="ro-RO"/>
        </w:rPr>
        <w:t>(</w:t>
      </w:r>
      <w:r>
        <w:rPr>
          <w:rFonts w:ascii="Trebuchet MS" w:hAnsi="Trebuchet MS"/>
          <w:lang w:val="ro-RO"/>
        </w:rPr>
        <w:t>director executiv</w:t>
      </w:r>
      <w:r w:rsidRPr="00721788">
        <w:rPr>
          <w:rFonts w:ascii="Trebuchet MS" w:hAnsi="Trebuchet MS"/>
          <w:lang w:val="ro-RO"/>
        </w:rPr>
        <w:t>) – coordonează activitatea GAL atât sub aspect organizatoric, cât şi al respectării procedurilor de lucru; va avea și atribuții de verificare şi selecție a cererilor de finanțare, de monitorizare a SDL și de verificare a conformității cererilor de plată depuse de beneficiarii GAL;</w:t>
      </w:r>
    </w:p>
    <w:p w:rsidR="002156F2" w:rsidRPr="00721788" w:rsidRDefault="002156F2">
      <w:pPr>
        <w:pStyle w:val="ListParagraph"/>
        <w:numPr>
          <w:ilvl w:val="0"/>
          <w:numId w:val="33"/>
        </w:numPr>
        <w:spacing w:after="0"/>
        <w:ind w:left="709"/>
        <w:contextualSpacing/>
        <w:jc w:val="both"/>
        <w:rPr>
          <w:rFonts w:ascii="Trebuchet MS" w:hAnsi="Trebuchet MS"/>
          <w:color w:val="FF0000"/>
          <w:lang w:val="ro-RO"/>
        </w:rPr>
      </w:pPr>
      <w:r w:rsidRPr="00721788">
        <w:rPr>
          <w:rFonts w:ascii="Trebuchet MS" w:hAnsi="Trebuchet MS"/>
          <w:b/>
          <w:lang w:val="ro-RO"/>
        </w:rPr>
        <w:t xml:space="preserve">1 </w:t>
      </w:r>
      <w:r>
        <w:rPr>
          <w:rFonts w:ascii="Trebuchet MS" w:hAnsi="Trebuchet MS"/>
          <w:b/>
          <w:lang w:val="ro-RO"/>
        </w:rPr>
        <w:t xml:space="preserve">manager </w:t>
      </w:r>
      <w:r w:rsidRPr="00721788">
        <w:rPr>
          <w:rFonts w:ascii="Trebuchet MS" w:hAnsi="Trebuchet MS"/>
          <w:b/>
          <w:lang w:val="ro-RO"/>
        </w:rPr>
        <w:t>financiar</w:t>
      </w:r>
      <w:r w:rsidRPr="00721788">
        <w:rPr>
          <w:rFonts w:ascii="Trebuchet MS" w:hAnsi="Trebuchet MS"/>
          <w:lang w:val="ro-RO"/>
        </w:rPr>
        <w:t xml:space="preserve"> – se ocupă de supravegherea şi controlul gestiunii financiar – contabile a GAL-ului; va avea și atribuții de verificare a cererilor de finanțare și a conformității cererilor de plată depuse de beneficiarii GAL; </w:t>
      </w:r>
    </w:p>
    <w:p w:rsidR="002156F2" w:rsidRPr="00721788" w:rsidRDefault="002156F2">
      <w:pPr>
        <w:pStyle w:val="ListParagraph"/>
        <w:numPr>
          <w:ilvl w:val="0"/>
          <w:numId w:val="33"/>
        </w:numPr>
        <w:spacing w:after="0"/>
        <w:ind w:left="709"/>
        <w:contextualSpacing/>
        <w:jc w:val="both"/>
        <w:rPr>
          <w:rFonts w:ascii="Trebuchet MS" w:hAnsi="Trebuchet MS"/>
          <w:color w:val="FF0000"/>
          <w:lang w:val="ro-RO"/>
        </w:rPr>
      </w:pPr>
      <w:r w:rsidRPr="00721788">
        <w:rPr>
          <w:rFonts w:ascii="Trebuchet MS" w:hAnsi="Trebuchet MS"/>
          <w:b/>
          <w:lang w:val="ro-RO"/>
        </w:rPr>
        <w:t>1 Animator</w:t>
      </w:r>
      <w:r w:rsidRPr="00721788">
        <w:rPr>
          <w:rFonts w:ascii="Trebuchet MS" w:hAnsi="Trebuchet MS"/>
          <w:lang w:val="ro-RO"/>
        </w:rPr>
        <w:t xml:space="preserve"> (agent de dezvoltare) – desfășoară activități de animare pentru promovarea acțiunilor GAL; va avea și atribuții de verificare a cererilor de finanțare; </w:t>
      </w:r>
    </w:p>
    <w:p w:rsidR="002156F2" w:rsidRPr="00721788" w:rsidRDefault="002156F2">
      <w:pPr>
        <w:pStyle w:val="ListParagraph"/>
        <w:numPr>
          <w:ilvl w:val="0"/>
          <w:numId w:val="33"/>
        </w:numPr>
        <w:spacing w:after="0"/>
        <w:ind w:left="709"/>
        <w:contextualSpacing/>
        <w:jc w:val="both"/>
        <w:rPr>
          <w:rFonts w:ascii="Trebuchet MS" w:hAnsi="Trebuchet MS"/>
          <w:color w:val="00B050"/>
          <w:lang w:val="ro-RO"/>
        </w:rPr>
      </w:pPr>
      <w:r>
        <w:rPr>
          <w:rFonts w:ascii="Trebuchet MS" w:hAnsi="Trebuchet MS"/>
          <w:b/>
          <w:lang w:val="ro-RO"/>
        </w:rPr>
        <w:t>2</w:t>
      </w:r>
      <w:r w:rsidRPr="00721788">
        <w:rPr>
          <w:rFonts w:ascii="Trebuchet MS" w:hAnsi="Trebuchet MS"/>
          <w:b/>
          <w:lang w:val="ro-RO"/>
        </w:rPr>
        <w:t xml:space="preserve"> Experți tehnici </w:t>
      </w:r>
      <w:r w:rsidRPr="00721788">
        <w:rPr>
          <w:rFonts w:ascii="Trebuchet MS" w:hAnsi="Trebuchet MS"/>
          <w:lang w:val="ro-RO"/>
        </w:rPr>
        <w:t>(evaluator proiecte</w:t>
      </w:r>
      <w:r>
        <w:rPr>
          <w:rFonts w:ascii="Trebuchet MS" w:hAnsi="Trebuchet MS"/>
          <w:lang w:val="ro-RO"/>
        </w:rPr>
        <w:t>, monitorizare proiecte,</w:t>
      </w:r>
      <w:r w:rsidRPr="00721788">
        <w:rPr>
          <w:rFonts w:ascii="Trebuchet MS" w:hAnsi="Trebuchet MS"/>
          <w:lang w:val="ro-RO"/>
        </w:rPr>
        <w:t xml:space="preserve">) – sunt responsabili cu </w:t>
      </w:r>
      <w:r>
        <w:rPr>
          <w:rFonts w:ascii="Trebuchet MS" w:hAnsi="Trebuchet MS"/>
          <w:lang w:val="ro-RO"/>
        </w:rPr>
        <w:t>evaluarea</w:t>
      </w:r>
      <w:r w:rsidRPr="00721788">
        <w:rPr>
          <w:rFonts w:ascii="Trebuchet MS" w:hAnsi="Trebuchet MS"/>
          <w:lang w:val="ro-RO"/>
        </w:rPr>
        <w:t xml:space="preserve"> cererilor de finanțare, </w:t>
      </w:r>
      <w:r>
        <w:rPr>
          <w:rFonts w:ascii="Trebuchet MS" w:hAnsi="Trebuchet MS"/>
          <w:lang w:val="ro-RO"/>
        </w:rPr>
        <w:t xml:space="preserve">si </w:t>
      </w:r>
      <w:r w:rsidRPr="00721788">
        <w:rPr>
          <w:rFonts w:ascii="Trebuchet MS" w:hAnsi="Trebuchet MS"/>
          <w:lang w:val="ro-RO"/>
        </w:rPr>
        <w:t>cu activitățile de monitorizare</w:t>
      </w:r>
      <w:r>
        <w:rPr>
          <w:rFonts w:ascii="Trebuchet MS" w:hAnsi="Trebuchet MS"/>
          <w:lang w:val="ro-RO"/>
        </w:rPr>
        <w:t>.</w:t>
      </w:r>
      <w:r w:rsidRPr="00721788">
        <w:rPr>
          <w:rFonts w:ascii="Trebuchet MS" w:hAnsi="Trebuchet MS"/>
          <w:lang w:val="ro-RO"/>
        </w:rPr>
        <w:t xml:space="preserve"> și cu verificarea conformității cererilor de plată depuse de beneficiari</w:t>
      </w:r>
      <w:r>
        <w:rPr>
          <w:rFonts w:ascii="Trebuchet MS" w:hAnsi="Trebuchet MS"/>
          <w:lang w:val="ro-RO"/>
        </w:rPr>
        <w:t>. Un expert va fi in principal responsabil cu evaluarea CF si/ sau monitorizarea, datorita faptului ca aceste activitati au intervale de timp diferite</w:t>
      </w:r>
      <w:r w:rsidRPr="00721788">
        <w:rPr>
          <w:rFonts w:ascii="Trebuchet MS" w:hAnsi="Trebuchet MS"/>
          <w:lang w:val="ro-RO"/>
        </w:rPr>
        <w:t xml:space="preserve">; </w:t>
      </w:r>
    </w:p>
    <w:p w:rsidR="002156F2" w:rsidRPr="00721788" w:rsidRDefault="002156F2">
      <w:pPr>
        <w:pStyle w:val="ListParagraph"/>
        <w:numPr>
          <w:ilvl w:val="0"/>
          <w:numId w:val="33"/>
        </w:numPr>
        <w:spacing w:after="0"/>
        <w:ind w:left="709"/>
        <w:contextualSpacing/>
        <w:jc w:val="both"/>
        <w:rPr>
          <w:rFonts w:ascii="Trebuchet MS" w:hAnsi="Trebuchet MS"/>
          <w:lang w:val="ro-RO"/>
        </w:rPr>
      </w:pPr>
      <w:r w:rsidRPr="00721788">
        <w:rPr>
          <w:rFonts w:ascii="Trebuchet MS" w:hAnsi="Trebuchet MS"/>
          <w:b/>
          <w:lang w:val="ro-RO"/>
        </w:rPr>
        <w:t>1 Secretar</w:t>
      </w:r>
      <w:r>
        <w:rPr>
          <w:rFonts w:ascii="Trebuchet MS" w:hAnsi="Trebuchet MS"/>
          <w:b/>
          <w:lang w:val="ro-RO"/>
        </w:rPr>
        <w:t>/ asistent manager</w:t>
      </w:r>
      <w:r w:rsidRPr="00721788">
        <w:rPr>
          <w:rFonts w:ascii="Trebuchet MS" w:hAnsi="Trebuchet MS"/>
          <w:b/>
          <w:lang w:val="ro-RO"/>
        </w:rPr>
        <w:t xml:space="preserve"> </w:t>
      </w:r>
      <w:r w:rsidRPr="00721788">
        <w:rPr>
          <w:rFonts w:ascii="Trebuchet MS" w:hAnsi="Trebuchet MS"/>
          <w:lang w:val="ro-RO"/>
        </w:rPr>
        <w:t>– asigură suportul echipei de implementare a SDL</w:t>
      </w:r>
      <w:r>
        <w:rPr>
          <w:rFonts w:ascii="Trebuchet MS" w:hAnsi="Trebuchet MS"/>
          <w:lang w:val="ro-RO"/>
        </w:rPr>
        <w:t xml:space="preserve"> si va avea atributii si in activitatile de animare, org. sesiuni apeluri,managementul proiectului</w:t>
      </w:r>
      <w:r w:rsidRPr="00721788">
        <w:rPr>
          <w:rFonts w:ascii="Trebuchet MS" w:hAnsi="Trebuchet MS"/>
          <w:lang w:val="ro-RO"/>
        </w:rPr>
        <w:t xml:space="preserve">. </w:t>
      </w:r>
    </w:p>
    <w:p w:rsidR="002156F2" w:rsidRDefault="002156F2" w:rsidP="002156F2">
      <w:pPr>
        <w:spacing w:after="0"/>
        <w:ind w:left="284"/>
        <w:jc w:val="both"/>
        <w:rPr>
          <w:rFonts w:ascii="Trebuchet MS" w:hAnsi="Trebuchet MS"/>
        </w:rPr>
      </w:pPr>
      <w:r w:rsidRPr="00830A62">
        <w:rPr>
          <w:rFonts w:ascii="Trebuchet MS" w:hAnsi="Trebuchet MS"/>
        </w:rPr>
        <w:lastRenderedPageBreak/>
        <w:t>-</w:t>
      </w:r>
      <w:r w:rsidRPr="00830A62">
        <w:rPr>
          <w:rFonts w:ascii="Trebuchet MS" w:hAnsi="Trebuchet MS"/>
        </w:rPr>
        <w:tab/>
      </w:r>
      <w:r w:rsidRPr="00830A62">
        <w:rPr>
          <w:rFonts w:ascii="Trebuchet MS" w:hAnsi="Trebuchet MS"/>
          <w:b/>
        </w:rPr>
        <w:t>Consultanti externi</w:t>
      </w:r>
      <w:r w:rsidRPr="00830A62">
        <w:rPr>
          <w:rFonts w:ascii="Trebuchet MS" w:hAnsi="Trebuchet MS"/>
        </w:rPr>
        <w:t xml:space="preserve"> –in functie de necesitatile implementarii in conditii de calitate, cu respectarea graficului de implementare se poate apela,pe baza de contract, la experti/consultanti.</w:t>
      </w:r>
    </w:p>
    <w:p w:rsidR="002156F2" w:rsidRPr="00721788" w:rsidRDefault="002156F2" w:rsidP="002156F2">
      <w:pPr>
        <w:spacing w:after="0"/>
        <w:ind w:firstLine="284"/>
        <w:jc w:val="both"/>
        <w:rPr>
          <w:rFonts w:ascii="Trebuchet MS" w:hAnsi="Trebuchet MS"/>
        </w:rPr>
      </w:pPr>
      <w:r w:rsidRPr="00721788">
        <w:rPr>
          <w:rFonts w:ascii="Trebuchet MS" w:hAnsi="Trebuchet MS"/>
        </w:rPr>
        <w:t xml:space="preserve">Toți angajații vor fi încadrați cu </w:t>
      </w:r>
      <w:r w:rsidRPr="00721788">
        <w:rPr>
          <w:rFonts w:ascii="Trebuchet MS" w:hAnsi="Trebuchet MS"/>
          <w:b/>
        </w:rPr>
        <w:t>contracte individuale de muncă</w:t>
      </w:r>
      <w:r w:rsidRPr="00721788">
        <w:rPr>
          <w:rFonts w:ascii="Trebuchet MS" w:hAnsi="Trebuchet MS"/>
        </w:rPr>
        <w:t xml:space="preserve">, cu o normă de </w:t>
      </w:r>
      <w:r w:rsidRPr="00721788">
        <w:rPr>
          <w:rFonts w:ascii="Trebuchet MS" w:hAnsi="Trebuchet MS"/>
          <w:b/>
        </w:rPr>
        <w:t>minim 4 ore/zi</w:t>
      </w:r>
      <w:r w:rsidRPr="00721788">
        <w:rPr>
          <w:rFonts w:ascii="Trebuchet MS" w:hAnsi="Trebuchet MS"/>
        </w:rPr>
        <w:t>,</w:t>
      </w:r>
      <w:r w:rsidRPr="00721788">
        <w:rPr>
          <w:rFonts w:ascii="Trebuchet MS" w:hAnsi="Trebuchet MS"/>
          <w:color w:val="FF0000"/>
        </w:rPr>
        <w:t xml:space="preserve"> </w:t>
      </w:r>
      <w:r w:rsidRPr="00721788">
        <w:rPr>
          <w:rFonts w:ascii="Trebuchet MS" w:hAnsi="Trebuchet MS"/>
        </w:rPr>
        <w:t xml:space="preserve">însă în funcție de gradul de încărcare a echipei, norma va putea fi majorată. Spre finalul perioadei de implementare a strategiei, atunci când volumul de muncă va scădea, se va putea renunța la o parte din membrii echipei sau se vor diminua normele (dar </w:t>
      </w:r>
      <w:r>
        <w:rPr>
          <w:rFonts w:ascii="Trebuchet MS" w:hAnsi="Trebuchet MS"/>
        </w:rPr>
        <w:t xml:space="preserve">intotdeauna </w:t>
      </w:r>
      <w:r w:rsidRPr="00721788">
        <w:rPr>
          <w:rFonts w:ascii="Trebuchet MS" w:hAnsi="Trebuchet MS"/>
        </w:rPr>
        <w:t>se va respecta condiția menținerii numărului de minim 4 angajați cu o normă de minim 4 ore/zi, cel puțin</w:t>
      </w:r>
      <w:r>
        <w:rPr>
          <w:rFonts w:ascii="Trebuchet MS" w:hAnsi="Trebuchet MS"/>
        </w:rPr>
        <w:t>,</w:t>
      </w:r>
      <w:r w:rsidRPr="00721788">
        <w:rPr>
          <w:rFonts w:ascii="Trebuchet MS" w:hAnsi="Trebuchet MS"/>
        </w:rPr>
        <w:t xml:space="preserve"> până la momentul contractării tuturor fondurilor alocate SDL, cu precizarea că funcțiile obligatorii se vor  asigura pe toată perioada de implementare a SDL </w:t>
      </w:r>
      <w:r>
        <w:rPr>
          <w:rFonts w:ascii="Trebuchet MS" w:hAnsi="Trebuchet MS"/>
        </w:rPr>
        <w:t>2016-</w:t>
      </w:r>
      <w:r w:rsidRPr="00721788">
        <w:rPr>
          <w:rFonts w:ascii="Trebuchet MS" w:hAnsi="Trebuchet MS"/>
        </w:rPr>
        <w:t>2023).</w:t>
      </w:r>
      <w:r>
        <w:rPr>
          <w:rFonts w:ascii="Trebuchet MS" w:hAnsi="Trebuchet MS"/>
        </w:rPr>
        <w:t xml:space="preserve"> Pe perioada implementării strategiei numărul de angajați va fi de minim 4 – maxim 6, în funcție de necesități.</w:t>
      </w:r>
    </w:p>
    <w:p w:rsidR="002156F2" w:rsidRDefault="002156F2" w:rsidP="002156F2">
      <w:pPr>
        <w:spacing w:after="0"/>
        <w:ind w:firstLine="708"/>
        <w:rPr>
          <w:rFonts w:ascii="Trebuchet MS" w:hAnsi="Trebuchet MS"/>
        </w:rPr>
      </w:pPr>
      <w:r w:rsidRPr="00721788">
        <w:rPr>
          <w:rFonts w:ascii="Trebuchet MS" w:hAnsi="Trebuchet MS"/>
        </w:rPr>
        <w:t xml:space="preserve">                                         </w:t>
      </w:r>
    </w:p>
    <w:p w:rsidR="002156F2" w:rsidRPr="00721788" w:rsidRDefault="002156F2" w:rsidP="002156F2">
      <w:pPr>
        <w:spacing w:after="0"/>
        <w:ind w:firstLine="708"/>
        <w:rPr>
          <w:rFonts w:ascii="Trebuchet MS" w:hAnsi="Trebuchet MS"/>
          <w:b/>
        </w:rPr>
      </w:pPr>
      <w:r w:rsidRPr="00721788">
        <w:rPr>
          <w:rFonts w:ascii="Trebuchet MS" w:hAnsi="Trebuchet MS"/>
        </w:rPr>
        <w:t xml:space="preserve"> </w:t>
      </w:r>
      <w:r>
        <w:rPr>
          <w:rFonts w:ascii="Trebuchet MS" w:hAnsi="Trebuchet MS"/>
        </w:rPr>
        <w:t xml:space="preserve">                            </w:t>
      </w:r>
      <w:r w:rsidRPr="00721788">
        <w:rPr>
          <w:rFonts w:ascii="Trebuchet MS" w:hAnsi="Trebuchet MS"/>
          <w:b/>
        </w:rPr>
        <w:t xml:space="preserve">ORGANIGRAMA GAL </w:t>
      </w:r>
      <w:r>
        <w:rPr>
          <w:rFonts w:ascii="Trebuchet MS" w:hAnsi="Trebuchet MS"/>
          <w:b/>
        </w:rPr>
        <w:t xml:space="preserve"> DELTA DUNARII</w:t>
      </w:r>
    </w:p>
    <w:p w:rsidR="002156F2" w:rsidRPr="00721788" w:rsidRDefault="00C52B81" w:rsidP="002156F2">
      <w:pPr>
        <w:spacing w:after="0"/>
        <w:ind w:firstLine="708"/>
        <w:rPr>
          <w:rFonts w:ascii="Trebuchet MS" w:hAnsi="Trebuchet MS"/>
          <w:b/>
        </w:rPr>
      </w:pPr>
      <w:r w:rsidRPr="00C52B81">
        <w:rPr>
          <w:rFonts w:ascii="Trebuchet MS" w:hAnsi="Trebuchet MS"/>
          <w:noProof/>
          <w:lang w:eastAsia="ro-RO"/>
        </w:rPr>
        <w:pict>
          <v:group id="Group 4" o:spid="_x0000_s2050" style="position:absolute;left:0;text-align:left;margin-left:-16.35pt;margin-top:7.05pt;width:469.7pt;height:232.05pt;z-index:251659264" coordorigin="1091,4344" coordsize="9394,4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">
            <v:rect id="Rectangle 13" o:spid="_x0000_s2071" style="position:absolute;left:4967;top:5216;width:1988;height:53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">
              <v:textbox style="mso-next-textbox:#Rectangle 13">
                <w:txbxContent>
                  <w:p w:rsidR="001F64A0" w:rsidRPr="00A26C9D" w:rsidRDefault="001F64A0" w:rsidP="002156F2">
                    <w:pPr>
                      <w:rPr>
                        <w:rFonts w:ascii="Trebuchet MS" w:hAnsi="Trebuchet MS"/>
                      </w:rPr>
                    </w:pPr>
                    <w:r w:rsidRPr="00A26C9D">
                      <w:rPr>
                        <w:rFonts w:ascii="Trebuchet MS" w:hAnsi="Trebuchet MS"/>
                      </w:rPr>
                      <w:t>Consiliu Director</w:t>
                    </w:r>
                  </w:p>
                </w:txbxContent>
              </v:textbox>
            </v:rect>
            <v:rect id="Rectangle 1" o:spid="_x0000_s2070" style="position:absolute;left:1091;top:7137;width:1459;height:117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">
              <v:textbox style="mso-next-textbox:#Rectangle 1">
                <w:txbxContent>
                  <w:p w:rsidR="001F64A0" w:rsidRDefault="001F64A0" w:rsidP="002156F2">
                    <w:pPr>
                      <w:jc w:val="center"/>
                      <w:rPr>
                        <w:rFonts w:ascii="Trebuchet MS" w:hAnsi="Trebuchet MS"/>
                      </w:rPr>
                    </w:pPr>
                    <w:r>
                      <w:rPr>
                        <w:rFonts w:ascii="Trebuchet MS" w:hAnsi="Trebuchet MS"/>
                      </w:rPr>
                      <w:t xml:space="preserve"> Manager  financiar</w:t>
                    </w:r>
                  </w:p>
                  <w:p w:rsidR="001F64A0" w:rsidRPr="00A26C9D" w:rsidRDefault="001F64A0" w:rsidP="002156F2">
                    <w:pPr>
                      <w:jc w:val="center"/>
                      <w:rPr>
                        <w:rFonts w:ascii="Trebuchet MS" w:hAnsi="Trebuchet MS"/>
                      </w:rPr>
                    </w:pPr>
                    <w:r>
                      <w:rPr>
                        <w:rFonts w:ascii="Trebuchet MS" w:hAnsi="Trebuchet MS"/>
                      </w:rPr>
                      <w:t>1 post</w:t>
                    </w:r>
                  </w:p>
                </w:txbxContent>
              </v:textbox>
            </v:rect>
            <v:rect id="Rectangle 2" o:spid="_x0000_s2069" style="position:absolute;left:2687;top:7154;width:1973;height:183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">
              <v:textbox style="mso-next-textbox:#Rectangle 2">
                <w:txbxContent>
                  <w:p w:rsidR="001F64A0" w:rsidRDefault="001F64A0" w:rsidP="002156F2">
                    <w:pPr>
                      <w:spacing w:after="0" w:line="240" w:lineRule="auto"/>
                      <w:jc w:val="center"/>
                      <w:rPr>
                        <w:rFonts w:ascii="Trebuchet MS" w:hAnsi="Trebuchet MS"/>
                      </w:rPr>
                    </w:pPr>
                    <w:r>
                      <w:rPr>
                        <w:rFonts w:ascii="Trebuchet MS" w:hAnsi="Trebuchet MS"/>
                      </w:rPr>
                      <w:t xml:space="preserve">Expert tehnic (evaluare / monitorizare ) </w:t>
                    </w:r>
                  </w:p>
                  <w:p w:rsidR="001F64A0" w:rsidRPr="0044202F" w:rsidRDefault="001F64A0" w:rsidP="002156F2">
                    <w:pPr>
                      <w:spacing w:after="0"/>
                      <w:jc w:val="center"/>
                      <w:rPr>
                        <w:rFonts w:ascii="Trebuchet MS" w:hAnsi="Trebuchet MS"/>
                        <w:lang w:val="en-US"/>
                      </w:rPr>
                    </w:pPr>
                    <w:r>
                      <w:rPr>
                        <w:rFonts w:ascii="Trebuchet MS" w:hAnsi="Trebuchet MS"/>
                      </w:rPr>
                      <w:t>2 posturi</w:t>
                    </w:r>
                  </w:p>
                </w:txbxContent>
              </v:textbox>
            </v:rect>
            <v:rect id="Rectangle 3" o:spid="_x0000_s2068" style="position:absolute;left:4837;top:7120;width:1973;height:14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">
              <v:textbox style="mso-next-textbox:#Rectangle 3">
                <w:txbxContent>
                  <w:p w:rsidR="001F64A0" w:rsidRDefault="001F64A0" w:rsidP="002156F2">
                    <w:pPr>
                      <w:spacing w:after="0"/>
                      <w:jc w:val="center"/>
                      <w:rPr>
                        <w:rFonts w:ascii="Trebuchet MS" w:hAnsi="Trebuchet MS"/>
                      </w:rPr>
                    </w:pPr>
                    <w:r>
                      <w:rPr>
                        <w:rFonts w:ascii="Trebuchet MS" w:hAnsi="Trebuchet MS"/>
                      </w:rPr>
                      <w:t xml:space="preserve">Animator </w:t>
                    </w:r>
                  </w:p>
                  <w:p w:rsidR="001F64A0" w:rsidRDefault="001F64A0" w:rsidP="002156F2">
                    <w:pPr>
                      <w:spacing w:after="0"/>
                      <w:jc w:val="center"/>
                      <w:rPr>
                        <w:rFonts w:ascii="Trebuchet MS" w:hAnsi="Trebuchet MS"/>
                      </w:rPr>
                    </w:pPr>
                    <w:r>
                      <w:rPr>
                        <w:rFonts w:ascii="Trebuchet MS" w:hAnsi="Trebuchet MS"/>
                      </w:rPr>
                      <w:t>(Agent de dezv.)</w:t>
                    </w:r>
                  </w:p>
                  <w:p w:rsidR="001F64A0" w:rsidRDefault="001F64A0" w:rsidP="002156F2">
                    <w:pPr>
                      <w:spacing w:after="0"/>
                      <w:jc w:val="center"/>
                      <w:rPr>
                        <w:rFonts w:ascii="Trebuchet MS" w:hAnsi="Trebuchet MS"/>
                      </w:rPr>
                    </w:pPr>
                  </w:p>
                  <w:p w:rsidR="001F64A0" w:rsidRPr="00A26C9D" w:rsidRDefault="001F64A0" w:rsidP="002156F2">
                    <w:pPr>
                      <w:spacing w:after="0"/>
                      <w:jc w:val="center"/>
                      <w:rPr>
                        <w:rFonts w:ascii="Trebuchet MS" w:hAnsi="Trebuchet MS"/>
                      </w:rPr>
                    </w:pPr>
                    <w:r>
                      <w:rPr>
                        <w:rFonts w:ascii="Trebuchet MS" w:hAnsi="Trebuchet MS"/>
                      </w:rPr>
                      <w:t>1 post</w:t>
                    </w:r>
                  </w:p>
                </w:txbxContent>
              </v:textbox>
            </v:rect>
            <v:rect id="Rectangle 4" o:spid="_x0000_s2067" style="position:absolute;left:7011;top:7120;width:1719;height:14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">
              <v:textbox style="mso-next-textbox:#Rectangle 4">
                <w:txbxContent>
                  <w:p w:rsidR="001F64A0" w:rsidRDefault="001F64A0" w:rsidP="002156F2">
                    <w:pPr>
                      <w:spacing w:after="0"/>
                      <w:jc w:val="center"/>
                      <w:rPr>
                        <w:rFonts w:ascii="Trebuchet MS" w:hAnsi="Trebuchet MS"/>
                      </w:rPr>
                    </w:pPr>
                    <w:r>
                      <w:rPr>
                        <w:rFonts w:ascii="Trebuchet MS" w:hAnsi="Trebuchet MS"/>
                      </w:rPr>
                      <w:t>Secretar / as. Manager</w:t>
                    </w:r>
                  </w:p>
                  <w:p w:rsidR="001F64A0" w:rsidRDefault="001F64A0" w:rsidP="002156F2">
                    <w:pPr>
                      <w:spacing w:after="0"/>
                      <w:jc w:val="center"/>
                      <w:rPr>
                        <w:rFonts w:ascii="Trebuchet MS" w:hAnsi="Trebuchet MS"/>
                      </w:rPr>
                    </w:pPr>
                  </w:p>
                  <w:p w:rsidR="001F64A0" w:rsidRPr="00A26C9D" w:rsidRDefault="001F64A0" w:rsidP="002156F2">
                    <w:pPr>
                      <w:jc w:val="center"/>
                      <w:rPr>
                        <w:rFonts w:ascii="Trebuchet MS" w:hAnsi="Trebuchet MS"/>
                      </w:rPr>
                    </w:pPr>
                    <w:r>
                      <w:rPr>
                        <w:rFonts w:ascii="Trebuchet MS" w:hAnsi="Trebuchet MS"/>
                      </w:rPr>
                      <w:t>1 post</w:t>
                    </w:r>
                  </w:p>
                </w:txbxContent>
              </v:textbox>
            </v:rect>
            <v:rect id="Rectangle 11" o:spid="_x0000_s2066" style="position:absolute;left:4967;top:6108;width:1988;height:53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">
              <v:textbox style="mso-next-textbox:#Rectangle 11">
                <w:txbxContent>
                  <w:p w:rsidR="001F64A0" w:rsidRPr="00A26C9D" w:rsidRDefault="001F64A0" w:rsidP="002156F2">
                    <w:pPr>
                      <w:jc w:val="center"/>
                      <w:rPr>
                        <w:rFonts w:ascii="Trebuchet MS" w:hAnsi="Trebuchet MS"/>
                      </w:rPr>
                    </w:pPr>
                    <w:r>
                      <w:rPr>
                        <w:rFonts w:ascii="Trebuchet MS" w:hAnsi="Trebuchet MS"/>
                      </w:rPr>
                      <w:t>Manager 1 post</w:t>
                    </w:r>
                  </w:p>
                </w:txbxContent>
              </v:textbox>
            </v:rect>
            <v:shape id="Straight Arrow Connector 12" o:spid="_x0000_s2065" type="#_x0000_t32" style="position:absolute;left:5938;top:5766;width:0;height:326;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">
              <v:stroke endarrow="block"/>
            </v:shape>
            <v:shape id="Straight Arrow Connector 10" o:spid="_x0000_s2064" type="#_x0000_t32" style="position:absolute;left:5910;top:6622;width:1;height:223;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">
              <v:stroke endarrow="block"/>
            </v:shape>
            <v:shape id="Straight Arrow Connector 6" o:spid="_x0000_s2063" type="#_x0000_t32" style="position:absolute;left:9672;top:6856;width:1;height:28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">
              <v:stroke endarrow="block"/>
            </v:shape>
            <v:shape id="_x0000_s2062" type="#_x0000_t32" style="position:absolute;left:1849;top:6815;width:7824;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"/>
            <v:shape id="Straight Arrow Connector 7" o:spid="_x0000_s2061" type="#_x0000_t32" style="position:absolute;left:1881;top:6815;width:1;height:28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">
              <v:stroke endarrow="block"/>
            </v:shape>
            <v:shape id="Straight Arrow Connector 8" o:spid="_x0000_s2060" type="#_x0000_t32" style="position:absolute;left:3654;top:6845;width:1;height:28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">
              <v:stroke endarrow="block"/>
            </v:shape>
            <v:shape id="Straight Arrow Connector 9" o:spid="_x0000_s2059" type="#_x0000_t32" style="position:absolute;left:7767;top:6976;width:321;height:0;rotation:9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">
              <v:stroke endarrow="block"/>
            </v:shape>
            <v:rect id="Rectangle 15" o:spid="_x0000_s2058" style="position:absolute;left:4801;top:4344;width:2269;height:53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">
              <v:textbox style="mso-next-textbox:#Rectangle 15">
                <w:txbxContent>
                  <w:p w:rsidR="001F64A0" w:rsidRPr="00A26C9D" w:rsidRDefault="001F64A0" w:rsidP="002156F2">
                    <w:pPr>
                      <w:spacing w:line="240" w:lineRule="auto"/>
                      <w:rPr>
                        <w:rFonts w:ascii="Trebuchet MS" w:hAnsi="Trebuchet MS"/>
                      </w:rPr>
                    </w:pPr>
                    <w:r>
                      <w:rPr>
                        <w:rFonts w:ascii="Trebuchet MS" w:hAnsi="Trebuchet MS"/>
                      </w:rPr>
                      <w:t>Adunare Generală</w:t>
                    </w:r>
                  </w:p>
                </w:txbxContent>
              </v:textbox>
            </v:rect>
            <v:shape id="Straight Arrow Connector 14" o:spid="_x0000_s2057" type="#_x0000_t32" style="position:absolute;left:5929;top:4876;width:0;height:326;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">
              <v:stroke endarrow="block"/>
            </v:shape>
            <v:shapetype id="_x0000_t202" coordsize="21600,21600" o:spt="202" path="m,l,21600r21600,l21600,xe">
              <v:stroke joinstyle="miter"/>
              <v:path gradientshapeok="t" o:connecttype="rect"/>
            </v:shapetype>
            <v:shape id="Text Box 18" o:spid="_x0000_s2056" type="#_x0000_t202" style="position:absolute;left:2145;top:4830;width:1815;height:46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">
              <v:textbox style="mso-next-textbox:#Text Box 18">
                <w:txbxContent>
                  <w:p w:rsidR="001F64A0" w:rsidRPr="00830A62" w:rsidRDefault="001F64A0" w:rsidP="002156F2">
                    <w:pPr>
                      <w:jc w:val="center"/>
                      <w:rPr>
                        <w:lang w:val="en-US"/>
                      </w:rPr>
                    </w:pPr>
                    <w:r>
                      <w:rPr>
                        <w:lang w:val="en-US"/>
                      </w:rPr>
                      <w:t>Cenzor</w:t>
                    </w:r>
                  </w:p>
                </w:txbxContent>
              </v:textbox>
            </v:shape>
            <v:shape id="Text Box 19" o:spid="_x0000_s2055" type="#_x0000_t202" style="position:absolute;left:7665;top:4876;width:2564;height:43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">
              <v:textbox style="mso-next-textbox:#Text Box 19">
                <w:txbxContent>
                  <w:p w:rsidR="001F64A0" w:rsidRPr="00830A62" w:rsidRDefault="001F64A0" w:rsidP="002156F2">
                    <w:pPr>
                      <w:jc w:val="center"/>
                      <w:rPr>
                        <w:lang w:val="en-US"/>
                      </w:rPr>
                    </w:pPr>
                    <w:r>
                      <w:rPr>
                        <w:lang w:val="en-US"/>
                      </w:rPr>
                      <w:t>Comitetul de selectie</w:t>
                    </w:r>
                  </w:p>
                </w:txbxContent>
              </v:textbox>
            </v:shape>
            <v:shape id="Text Box 20" o:spid="_x0000_s2054" type="#_x0000_t202" style="position:absolute;left:8925;top:7154;width:1560;height:136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">
              <v:textbox style="mso-next-textbox:#Text Box 20">
                <w:txbxContent>
                  <w:p w:rsidR="001F64A0" w:rsidRDefault="001F64A0" w:rsidP="002156F2">
                    <w:pPr>
                      <w:jc w:val="center"/>
                      <w:rPr>
                        <w:rFonts w:ascii="Trebuchet MS" w:hAnsi="Trebuchet MS"/>
                        <w:lang w:val="en-US"/>
                      </w:rPr>
                    </w:pPr>
                    <w:r w:rsidRPr="00AC5958">
                      <w:rPr>
                        <w:rFonts w:ascii="Trebuchet MS" w:hAnsi="Trebuchet MS"/>
                        <w:lang w:val="en-US"/>
                      </w:rPr>
                      <w:t>Experti externi</w:t>
                    </w:r>
                  </w:p>
                  <w:p w:rsidR="001F64A0" w:rsidRPr="00AC5958" w:rsidRDefault="001F64A0" w:rsidP="002156F2">
                    <w:pPr>
                      <w:jc w:val="center"/>
                      <w:rPr>
                        <w:rFonts w:ascii="Trebuchet MS" w:hAnsi="Trebuchet MS"/>
                        <w:lang w:val="en-US"/>
                      </w:rPr>
                    </w:pPr>
                    <w:r>
                      <w:rPr>
                        <w:rFonts w:ascii="Trebuchet MS" w:hAnsi="Trebuchet MS"/>
                        <w:lang w:val="en-US"/>
                      </w:rPr>
                      <w:t>2 posturi</w:t>
                    </w:r>
                  </w:p>
                </w:txbxContent>
              </v:textbox>
            </v:shape>
            <v:shape id="Straight Arrow Connector 8" o:spid="_x0000_s2053" type="#_x0000_t32" style="position:absolute;left:5904;top:6860;width:1;height:28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">
              <v:stroke endarrow="block"/>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Straight Arrow Connector 8" o:spid="_x0000_s2052" type="#_x0000_t34" style="position:absolute;left:3960;top:4550;width:841;height:505;rotation:180;flip: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" adj="10787">
              <v:stroke endarrow="block"/>
            </v:shape>
            <v:shape id="AutoShape 23" o:spid="_x0000_s2051" type="#_x0000_t34" style="position:absolute;left:7070;top:4550;width:595;height:505;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" adj="10782">
              <v:stroke endarrow="block"/>
            </v:shape>
          </v:group>
        </w:pict>
      </w:r>
    </w:p>
    <w:p w:rsidR="002156F2" w:rsidRPr="00721788" w:rsidRDefault="002156F2" w:rsidP="002156F2">
      <w:pPr>
        <w:spacing w:after="0"/>
        <w:ind w:firstLine="708"/>
        <w:rPr>
          <w:rFonts w:ascii="Trebuchet MS" w:hAnsi="Trebuchet MS"/>
          <w:b/>
        </w:rPr>
      </w:pPr>
    </w:p>
    <w:p w:rsidR="002156F2" w:rsidRPr="00721788" w:rsidRDefault="002156F2" w:rsidP="002156F2">
      <w:pPr>
        <w:spacing w:after="0"/>
        <w:ind w:firstLine="708"/>
        <w:rPr>
          <w:rFonts w:ascii="Trebuchet MS" w:hAnsi="Trebuchet MS"/>
          <w:b/>
        </w:rPr>
      </w:pPr>
      <w:r w:rsidRPr="00721788">
        <w:rPr>
          <w:rFonts w:ascii="Trebuchet MS" w:hAnsi="Trebuchet MS"/>
          <w:b/>
        </w:rPr>
        <w:t xml:space="preserve"> </w:t>
      </w:r>
    </w:p>
    <w:p w:rsidR="002156F2" w:rsidRPr="00721788" w:rsidRDefault="002156F2" w:rsidP="002156F2">
      <w:pPr>
        <w:spacing w:after="0"/>
        <w:ind w:firstLine="708"/>
        <w:jc w:val="both"/>
        <w:rPr>
          <w:rFonts w:ascii="Trebuchet MS" w:hAnsi="Trebuchet MS"/>
        </w:rPr>
      </w:pPr>
    </w:p>
    <w:p w:rsidR="002156F2" w:rsidRPr="00721788" w:rsidRDefault="002156F2" w:rsidP="002156F2">
      <w:pPr>
        <w:spacing w:after="0"/>
        <w:ind w:firstLine="708"/>
        <w:jc w:val="both"/>
        <w:rPr>
          <w:rFonts w:ascii="Trebuchet MS" w:hAnsi="Trebuchet MS"/>
        </w:rPr>
      </w:pPr>
    </w:p>
    <w:p w:rsidR="002156F2" w:rsidRPr="00721788" w:rsidRDefault="002156F2" w:rsidP="002156F2">
      <w:pPr>
        <w:spacing w:after="0"/>
        <w:ind w:firstLine="708"/>
        <w:jc w:val="both"/>
        <w:rPr>
          <w:rFonts w:ascii="Trebuchet MS" w:hAnsi="Trebuchet MS"/>
        </w:rPr>
      </w:pPr>
    </w:p>
    <w:p w:rsidR="002156F2" w:rsidRPr="00721788" w:rsidRDefault="002156F2" w:rsidP="002156F2">
      <w:pPr>
        <w:spacing w:after="0"/>
        <w:ind w:firstLine="708"/>
        <w:jc w:val="both"/>
        <w:rPr>
          <w:rFonts w:ascii="Trebuchet MS" w:hAnsi="Trebuchet MS"/>
        </w:rPr>
      </w:pPr>
    </w:p>
    <w:p w:rsidR="002156F2" w:rsidRPr="00721788" w:rsidRDefault="002156F2" w:rsidP="002156F2">
      <w:pPr>
        <w:spacing w:after="0"/>
        <w:ind w:firstLine="708"/>
        <w:jc w:val="both"/>
        <w:rPr>
          <w:rFonts w:ascii="Trebuchet MS" w:hAnsi="Trebuchet MS"/>
        </w:rPr>
      </w:pPr>
    </w:p>
    <w:p w:rsidR="002156F2" w:rsidRPr="00721788" w:rsidRDefault="002156F2" w:rsidP="002156F2">
      <w:pPr>
        <w:spacing w:after="0"/>
        <w:ind w:firstLine="708"/>
        <w:jc w:val="both"/>
        <w:rPr>
          <w:rFonts w:ascii="Trebuchet MS" w:hAnsi="Trebuchet MS"/>
        </w:rPr>
      </w:pPr>
    </w:p>
    <w:p w:rsidR="002156F2" w:rsidRPr="00721788" w:rsidRDefault="002156F2" w:rsidP="002156F2">
      <w:pPr>
        <w:spacing w:after="0"/>
        <w:ind w:firstLine="708"/>
        <w:jc w:val="both"/>
        <w:rPr>
          <w:rFonts w:ascii="Trebuchet MS" w:hAnsi="Trebuchet MS"/>
        </w:rPr>
      </w:pPr>
    </w:p>
    <w:p w:rsidR="002156F2" w:rsidRPr="00721788" w:rsidRDefault="002156F2" w:rsidP="002156F2">
      <w:pPr>
        <w:spacing w:after="0"/>
        <w:ind w:firstLine="708"/>
        <w:jc w:val="both"/>
        <w:rPr>
          <w:rFonts w:ascii="Trebuchet MS" w:hAnsi="Trebuchet MS"/>
        </w:rPr>
      </w:pPr>
    </w:p>
    <w:p w:rsidR="002156F2" w:rsidRPr="00721788" w:rsidRDefault="002156F2" w:rsidP="002156F2">
      <w:pPr>
        <w:spacing w:after="0"/>
        <w:ind w:firstLine="708"/>
        <w:jc w:val="both"/>
        <w:rPr>
          <w:rFonts w:ascii="Trebuchet MS" w:hAnsi="Trebuchet MS"/>
        </w:rPr>
      </w:pPr>
    </w:p>
    <w:p w:rsidR="002156F2" w:rsidRPr="00721788" w:rsidRDefault="002156F2" w:rsidP="002156F2">
      <w:pPr>
        <w:spacing w:after="0"/>
        <w:ind w:firstLine="708"/>
        <w:jc w:val="both"/>
        <w:rPr>
          <w:rFonts w:ascii="Trebuchet MS" w:hAnsi="Trebuchet MS"/>
        </w:rPr>
      </w:pPr>
    </w:p>
    <w:p w:rsidR="002156F2" w:rsidRPr="00721788" w:rsidRDefault="002156F2" w:rsidP="002156F2">
      <w:pPr>
        <w:spacing w:after="0"/>
        <w:ind w:firstLine="708"/>
        <w:jc w:val="both"/>
        <w:rPr>
          <w:rFonts w:ascii="Trebuchet MS" w:hAnsi="Trebuchet MS"/>
        </w:rPr>
      </w:pPr>
    </w:p>
    <w:p w:rsidR="002156F2" w:rsidRDefault="002156F2" w:rsidP="002156F2">
      <w:pPr>
        <w:spacing w:after="0"/>
        <w:ind w:firstLine="284"/>
        <w:jc w:val="both"/>
        <w:rPr>
          <w:rFonts w:ascii="Trebuchet MS" w:hAnsi="Trebuchet MS"/>
        </w:rPr>
      </w:pPr>
    </w:p>
    <w:p w:rsidR="002156F2" w:rsidRDefault="002156F2" w:rsidP="002156F2">
      <w:pPr>
        <w:spacing w:after="0"/>
        <w:ind w:firstLine="284"/>
        <w:jc w:val="both"/>
        <w:rPr>
          <w:rFonts w:ascii="Trebuchet MS" w:hAnsi="Trebuchet MS"/>
        </w:rPr>
      </w:pPr>
    </w:p>
    <w:p w:rsidR="002156F2" w:rsidRDefault="002156F2" w:rsidP="002156F2">
      <w:pPr>
        <w:spacing w:after="0"/>
        <w:ind w:firstLine="284"/>
        <w:jc w:val="both"/>
        <w:rPr>
          <w:rFonts w:ascii="Trebuchet MS" w:hAnsi="Trebuchet MS"/>
        </w:rPr>
      </w:pPr>
    </w:p>
    <w:p w:rsidR="002156F2" w:rsidRDefault="002156F2" w:rsidP="002156F2">
      <w:pPr>
        <w:spacing w:after="0"/>
        <w:ind w:firstLine="284"/>
        <w:jc w:val="both"/>
        <w:rPr>
          <w:rFonts w:ascii="Trebuchet MS" w:hAnsi="Trebuchet MS"/>
        </w:rPr>
      </w:pPr>
    </w:p>
    <w:p w:rsidR="002156F2" w:rsidRPr="00721788" w:rsidRDefault="002156F2" w:rsidP="002156F2">
      <w:pPr>
        <w:spacing w:after="0"/>
        <w:ind w:firstLine="284"/>
        <w:jc w:val="both"/>
        <w:rPr>
          <w:rFonts w:ascii="Trebuchet MS" w:hAnsi="Trebuchet MS"/>
          <w:i/>
        </w:rPr>
      </w:pPr>
      <w:r w:rsidRPr="00721788">
        <w:rPr>
          <w:rFonts w:ascii="Trebuchet MS" w:hAnsi="Trebuchet MS"/>
        </w:rPr>
        <w:t xml:space="preserve">Atribuțiile specifice fiecărui post sunt detaliate în </w:t>
      </w:r>
      <w:r w:rsidRPr="00721788">
        <w:rPr>
          <w:rFonts w:ascii="Trebuchet MS" w:hAnsi="Trebuchet MS"/>
          <w:b/>
        </w:rPr>
        <w:t>Anexa 8</w:t>
      </w:r>
      <w:r w:rsidRPr="00721788">
        <w:rPr>
          <w:rFonts w:ascii="Trebuchet MS" w:hAnsi="Trebuchet MS"/>
        </w:rPr>
        <w:t xml:space="preserve"> la SDL. Angajarea personalului se va efectua cu respectarea Codului Muncii, precum și a legislației cu incidență în reglementarea conflictului de interese.</w:t>
      </w:r>
      <w:r w:rsidRPr="00721788">
        <w:rPr>
          <w:rFonts w:ascii="Trebuchet MS" w:hAnsi="Trebuchet MS"/>
          <w:i/>
        </w:rPr>
        <w:t xml:space="preserve"> </w:t>
      </w:r>
    </w:p>
    <w:p w:rsidR="002156F2" w:rsidRPr="00721788" w:rsidRDefault="002156F2" w:rsidP="002156F2">
      <w:pPr>
        <w:tabs>
          <w:tab w:val="left" w:pos="0"/>
          <w:tab w:val="left" w:pos="360"/>
          <w:tab w:val="left" w:pos="7200"/>
        </w:tabs>
        <w:contextualSpacing/>
        <w:jc w:val="both"/>
        <w:rPr>
          <w:rFonts w:ascii="Trebuchet MS" w:hAnsi="Trebuchet MS"/>
        </w:rPr>
      </w:pPr>
      <w:r w:rsidRPr="00721788">
        <w:rPr>
          <w:rFonts w:ascii="Trebuchet MS" w:hAnsi="Trebuchet MS"/>
        </w:rPr>
        <w:tab/>
        <w:t>În situația în care volumul de lucru va fi foarte mare sau angajații GAL nu vor avea competențele necesare într-un anumit domeniu, vor fi contractați experți externi (de. ex. arhitectură,</w:t>
      </w:r>
      <w:r>
        <w:rPr>
          <w:rFonts w:ascii="Trebuchet MS" w:hAnsi="Trebuchet MS"/>
        </w:rPr>
        <w:t xml:space="preserve"> ing. Constructor,</w:t>
      </w:r>
      <w:r w:rsidRPr="00721788">
        <w:rPr>
          <w:rFonts w:ascii="Trebuchet MS" w:hAnsi="Trebuchet MS"/>
        </w:rPr>
        <w:t xml:space="preserve"> verificare tehnică</w:t>
      </w:r>
      <w:r>
        <w:rPr>
          <w:rFonts w:ascii="Trebuchet MS" w:hAnsi="Trebuchet MS"/>
        </w:rPr>
        <w:t xml:space="preserve">, verificare CP, </w:t>
      </w:r>
      <w:r w:rsidRPr="00721788">
        <w:rPr>
          <w:rFonts w:ascii="Trebuchet MS" w:hAnsi="Trebuchet MS"/>
        </w:rPr>
        <w:t xml:space="preserve"> etc.). De asemenea, alte servicii externalizate vor fi contractate pentru mentenanță site, echipamente și audit, materiale de promovare, instruiri și alte servicii sau bunuri necesare în funcție de cerințele impuse de ghidurile aferente Sub-măsurilor 19.2 și 19.4. </w:t>
      </w:r>
    </w:p>
    <w:p w:rsidR="002156F2" w:rsidRPr="00721788" w:rsidRDefault="002156F2" w:rsidP="002156F2">
      <w:pPr>
        <w:tabs>
          <w:tab w:val="left" w:pos="0"/>
          <w:tab w:val="left" w:pos="360"/>
          <w:tab w:val="left" w:pos="7200"/>
        </w:tabs>
        <w:contextualSpacing/>
        <w:jc w:val="both"/>
        <w:rPr>
          <w:rFonts w:ascii="Trebuchet MS" w:hAnsi="Trebuchet MS"/>
        </w:rPr>
      </w:pPr>
    </w:p>
    <w:p w:rsidR="002156F2" w:rsidRDefault="002156F2" w:rsidP="002156F2">
      <w:pPr>
        <w:spacing w:after="0"/>
        <w:jc w:val="both"/>
        <w:rPr>
          <w:rFonts w:ascii="Trebuchet MS" w:hAnsi="Trebuchet MS"/>
          <w:b/>
        </w:rPr>
      </w:pPr>
      <w:r>
        <w:rPr>
          <w:rFonts w:ascii="Trebuchet MS" w:hAnsi="Trebuchet MS"/>
          <w:b/>
        </w:rPr>
        <w:t>Evaluarea implementari SDL  este o sarcina obligatorie, conform Art.34/Reg.(UE) nr. 13003/2013, in acest sens, GAL DELTA DUNARII va elabora un Plan de Evaluare a SDL pentru perioada aceasta de programare.</w:t>
      </w:r>
    </w:p>
    <w:p w:rsidR="002156F2" w:rsidRPr="00FC2564" w:rsidRDefault="002156F2" w:rsidP="002156F2">
      <w:pPr>
        <w:spacing w:after="0"/>
        <w:ind w:firstLine="284"/>
        <w:jc w:val="both"/>
        <w:rPr>
          <w:rStyle w:val="Heading1Char"/>
          <w:rFonts w:ascii="Trebuchet MS" w:hAnsi="Trebuchet MS"/>
          <w:b w:val="0"/>
          <w:sz w:val="21"/>
          <w:szCs w:val="21"/>
          <w:lang w:val="fr-FR"/>
        </w:rPr>
      </w:pPr>
      <w:r w:rsidRPr="006A12F4">
        <w:rPr>
          <w:lang w:val="fr-FR"/>
        </w:rPr>
        <w:br w:type="page"/>
      </w:r>
      <w:bookmarkStart w:id="615" w:name="_Toc448304937"/>
      <w:bookmarkStart w:id="616" w:name="_Hlk178335357"/>
      <w:r w:rsidRPr="00FC2564">
        <w:rPr>
          <w:rStyle w:val="Heading1Char"/>
          <w:rFonts w:ascii="Trebuchet MS" w:hAnsi="Trebuchet MS"/>
          <w:sz w:val="21"/>
          <w:szCs w:val="21"/>
          <w:lang w:val="fr-FR"/>
        </w:rPr>
        <w:lastRenderedPageBreak/>
        <w:t xml:space="preserve">CAPITOLUL X: Planul de finanțare al strategiei </w:t>
      </w:r>
      <w:bookmarkEnd w:id="615"/>
      <w:r w:rsidRPr="00FC2564">
        <w:rPr>
          <w:rStyle w:val="Heading1Char"/>
          <w:rFonts w:ascii="Trebuchet MS" w:hAnsi="Trebuchet MS"/>
          <w:b w:val="0"/>
          <w:sz w:val="21"/>
          <w:szCs w:val="21"/>
          <w:lang w:val="fr-FR"/>
        </w:rPr>
        <w:t>– max. 1 pag.</w:t>
      </w:r>
      <w:bookmarkEnd w:id="616"/>
    </w:p>
    <w:p w:rsidR="002156F2" w:rsidRPr="00FC2564" w:rsidRDefault="002156F2" w:rsidP="002156F2">
      <w:pPr>
        <w:spacing w:after="0"/>
        <w:jc w:val="both"/>
        <w:rPr>
          <w:rFonts w:ascii="Trebuchet MS" w:hAnsi="Trebuchet MS"/>
          <w:sz w:val="21"/>
          <w:szCs w:val="21"/>
        </w:rPr>
      </w:pPr>
      <w:r w:rsidRPr="00FC2564">
        <w:rPr>
          <w:rFonts w:ascii="Trebuchet MS" w:hAnsi="Trebuchet MS"/>
          <w:b/>
          <w:sz w:val="21"/>
          <w:szCs w:val="21"/>
        </w:rPr>
        <w:t>Suma publică totală</w:t>
      </w:r>
      <w:r w:rsidRPr="00FC2564">
        <w:rPr>
          <w:rFonts w:ascii="Trebuchet MS" w:hAnsi="Trebuchet MS"/>
          <w:sz w:val="21"/>
          <w:szCs w:val="21"/>
        </w:rPr>
        <w:t xml:space="preserve"> alocată pentru implementarea strategiei de dezvoltare locală este de 2.381.420,35 Euro, care pornește de la următoarea formulă de calcul:</w:t>
      </w:r>
    </w:p>
    <w:p w:rsidR="002156F2" w:rsidRPr="00FC2564" w:rsidRDefault="002156F2">
      <w:pPr>
        <w:numPr>
          <w:ilvl w:val="0"/>
          <w:numId w:val="33"/>
        </w:numPr>
        <w:spacing w:after="0"/>
        <w:jc w:val="both"/>
        <w:rPr>
          <w:rFonts w:ascii="Trebuchet MS" w:hAnsi="Trebuchet MS"/>
          <w:b/>
          <w:sz w:val="21"/>
          <w:szCs w:val="21"/>
        </w:rPr>
      </w:pPr>
      <w:r w:rsidRPr="00FC2564">
        <w:rPr>
          <w:rFonts w:ascii="Trebuchet MS" w:hAnsi="Trebuchet MS"/>
          <w:sz w:val="21"/>
          <w:szCs w:val="21"/>
        </w:rPr>
        <w:t xml:space="preserve">19,84 Euro/locuitor * 17.224 locuitori = </w:t>
      </w:r>
      <w:r w:rsidRPr="00FC2564">
        <w:rPr>
          <w:rFonts w:ascii="Trebuchet MS" w:hAnsi="Trebuchet MS"/>
          <w:b/>
          <w:sz w:val="21"/>
          <w:szCs w:val="21"/>
        </w:rPr>
        <w:t>341.724,16 Euro</w:t>
      </w:r>
    </w:p>
    <w:p w:rsidR="002156F2" w:rsidRPr="00FC2564" w:rsidRDefault="002156F2">
      <w:pPr>
        <w:numPr>
          <w:ilvl w:val="0"/>
          <w:numId w:val="33"/>
        </w:numPr>
        <w:spacing w:after="0"/>
        <w:rPr>
          <w:rFonts w:ascii="Trebuchet MS" w:hAnsi="Trebuchet MS"/>
          <w:b/>
          <w:sz w:val="21"/>
          <w:szCs w:val="21"/>
        </w:rPr>
      </w:pPr>
      <w:r w:rsidRPr="00FC2564">
        <w:rPr>
          <w:rFonts w:ascii="Trebuchet MS" w:hAnsi="Trebuchet MS"/>
          <w:sz w:val="21"/>
          <w:szCs w:val="21"/>
        </w:rPr>
        <w:t xml:space="preserve">985,37 Euro/km² * 2.070,16 km² = </w:t>
      </w:r>
      <w:r w:rsidRPr="00FC2564">
        <w:rPr>
          <w:rFonts w:ascii="Trebuchet MS" w:hAnsi="Trebuchet MS"/>
          <w:b/>
          <w:sz w:val="21"/>
          <w:szCs w:val="21"/>
        </w:rPr>
        <w:t>2.039.873,56 Euro</w:t>
      </w:r>
      <w:r w:rsidRPr="00FC2564">
        <w:rPr>
          <w:rFonts w:ascii="Trebuchet MS" w:hAnsi="Trebuchet MS"/>
          <w:sz w:val="21"/>
          <w:szCs w:val="21"/>
        </w:rPr>
        <w:t>( valori initiale, valabile la depunerea SDL)</w:t>
      </w:r>
    </w:p>
    <w:p w:rsidR="002156F2" w:rsidRPr="00FC2564" w:rsidRDefault="002156F2" w:rsidP="002156F2">
      <w:pPr>
        <w:spacing w:after="0"/>
        <w:jc w:val="both"/>
        <w:rPr>
          <w:rFonts w:ascii="Trebuchet MS" w:hAnsi="Trebuchet MS"/>
          <w:sz w:val="21"/>
          <w:szCs w:val="21"/>
        </w:rPr>
      </w:pPr>
      <w:r w:rsidRPr="00FC2564">
        <w:rPr>
          <w:rFonts w:ascii="Trebuchet MS" w:hAnsi="Trebuchet MS"/>
          <w:sz w:val="21"/>
          <w:szCs w:val="21"/>
        </w:rPr>
        <w:t>Dupa aprobarea SDL, introducerea Componentei B</w:t>
      </w:r>
      <w:r>
        <w:rPr>
          <w:rFonts w:ascii="Trebuchet MS" w:hAnsi="Trebuchet MS"/>
          <w:sz w:val="21"/>
          <w:szCs w:val="21"/>
        </w:rPr>
        <w:t xml:space="preserve">, </w:t>
      </w:r>
      <w:r w:rsidRPr="00FC2564">
        <w:rPr>
          <w:rFonts w:ascii="Trebuchet MS" w:hAnsi="Trebuchet MS"/>
          <w:sz w:val="21"/>
          <w:szCs w:val="21"/>
        </w:rPr>
        <w:t>recalcularea sumelor</w:t>
      </w:r>
      <w:r>
        <w:rPr>
          <w:rFonts w:ascii="Trebuchet MS" w:hAnsi="Trebuchet MS"/>
          <w:sz w:val="21"/>
          <w:szCs w:val="21"/>
        </w:rPr>
        <w:t xml:space="preserve"> si</w:t>
      </w:r>
      <w:r w:rsidRPr="00FC2564">
        <w:rPr>
          <w:rFonts w:ascii="Trebuchet MS" w:hAnsi="Trebuchet MS"/>
          <w:sz w:val="21"/>
          <w:szCs w:val="21"/>
        </w:rPr>
        <w:t xml:space="preserve"> </w:t>
      </w:r>
      <w:r>
        <w:rPr>
          <w:rFonts w:ascii="Trebuchet MS" w:eastAsia="Times New Roman" w:hAnsi="Trebuchet MS" w:cs="Times New Roman"/>
          <w:noProof/>
        </w:rPr>
        <w:t>s</w:t>
      </w:r>
      <w:r w:rsidRPr="00577F5F">
        <w:rPr>
          <w:rFonts w:ascii="Trebuchet MS" w:eastAsia="Times New Roman" w:hAnsi="Trebuchet MS" w:cs="Times New Roman"/>
          <w:noProof/>
        </w:rPr>
        <w:t>uplimentarea alocarii financiare a SDL din fonduri de tranzitie</w:t>
      </w:r>
      <w:r>
        <w:rPr>
          <w:rFonts w:ascii="Trebuchet MS" w:eastAsia="Times New Roman" w:hAnsi="Trebuchet MS" w:cs="Times New Roman"/>
          <w:noProof/>
        </w:rPr>
        <w:t>,</w:t>
      </w:r>
      <w:r w:rsidRPr="00FC2564">
        <w:rPr>
          <w:rFonts w:ascii="Trebuchet MS" w:hAnsi="Trebuchet MS"/>
          <w:sz w:val="21"/>
          <w:szCs w:val="21"/>
        </w:rPr>
        <w:t xml:space="preserve"> din totalul</w:t>
      </w:r>
      <w:r>
        <w:rPr>
          <w:rFonts w:ascii="Trebuchet MS" w:hAnsi="Trebuchet MS"/>
          <w:sz w:val="21"/>
          <w:szCs w:val="21"/>
        </w:rPr>
        <w:t xml:space="preserve"> general FEADR</w:t>
      </w:r>
      <w:r w:rsidRPr="00FC2564">
        <w:rPr>
          <w:rFonts w:ascii="Trebuchet MS" w:hAnsi="Trebuchet MS"/>
          <w:sz w:val="21"/>
          <w:szCs w:val="21"/>
        </w:rPr>
        <w:t xml:space="preserve"> de </w:t>
      </w:r>
      <w:r>
        <w:rPr>
          <w:rFonts w:ascii="Trebuchet MS" w:hAnsi="Trebuchet MS"/>
          <w:sz w:val="21"/>
          <w:szCs w:val="21"/>
        </w:rPr>
        <w:t xml:space="preserve"> </w:t>
      </w:r>
      <w:r w:rsidRPr="00CD5C92">
        <w:rPr>
          <w:rFonts w:ascii="Trebuchet MS" w:hAnsi="Trebuchet MS"/>
          <w:sz w:val="21"/>
          <w:szCs w:val="21"/>
        </w:rPr>
        <w:t>3623245,8</w:t>
      </w:r>
      <w:r>
        <w:rPr>
          <w:rFonts w:ascii="Trebuchet MS" w:hAnsi="Trebuchet MS"/>
          <w:sz w:val="21"/>
          <w:szCs w:val="21"/>
        </w:rPr>
        <w:t xml:space="preserve">0 </w:t>
      </w:r>
      <w:r w:rsidRPr="00FC2564">
        <w:rPr>
          <w:rFonts w:ascii="Trebuchet MS" w:hAnsi="Trebuchet MS"/>
          <w:sz w:val="21"/>
          <w:szCs w:val="21"/>
        </w:rPr>
        <w:t xml:space="preserve">Euro, </w:t>
      </w:r>
      <w:r>
        <w:rPr>
          <w:rFonts w:ascii="Trebuchet MS" w:hAnsi="Trebuchet MS"/>
          <w:sz w:val="21"/>
          <w:szCs w:val="21"/>
        </w:rPr>
        <w:t xml:space="preserve"> 2.676.444, 94 </w:t>
      </w:r>
      <w:r w:rsidRPr="00FC2564">
        <w:rPr>
          <w:rFonts w:ascii="Trebuchet MS" w:hAnsi="Trebuchet MS"/>
          <w:sz w:val="21"/>
          <w:szCs w:val="21"/>
        </w:rPr>
        <w:t xml:space="preserve">Euro sunt alocați pentru implementarea Strategiei de Dezvoltare în cadrul Sub-măsurii 19.2 “Sprijin pentru implementarea acțiunilor în cadrul strategiei de dezvoltare locală”, iar </w:t>
      </w:r>
      <w:r>
        <w:rPr>
          <w:rFonts w:ascii="Trebuchet MS" w:hAnsi="Trebuchet MS"/>
          <w:sz w:val="21"/>
          <w:szCs w:val="21"/>
        </w:rPr>
        <w:t xml:space="preserve"> 946.800,86 </w:t>
      </w:r>
      <w:r w:rsidRPr="00FC2564">
        <w:rPr>
          <w:rFonts w:ascii="Trebuchet MS" w:hAnsi="Trebuchet MS"/>
          <w:sz w:val="21"/>
          <w:szCs w:val="21"/>
        </w:rPr>
        <w:t>Euro vor reprezenta bugetul pentru cheltuielile de funcționare și animare a teritoriului aferente Sub-măsurii 19.4 „Sprijin pentru costurile de funcționare și animare”</w:t>
      </w:r>
      <w:r>
        <w:rPr>
          <w:rFonts w:ascii="Trebuchet MS" w:hAnsi="Trebuchet MS"/>
          <w:sz w:val="21"/>
          <w:szCs w:val="21"/>
        </w:rPr>
        <w:t xml:space="preserve">, Se mai aloca, in cadrul fondurilor de tranzitie si suma de </w:t>
      </w:r>
      <w:r w:rsidRPr="00577F5F">
        <w:rPr>
          <w:rFonts w:ascii="Trebuchet MS" w:eastAsia="Times New Roman" w:hAnsi="Trebuchet MS" w:cs="Times New Roman"/>
          <w:noProof/>
        </w:rPr>
        <w:t>1</w:t>
      </w:r>
      <w:r>
        <w:rPr>
          <w:rFonts w:ascii="Trebuchet MS" w:eastAsia="Times New Roman" w:hAnsi="Trebuchet MS" w:cs="Times New Roman"/>
          <w:noProof/>
        </w:rPr>
        <w:t>6</w:t>
      </w:r>
      <w:r w:rsidRPr="00577F5F">
        <w:rPr>
          <w:rFonts w:ascii="Trebuchet MS" w:eastAsia="Times New Roman" w:hAnsi="Trebuchet MS" w:cs="Times New Roman"/>
          <w:noProof/>
        </w:rPr>
        <w:t>3.</w:t>
      </w:r>
      <w:r>
        <w:rPr>
          <w:rFonts w:ascii="Trebuchet MS" w:eastAsia="Times New Roman" w:hAnsi="Trebuchet MS" w:cs="Times New Roman"/>
          <w:noProof/>
        </w:rPr>
        <w:t>957</w:t>
      </w:r>
      <w:r w:rsidRPr="00577F5F">
        <w:rPr>
          <w:rFonts w:ascii="Trebuchet MS" w:eastAsia="Times New Roman" w:hAnsi="Trebuchet MS" w:cs="Times New Roman"/>
          <w:noProof/>
        </w:rPr>
        <w:t>,</w:t>
      </w:r>
      <w:r>
        <w:rPr>
          <w:rFonts w:ascii="Trebuchet MS" w:eastAsia="Times New Roman" w:hAnsi="Trebuchet MS" w:cs="Times New Roman"/>
          <w:noProof/>
        </w:rPr>
        <w:t>33</w:t>
      </w:r>
      <w:r w:rsidRPr="00577F5F">
        <w:rPr>
          <w:rFonts w:ascii="Trebuchet MS" w:eastAsia="Times New Roman" w:hAnsi="Trebuchet MS" w:cs="Times New Roman"/>
          <w:noProof/>
        </w:rPr>
        <w:t xml:space="preserve"> euro - valoare EURI</w:t>
      </w:r>
      <w:r>
        <w:rPr>
          <w:rFonts w:ascii="Trebuchet MS" w:eastAsia="Times New Roman" w:hAnsi="Trebuchet MS" w:cs="Times New Roman"/>
          <w:noProof/>
        </w:rPr>
        <w:t>.</w:t>
      </w:r>
    </w:p>
    <w:p w:rsidR="002156F2" w:rsidRDefault="002156F2" w:rsidP="002156F2">
      <w:pPr>
        <w:spacing w:after="0"/>
        <w:jc w:val="both"/>
        <w:rPr>
          <w:rFonts w:ascii="Trebuchet MS" w:hAnsi="Trebuchet MS"/>
          <w:sz w:val="21"/>
          <w:szCs w:val="21"/>
        </w:rPr>
      </w:pPr>
      <w:r w:rsidRPr="00FC2564">
        <w:rPr>
          <w:rFonts w:ascii="Trebuchet MS" w:hAnsi="Trebuchet MS"/>
          <w:sz w:val="21"/>
          <w:szCs w:val="21"/>
        </w:rPr>
        <w:t xml:space="preserve">În urma desfășurării întâlnirilor publice și a întâlnirilor cu partenerii pe baza nevoilor identificate, a celor rezultate din analiza SWOT și a concluziilor rezultate in urma a 3 focus-grupuri </w:t>
      </w:r>
      <w:r w:rsidRPr="00FC2564">
        <w:rPr>
          <w:rFonts w:ascii="Trebuchet MS" w:hAnsi="Trebuchet MS"/>
          <w:b/>
          <w:sz w:val="21"/>
          <w:szCs w:val="21"/>
        </w:rPr>
        <w:t>au fost ierarhizate prioritățile de dezvoltare a teritoriului GAL DELTA DUNARII</w:t>
      </w:r>
      <w:r w:rsidRPr="00FC2564">
        <w:rPr>
          <w:rFonts w:ascii="Trebuchet MS" w:hAnsi="Trebuchet MS"/>
          <w:sz w:val="21"/>
          <w:szCs w:val="21"/>
        </w:rPr>
        <w:t xml:space="preserve"> după cum urmează: </w:t>
      </w:r>
    </w:p>
    <w:p w:rsidR="002156F2" w:rsidRPr="00FA7C7D" w:rsidDel="00FE6E4D" w:rsidRDefault="002156F2">
      <w:pPr>
        <w:pStyle w:val="ListParagraph"/>
        <w:numPr>
          <w:ilvl w:val="0"/>
          <w:numId w:val="36"/>
        </w:numPr>
        <w:spacing w:after="0"/>
        <w:jc w:val="both"/>
        <w:rPr>
          <w:del w:id="617" w:author="Administrator" w:date="2024-09-27T13:17:00Z"/>
          <w:rFonts w:ascii="Trebuchet MS" w:hAnsi="Trebuchet MS"/>
          <w:sz w:val="21"/>
          <w:szCs w:val="21"/>
        </w:rPr>
      </w:pPr>
      <w:del w:id="618" w:author="Administrator" w:date="2024-09-27T13:17:00Z">
        <w:r w:rsidRPr="00FA7C7D" w:rsidDel="00FE6E4D">
          <w:rPr>
            <w:rFonts w:ascii="Trebuchet MS" w:hAnsi="Trebuchet MS"/>
          </w:rPr>
          <w:delText>Priorit</w:delText>
        </w:r>
        <w:r w:rsidDel="00FE6E4D">
          <w:rPr>
            <w:rFonts w:ascii="Trebuchet MS" w:hAnsi="Trebuchet MS"/>
          </w:rPr>
          <w:delText>atea</w:delText>
        </w:r>
        <w:r w:rsidRPr="00FA7C7D" w:rsidDel="00FE6E4D">
          <w:rPr>
            <w:rFonts w:ascii="Trebuchet MS" w:hAnsi="Trebuchet MS"/>
          </w:rPr>
          <w:delText xml:space="preserve"> </w:delText>
        </w:r>
        <w:r w:rsidDel="00FE6E4D">
          <w:rPr>
            <w:rFonts w:ascii="Trebuchet MS" w:hAnsi="Trebuchet MS"/>
          </w:rPr>
          <w:delText>P1</w:delText>
        </w:r>
        <w:r w:rsidRPr="00FA7C7D" w:rsidDel="00FE6E4D">
          <w:rPr>
            <w:rFonts w:ascii="Trebuchet MS" w:hAnsi="Trebuchet MS"/>
          </w:rPr>
          <w:delText xml:space="preserve"> ”Încurajarea transferului de cunoştinţe şi a inovării în agricultură, silvicultură şi a zonelor rurale”,</w:delText>
        </w:r>
      </w:del>
    </w:p>
    <w:p w:rsidR="002156F2" w:rsidRPr="00FC2564" w:rsidRDefault="002156F2">
      <w:pPr>
        <w:numPr>
          <w:ilvl w:val="0"/>
          <w:numId w:val="36"/>
        </w:numPr>
        <w:spacing w:after="0"/>
        <w:ind w:left="426"/>
        <w:jc w:val="both"/>
        <w:rPr>
          <w:rFonts w:ascii="Trebuchet MS" w:hAnsi="Trebuchet MS"/>
          <w:i/>
          <w:sz w:val="21"/>
          <w:szCs w:val="21"/>
        </w:rPr>
      </w:pPr>
      <w:bookmarkStart w:id="619" w:name="_Hlk178335475"/>
      <w:r w:rsidRPr="00FC2564">
        <w:rPr>
          <w:rFonts w:ascii="Trebuchet MS" w:hAnsi="Trebuchet MS"/>
          <w:b/>
          <w:sz w:val="21"/>
          <w:szCs w:val="21"/>
        </w:rPr>
        <w:t>Prioritatea</w:t>
      </w:r>
      <w:r w:rsidRPr="00FC2564">
        <w:rPr>
          <w:rFonts w:ascii="Trebuchet MS" w:hAnsi="Trebuchet MS"/>
          <w:sz w:val="21"/>
          <w:szCs w:val="21"/>
        </w:rPr>
        <w:t xml:space="preserve"> </w:t>
      </w:r>
      <w:r w:rsidRPr="00FC2564">
        <w:rPr>
          <w:rFonts w:ascii="Trebuchet MS" w:hAnsi="Trebuchet MS"/>
          <w:b/>
          <w:sz w:val="21"/>
          <w:szCs w:val="21"/>
        </w:rPr>
        <w:t>P6</w:t>
      </w:r>
      <w:r w:rsidRPr="00FC2564">
        <w:rPr>
          <w:rFonts w:ascii="Trebuchet MS" w:hAnsi="Trebuchet MS"/>
          <w:sz w:val="21"/>
          <w:szCs w:val="21"/>
        </w:rPr>
        <w:t xml:space="preserve"> </w:t>
      </w:r>
      <w:r w:rsidRPr="00FC2564">
        <w:rPr>
          <w:rFonts w:ascii="Trebuchet MS" w:hAnsi="Trebuchet MS"/>
          <w:b/>
          <w:sz w:val="21"/>
          <w:szCs w:val="21"/>
        </w:rPr>
        <w:t>„</w:t>
      </w:r>
      <w:r w:rsidRPr="00FC2564">
        <w:rPr>
          <w:rFonts w:ascii="Trebuchet MS" w:hAnsi="Trebuchet MS"/>
          <w:sz w:val="21"/>
          <w:szCs w:val="21"/>
        </w:rPr>
        <w:t>Promovarea incluziunii sociale, a reducerii sărăciei și a dezvoltării economice în zonele rurale”</w:t>
      </w:r>
    </w:p>
    <w:p w:rsidR="002156F2" w:rsidRPr="00FC2564" w:rsidRDefault="002156F2">
      <w:pPr>
        <w:numPr>
          <w:ilvl w:val="0"/>
          <w:numId w:val="36"/>
        </w:numPr>
        <w:spacing w:after="0"/>
        <w:ind w:left="426"/>
        <w:jc w:val="both"/>
        <w:rPr>
          <w:rFonts w:ascii="Trebuchet MS" w:hAnsi="Trebuchet MS"/>
          <w:sz w:val="21"/>
          <w:szCs w:val="21"/>
        </w:rPr>
      </w:pPr>
      <w:r w:rsidRPr="00FC2564">
        <w:rPr>
          <w:rFonts w:ascii="Trebuchet MS" w:hAnsi="Trebuchet MS"/>
          <w:b/>
          <w:sz w:val="21"/>
          <w:szCs w:val="21"/>
        </w:rPr>
        <w:t>Prioritatea P2 „</w:t>
      </w:r>
      <w:r w:rsidRPr="00FC2564">
        <w:rPr>
          <w:rFonts w:ascii="Trebuchet MS" w:hAnsi="Trebuchet MS"/>
          <w:sz w:val="21"/>
          <w:szCs w:val="21"/>
        </w:rPr>
        <w:t>Creșterea viabilității exploatațiilor și a competitivității tuturor tipurilor de agricultură în toate regiunile și promovarea tehnologiilor agricole inovatoare si a gestionării durabile a pădurilor”</w:t>
      </w:r>
    </w:p>
    <w:p w:rsidR="002156F2" w:rsidRPr="00FC2564" w:rsidRDefault="002156F2" w:rsidP="002156F2">
      <w:pPr>
        <w:spacing w:after="0"/>
        <w:ind w:left="66"/>
        <w:jc w:val="both"/>
        <w:rPr>
          <w:rFonts w:ascii="Trebuchet MS" w:hAnsi="Trebuchet MS"/>
          <w:sz w:val="21"/>
          <w:szCs w:val="21"/>
        </w:rPr>
      </w:pPr>
      <w:r w:rsidRPr="00FC2564">
        <w:rPr>
          <w:rFonts w:ascii="Trebuchet MS" w:hAnsi="Trebuchet MS"/>
          <w:b/>
          <w:sz w:val="21"/>
          <w:szCs w:val="21"/>
        </w:rPr>
        <w:t>Ierarhizarea priorităților</w:t>
      </w:r>
      <w:r w:rsidRPr="00FC2564">
        <w:rPr>
          <w:rFonts w:ascii="Trebuchet MS" w:hAnsi="Trebuchet MS"/>
          <w:sz w:val="21"/>
          <w:szCs w:val="21"/>
        </w:rPr>
        <w:t xml:space="preserve"> este reflectată și în planul de finanțare:</w:t>
      </w:r>
    </w:p>
    <w:p w:rsidR="002156F2" w:rsidRPr="00AA1C33" w:rsidRDefault="002156F2">
      <w:pPr>
        <w:numPr>
          <w:ilvl w:val="0"/>
          <w:numId w:val="33"/>
        </w:numPr>
        <w:spacing w:after="0"/>
        <w:ind w:left="426"/>
        <w:jc w:val="both"/>
        <w:rPr>
          <w:rFonts w:ascii="Trebuchet MS" w:hAnsi="Trebuchet MS"/>
          <w:sz w:val="21"/>
          <w:szCs w:val="21"/>
        </w:rPr>
      </w:pPr>
      <w:r w:rsidRPr="00FC2564">
        <w:rPr>
          <w:rFonts w:ascii="Trebuchet MS" w:hAnsi="Trebuchet MS"/>
          <w:b/>
          <w:sz w:val="21"/>
          <w:szCs w:val="21"/>
        </w:rPr>
        <w:t>P6</w:t>
      </w:r>
      <w:r w:rsidRPr="00FC2564">
        <w:rPr>
          <w:rFonts w:ascii="Trebuchet MS" w:hAnsi="Trebuchet MS"/>
          <w:sz w:val="21"/>
          <w:szCs w:val="21"/>
        </w:rPr>
        <w:t xml:space="preserve"> are o alocare de </w:t>
      </w:r>
      <w:r>
        <w:rPr>
          <w:rFonts w:ascii="Trebuchet MS" w:hAnsi="Trebuchet MS"/>
          <w:b/>
          <w:sz w:val="21"/>
          <w:szCs w:val="21"/>
        </w:rPr>
        <w:t xml:space="preserve"> 68,</w:t>
      </w:r>
      <w:ins w:id="620" w:author="GAL-2" w:date="2024-09-30T11:50:00Z">
        <w:r w:rsidR="00FA4B13" w:rsidDel="00FA4B13">
          <w:rPr>
            <w:rFonts w:ascii="Trebuchet MS" w:hAnsi="Trebuchet MS"/>
            <w:b/>
            <w:sz w:val="21"/>
            <w:szCs w:val="21"/>
          </w:rPr>
          <w:t xml:space="preserve"> </w:t>
        </w:r>
      </w:ins>
      <w:del w:id="621" w:author="GAL-2" w:date="2024-09-30T11:50:00Z">
        <w:r w:rsidDel="00FA4B13">
          <w:rPr>
            <w:rFonts w:ascii="Trebuchet MS" w:hAnsi="Trebuchet MS"/>
            <w:b/>
            <w:sz w:val="21"/>
            <w:szCs w:val="21"/>
          </w:rPr>
          <w:delText>46</w:delText>
        </w:r>
      </w:del>
      <w:ins w:id="622" w:author="GAL-2" w:date="2024-09-30T11:50:00Z">
        <w:r w:rsidR="00FA4B13">
          <w:rPr>
            <w:rFonts w:ascii="Trebuchet MS" w:hAnsi="Trebuchet MS"/>
            <w:b/>
            <w:sz w:val="21"/>
            <w:szCs w:val="21"/>
          </w:rPr>
          <w:t xml:space="preserve"> 96 </w:t>
        </w:r>
      </w:ins>
      <w:r>
        <w:rPr>
          <w:rFonts w:ascii="Trebuchet MS" w:hAnsi="Trebuchet MS"/>
          <w:b/>
          <w:sz w:val="21"/>
          <w:szCs w:val="21"/>
        </w:rPr>
        <w:t xml:space="preserve">% </w:t>
      </w:r>
      <w:r w:rsidRPr="00AA1C33">
        <w:rPr>
          <w:rFonts w:ascii="Trebuchet MS" w:hAnsi="Trebuchet MS"/>
          <w:sz w:val="21"/>
          <w:szCs w:val="21"/>
        </w:rPr>
        <w:t xml:space="preserve">din total alocare SDL, </w:t>
      </w:r>
    </w:p>
    <w:p w:rsidR="002156F2" w:rsidRDefault="002156F2">
      <w:pPr>
        <w:numPr>
          <w:ilvl w:val="0"/>
          <w:numId w:val="33"/>
        </w:numPr>
        <w:spacing w:after="0"/>
        <w:ind w:left="426"/>
        <w:jc w:val="both"/>
        <w:rPr>
          <w:rFonts w:ascii="Trebuchet MS" w:hAnsi="Trebuchet MS"/>
          <w:sz w:val="21"/>
          <w:szCs w:val="21"/>
        </w:rPr>
      </w:pPr>
      <w:r w:rsidRPr="00FC2564">
        <w:rPr>
          <w:rFonts w:ascii="Trebuchet MS" w:hAnsi="Trebuchet MS"/>
          <w:b/>
          <w:sz w:val="21"/>
          <w:szCs w:val="21"/>
        </w:rPr>
        <w:t>P2</w:t>
      </w:r>
      <w:r w:rsidRPr="00FC2564">
        <w:rPr>
          <w:rFonts w:ascii="Trebuchet MS" w:hAnsi="Trebuchet MS"/>
          <w:sz w:val="21"/>
          <w:szCs w:val="21"/>
        </w:rPr>
        <w:t xml:space="preserve"> are o alocare de </w:t>
      </w:r>
      <w:r>
        <w:rPr>
          <w:rFonts w:ascii="Trebuchet MS" w:hAnsi="Trebuchet MS"/>
          <w:b/>
          <w:sz w:val="21"/>
          <w:szCs w:val="21"/>
        </w:rPr>
        <w:t xml:space="preserve"> 4,</w:t>
      </w:r>
      <w:del w:id="623" w:author="GAL-2" w:date="2024-09-30T11:50:00Z">
        <w:r w:rsidDel="00FA4B13">
          <w:rPr>
            <w:rFonts w:ascii="Trebuchet MS" w:hAnsi="Trebuchet MS"/>
            <w:b/>
            <w:sz w:val="21"/>
            <w:szCs w:val="21"/>
          </w:rPr>
          <w:delText>97</w:delText>
        </w:r>
      </w:del>
      <w:ins w:id="624" w:author="GAL-2" w:date="2024-09-30T11:50:00Z">
        <w:r w:rsidR="00FA4B13">
          <w:rPr>
            <w:rFonts w:ascii="Trebuchet MS" w:hAnsi="Trebuchet MS"/>
            <w:b/>
            <w:sz w:val="21"/>
            <w:szCs w:val="21"/>
          </w:rPr>
          <w:t xml:space="preserve"> 91</w:t>
        </w:r>
      </w:ins>
      <w:r>
        <w:rPr>
          <w:rFonts w:ascii="Trebuchet MS" w:hAnsi="Trebuchet MS"/>
          <w:b/>
          <w:sz w:val="21"/>
          <w:szCs w:val="21"/>
        </w:rPr>
        <w:t xml:space="preserve"> </w:t>
      </w:r>
      <w:r w:rsidRPr="00FC2564">
        <w:rPr>
          <w:rFonts w:ascii="Trebuchet MS" w:hAnsi="Trebuchet MS"/>
          <w:b/>
          <w:sz w:val="21"/>
          <w:szCs w:val="21"/>
        </w:rPr>
        <w:t xml:space="preserve">% </w:t>
      </w:r>
      <w:r w:rsidRPr="00FC2564">
        <w:rPr>
          <w:rFonts w:ascii="Trebuchet MS" w:hAnsi="Trebuchet MS"/>
          <w:sz w:val="21"/>
          <w:szCs w:val="21"/>
        </w:rPr>
        <w:t>din total alocare SDL,</w:t>
      </w:r>
    </w:p>
    <w:p w:rsidR="002156F2" w:rsidRPr="00FC2564" w:rsidRDefault="002156F2">
      <w:pPr>
        <w:numPr>
          <w:ilvl w:val="0"/>
          <w:numId w:val="33"/>
        </w:numPr>
        <w:spacing w:after="0"/>
        <w:ind w:left="426"/>
        <w:jc w:val="both"/>
        <w:rPr>
          <w:rFonts w:ascii="Trebuchet MS" w:hAnsi="Trebuchet MS"/>
          <w:sz w:val="21"/>
          <w:szCs w:val="21"/>
        </w:rPr>
      </w:pPr>
      <w:del w:id="625" w:author="GAL-2" w:date="2024-10-17T12:04:00Z">
        <w:r w:rsidDel="00684631">
          <w:rPr>
            <w:rFonts w:ascii="Trebuchet MS" w:hAnsi="Trebuchet MS"/>
            <w:b/>
            <w:sz w:val="21"/>
            <w:szCs w:val="21"/>
          </w:rPr>
          <w:delText>P1 are o alocare de 0,44</w:delText>
        </w:r>
      </w:del>
      <w:ins w:id="626" w:author="Administrator" w:date="2024-09-27T13:16:00Z">
        <w:del w:id="627" w:author="GAL-2" w:date="2024-10-17T12:04:00Z">
          <w:r w:rsidR="00FE6E4D" w:rsidDel="00684631">
            <w:rPr>
              <w:rFonts w:ascii="Trebuchet MS" w:hAnsi="Trebuchet MS"/>
              <w:b/>
              <w:sz w:val="21"/>
              <w:szCs w:val="21"/>
            </w:rPr>
            <w:delText xml:space="preserve">0 </w:delText>
          </w:r>
        </w:del>
      </w:ins>
      <w:del w:id="628" w:author="GAL-2" w:date="2024-10-17T12:04:00Z">
        <w:r w:rsidDel="00684631">
          <w:rPr>
            <w:rFonts w:ascii="Trebuchet MS" w:hAnsi="Trebuchet MS"/>
            <w:b/>
            <w:sz w:val="21"/>
            <w:szCs w:val="21"/>
          </w:rPr>
          <w:delText>% din total alocare SDL,</w:delText>
        </w:r>
        <w:r w:rsidRPr="00FC2564" w:rsidDel="00684631">
          <w:rPr>
            <w:rFonts w:ascii="Trebuchet MS" w:hAnsi="Trebuchet MS"/>
            <w:sz w:val="21"/>
            <w:szCs w:val="21"/>
          </w:rPr>
          <w:delText xml:space="preserve"> </w:delText>
        </w:r>
      </w:del>
    </w:p>
    <w:p w:rsidR="002156F2" w:rsidRDefault="002156F2" w:rsidP="002156F2">
      <w:pPr>
        <w:spacing w:after="0"/>
        <w:ind w:left="426"/>
        <w:jc w:val="both"/>
        <w:rPr>
          <w:rFonts w:ascii="Trebuchet MS" w:hAnsi="Trebuchet MS"/>
          <w:sz w:val="21"/>
          <w:szCs w:val="21"/>
        </w:rPr>
      </w:pPr>
      <w:r w:rsidRPr="00FC2564">
        <w:rPr>
          <w:rFonts w:ascii="Trebuchet MS" w:hAnsi="Trebuchet MS"/>
          <w:sz w:val="21"/>
          <w:szCs w:val="21"/>
        </w:rPr>
        <w:t>Sumele estimative alocate în cadrul măsurilor sunt prezentate mai jos:</w:t>
      </w:r>
    </w:p>
    <w:p w:rsidR="002156F2" w:rsidRPr="00FC2564" w:rsidRDefault="002156F2" w:rsidP="002156F2">
      <w:pPr>
        <w:spacing w:after="0"/>
        <w:ind w:left="426"/>
        <w:jc w:val="both"/>
        <w:rPr>
          <w:rFonts w:ascii="Trebuchet MS" w:hAnsi="Trebuchet MS"/>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75"/>
        <w:gridCol w:w="4175"/>
      </w:tblGrid>
      <w:tr w:rsidR="002156F2" w:rsidRPr="00194274" w:rsidTr="00841A06">
        <w:trPr>
          <w:trHeight w:val="879"/>
        </w:trPr>
        <w:tc>
          <w:tcPr>
            <w:tcW w:w="4175" w:type="dxa"/>
            <w:shd w:val="clear" w:color="auto" w:fill="auto"/>
          </w:tcPr>
          <w:p w:rsidR="002156F2" w:rsidRPr="00194274" w:rsidRDefault="002156F2" w:rsidP="00841A06">
            <w:pPr>
              <w:spacing w:after="0"/>
              <w:jc w:val="both"/>
              <w:rPr>
                <w:rFonts w:ascii="Trebuchet MS" w:hAnsi="Trebuchet MS"/>
              </w:rPr>
            </w:pPr>
            <w:r w:rsidRPr="00194274">
              <w:rPr>
                <w:rFonts w:ascii="Trebuchet MS" w:hAnsi="Trebuchet MS"/>
                <w:b/>
              </w:rPr>
              <w:t xml:space="preserve">M1/2B </w:t>
            </w:r>
            <w:r w:rsidRPr="00194274">
              <w:rPr>
                <w:rFonts w:ascii="Trebuchet MS" w:hAnsi="Trebuchet MS"/>
              </w:rPr>
              <w:t>–</w:t>
            </w:r>
            <w:del w:id="629" w:author="GAL-2" w:date="2024-09-30T11:05:00Z">
              <w:r w:rsidRPr="00194274" w:rsidDel="0096229F">
                <w:rPr>
                  <w:rFonts w:ascii="Trebuchet MS" w:hAnsi="Trebuchet MS"/>
                </w:rPr>
                <w:delText xml:space="preserve"> </w:delText>
              </w:r>
              <w:r w:rsidDel="0096229F">
                <w:rPr>
                  <w:rFonts w:ascii="Trebuchet MS" w:hAnsi="Trebuchet MS"/>
                </w:rPr>
                <w:delText>180.000</w:delText>
              </w:r>
              <w:r w:rsidRPr="00194274" w:rsidDel="0096229F">
                <w:rPr>
                  <w:rFonts w:ascii="Trebuchet MS" w:hAnsi="Trebuchet MS"/>
                </w:rPr>
                <w:delText xml:space="preserve"> </w:delText>
              </w:r>
            </w:del>
            <w:ins w:id="630" w:author="GAL-2" w:date="2024-09-30T11:06:00Z">
              <w:r w:rsidR="00C52B81" w:rsidRPr="00C52B81">
                <w:rPr>
                  <w:rFonts w:ascii="Trebuchet MS" w:hAnsi="Trebuchet MS"/>
                  <w:b/>
                  <w:rPrChange w:id="631" w:author="GAL-2" w:date="2024-09-30T11:06:00Z">
                    <w:rPr>
                      <w:rFonts w:ascii="Trebuchet MS" w:hAnsi="Trebuchet MS"/>
                    </w:rPr>
                  </w:rPrChange>
                </w:rPr>
                <w:t>177.777,78</w:t>
              </w:r>
              <w:r w:rsidR="0096229F">
                <w:rPr>
                  <w:rFonts w:ascii="Trebuchet MS" w:hAnsi="Trebuchet MS"/>
                </w:rPr>
                <w:t xml:space="preserve"> </w:t>
              </w:r>
            </w:ins>
            <w:r w:rsidRPr="00194274">
              <w:rPr>
                <w:rFonts w:ascii="Trebuchet MS" w:hAnsi="Trebuchet MS"/>
              </w:rPr>
              <w:t>de euro;</w:t>
            </w:r>
            <w:r w:rsidRPr="00ED37DA">
              <w:rPr>
                <w:rFonts w:ascii="Trebuchet MS" w:hAnsi="Trebuchet MS"/>
              </w:rPr>
              <w:t xml:space="preserve"> Pentru aceasta masura se aloca din fonduri EURI suma de </w:t>
            </w:r>
            <w:r>
              <w:rPr>
                <w:rFonts w:ascii="Trebuchet MS" w:hAnsi="Trebuchet MS"/>
              </w:rPr>
              <w:t>8</w:t>
            </w:r>
            <w:r w:rsidRPr="00ED37DA">
              <w:rPr>
                <w:rFonts w:ascii="Trebuchet MS" w:hAnsi="Trebuchet MS"/>
              </w:rPr>
              <w:t>0.000 Euro</w:t>
            </w:r>
          </w:p>
          <w:p w:rsidR="002156F2" w:rsidRPr="00194274" w:rsidRDefault="002156F2" w:rsidP="00841A06">
            <w:pPr>
              <w:spacing w:after="0"/>
              <w:jc w:val="both"/>
              <w:rPr>
                <w:rFonts w:ascii="Trebuchet MS" w:hAnsi="Trebuchet MS"/>
              </w:rPr>
            </w:pPr>
            <w:r w:rsidRPr="00194274">
              <w:rPr>
                <w:rFonts w:ascii="Trebuchet MS" w:hAnsi="Trebuchet MS"/>
                <w:b/>
              </w:rPr>
              <w:t>M 2/6A</w:t>
            </w:r>
            <w:r w:rsidRPr="00194274">
              <w:rPr>
                <w:rFonts w:ascii="Trebuchet MS" w:hAnsi="Trebuchet MS"/>
              </w:rPr>
              <w:t xml:space="preserve"> –</w:t>
            </w:r>
            <w:r>
              <w:rPr>
                <w:rFonts w:ascii="Trebuchet MS" w:hAnsi="Trebuchet MS"/>
              </w:rPr>
              <w:t xml:space="preserve"> 640.000 </w:t>
            </w:r>
            <w:r w:rsidRPr="00194274">
              <w:rPr>
                <w:rFonts w:ascii="Trebuchet MS" w:hAnsi="Trebuchet MS"/>
              </w:rPr>
              <w:t>de euro;</w:t>
            </w:r>
          </w:p>
          <w:p w:rsidR="002156F2" w:rsidRPr="00194274" w:rsidRDefault="002156F2" w:rsidP="00841A06">
            <w:pPr>
              <w:rPr>
                <w:rFonts w:ascii="Trebuchet MS" w:hAnsi="Trebuchet MS"/>
              </w:rPr>
            </w:pPr>
            <w:r w:rsidRPr="00194274">
              <w:rPr>
                <w:rFonts w:ascii="Trebuchet MS" w:hAnsi="Trebuchet MS"/>
                <w:b/>
              </w:rPr>
              <w:t>M 3/6A</w:t>
            </w:r>
            <w:r w:rsidRPr="00194274">
              <w:rPr>
                <w:rFonts w:ascii="Trebuchet MS" w:hAnsi="Trebuchet MS"/>
              </w:rPr>
              <w:t xml:space="preserve"> –</w:t>
            </w:r>
            <w:r>
              <w:rPr>
                <w:rFonts w:ascii="Trebuchet MS" w:hAnsi="Trebuchet MS"/>
              </w:rPr>
              <w:t xml:space="preserve">  </w:t>
            </w:r>
            <w:ins w:id="632" w:author="Administrator" w:date="2024-09-27T11:32:00Z">
              <w:r w:rsidR="004D026D">
                <w:rPr>
                  <w:rFonts w:ascii="Trebuchet MS" w:hAnsi="Trebuchet MS"/>
                </w:rPr>
                <w:t xml:space="preserve"> 779.238,32 </w:t>
              </w:r>
            </w:ins>
            <w:del w:id="633" w:author="Administrator" w:date="2024-09-27T11:32:00Z">
              <w:r w:rsidRPr="008505A2" w:rsidDel="004D026D">
                <w:rPr>
                  <w:rFonts w:ascii="Trebuchet MS" w:hAnsi="Trebuchet MS"/>
                </w:rPr>
                <w:delText xml:space="preserve">781.499,90 </w:delText>
              </w:r>
              <w:r w:rsidDel="004D026D">
                <w:rPr>
                  <w:rFonts w:ascii="Trebuchet MS" w:hAnsi="Trebuchet MS"/>
                </w:rPr>
                <w:delText xml:space="preserve"> </w:delText>
              </w:r>
            </w:del>
            <w:r w:rsidRPr="00194274">
              <w:rPr>
                <w:rFonts w:ascii="Trebuchet MS" w:hAnsi="Trebuchet MS"/>
              </w:rPr>
              <w:t>de euro;</w:t>
            </w:r>
            <w:r w:rsidRPr="00971EAF">
              <w:rPr>
                <w:rFonts w:ascii="Trebuchet MS" w:hAnsi="Trebuchet MS"/>
              </w:rPr>
              <w:t xml:space="preserve"> </w:t>
            </w:r>
            <w:r w:rsidRPr="00ED37DA">
              <w:rPr>
                <w:rFonts w:ascii="Trebuchet MS" w:hAnsi="Trebuchet MS"/>
              </w:rPr>
              <w:t>Pentru aceasta masura se aloca din fonduri EURI suma de</w:t>
            </w:r>
            <w:r w:rsidRPr="00971EAF">
              <w:rPr>
                <w:rFonts w:ascii="Trebuchet MS" w:hAnsi="Trebuchet MS"/>
              </w:rPr>
              <w:t xml:space="preserve"> </w:t>
            </w:r>
            <w:ins w:id="634" w:author="Administrator" w:date="2024-09-27T15:15:00Z">
              <w:r w:rsidR="00A4172A">
                <w:rPr>
                  <w:rFonts w:ascii="Trebuchet MS" w:hAnsi="Trebuchet MS"/>
                </w:rPr>
                <w:t xml:space="preserve"> </w:t>
              </w:r>
            </w:ins>
            <w:r>
              <w:rPr>
                <w:rFonts w:ascii="Trebuchet MS" w:hAnsi="Trebuchet MS"/>
              </w:rPr>
              <w:t>83</w:t>
            </w:r>
            <w:r w:rsidRPr="00971EAF">
              <w:rPr>
                <w:rFonts w:ascii="Trebuchet MS" w:hAnsi="Trebuchet MS"/>
              </w:rPr>
              <w:t>.</w:t>
            </w:r>
            <w:r>
              <w:rPr>
                <w:rFonts w:ascii="Trebuchet MS" w:hAnsi="Trebuchet MS"/>
              </w:rPr>
              <w:t>957,33</w:t>
            </w:r>
            <w:r w:rsidRPr="00971EAF">
              <w:rPr>
                <w:rFonts w:ascii="Trebuchet MS" w:hAnsi="Trebuchet MS"/>
              </w:rPr>
              <w:t xml:space="preserve"> Euro</w:t>
            </w:r>
            <w:r>
              <w:rPr>
                <w:rFonts w:ascii="Trebuchet MS" w:hAnsi="Trebuchet MS"/>
              </w:rPr>
              <w:t>.</w:t>
            </w:r>
          </w:p>
        </w:tc>
        <w:tc>
          <w:tcPr>
            <w:tcW w:w="4175" w:type="dxa"/>
            <w:shd w:val="clear" w:color="auto" w:fill="auto"/>
          </w:tcPr>
          <w:p w:rsidR="002156F2" w:rsidRPr="00194274" w:rsidDel="005A7E6B" w:rsidRDefault="002156F2" w:rsidP="00841A06">
            <w:pPr>
              <w:spacing w:after="0"/>
              <w:jc w:val="both"/>
              <w:rPr>
                <w:del w:id="635" w:author="GAL-2" w:date="2024-10-02T21:09:00Z"/>
                <w:rFonts w:ascii="Trebuchet MS" w:hAnsi="Trebuchet MS"/>
              </w:rPr>
            </w:pPr>
            <w:del w:id="636" w:author="GAL-2" w:date="2024-10-02T21:09:00Z">
              <w:r w:rsidRPr="00194274" w:rsidDel="005A7E6B">
                <w:rPr>
                  <w:rFonts w:ascii="Trebuchet MS" w:hAnsi="Trebuchet MS"/>
                  <w:b/>
                </w:rPr>
                <w:delText>M 4/6B</w:delText>
              </w:r>
              <w:r w:rsidRPr="00194274" w:rsidDel="005A7E6B">
                <w:rPr>
                  <w:rFonts w:ascii="Trebuchet MS" w:hAnsi="Trebuchet MS"/>
                </w:rPr>
                <w:delText xml:space="preserve">–  </w:delText>
              </w:r>
              <w:r w:rsidDel="005A7E6B">
                <w:rPr>
                  <w:rFonts w:ascii="Trebuchet MS" w:hAnsi="Trebuchet MS"/>
                </w:rPr>
                <w:delText xml:space="preserve"> 50.000</w:delText>
              </w:r>
              <w:r w:rsidRPr="00194274" w:rsidDel="005A7E6B">
                <w:rPr>
                  <w:rFonts w:ascii="Trebuchet MS" w:hAnsi="Trebuchet MS"/>
                </w:rPr>
                <w:delText xml:space="preserve"> de euro;</w:delText>
              </w:r>
            </w:del>
          </w:p>
          <w:p w:rsidR="002156F2" w:rsidRPr="00194274" w:rsidRDefault="002156F2" w:rsidP="00841A06">
            <w:pPr>
              <w:spacing w:after="0"/>
              <w:jc w:val="both"/>
              <w:rPr>
                <w:rFonts w:ascii="Trebuchet MS" w:hAnsi="Trebuchet MS"/>
              </w:rPr>
            </w:pPr>
            <w:r w:rsidRPr="00194274">
              <w:rPr>
                <w:rFonts w:ascii="Trebuchet MS" w:hAnsi="Trebuchet MS"/>
                <w:b/>
              </w:rPr>
              <w:t xml:space="preserve">M 5/6B </w:t>
            </w:r>
            <w:r w:rsidRPr="00194274">
              <w:rPr>
                <w:rFonts w:ascii="Trebuchet MS" w:hAnsi="Trebuchet MS"/>
              </w:rPr>
              <w:t xml:space="preserve">–   </w:t>
            </w:r>
            <w:r>
              <w:rPr>
                <w:rFonts w:ascii="Trebuchet MS" w:hAnsi="Trebuchet MS"/>
              </w:rPr>
              <w:t xml:space="preserve"> </w:t>
            </w:r>
            <w:ins w:id="637" w:author="Administrator" w:date="2024-09-27T11:34:00Z">
              <w:r w:rsidR="004D026D">
                <w:rPr>
                  <w:rFonts w:ascii="Trebuchet MS" w:hAnsi="Trebuchet MS"/>
                </w:rPr>
                <w:t xml:space="preserve">40.868,54 </w:t>
              </w:r>
            </w:ins>
            <w:del w:id="638" w:author="Administrator" w:date="2024-09-27T11:34:00Z">
              <w:r w:rsidDel="004D026D">
                <w:rPr>
                  <w:rFonts w:ascii="Trebuchet MS" w:hAnsi="Trebuchet MS"/>
                </w:rPr>
                <w:delText>47.596,9</w:delText>
              </w:r>
              <w:r w:rsidRPr="00194274" w:rsidDel="004D026D">
                <w:rPr>
                  <w:rFonts w:ascii="Trebuchet MS" w:hAnsi="Trebuchet MS"/>
                </w:rPr>
                <w:delText xml:space="preserve"> </w:delText>
              </w:r>
            </w:del>
            <w:r w:rsidRPr="00194274">
              <w:rPr>
                <w:rFonts w:ascii="Trebuchet MS" w:hAnsi="Trebuchet MS"/>
              </w:rPr>
              <w:t>de euro;</w:t>
            </w:r>
          </w:p>
          <w:p w:rsidR="002156F2" w:rsidRDefault="002156F2" w:rsidP="00841A06">
            <w:pPr>
              <w:spacing w:after="0"/>
              <w:jc w:val="both"/>
              <w:rPr>
                <w:rFonts w:ascii="Trebuchet MS" w:hAnsi="Trebuchet MS"/>
              </w:rPr>
            </w:pPr>
            <w:r w:rsidRPr="00194274">
              <w:rPr>
                <w:rFonts w:ascii="Trebuchet MS" w:hAnsi="Trebuchet MS"/>
                <w:b/>
              </w:rPr>
              <w:t>M 6/6B</w:t>
            </w:r>
            <w:r w:rsidRPr="00194274">
              <w:rPr>
                <w:rFonts w:ascii="Trebuchet MS" w:hAnsi="Trebuchet MS"/>
              </w:rPr>
              <w:t xml:space="preserve"> – </w:t>
            </w:r>
            <w:r>
              <w:rPr>
                <w:rFonts w:ascii="Trebuchet MS" w:hAnsi="Trebuchet MS"/>
              </w:rPr>
              <w:t xml:space="preserve">  </w:t>
            </w:r>
            <w:ins w:id="639" w:author="Administrator" w:date="2024-09-17T09:24:00Z">
              <w:r w:rsidR="00BC4B20">
                <w:rPr>
                  <w:rFonts w:ascii="Trebuchet MS" w:hAnsi="Trebuchet MS"/>
                </w:rPr>
                <w:t xml:space="preserve"> </w:t>
              </w:r>
            </w:ins>
            <w:del w:id="640" w:author="GAL-2" w:date="2024-09-30T11:45:00Z">
              <w:r w:rsidRPr="00357549" w:rsidDel="00204528">
                <w:rPr>
                  <w:rFonts w:ascii="Trebuchet MS" w:hAnsi="Trebuchet MS"/>
                </w:rPr>
                <w:delText xml:space="preserve">871.348,14 </w:delText>
              </w:r>
            </w:del>
            <w:ins w:id="641" w:author="GAL-2" w:date="2024-09-30T11:45:00Z">
              <w:r w:rsidR="00204528">
                <w:rPr>
                  <w:rFonts w:ascii="Trebuchet MS" w:hAnsi="Trebuchet MS"/>
                </w:rPr>
                <w:t>9</w:t>
              </w:r>
            </w:ins>
            <w:ins w:id="642" w:author="GAL-2" w:date="2024-10-02T21:08:00Z">
              <w:r w:rsidR="005A7E6B">
                <w:rPr>
                  <w:rFonts w:ascii="Trebuchet MS" w:hAnsi="Trebuchet MS"/>
                </w:rPr>
                <w:t>50</w:t>
              </w:r>
            </w:ins>
            <w:ins w:id="643" w:author="GAL-2" w:date="2024-09-30T11:45:00Z">
              <w:r w:rsidR="00204528">
                <w:rPr>
                  <w:rFonts w:ascii="Trebuchet MS" w:hAnsi="Trebuchet MS"/>
                </w:rPr>
                <w:t xml:space="preserve">.280,30 </w:t>
              </w:r>
            </w:ins>
            <w:r w:rsidRPr="00194274">
              <w:rPr>
                <w:rFonts w:ascii="Trebuchet MS" w:hAnsi="Trebuchet MS"/>
              </w:rPr>
              <w:t>de euro;</w:t>
            </w:r>
          </w:p>
          <w:p w:rsidR="002156F2" w:rsidDel="004D026D" w:rsidRDefault="002156F2" w:rsidP="00841A06">
            <w:pPr>
              <w:spacing w:after="0"/>
              <w:jc w:val="both"/>
              <w:rPr>
                <w:del w:id="644" w:author="Administrator" w:date="2024-09-27T11:36:00Z"/>
                <w:rFonts w:ascii="Trebuchet MS" w:hAnsi="Trebuchet MS"/>
              </w:rPr>
            </w:pPr>
            <w:del w:id="645" w:author="Administrator" w:date="2024-09-27T11:36:00Z">
              <w:r w:rsidDel="004D026D">
                <w:rPr>
                  <w:rFonts w:ascii="Trebuchet MS" w:hAnsi="Trebuchet MS"/>
                </w:rPr>
                <w:delText>M7/1A- 16.000 de euro</w:delText>
              </w:r>
            </w:del>
          </w:p>
          <w:p w:rsidR="00B53D5E" w:rsidRDefault="002156F2">
            <w:pPr>
              <w:spacing w:after="0"/>
              <w:jc w:val="both"/>
              <w:rPr>
                <w:rFonts w:ascii="Trebuchet MS" w:hAnsi="Trebuchet MS"/>
              </w:rPr>
            </w:pPr>
            <w:r>
              <w:rPr>
                <w:rFonts w:ascii="Trebuchet MS" w:hAnsi="Trebuchet MS"/>
              </w:rPr>
              <w:t xml:space="preserve">M8/6B- </w:t>
            </w:r>
            <w:del w:id="646" w:author="GAL-2" w:date="2024-09-30T11:05:00Z">
              <w:r w:rsidDel="0096229F">
                <w:rPr>
                  <w:rFonts w:ascii="Trebuchet MS" w:hAnsi="Trebuchet MS"/>
                </w:rPr>
                <w:delText>90.000</w:delText>
              </w:r>
            </w:del>
            <w:ins w:id="647" w:author="GAL-2" w:date="2024-09-30T11:05:00Z">
              <w:r w:rsidR="0096229F">
                <w:rPr>
                  <w:rFonts w:ascii="Trebuchet MS" w:hAnsi="Trebuchet MS"/>
                </w:rPr>
                <w:t xml:space="preserve"> 88.280</w:t>
              </w:r>
            </w:ins>
            <w:r>
              <w:rPr>
                <w:rFonts w:ascii="Trebuchet MS" w:hAnsi="Trebuchet MS"/>
              </w:rPr>
              <w:t xml:space="preserve"> de euro</w:t>
            </w:r>
          </w:p>
        </w:tc>
      </w:tr>
      <w:bookmarkEnd w:id="619"/>
    </w:tbl>
    <w:p w:rsidR="002156F2" w:rsidRDefault="002156F2" w:rsidP="002156F2">
      <w:pPr>
        <w:spacing w:after="0"/>
        <w:ind w:left="720"/>
        <w:jc w:val="both"/>
        <w:rPr>
          <w:rFonts w:ascii="Trebuchet MS" w:hAnsi="Trebuchet MS"/>
        </w:rPr>
      </w:pPr>
    </w:p>
    <w:p w:rsidR="00C753C9" w:rsidRDefault="00C753C9" w:rsidP="002156F2">
      <w:pPr>
        <w:spacing w:after="0"/>
        <w:ind w:left="720"/>
        <w:jc w:val="both"/>
        <w:rPr>
          <w:rFonts w:ascii="Trebuchet MS" w:hAnsi="Trebuchet MS"/>
        </w:rPr>
      </w:pPr>
    </w:p>
    <w:p w:rsidR="00C753C9" w:rsidRDefault="00C753C9" w:rsidP="002156F2">
      <w:pPr>
        <w:spacing w:after="0"/>
        <w:ind w:left="720"/>
        <w:jc w:val="both"/>
        <w:rPr>
          <w:rFonts w:ascii="Trebuchet MS" w:hAnsi="Trebuchet MS"/>
        </w:rPr>
      </w:pPr>
    </w:p>
    <w:p w:rsidR="00C753C9" w:rsidRDefault="00C753C9" w:rsidP="002156F2">
      <w:pPr>
        <w:spacing w:after="0"/>
        <w:ind w:left="720"/>
        <w:jc w:val="both"/>
        <w:rPr>
          <w:rFonts w:ascii="Trebuchet MS" w:hAnsi="Trebuchet MS"/>
        </w:rPr>
      </w:pPr>
    </w:p>
    <w:p w:rsidR="00C753C9" w:rsidRDefault="00C753C9" w:rsidP="002156F2">
      <w:pPr>
        <w:spacing w:after="0"/>
        <w:ind w:left="720"/>
        <w:jc w:val="both"/>
        <w:rPr>
          <w:rFonts w:ascii="Trebuchet MS" w:hAnsi="Trebuchet MS"/>
        </w:rPr>
      </w:pPr>
    </w:p>
    <w:p w:rsidR="00C753C9" w:rsidRDefault="00C753C9" w:rsidP="002156F2">
      <w:pPr>
        <w:spacing w:after="0"/>
        <w:ind w:left="720"/>
        <w:jc w:val="both"/>
        <w:rPr>
          <w:rFonts w:ascii="Trebuchet MS" w:hAnsi="Trebuchet MS"/>
        </w:rPr>
      </w:pPr>
    </w:p>
    <w:p w:rsidR="00C753C9" w:rsidRDefault="00C753C9" w:rsidP="002156F2">
      <w:pPr>
        <w:spacing w:after="0"/>
        <w:ind w:left="720"/>
        <w:jc w:val="both"/>
        <w:rPr>
          <w:rFonts w:ascii="Trebuchet MS" w:hAnsi="Trebuchet MS"/>
        </w:rPr>
      </w:pPr>
    </w:p>
    <w:p w:rsidR="00C753C9" w:rsidRDefault="00C753C9" w:rsidP="002156F2">
      <w:pPr>
        <w:spacing w:after="0"/>
        <w:ind w:left="720"/>
        <w:jc w:val="both"/>
        <w:rPr>
          <w:rFonts w:ascii="Trebuchet MS" w:hAnsi="Trebuchet MS"/>
        </w:rPr>
      </w:pPr>
    </w:p>
    <w:p w:rsidR="00C753C9" w:rsidRDefault="00C753C9" w:rsidP="002156F2">
      <w:pPr>
        <w:spacing w:after="0"/>
        <w:ind w:left="720"/>
        <w:jc w:val="both"/>
        <w:rPr>
          <w:rFonts w:ascii="Trebuchet MS" w:hAnsi="Trebuchet MS"/>
        </w:rPr>
      </w:pPr>
    </w:p>
    <w:p w:rsidR="00C753C9" w:rsidRDefault="00C753C9" w:rsidP="002156F2">
      <w:pPr>
        <w:spacing w:after="0"/>
        <w:ind w:left="720"/>
        <w:jc w:val="both"/>
        <w:rPr>
          <w:rFonts w:ascii="Trebuchet MS" w:hAnsi="Trebuchet MS"/>
        </w:rPr>
      </w:pPr>
    </w:p>
    <w:p w:rsidR="00816E56" w:rsidRDefault="00816E56" w:rsidP="00684631">
      <w:pPr>
        <w:spacing w:after="0"/>
        <w:jc w:val="both"/>
        <w:rPr>
          <w:rFonts w:ascii="Trebuchet MS" w:hAnsi="Trebuchet MS"/>
        </w:rPr>
        <w:sectPr w:rsidR="00816E56" w:rsidSect="00841A06">
          <w:headerReference w:type="default" r:id="rId9"/>
          <w:footerReference w:type="default" r:id="rId10"/>
          <w:pgSz w:w="11906" w:h="16838" w:code="9"/>
          <w:pgMar w:top="1418" w:right="1418" w:bottom="992" w:left="1418" w:header="284" w:footer="510" w:gutter="0"/>
          <w:paperSrc w:first="260"/>
          <w:pgNumType w:start="0"/>
          <w:cols w:space="708"/>
          <w:docGrid w:linePitch="360"/>
        </w:sectPr>
      </w:pPr>
    </w:p>
    <w:p w:rsidR="00A068D0" w:rsidRDefault="00A068D0" w:rsidP="00A068D0">
      <w:pPr>
        <w:spacing w:after="0"/>
        <w:jc w:val="both"/>
        <w:rPr>
          <w:rFonts w:ascii="Trebuchet MS" w:hAnsi="Trebuchet MS"/>
        </w:rPr>
      </w:pPr>
      <w:bookmarkStart w:id="648" w:name="_Hlk178335535"/>
      <w:r w:rsidRPr="00200B7F">
        <w:rPr>
          <w:rFonts w:ascii="Trebuchet MS" w:hAnsi="Trebuchet MS"/>
        </w:rPr>
        <w:lastRenderedPageBreak/>
        <w:t xml:space="preserve">Planul de finanțare constituie </w:t>
      </w:r>
      <w:r w:rsidRPr="00200B7F">
        <w:rPr>
          <w:rFonts w:ascii="Trebuchet MS" w:hAnsi="Trebuchet MS"/>
          <w:b/>
        </w:rPr>
        <w:t>Anexa 4</w:t>
      </w:r>
      <w:r w:rsidRPr="00200B7F">
        <w:rPr>
          <w:rFonts w:ascii="Trebuchet MS" w:hAnsi="Trebuchet MS"/>
        </w:rPr>
        <w:t xml:space="preserve"> la SDL</w:t>
      </w:r>
      <w:bookmarkEnd w:id="648"/>
      <w:r w:rsidRPr="00200B7F">
        <w:rPr>
          <w:rFonts w:ascii="Trebuchet MS" w:hAnsi="Trebuchet MS"/>
        </w:rPr>
        <w:t>.</w:t>
      </w:r>
      <w:r>
        <w:rPr>
          <w:rFonts w:ascii="Trebuchet MS" w:hAnsi="Trebuchet MS"/>
        </w:rPr>
        <w:tab/>
      </w:r>
    </w:p>
    <w:tbl>
      <w:tblPr>
        <w:tblW w:w="10284" w:type="dxa"/>
        <w:tblLook w:val="04A0"/>
      </w:tblPr>
      <w:tblGrid>
        <w:gridCol w:w="1193"/>
        <w:gridCol w:w="418"/>
        <w:gridCol w:w="679"/>
        <w:gridCol w:w="1454"/>
        <w:gridCol w:w="1298"/>
        <w:gridCol w:w="873"/>
        <w:gridCol w:w="1374"/>
        <w:gridCol w:w="16"/>
        <w:gridCol w:w="1113"/>
        <w:gridCol w:w="485"/>
        <w:gridCol w:w="887"/>
        <w:gridCol w:w="494"/>
      </w:tblGrid>
      <w:tr w:rsidR="00A068D0" w:rsidRPr="00C31442" w:rsidTr="00F6606C">
        <w:trPr>
          <w:gridAfter w:val="1"/>
          <w:wAfter w:w="494" w:type="dxa"/>
          <w:trHeight w:val="560"/>
        </w:trPr>
        <w:tc>
          <w:tcPr>
            <w:tcW w:w="3744" w:type="dxa"/>
            <w:gridSpan w:val="4"/>
            <w:tcBorders>
              <w:top w:val="single" w:sz="4" w:space="0" w:color="7F7F7F"/>
              <w:left w:val="single" w:sz="4" w:space="0" w:color="7F7F7F"/>
              <w:bottom w:val="nil"/>
              <w:right w:val="single" w:sz="4" w:space="0" w:color="7F7F7F"/>
            </w:tcBorders>
            <w:shd w:val="clear" w:color="auto" w:fill="auto"/>
            <w:noWrap/>
            <w:vAlign w:val="bottom"/>
            <w:hideMark/>
          </w:tcPr>
          <w:p w:rsidR="00A068D0" w:rsidRPr="00F5059B" w:rsidRDefault="00A068D0" w:rsidP="00F6606C">
            <w:pPr>
              <w:spacing w:after="0"/>
              <w:jc w:val="both"/>
              <w:rPr>
                <w:rFonts w:ascii="Trebuchet MS" w:hAnsi="Trebuchet MS"/>
                <w:b/>
                <w:bCs/>
                <w:sz w:val="18"/>
                <w:szCs w:val="18"/>
                <w:lang w:val="en-US"/>
              </w:rPr>
            </w:pPr>
            <w:r w:rsidRPr="00B40040">
              <w:rPr>
                <w:rFonts w:ascii="Trebuchet MS" w:hAnsi="Trebuchet MS"/>
                <w:b/>
                <w:bCs/>
                <w:sz w:val="18"/>
                <w:szCs w:val="18"/>
                <w:lang w:val="en-US"/>
              </w:rPr>
              <w:t>ANEXA 4T - Planul de finanțare TRANZIȚIE - FEADR</w:t>
            </w:r>
          </w:p>
        </w:tc>
        <w:tc>
          <w:tcPr>
            <w:tcW w:w="1298" w:type="dxa"/>
            <w:tcBorders>
              <w:top w:val="nil"/>
              <w:left w:val="nil"/>
              <w:bottom w:val="nil"/>
              <w:right w:val="nil"/>
            </w:tcBorders>
            <w:shd w:val="clear" w:color="auto" w:fill="auto"/>
            <w:noWrap/>
            <w:vAlign w:val="bottom"/>
            <w:hideMark/>
          </w:tcPr>
          <w:p w:rsidR="00A068D0" w:rsidRPr="00FA7C7D" w:rsidRDefault="00A068D0" w:rsidP="00F6606C">
            <w:pPr>
              <w:spacing w:after="0"/>
              <w:ind w:firstLine="360"/>
              <w:jc w:val="both"/>
              <w:rPr>
                <w:rFonts w:ascii="Trebuchet MS" w:hAnsi="Trebuchet MS"/>
                <w:sz w:val="16"/>
                <w:szCs w:val="16"/>
                <w:lang w:val="en-US"/>
              </w:rPr>
            </w:pPr>
          </w:p>
        </w:tc>
        <w:tc>
          <w:tcPr>
            <w:tcW w:w="873" w:type="dxa"/>
            <w:tcBorders>
              <w:top w:val="nil"/>
              <w:left w:val="nil"/>
              <w:bottom w:val="nil"/>
              <w:right w:val="nil"/>
            </w:tcBorders>
            <w:shd w:val="clear" w:color="auto" w:fill="auto"/>
            <w:noWrap/>
            <w:vAlign w:val="bottom"/>
            <w:hideMark/>
          </w:tcPr>
          <w:p w:rsidR="00A068D0" w:rsidRPr="00FA7C7D" w:rsidRDefault="00A068D0" w:rsidP="00F6606C">
            <w:pPr>
              <w:spacing w:after="0"/>
              <w:ind w:firstLine="360"/>
              <w:jc w:val="both"/>
              <w:rPr>
                <w:rFonts w:ascii="Trebuchet MS" w:hAnsi="Trebuchet MS"/>
                <w:sz w:val="16"/>
                <w:szCs w:val="16"/>
                <w:lang w:val="en-US"/>
              </w:rPr>
            </w:pPr>
          </w:p>
        </w:tc>
        <w:tc>
          <w:tcPr>
            <w:tcW w:w="2503" w:type="dxa"/>
            <w:gridSpan w:val="3"/>
            <w:tcBorders>
              <w:top w:val="nil"/>
              <w:left w:val="nil"/>
              <w:bottom w:val="nil"/>
              <w:right w:val="nil"/>
            </w:tcBorders>
            <w:shd w:val="clear" w:color="auto" w:fill="auto"/>
            <w:noWrap/>
            <w:vAlign w:val="bottom"/>
            <w:hideMark/>
          </w:tcPr>
          <w:p w:rsidR="00A068D0" w:rsidRPr="00FA7C7D" w:rsidRDefault="00A068D0" w:rsidP="00F6606C">
            <w:pPr>
              <w:spacing w:after="0"/>
              <w:ind w:firstLine="360"/>
              <w:jc w:val="both"/>
              <w:rPr>
                <w:rFonts w:ascii="Trebuchet MS" w:hAnsi="Trebuchet MS"/>
                <w:sz w:val="16"/>
                <w:szCs w:val="16"/>
                <w:lang w:val="en-US"/>
              </w:rPr>
            </w:pPr>
          </w:p>
        </w:tc>
        <w:tc>
          <w:tcPr>
            <w:tcW w:w="1372" w:type="dxa"/>
            <w:gridSpan w:val="2"/>
            <w:tcBorders>
              <w:top w:val="nil"/>
              <w:left w:val="nil"/>
              <w:bottom w:val="nil"/>
              <w:right w:val="nil"/>
            </w:tcBorders>
            <w:shd w:val="clear" w:color="auto" w:fill="auto"/>
            <w:noWrap/>
            <w:vAlign w:val="bottom"/>
            <w:hideMark/>
          </w:tcPr>
          <w:p w:rsidR="00A068D0" w:rsidRPr="00FA7C7D" w:rsidRDefault="00A068D0" w:rsidP="00F6606C">
            <w:pPr>
              <w:spacing w:after="0"/>
              <w:ind w:firstLine="360"/>
              <w:jc w:val="both"/>
              <w:rPr>
                <w:rFonts w:ascii="Trebuchet MS" w:hAnsi="Trebuchet MS"/>
                <w:sz w:val="16"/>
                <w:szCs w:val="16"/>
                <w:lang w:val="en-US"/>
              </w:rPr>
            </w:pPr>
          </w:p>
        </w:tc>
      </w:tr>
      <w:tr w:rsidR="00A068D0" w:rsidRPr="00C31442" w:rsidTr="00F6606C">
        <w:trPr>
          <w:gridAfter w:val="1"/>
          <w:wAfter w:w="494" w:type="dxa"/>
          <w:trHeight w:val="59"/>
        </w:trPr>
        <w:tc>
          <w:tcPr>
            <w:tcW w:w="1193" w:type="dxa"/>
            <w:tcBorders>
              <w:top w:val="nil"/>
              <w:left w:val="single" w:sz="4" w:space="0" w:color="7F7F7F"/>
              <w:bottom w:val="nil"/>
              <w:right w:val="single" w:sz="4" w:space="0" w:color="7F7F7F"/>
            </w:tcBorders>
            <w:shd w:val="clear" w:color="auto" w:fill="auto"/>
            <w:noWrap/>
            <w:vAlign w:val="bottom"/>
            <w:hideMark/>
          </w:tcPr>
          <w:p w:rsidR="00A068D0" w:rsidRPr="00FA7C7D" w:rsidRDefault="00A068D0" w:rsidP="00F6606C">
            <w:pPr>
              <w:spacing w:after="0"/>
              <w:ind w:firstLine="360"/>
              <w:jc w:val="both"/>
              <w:rPr>
                <w:rFonts w:ascii="Trebuchet MS" w:hAnsi="Trebuchet MS"/>
                <w:b/>
                <w:bCs/>
                <w:sz w:val="16"/>
                <w:szCs w:val="16"/>
                <w:lang w:val="en-US"/>
              </w:rPr>
            </w:pPr>
            <w:r w:rsidRPr="00FA7C7D">
              <w:rPr>
                <w:rFonts w:ascii="Trebuchet MS" w:hAnsi="Trebuchet MS"/>
                <w:b/>
                <w:bCs/>
                <w:sz w:val="16"/>
                <w:szCs w:val="16"/>
                <w:lang w:val="en-US"/>
              </w:rPr>
              <w:t> </w:t>
            </w:r>
          </w:p>
        </w:tc>
        <w:tc>
          <w:tcPr>
            <w:tcW w:w="1097" w:type="dxa"/>
            <w:gridSpan w:val="2"/>
            <w:tcBorders>
              <w:top w:val="nil"/>
              <w:left w:val="nil"/>
              <w:bottom w:val="nil"/>
              <w:right w:val="nil"/>
            </w:tcBorders>
            <w:shd w:val="clear" w:color="auto" w:fill="auto"/>
            <w:noWrap/>
            <w:vAlign w:val="bottom"/>
            <w:hideMark/>
          </w:tcPr>
          <w:p w:rsidR="00A068D0" w:rsidRPr="00FA7C7D" w:rsidRDefault="00A068D0" w:rsidP="00F6606C">
            <w:pPr>
              <w:spacing w:after="0"/>
              <w:ind w:firstLine="360"/>
              <w:jc w:val="both"/>
              <w:rPr>
                <w:rFonts w:ascii="Trebuchet MS" w:hAnsi="Trebuchet MS"/>
                <w:b/>
                <w:bCs/>
                <w:sz w:val="16"/>
                <w:szCs w:val="16"/>
                <w:lang w:val="en-US"/>
              </w:rPr>
            </w:pPr>
          </w:p>
        </w:tc>
        <w:tc>
          <w:tcPr>
            <w:tcW w:w="1454" w:type="dxa"/>
            <w:tcBorders>
              <w:top w:val="nil"/>
              <w:left w:val="nil"/>
              <w:bottom w:val="nil"/>
              <w:right w:val="nil"/>
            </w:tcBorders>
            <w:shd w:val="clear" w:color="auto" w:fill="auto"/>
            <w:noWrap/>
            <w:vAlign w:val="bottom"/>
            <w:hideMark/>
          </w:tcPr>
          <w:p w:rsidR="00A068D0" w:rsidRPr="00FA7C7D" w:rsidRDefault="00A068D0" w:rsidP="00F6606C">
            <w:pPr>
              <w:spacing w:after="0"/>
              <w:ind w:firstLine="360"/>
              <w:jc w:val="both"/>
              <w:rPr>
                <w:rFonts w:ascii="Trebuchet MS" w:hAnsi="Trebuchet MS"/>
                <w:sz w:val="16"/>
                <w:szCs w:val="16"/>
                <w:lang w:val="en-US"/>
              </w:rPr>
            </w:pPr>
          </w:p>
        </w:tc>
        <w:tc>
          <w:tcPr>
            <w:tcW w:w="1298" w:type="dxa"/>
            <w:tcBorders>
              <w:top w:val="nil"/>
              <w:left w:val="nil"/>
              <w:bottom w:val="nil"/>
              <w:right w:val="nil"/>
            </w:tcBorders>
            <w:shd w:val="clear" w:color="auto" w:fill="auto"/>
            <w:noWrap/>
            <w:vAlign w:val="bottom"/>
            <w:hideMark/>
          </w:tcPr>
          <w:p w:rsidR="00A068D0" w:rsidRPr="00FA7C7D" w:rsidRDefault="00A068D0" w:rsidP="00F6606C">
            <w:pPr>
              <w:spacing w:after="0"/>
              <w:ind w:firstLine="360"/>
              <w:jc w:val="both"/>
              <w:rPr>
                <w:rFonts w:ascii="Trebuchet MS" w:hAnsi="Trebuchet MS"/>
                <w:sz w:val="16"/>
                <w:szCs w:val="16"/>
                <w:lang w:val="en-US"/>
              </w:rPr>
            </w:pPr>
          </w:p>
        </w:tc>
        <w:tc>
          <w:tcPr>
            <w:tcW w:w="873" w:type="dxa"/>
            <w:tcBorders>
              <w:top w:val="nil"/>
              <w:left w:val="nil"/>
              <w:bottom w:val="nil"/>
              <w:right w:val="nil"/>
            </w:tcBorders>
            <w:shd w:val="clear" w:color="auto" w:fill="auto"/>
            <w:noWrap/>
            <w:vAlign w:val="bottom"/>
            <w:hideMark/>
          </w:tcPr>
          <w:p w:rsidR="00A068D0" w:rsidRPr="00FA7C7D" w:rsidRDefault="00A068D0" w:rsidP="00F6606C">
            <w:pPr>
              <w:spacing w:after="0"/>
              <w:ind w:firstLine="360"/>
              <w:jc w:val="both"/>
              <w:rPr>
                <w:rFonts w:ascii="Trebuchet MS" w:hAnsi="Trebuchet MS"/>
                <w:sz w:val="16"/>
                <w:szCs w:val="16"/>
                <w:lang w:val="en-US"/>
              </w:rPr>
            </w:pPr>
          </w:p>
        </w:tc>
        <w:tc>
          <w:tcPr>
            <w:tcW w:w="2503" w:type="dxa"/>
            <w:gridSpan w:val="3"/>
            <w:tcBorders>
              <w:top w:val="nil"/>
              <w:left w:val="nil"/>
              <w:bottom w:val="nil"/>
              <w:right w:val="nil"/>
            </w:tcBorders>
            <w:shd w:val="clear" w:color="auto" w:fill="auto"/>
            <w:noWrap/>
            <w:vAlign w:val="bottom"/>
            <w:hideMark/>
          </w:tcPr>
          <w:p w:rsidR="00A068D0" w:rsidRPr="00FA7C7D" w:rsidRDefault="00A068D0" w:rsidP="00F6606C">
            <w:pPr>
              <w:spacing w:after="0"/>
              <w:ind w:firstLine="360"/>
              <w:jc w:val="both"/>
              <w:rPr>
                <w:rFonts w:ascii="Trebuchet MS" w:hAnsi="Trebuchet MS"/>
                <w:sz w:val="16"/>
                <w:szCs w:val="16"/>
                <w:lang w:val="en-US"/>
              </w:rPr>
            </w:pPr>
          </w:p>
        </w:tc>
        <w:tc>
          <w:tcPr>
            <w:tcW w:w="1372" w:type="dxa"/>
            <w:gridSpan w:val="2"/>
            <w:tcBorders>
              <w:top w:val="nil"/>
              <w:left w:val="nil"/>
              <w:bottom w:val="nil"/>
              <w:right w:val="nil"/>
            </w:tcBorders>
            <w:shd w:val="clear" w:color="auto" w:fill="auto"/>
            <w:noWrap/>
            <w:vAlign w:val="bottom"/>
            <w:hideMark/>
          </w:tcPr>
          <w:p w:rsidR="00A068D0" w:rsidRPr="00FA7C7D" w:rsidRDefault="00A068D0" w:rsidP="00F6606C">
            <w:pPr>
              <w:spacing w:after="0"/>
              <w:ind w:firstLine="360"/>
              <w:jc w:val="both"/>
              <w:rPr>
                <w:rFonts w:ascii="Trebuchet MS" w:hAnsi="Trebuchet MS"/>
                <w:sz w:val="16"/>
                <w:szCs w:val="16"/>
                <w:lang w:val="en-US"/>
              </w:rPr>
            </w:pPr>
          </w:p>
        </w:tc>
      </w:tr>
      <w:tr w:rsidR="00A068D0" w:rsidRPr="00C31442" w:rsidTr="00F6606C">
        <w:trPr>
          <w:gridAfter w:val="1"/>
          <w:wAfter w:w="494" w:type="dxa"/>
          <w:trHeight w:val="800"/>
        </w:trPr>
        <w:tc>
          <w:tcPr>
            <w:tcW w:w="1193" w:type="dxa"/>
            <w:tcBorders>
              <w:top w:val="single" w:sz="4" w:space="0" w:color="auto"/>
              <w:left w:val="single" w:sz="4" w:space="0" w:color="auto"/>
              <w:bottom w:val="single" w:sz="4" w:space="0" w:color="auto"/>
              <w:right w:val="single" w:sz="4" w:space="0" w:color="auto"/>
            </w:tcBorders>
            <w:shd w:val="clear" w:color="000000" w:fill="FFCC99"/>
            <w:hideMark/>
          </w:tcPr>
          <w:p w:rsidR="00A068D0" w:rsidRDefault="00A068D0" w:rsidP="00F6606C">
            <w:pPr>
              <w:spacing w:after="0" w:line="240" w:lineRule="auto"/>
              <w:ind w:firstLine="360"/>
              <w:rPr>
                <w:rFonts w:ascii="Trebuchet MS" w:hAnsi="Trebuchet MS"/>
                <w:b/>
                <w:bCs/>
                <w:sz w:val="16"/>
                <w:szCs w:val="16"/>
                <w:lang w:val="en-US"/>
              </w:rPr>
            </w:pPr>
            <w:r w:rsidRPr="00FA7C7D">
              <w:rPr>
                <w:rFonts w:ascii="Trebuchet MS" w:hAnsi="Trebuchet MS"/>
                <w:b/>
                <w:bCs/>
                <w:sz w:val="16"/>
                <w:szCs w:val="16"/>
                <w:lang w:val="en-US"/>
              </w:rPr>
              <w:t>Suprafață TERITORIU GAL (km²)</w:t>
            </w:r>
          </w:p>
        </w:tc>
        <w:tc>
          <w:tcPr>
            <w:tcW w:w="1097" w:type="dxa"/>
            <w:gridSpan w:val="2"/>
            <w:tcBorders>
              <w:top w:val="single" w:sz="4" w:space="0" w:color="7F7F7F"/>
              <w:left w:val="nil"/>
              <w:bottom w:val="single" w:sz="4" w:space="0" w:color="7F7F7F"/>
              <w:right w:val="single" w:sz="4" w:space="0" w:color="7F7F7F"/>
            </w:tcBorders>
            <w:shd w:val="clear" w:color="000000" w:fill="FFCC99"/>
            <w:hideMark/>
          </w:tcPr>
          <w:p w:rsidR="00A068D0" w:rsidRDefault="00A068D0" w:rsidP="00F6606C">
            <w:pPr>
              <w:spacing w:after="0" w:line="240" w:lineRule="auto"/>
              <w:ind w:firstLine="360"/>
              <w:rPr>
                <w:rFonts w:ascii="Trebuchet MS" w:hAnsi="Trebuchet MS"/>
                <w:b/>
                <w:bCs/>
                <w:sz w:val="16"/>
                <w:szCs w:val="16"/>
                <w:lang w:val="en-US"/>
              </w:rPr>
            </w:pPr>
            <w:r w:rsidRPr="00FA7C7D">
              <w:rPr>
                <w:rFonts w:ascii="Trebuchet MS" w:hAnsi="Trebuchet MS"/>
                <w:b/>
                <w:bCs/>
                <w:sz w:val="16"/>
                <w:szCs w:val="16"/>
                <w:lang w:val="en-US"/>
              </w:rPr>
              <w:t>Populație TERITORIU GAL (nr. locuitori)</w:t>
            </w:r>
          </w:p>
        </w:tc>
        <w:tc>
          <w:tcPr>
            <w:tcW w:w="1454" w:type="dxa"/>
            <w:tcBorders>
              <w:top w:val="single" w:sz="4" w:space="0" w:color="7F7F7F"/>
              <w:left w:val="nil"/>
              <w:bottom w:val="single" w:sz="4" w:space="0" w:color="7F7F7F"/>
              <w:right w:val="single" w:sz="4" w:space="0" w:color="7F7F7F"/>
            </w:tcBorders>
            <w:shd w:val="clear" w:color="000000" w:fill="FFCC99"/>
            <w:hideMark/>
          </w:tcPr>
          <w:p w:rsidR="00A068D0" w:rsidRDefault="00A068D0" w:rsidP="00F6606C">
            <w:pPr>
              <w:spacing w:after="0" w:line="240" w:lineRule="auto"/>
              <w:ind w:firstLine="360"/>
              <w:rPr>
                <w:rFonts w:ascii="Trebuchet MS" w:hAnsi="Trebuchet MS"/>
                <w:b/>
                <w:bCs/>
                <w:sz w:val="16"/>
                <w:szCs w:val="16"/>
                <w:lang w:val="en-US"/>
              </w:rPr>
            </w:pPr>
            <w:r w:rsidRPr="00FA7C7D">
              <w:rPr>
                <w:rFonts w:ascii="Trebuchet MS" w:hAnsi="Trebuchet MS"/>
                <w:b/>
                <w:bCs/>
                <w:sz w:val="16"/>
                <w:szCs w:val="16"/>
                <w:lang w:val="en-US"/>
              </w:rPr>
              <w:t>VALOARE TOTALĂ SDL (19.2 + 19.4) (EURO)</w:t>
            </w:r>
          </w:p>
        </w:tc>
        <w:tc>
          <w:tcPr>
            <w:tcW w:w="1298" w:type="dxa"/>
            <w:tcBorders>
              <w:top w:val="nil"/>
              <w:left w:val="nil"/>
              <w:bottom w:val="nil"/>
              <w:right w:val="nil"/>
            </w:tcBorders>
            <w:shd w:val="clear" w:color="auto" w:fill="auto"/>
            <w:noWrap/>
            <w:vAlign w:val="bottom"/>
            <w:hideMark/>
          </w:tcPr>
          <w:p w:rsidR="00A068D0" w:rsidRPr="00FA7C7D" w:rsidRDefault="00A068D0" w:rsidP="00F6606C">
            <w:pPr>
              <w:spacing w:after="0"/>
              <w:ind w:firstLine="360"/>
              <w:jc w:val="both"/>
              <w:rPr>
                <w:rFonts w:ascii="Trebuchet MS" w:hAnsi="Trebuchet MS"/>
                <w:b/>
                <w:bCs/>
                <w:sz w:val="16"/>
                <w:szCs w:val="16"/>
                <w:lang w:val="en-US"/>
              </w:rPr>
            </w:pPr>
          </w:p>
        </w:tc>
        <w:tc>
          <w:tcPr>
            <w:tcW w:w="873" w:type="dxa"/>
            <w:tcBorders>
              <w:top w:val="nil"/>
              <w:left w:val="nil"/>
              <w:bottom w:val="nil"/>
              <w:right w:val="nil"/>
            </w:tcBorders>
            <w:shd w:val="clear" w:color="auto" w:fill="auto"/>
            <w:noWrap/>
            <w:vAlign w:val="bottom"/>
            <w:hideMark/>
          </w:tcPr>
          <w:p w:rsidR="00A068D0" w:rsidRPr="00FA7C7D" w:rsidRDefault="00A068D0" w:rsidP="00F6606C">
            <w:pPr>
              <w:spacing w:after="0"/>
              <w:ind w:firstLine="360"/>
              <w:jc w:val="both"/>
              <w:rPr>
                <w:rFonts w:ascii="Trebuchet MS" w:hAnsi="Trebuchet MS"/>
                <w:sz w:val="16"/>
                <w:szCs w:val="16"/>
                <w:lang w:val="en-US"/>
              </w:rPr>
            </w:pPr>
          </w:p>
        </w:tc>
        <w:tc>
          <w:tcPr>
            <w:tcW w:w="2503" w:type="dxa"/>
            <w:gridSpan w:val="3"/>
            <w:tcBorders>
              <w:top w:val="nil"/>
              <w:left w:val="nil"/>
              <w:bottom w:val="nil"/>
              <w:right w:val="nil"/>
            </w:tcBorders>
            <w:shd w:val="clear" w:color="auto" w:fill="auto"/>
            <w:noWrap/>
            <w:vAlign w:val="bottom"/>
            <w:hideMark/>
          </w:tcPr>
          <w:p w:rsidR="00A068D0" w:rsidRPr="00FA7C7D" w:rsidRDefault="00A068D0" w:rsidP="00F6606C">
            <w:pPr>
              <w:spacing w:after="0"/>
              <w:ind w:firstLine="360"/>
              <w:jc w:val="both"/>
              <w:rPr>
                <w:rFonts w:ascii="Trebuchet MS" w:hAnsi="Trebuchet MS"/>
                <w:sz w:val="16"/>
                <w:szCs w:val="16"/>
                <w:lang w:val="en-US"/>
              </w:rPr>
            </w:pPr>
          </w:p>
        </w:tc>
        <w:tc>
          <w:tcPr>
            <w:tcW w:w="1372" w:type="dxa"/>
            <w:gridSpan w:val="2"/>
            <w:tcBorders>
              <w:top w:val="nil"/>
              <w:left w:val="nil"/>
              <w:bottom w:val="nil"/>
              <w:right w:val="nil"/>
            </w:tcBorders>
            <w:shd w:val="clear" w:color="auto" w:fill="auto"/>
            <w:noWrap/>
            <w:vAlign w:val="bottom"/>
            <w:hideMark/>
          </w:tcPr>
          <w:p w:rsidR="00A068D0" w:rsidRPr="00FA7C7D" w:rsidRDefault="00A068D0" w:rsidP="00F6606C">
            <w:pPr>
              <w:spacing w:after="0"/>
              <w:ind w:firstLine="360"/>
              <w:jc w:val="both"/>
              <w:rPr>
                <w:rFonts w:ascii="Trebuchet MS" w:hAnsi="Trebuchet MS"/>
                <w:sz w:val="16"/>
                <w:szCs w:val="16"/>
                <w:lang w:val="en-US"/>
              </w:rPr>
            </w:pPr>
          </w:p>
        </w:tc>
      </w:tr>
      <w:tr w:rsidR="00A068D0" w:rsidRPr="00C31442" w:rsidTr="00F6606C">
        <w:trPr>
          <w:gridAfter w:val="1"/>
          <w:wAfter w:w="494" w:type="dxa"/>
          <w:trHeight w:val="321"/>
        </w:trPr>
        <w:tc>
          <w:tcPr>
            <w:tcW w:w="1193" w:type="dxa"/>
            <w:tcBorders>
              <w:top w:val="nil"/>
              <w:left w:val="single" w:sz="4" w:space="0" w:color="auto"/>
              <w:bottom w:val="single" w:sz="4" w:space="0" w:color="auto"/>
              <w:right w:val="single" w:sz="4" w:space="0" w:color="auto"/>
            </w:tcBorders>
            <w:shd w:val="clear" w:color="auto" w:fill="auto"/>
            <w:vAlign w:val="bottom"/>
            <w:hideMark/>
          </w:tcPr>
          <w:p w:rsidR="00A068D0" w:rsidRPr="00FA7C7D" w:rsidRDefault="00A068D0" w:rsidP="00F6606C">
            <w:pPr>
              <w:spacing w:after="0"/>
              <w:ind w:firstLine="360"/>
              <w:jc w:val="both"/>
              <w:rPr>
                <w:rFonts w:ascii="Trebuchet MS" w:hAnsi="Trebuchet MS"/>
                <w:b/>
                <w:bCs/>
                <w:sz w:val="16"/>
                <w:szCs w:val="16"/>
                <w:lang w:val="en-US"/>
              </w:rPr>
            </w:pPr>
            <w:r>
              <w:rPr>
                <w:rFonts w:ascii="Trebuchet MS" w:hAnsi="Trebuchet MS"/>
                <w:b/>
                <w:bCs/>
                <w:sz w:val="16"/>
                <w:szCs w:val="16"/>
                <w:lang w:val="en-US"/>
              </w:rPr>
              <w:t>2</w:t>
            </w:r>
            <w:r w:rsidRPr="00FA7C7D">
              <w:rPr>
                <w:rFonts w:ascii="Trebuchet MS" w:hAnsi="Trebuchet MS"/>
                <w:b/>
                <w:bCs/>
                <w:sz w:val="16"/>
                <w:szCs w:val="16"/>
                <w:lang w:val="en-US"/>
              </w:rPr>
              <w:t>070</w:t>
            </w:r>
          </w:p>
        </w:tc>
        <w:tc>
          <w:tcPr>
            <w:tcW w:w="1097" w:type="dxa"/>
            <w:gridSpan w:val="2"/>
            <w:tcBorders>
              <w:top w:val="nil"/>
              <w:left w:val="nil"/>
              <w:bottom w:val="single" w:sz="4" w:space="0" w:color="7F7F7F"/>
              <w:right w:val="single" w:sz="4" w:space="0" w:color="7F7F7F"/>
            </w:tcBorders>
            <w:shd w:val="clear" w:color="auto" w:fill="auto"/>
            <w:vAlign w:val="bottom"/>
            <w:hideMark/>
          </w:tcPr>
          <w:p w:rsidR="00A068D0" w:rsidRDefault="00A068D0" w:rsidP="00F6606C">
            <w:pPr>
              <w:spacing w:after="0"/>
              <w:jc w:val="both"/>
              <w:rPr>
                <w:rFonts w:ascii="Trebuchet MS" w:hAnsi="Trebuchet MS"/>
                <w:b/>
                <w:bCs/>
                <w:sz w:val="16"/>
                <w:szCs w:val="16"/>
                <w:lang w:val="en-US"/>
              </w:rPr>
              <w:pPrChange w:id="649" w:author="GAL-2" w:date="2024-10-02T10:30:00Z">
                <w:pPr>
                  <w:spacing w:after="0"/>
                  <w:ind w:firstLine="360"/>
                  <w:jc w:val="both"/>
                </w:pPr>
              </w:pPrChange>
            </w:pPr>
            <w:r w:rsidRPr="00FA7C7D">
              <w:rPr>
                <w:rFonts w:ascii="Trebuchet MS" w:hAnsi="Trebuchet MS"/>
                <w:b/>
                <w:bCs/>
                <w:sz w:val="16"/>
                <w:szCs w:val="16"/>
                <w:lang w:val="en-US"/>
              </w:rPr>
              <w:t>17,224</w:t>
            </w:r>
          </w:p>
        </w:tc>
        <w:tc>
          <w:tcPr>
            <w:tcW w:w="1454" w:type="dxa"/>
            <w:tcBorders>
              <w:top w:val="nil"/>
              <w:left w:val="nil"/>
              <w:bottom w:val="single" w:sz="4" w:space="0" w:color="7F7F7F"/>
              <w:right w:val="single" w:sz="4" w:space="0" w:color="7F7F7F"/>
            </w:tcBorders>
            <w:shd w:val="clear" w:color="auto" w:fill="auto"/>
            <w:vAlign w:val="bottom"/>
            <w:hideMark/>
          </w:tcPr>
          <w:p w:rsidR="00A068D0" w:rsidRDefault="00A068D0" w:rsidP="00F6606C">
            <w:pPr>
              <w:spacing w:after="0"/>
              <w:jc w:val="both"/>
              <w:rPr>
                <w:rFonts w:ascii="Trebuchet MS" w:hAnsi="Trebuchet MS"/>
                <w:b/>
                <w:bCs/>
                <w:sz w:val="16"/>
                <w:szCs w:val="16"/>
                <w:lang w:val="en-US"/>
              </w:rPr>
            </w:pPr>
            <w:r w:rsidRPr="00FA7C7D">
              <w:rPr>
                <w:rFonts w:ascii="Trebuchet MS" w:eastAsia="Times New Roman" w:hAnsi="Trebuchet MS" w:cs="Times New Roman"/>
                <w:b/>
                <w:bCs/>
                <w:color w:val="3F3F76"/>
                <w:sz w:val="16"/>
                <w:szCs w:val="16"/>
                <w:lang w:val="en-US"/>
              </w:rPr>
              <w:t xml:space="preserve"> </w:t>
            </w:r>
            <w:r w:rsidRPr="00CD5C92">
              <w:rPr>
                <w:rFonts w:ascii="Trebuchet MS" w:eastAsia="Times New Roman" w:hAnsi="Trebuchet MS" w:cs="Times New Roman"/>
                <w:b/>
                <w:bCs/>
                <w:color w:val="3F3F76"/>
                <w:sz w:val="16"/>
                <w:szCs w:val="16"/>
                <w:lang w:val="en-US"/>
              </w:rPr>
              <w:t>3623245,8</w:t>
            </w:r>
            <w:r>
              <w:rPr>
                <w:rFonts w:ascii="Trebuchet MS" w:eastAsia="Times New Roman" w:hAnsi="Trebuchet MS" w:cs="Times New Roman"/>
                <w:b/>
                <w:bCs/>
                <w:color w:val="3F3F76"/>
                <w:sz w:val="16"/>
                <w:szCs w:val="16"/>
                <w:lang w:val="en-US"/>
              </w:rPr>
              <w:t xml:space="preserve">0 </w:t>
            </w:r>
          </w:p>
        </w:tc>
        <w:tc>
          <w:tcPr>
            <w:tcW w:w="1298" w:type="dxa"/>
            <w:tcBorders>
              <w:top w:val="nil"/>
              <w:left w:val="nil"/>
              <w:bottom w:val="nil"/>
              <w:right w:val="nil"/>
            </w:tcBorders>
            <w:shd w:val="clear" w:color="auto" w:fill="auto"/>
            <w:noWrap/>
            <w:vAlign w:val="bottom"/>
            <w:hideMark/>
          </w:tcPr>
          <w:p w:rsidR="00A068D0" w:rsidRPr="00FA7C7D" w:rsidRDefault="00A068D0" w:rsidP="00F6606C">
            <w:pPr>
              <w:spacing w:after="0"/>
              <w:ind w:firstLine="360"/>
              <w:jc w:val="both"/>
              <w:rPr>
                <w:rFonts w:ascii="Trebuchet MS" w:hAnsi="Trebuchet MS"/>
                <w:b/>
                <w:bCs/>
                <w:sz w:val="16"/>
                <w:szCs w:val="16"/>
                <w:lang w:val="en-US"/>
              </w:rPr>
            </w:pPr>
          </w:p>
        </w:tc>
        <w:tc>
          <w:tcPr>
            <w:tcW w:w="873" w:type="dxa"/>
            <w:tcBorders>
              <w:top w:val="nil"/>
              <w:left w:val="nil"/>
              <w:bottom w:val="nil"/>
              <w:right w:val="nil"/>
            </w:tcBorders>
            <w:shd w:val="clear" w:color="auto" w:fill="auto"/>
            <w:noWrap/>
            <w:vAlign w:val="bottom"/>
            <w:hideMark/>
          </w:tcPr>
          <w:p w:rsidR="00A068D0" w:rsidRPr="00FA7C7D" w:rsidRDefault="00A068D0" w:rsidP="00F6606C">
            <w:pPr>
              <w:spacing w:after="0"/>
              <w:ind w:firstLine="360"/>
              <w:jc w:val="both"/>
              <w:rPr>
                <w:rFonts w:ascii="Trebuchet MS" w:hAnsi="Trebuchet MS"/>
                <w:sz w:val="16"/>
                <w:szCs w:val="16"/>
                <w:lang w:val="en-US"/>
              </w:rPr>
            </w:pPr>
          </w:p>
        </w:tc>
        <w:tc>
          <w:tcPr>
            <w:tcW w:w="2503" w:type="dxa"/>
            <w:gridSpan w:val="3"/>
            <w:tcBorders>
              <w:top w:val="nil"/>
              <w:left w:val="nil"/>
              <w:bottom w:val="nil"/>
              <w:right w:val="nil"/>
            </w:tcBorders>
            <w:shd w:val="clear" w:color="auto" w:fill="auto"/>
            <w:noWrap/>
            <w:vAlign w:val="bottom"/>
            <w:hideMark/>
          </w:tcPr>
          <w:p w:rsidR="00A068D0" w:rsidRPr="00FA7C7D" w:rsidRDefault="00A068D0" w:rsidP="00F6606C">
            <w:pPr>
              <w:spacing w:after="0"/>
              <w:ind w:firstLine="360"/>
              <w:jc w:val="both"/>
              <w:rPr>
                <w:rFonts w:ascii="Trebuchet MS" w:hAnsi="Trebuchet MS"/>
                <w:sz w:val="16"/>
                <w:szCs w:val="16"/>
                <w:lang w:val="en-US"/>
              </w:rPr>
            </w:pPr>
          </w:p>
        </w:tc>
        <w:tc>
          <w:tcPr>
            <w:tcW w:w="1372" w:type="dxa"/>
            <w:gridSpan w:val="2"/>
            <w:tcBorders>
              <w:top w:val="nil"/>
              <w:left w:val="nil"/>
              <w:bottom w:val="nil"/>
              <w:right w:val="nil"/>
            </w:tcBorders>
            <w:shd w:val="clear" w:color="auto" w:fill="auto"/>
            <w:noWrap/>
            <w:vAlign w:val="bottom"/>
            <w:hideMark/>
          </w:tcPr>
          <w:p w:rsidR="00A068D0" w:rsidRPr="00FA7C7D" w:rsidRDefault="00A068D0" w:rsidP="00F6606C">
            <w:pPr>
              <w:spacing w:after="0"/>
              <w:ind w:firstLine="360"/>
              <w:jc w:val="both"/>
              <w:rPr>
                <w:rFonts w:ascii="Trebuchet MS" w:hAnsi="Trebuchet MS"/>
                <w:sz w:val="16"/>
                <w:szCs w:val="16"/>
                <w:lang w:val="en-US"/>
              </w:rPr>
            </w:pPr>
          </w:p>
        </w:tc>
      </w:tr>
      <w:tr w:rsidR="00A068D0" w:rsidRPr="00C31442" w:rsidTr="00F6606C">
        <w:trPr>
          <w:gridAfter w:val="1"/>
          <w:wAfter w:w="494" w:type="dxa"/>
          <w:trHeight w:val="334"/>
        </w:trPr>
        <w:tc>
          <w:tcPr>
            <w:tcW w:w="1193" w:type="dxa"/>
            <w:tcBorders>
              <w:top w:val="nil"/>
              <w:left w:val="nil"/>
              <w:bottom w:val="nil"/>
              <w:right w:val="nil"/>
            </w:tcBorders>
            <w:shd w:val="clear" w:color="auto" w:fill="auto"/>
            <w:noWrap/>
            <w:vAlign w:val="bottom"/>
            <w:hideMark/>
          </w:tcPr>
          <w:p w:rsidR="00A068D0" w:rsidRPr="00FA7C7D" w:rsidRDefault="00A068D0" w:rsidP="00F6606C">
            <w:pPr>
              <w:spacing w:after="0"/>
              <w:ind w:firstLine="360"/>
              <w:jc w:val="both"/>
              <w:rPr>
                <w:rFonts w:ascii="Trebuchet MS" w:hAnsi="Trebuchet MS"/>
                <w:sz w:val="16"/>
                <w:szCs w:val="16"/>
                <w:lang w:val="en-US"/>
              </w:rPr>
            </w:pPr>
          </w:p>
        </w:tc>
        <w:tc>
          <w:tcPr>
            <w:tcW w:w="1097" w:type="dxa"/>
            <w:gridSpan w:val="2"/>
            <w:tcBorders>
              <w:top w:val="nil"/>
              <w:left w:val="nil"/>
              <w:bottom w:val="nil"/>
              <w:right w:val="nil"/>
            </w:tcBorders>
            <w:shd w:val="clear" w:color="auto" w:fill="auto"/>
            <w:noWrap/>
            <w:vAlign w:val="bottom"/>
            <w:hideMark/>
          </w:tcPr>
          <w:p w:rsidR="00A068D0" w:rsidRPr="00FA7C7D" w:rsidRDefault="00A068D0" w:rsidP="00F6606C">
            <w:pPr>
              <w:spacing w:after="0"/>
              <w:jc w:val="both"/>
              <w:rPr>
                <w:rFonts w:ascii="Trebuchet MS" w:hAnsi="Trebuchet MS"/>
                <w:sz w:val="16"/>
                <w:szCs w:val="16"/>
                <w:lang w:val="en-US"/>
              </w:rPr>
            </w:pPr>
          </w:p>
        </w:tc>
        <w:tc>
          <w:tcPr>
            <w:tcW w:w="1454" w:type="dxa"/>
            <w:tcBorders>
              <w:top w:val="nil"/>
              <w:left w:val="nil"/>
              <w:bottom w:val="nil"/>
              <w:right w:val="nil"/>
            </w:tcBorders>
            <w:shd w:val="clear" w:color="auto" w:fill="auto"/>
            <w:noWrap/>
            <w:vAlign w:val="bottom"/>
            <w:hideMark/>
          </w:tcPr>
          <w:p w:rsidR="00A068D0" w:rsidRPr="00FA7C7D" w:rsidRDefault="00A068D0" w:rsidP="00F6606C">
            <w:pPr>
              <w:spacing w:after="0" w:line="240" w:lineRule="auto"/>
              <w:jc w:val="both"/>
              <w:rPr>
                <w:rFonts w:ascii="Trebuchet MS" w:hAnsi="Trebuchet MS"/>
                <w:sz w:val="16"/>
                <w:szCs w:val="16"/>
                <w:lang w:val="en-US"/>
              </w:rPr>
            </w:pPr>
          </w:p>
        </w:tc>
        <w:tc>
          <w:tcPr>
            <w:tcW w:w="1298" w:type="dxa"/>
            <w:tcBorders>
              <w:top w:val="nil"/>
              <w:left w:val="nil"/>
              <w:bottom w:val="nil"/>
              <w:right w:val="nil"/>
            </w:tcBorders>
            <w:shd w:val="clear" w:color="auto" w:fill="auto"/>
            <w:noWrap/>
            <w:vAlign w:val="bottom"/>
            <w:hideMark/>
          </w:tcPr>
          <w:p w:rsidR="00A068D0" w:rsidRPr="00FA7C7D" w:rsidRDefault="00A068D0" w:rsidP="00F6606C">
            <w:pPr>
              <w:spacing w:after="0"/>
              <w:ind w:firstLine="360"/>
              <w:jc w:val="both"/>
              <w:rPr>
                <w:rFonts w:ascii="Trebuchet MS" w:hAnsi="Trebuchet MS"/>
                <w:sz w:val="16"/>
                <w:szCs w:val="16"/>
                <w:lang w:val="en-US"/>
              </w:rPr>
            </w:pPr>
          </w:p>
        </w:tc>
        <w:tc>
          <w:tcPr>
            <w:tcW w:w="873" w:type="dxa"/>
            <w:tcBorders>
              <w:top w:val="nil"/>
              <w:left w:val="nil"/>
              <w:bottom w:val="nil"/>
              <w:right w:val="nil"/>
            </w:tcBorders>
            <w:shd w:val="clear" w:color="auto" w:fill="auto"/>
            <w:noWrap/>
            <w:vAlign w:val="bottom"/>
            <w:hideMark/>
          </w:tcPr>
          <w:p w:rsidR="00A068D0" w:rsidRPr="00FA7C7D" w:rsidRDefault="00A068D0" w:rsidP="00F6606C">
            <w:pPr>
              <w:spacing w:after="0"/>
              <w:ind w:firstLine="360"/>
              <w:jc w:val="both"/>
              <w:rPr>
                <w:rFonts w:ascii="Trebuchet MS" w:hAnsi="Trebuchet MS"/>
                <w:sz w:val="16"/>
                <w:szCs w:val="16"/>
                <w:lang w:val="en-US"/>
              </w:rPr>
            </w:pPr>
          </w:p>
        </w:tc>
        <w:tc>
          <w:tcPr>
            <w:tcW w:w="2503" w:type="dxa"/>
            <w:gridSpan w:val="3"/>
            <w:tcBorders>
              <w:top w:val="nil"/>
              <w:left w:val="nil"/>
              <w:bottom w:val="nil"/>
              <w:right w:val="nil"/>
            </w:tcBorders>
            <w:shd w:val="clear" w:color="auto" w:fill="auto"/>
            <w:noWrap/>
            <w:vAlign w:val="bottom"/>
            <w:hideMark/>
          </w:tcPr>
          <w:p w:rsidR="00A068D0" w:rsidRPr="00FA7C7D" w:rsidRDefault="00A068D0" w:rsidP="00F6606C">
            <w:pPr>
              <w:spacing w:after="0"/>
              <w:ind w:firstLine="360"/>
              <w:jc w:val="both"/>
              <w:rPr>
                <w:rFonts w:ascii="Trebuchet MS" w:hAnsi="Trebuchet MS"/>
                <w:sz w:val="16"/>
                <w:szCs w:val="16"/>
                <w:lang w:val="en-US"/>
              </w:rPr>
            </w:pPr>
          </w:p>
        </w:tc>
        <w:tc>
          <w:tcPr>
            <w:tcW w:w="1372" w:type="dxa"/>
            <w:gridSpan w:val="2"/>
            <w:tcBorders>
              <w:top w:val="nil"/>
              <w:left w:val="nil"/>
              <w:bottom w:val="nil"/>
              <w:right w:val="nil"/>
            </w:tcBorders>
            <w:shd w:val="clear" w:color="auto" w:fill="auto"/>
            <w:noWrap/>
            <w:vAlign w:val="bottom"/>
            <w:hideMark/>
          </w:tcPr>
          <w:p w:rsidR="00A068D0" w:rsidRPr="00FA7C7D" w:rsidRDefault="00A068D0" w:rsidP="00F6606C">
            <w:pPr>
              <w:spacing w:after="0"/>
              <w:ind w:firstLine="360"/>
              <w:jc w:val="both"/>
              <w:rPr>
                <w:rFonts w:ascii="Trebuchet MS" w:hAnsi="Trebuchet MS"/>
                <w:sz w:val="16"/>
                <w:szCs w:val="16"/>
                <w:lang w:val="en-US"/>
              </w:rPr>
            </w:pPr>
          </w:p>
        </w:tc>
      </w:tr>
      <w:tr w:rsidR="00A068D0" w:rsidRPr="00C31442" w:rsidTr="00F6606C">
        <w:trPr>
          <w:gridAfter w:val="1"/>
          <w:wAfter w:w="494" w:type="dxa"/>
          <w:trHeight w:val="67"/>
        </w:trPr>
        <w:tc>
          <w:tcPr>
            <w:tcW w:w="1193" w:type="dxa"/>
            <w:tcBorders>
              <w:top w:val="nil"/>
              <w:left w:val="nil"/>
              <w:bottom w:val="nil"/>
              <w:right w:val="nil"/>
            </w:tcBorders>
            <w:shd w:val="clear" w:color="auto" w:fill="auto"/>
            <w:noWrap/>
            <w:vAlign w:val="bottom"/>
            <w:hideMark/>
          </w:tcPr>
          <w:p w:rsidR="00A068D0" w:rsidRPr="00FA7C7D" w:rsidRDefault="00A068D0" w:rsidP="00F6606C">
            <w:pPr>
              <w:spacing w:after="0"/>
              <w:ind w:firstLine="360"/>
              <w:jc w:val="both"/>
              <w:rPr>
                <w:rFonts w:ascii="Trebuchet MS" w:hAnsi="Trebuchet MS"/>
                <w:sz w:val="16"/>
                <w:szCs w:val="16"/>
                <w:lang w:val="en-US"/>
              </w:rPr>
            </w:pPr>
          </w:p>
        </w:tc>
        <w:tc>
          <w:tcPr>
            <w:tcW w:w="1097" w:type="dxa"/>
            <w:gridSpan w:val="2"/>
            <w:tcBorders>
              <w:top w:val="nil"/>
              <w:left w:val="nil"/>
              <w:bottom w:val="nil"/>
              <w:right w:val="nil"/>
            </w:tcBorders>
            <w:shd w:val="clear" w:color="auto" w:fill="auto"/>
            <w:noWrap/>
            <w:vAlign w:val="bottom"/>
            <w:hideMark/>
          </w:tcPr>
          <w:p w:rsidR="00A068D0" w:rsidRPr="00FA7C7D" w:rsidRDefault="00A068D0" w:rsidP="00F6606C">
            <w:pPr>
              <w:spacing w:after="0"/>
              <w:jc w:val="both"/>
              <w:rPr>
                <w:rFonts w:ascii="Trebuchet MS" w:hAnsi="Trebuchet MS"/>
                <w:sz w:val="16"/>
                <w:szCs w:val="16"/>
                <w:lang w:val="en-US"/>
              </w:rPr>
            </w:pPr>
          </w:p>
        </w:tc>
        <w:tc>
          <w:tcPr>
            <w:tcW w:w="1454" w:type="dxa"/>
            <w:tcBorders>
              <w:top w:val="nil"/>
              <w:left w:val="nil"/>
              <w:bottom w:val="nil"/>
              <w:right w:val="nil"/>
            </w:tcBorders>
            <w:shd w:val="clear" w:color="auto" w:fill="auto"/>
            <w:noWrap/>
            <w:vAlign w:val="bottom"/>
            <w:hideMark/>
          </w:tcPr>
          <w:p w:rsidR="00A068D0" w:rsidRPr="00FA7C7D" w:rsidRDefault="00A068D0" w:rsidP="00F6606C">
            <w:pPr>
              <w:spacing w:after="0"/>
              <w:jc w:val="both"/>
              <w:rPr>
                <w:rFonts w:ascii="Trebuchet MS" w:hAnsi="Trebuchet MS"/>
                <w:sz w:val="16"/>
                <w:szCs w:val="16"/>
                <w:lang w:val="en-US"/>
              </w:rPr>
            </w:pPr>
          </w:p>
        </w:tc>
        <w:tc>
          <w:tcPr>
            <w:tcW w:w="1298" w:type="dxa"/>
            <w:tcBorders>
              <w:top w:val="nil"/>
              <w:left w:val="nil"/>
              <w:bottom w:val="nil"/>
              <w:right w:val="nil"/>
            </w:tcBorders>
            <w:shd w:val="clear" w:color="auto" w:fill="auto"/>
            <w:noWrap/>
            <w:vAlign w:val="bottom"/>
            <w:hideMark/>
          </w:tcPr>
          <w:p w:rsidR="00A068D0" w:rsidRPr="00FA7C7D" w:rsidRDefault="00A068D0" w:rsidP="00F6606C">
            <w:pPr>
              <w:spacing w:after="0"/>
              <w:ind w:firstLine="360"/>
              <w:jc w:val="both"/>
              <w:rPr>
                <w:rFonts w:ascii="Trebuchet MS" w:hAnsi="Trebuchet MS"/>
                <w:sz w:val="16"/>
                <w:szCs w:val="16"/>
                <w:lang w:val="en-US"/>
              </w:rPr>
            </w:pPr>
          </w:p>
        </w:tc>
        <w:tc>
          <w:tcPr>
            <w:tcW w:w="873" w:type="dxa"/>
            <w:tcBorders>
              <w:top w:val="nil"/>
              <w:left w:val="nil"/>
              <w:bottom w:val="nil"/>
              <w:right w:val="nil"/>
            </w:tcBorders>
            <w:shd w:val="clear" w:color="auto" w:fill="auto"/>
            <w:noWrap/>
            <w:vAlign w:val="bottom"/>
            <w:hideMark/>
          </w:tcPr>
          <w:p w:rsidR="00A068D0" w:rsidRPr="00FA7C7D" w:rsidRDefault="00A068D0" w:rsidP="00F6606C">
            <w:pPr>
              <w:spacing w:after="0"/>
              <w:ind w:firstLine="360"/>
              <w:jc w:val="both"/>
              <w:rPr>
                <w:rFonts w:ascii="Trebuchet MS" w:hAnsi="Trebuchet MS"/>
                <w:sz w:val="16"/>
                <w:szCs w:val="16"/>
                <w:lang w:val="en-US"/>
              </w:rPr>
            </w:pPr>
          </w:p>
        </w:tc>
        <w:tc>
          <w:tcPr>
            <w:tcW w:w="2503" w:type="dxa"/>
            <w:gridSpan w:val="3"/>
            <w:tcBorders>
              <w:top w:val="nil"/>
              <w:left w:val="nil"/>
              <w:bottom w:val="nil"/>
              <w:right w:val="nil"/>
            </w:tcBorders>
            <w:shd w:val="clear" w:color="auto" w:fill="auto"/>
            <w:noWrap/>
            <w:vAlign w:val="bottom"/>
            <w:hideMark/>
          </w:tcPr>
          <w:p w:rsidR="00A068D0" w:rsidRPr="00FA7C7D" w:rsidRDefault="00A068D0" w:rsidP="00F6606C">
            <w:pPr>
              <w:spacing w:after="0"/>
              <w:ind w:firstLine="360"/>
              <w:jc w:val="both"/>
              <w:rPr>
                <w:rFonts w:ascii="Trebuchet MS" w:hAnsi="Trebuchet MS"/>
                <w:sz w:val="16"/>
                <w:szCs w:val="16"/>
                <w:lang w:val="en-US"/>
              </w:rPr>
            </w:pPr>
          </w:p>
        </w:tc>
        <w:tc>
          <w:tcPr>
            <w:tcW w:w="1372" w:type="dxa"/>
            <w:gridSpan w:val="2"/>
            <w:tcBorders>
              <w:top w:val="nil"/>
              <w:left w:val="nil"/>
              <w:bottom w:val="nil"/>
              <w:right w:val="nil"/>
            </w:tcBorders>
            <w:shd w:val="clear" w:color="auto" w:fill="auto"/>
            <w:noWrap/>
            <w:vAlign w:val="bottom"/>
            <w:hideMark/>
          </w:tcPr>
          <w:p w:rsidR="00A068D0" w:rsidRPr="00FA7C7D" w:rsidRDefault="00A068D0" w:rsidP="00F6606C">
            <w:pPr>
              <w:spacing w:after="0"/>
              <w:ind w:firstLine="360"/>
              <w:jc w:val="both"/>
              <w:rPr>
                <w:rFonts w:ascii="Trebuchet MS" w:hAnsi="Trebuchet MS"/>
                <w:sz w:val="16"/>
                <w:szCs w:val="16"/>
                <w:lang w:val="en-US"/>
              </w:rPr>
            </w:pPr>
          </w:p>
        </w:tc>
      </w:tr>
      <w:tr w:rsidR="00A068D0" w:rsidRPr="00C31442" w:rsidTr="00F6606C">
        <w:trPr>
          <w:trHeight w:val="816"/>
        </w:trPr>
        <w:tc>
          <w:tcPr>
            <w:tcW w:w="1193" w:type="dxa"/>
            <w:vMerge w:val="restart"/>
            <w:tcBorders>
              <w:top w:val="single" w:sz="8" w:space="0" w:color="auto"/>
              <w:left w:val="single" w:sz="8" w:space="0" w:color="auto"/>
              <w:right w:val="single" w:sz="4" w:space="0" w:color="auto"/>
            </w:tcBorders>
            <w:shd w:val="clear" w:color="000000" w:fill="FFCC99"/>
            <w:hideMark/>
          </w:tcPr>
          <w:p w:rsidR="00A068D0" w:rsidRPr="00FA7C7D" w:rsidRDefault="00A068D0" w:rsidP="00F6606C">
            <w:pPr>
              <w:spacing w:after="0"/>
              <w:ind w:firstLine="360"/>
              <w:rPr>
                <w:rFonts w:ascii="Trebuchet MS" w:hAnsi="Trebuchet MS"/>
                <w:b/>
                <w:bCs/>
                <w:sz w:val="16"/>
                <w:szCs w:val="16"/>
                <w:lang w:val="en-US"/>
              </w:rPr>
            </w:pPr>
            <w:r w:rsidRPr="00FA7C7D">
              <w:rPr>
                <w:rFonts w:ascii="Trebuchet MS" w:hAnsi="Trebuchet MS"/>
                <w:b/>
                <w:bCs/>
                <w:sz w:val="16"/>
                <w:szCs w:val="16"/>
                <w:lang w:val="en-US"/>
              </w:rPr>
              <w:t>Submăsura</w:t>
            </w:r>
          </w:p>
        </w:tc>
        <w:tc>
          <w:tcPr>
            <w:tcW w:w="1097" w:type="dxa"/>
            <w:gridSpan w:val="2"/>
            <w:vMerge w:val="restart"/>
            <w:tcBorders>
              <w:top w:val="single" w:sz="8" w:space="0" w:color="auto"/>
              <w:left w:val="single" w:sz="4" w:space="0" w:color="auto"/>
              <w:right w:val="single" w:sz="4" w:space="0" w:color="auto"/>
            </w:tcBorders>
            <w:shd w:val="clear" w:color="000000" w:fill="FFCC99"/>
            <w:hideMark/>
          </w:tcPr>
          <w:p w:rsidR="00A068D0" w:rsidRDefault="00A068D0" w:rsidP="00F6606C">
            <w:pPr>
              <w:spacing w:after="0"/>
              <w:rPr>
                <w:rFonts w:ascii="Trebuchet MS" w:hAnsi="Trebuchet MS"/>
                <w:b/>
                <w:bCs/>
                <w:sz w:val="16"/>
                <w:szCs w:val="16"/>
                <w:lang w:val="en-US"/>
              </w:rPr>
            </w:pPr>
            <w:r w:rsidRPr="00FA7C7D">
              <w:rPr>
                <w:rFonts w:ascii="Trebuchet MS" w:hAnsi="Trebuchet MS"/>
                <w:b/>
                <w:bCs/>
                <w:sz w:val="16"/>
                <w:szCs w:val="16"/>
                <w:lang w:val="en-US"/>
              </w:rPr>
              <w:t>PRIORITATE</w:t>
            </w:r>
          </w:p>
        </w:tc>
        <w:tc>
          <w:tcPr>
            <w:tcW w:w="1454" w:type="dxa"/>
            <w:vMerge w:val="restart"/>
            <w:tcBorders>
              <w:top w:val="single" w:sz="8" w:space="0" w:color="auto"/>
              <w:left w:val="single" w:sz="4" w:space="0" w:color="auto"/>
              <w:right w:val="single" w:sz="4" w:space="0" w:color="auto"/>
            </w:tcBorders>
            <w:shd w:val="clear" w:color="000000" w:fill="FFCC99"/>
            <w:hideMark/>
          </w:tcPr>
          <w:p w:rsidR="00A068D0" w:rsidRPr="00FA7C7D" w:rsidRDefault="00A068D0" w:rsidP="00F6606C">
            <w:pPr>
              <w:spacing w:after="0"/>
              <w:ind w:firstLine="360"/>
              <w:rPr>
                <w:rFonts w:ascii="Trebuchet MS" w:hAnsi="Trebuchet MS"/>
                <w:b/>
                <w:bCs/>
                <w:sz w:val="16"/>
                <w:szCs w:val="16"/>
                <w:lang w:val="en-US"/>
              </w:rPr>
            </w:pPr>
            <w:r w:rsidRPr="00FA7C7D">
              <w:rPr>
                <w:rFonts w:ascii="Trebuchet MS" w:hAnsi="Trebuchet MS"/>
                <w:b/>
                <w:bCs/>
                <w:sz w:val="16"/>
                <w:szCs w:val="16"/>
                <w:lang w:val="en-US"/>
              </w:rPr>
              <w:t>MĂSURA</w:t>
            </w:r>
          </w:p>
        </w:tc>
        <w:tc>
          <w:tcPr>
            <w:tcW w:w="1298" w:type="dxa"/>
            <w:vMerge w:val="restart"/>
            <w:tcBorders>
              <w:top w:val="single" w:sz="8" w:space="0" w:color="auto"/>
              <w:left w:val="single" w:sz="4" w:space="0" w:color="auto"/>
              <w:right w:val="single" w:sz="4" w:space="0" w:color="auto"/>
            </w:tcBorders>
            <w:shd w:val="clear" w:color="000000" w:fill="FFCC99"/>
            <w:hideMark/>
          </w:tcPr>
          <w:p w:rsidR="00A068D0" w:rsidRPr="00735183" w:rsidRDefault="00A068D0" w:rsidP="00F6606C">
            <w:pPr>
              <w:spacing w:after="0"/>
              <w:rPr>
                <w:rFonts w:ascii="Trebuchet MS" w:hAnsi="Trebuchet MS"/>
                <w:b/>
                <w:bCs/>
                <w:sz w:val="16"/>
                <w:szCs w:val="16"/>
                <w:lang w:val="en-US"/>
              </w:rPr>
            </w:pPr>
            <w:r>
              <w:rPr>
                <w:rFonts w:ascii="Trebuchet MS" w:hAnsi="Trebuchet MS"/>
                <w:b/>
                <w:bCs/>
                <w:sz w:val="16"/>
                <w:szCs w:val="16"/>
                <w:lang w:val="en-US"/>
              </w:rPr>
              <w:t>INTENSITATEA SPRIJINULUI</w:t>
            </w:r>
          </w:p>
        </w:tc>
        <w:tc>
          <w:tcPr>
            <w:tcW w:w="2247" w:type="dxa"/>
            <w:gridSpan w:val="2"/>
            <w:tcBorders>
              <w:top w:val="single" w:sz="4" w:space="0" w:color="auto"/>
              <w:left w:val="single" w:sz="4" w:space="0" w:color="auto"/>
              <w:bottom w:val="single" w:sz="4" w:space="0" w:color="auto"/>
              <w:right w:val="single" w:sz="4" w:space="0" w:color="auto"/>
            </w:tcBorders>
            <w:shd w:val="clear" w:color="000000" w:fill="FFCC99"/>
            <w:hideMark/>
          </w:tcPr>
          <w:p w:rsidR="00A068D0" w:rsidRDefault="00A068D0" w:rsidP="00F6606C">
            <w:pPr>
              <w:spacing w:after="0"/>
              <w:rPr>
                <w:rFonts w:ascii="Trebuchet MS" w:hAnsi="Trebuchet MS"/>
                <w:b/>
                <w:bCs/>
                <w:sz w:val="16"/>
                <w:szCs w:val="16"/>
                <w:lang w:val="en-US"/>
              </w:rPr>
            </w:pPr>
            <w:r>
              <w:rPr>
                <w:rFonts w:ascii="Trebuchet MS" w:hAnsi="Trebuchet MS"/>
                <w:b/>
                <w:bCs/>
                <w:sz w:val="16"/>
                <w:szCs w:val="16"/>
                <w:lang w:val="en-US"/>
              </w:rPr>
              <w:t xml:space="preserve">CONTRIBUTIA PUBLICA </w:t>
            </w:r>
          </w:p>
          <w:p w:rsidR="00A068D0" w:rsidRDefault="00A068D0" w:rsidP="00F6606C">
            <w:pPr>
              <w:spacing w:after="0"/>
              <w:rPr>
                <w:rFonts w:ascii="Trebuchet MS" w:hAnsi="Trebuchet MS"/>
                <w:b/>
                <w:bCs/>
                <w:sz w:val="16"/>
                <w:szCs w:val="16"/>
                <w:lang w:val="en-US"/>
              </w:rPr>
            </w:pPr>
            <w:r>
              <w:rPr>
                <w:rFonts w:ascii="Trebuchet MS" w:hAnsi="Trebuchet MS"/>
                <w:b/>
                <w:bCs/>
                <w:sz w:val="16"/>
                <w:szCs w:val="16"/>
                <w:lang w:val="en-US"/>
              </w:rPr>
              <w:t xml:space="preserve">NERAMBURSABILA/MASURA </w:t>
            </w:r>
          </w:p>
          <w:p w:rsidR="00A068D0" w:rsidRPr="00FA7C7D" w:rsidRDefault="00A068D0" w:rsidP="00F6606C">
            <w:pPr>
              <w:spacing w:after="0"/>
              <w:rPr>
                <w:rFonts w:ascii="Trebuchet MS" w:hAnsi="Trebuchet MS"/>
                <w:b/>
                <w:bCs/>
                <w:sz w:val="16"/>
                <w:szCs w:val="16"/>
                <w:lang w:val="en-US"/>
              </w:rPr>
            </w:pPr>
            <w:r>
              <w:rPr>
                <w:rFonts w:ascii="Trebuchet MS" w:hAnsi="Trebuchet MS"/>
                <w:b/>
                <w:bCs/>
                <w:sz w:val="16"/>
                <w:szCs w:val="16"/>
                <w:lang w:val="en-US"/>
              </w:rPr>
              <w:t>(FEADR+BUGET NATIONAL</w:t>
            </w:r>
          </w:p>
        </w:tc>
        <w:tc>
          <w:tcPr>
            <w:tcW w:w="1614" w:type="dxa"/>
            <w:gridSpan w:val="3"/>
            <w:vMerge w:val="restart"/>
            <w:tcBorders>
              <w:top w:val="single" w:sz="4" w:space="0" w:color="auto"/>
              <w:left w:val="single" w:sz="4" w:space="0" w:color="auto"/>
              <w:right w:val="single" w:sz="4" w:space="0" w:color="auto"/>
            </w:tcBorders>
            <w:shd w:val="clear" w:color="000000" w:fill="FFCC99"/>
          </w:tcPr>
          <w:p w:rsidR="00A068D0" w:rsidRDefault="00A068D0" w:rsidP="00F6606C">
            <w:pPr>
              <w:spacing w:after="0"/>
              <w:rPr>
                <w:rFonts w:ascii="Trebuchet MS" w:hAnsi="Trebuchet MS"/>
                <w:b/>
                <w:bCs/>
                <w:sz w:val="16"/>
                <w:szCs w:val="16"/>
                <w:lang w:val="en-US"/>
              </w:rPr>
            </w:pPr>
            <w:r>
              <w:rPr>
                <w:rFonts w:ascii="Trebuchet MS" w:hAnsi="Trebuchet MS"/>
                <w:b/>
                <w:bCs/>
                <w:sz w:val="16"/>
                <w:szCs w:val="16"/>
                <w:lang w:val="en-US"/>
              </w:rPr>
              <w:t xml:space="preserve">CONTRIBUTIA PUBLICA </w:t>
            </w:r>
          </w:p>
          <w:p w:rsidR="00A068D0" w:rsidRDefault="00A068D0" w:rsidP="00F6606C">
            <w:pPr>
              <w:spacing w:after="0"/>
              <w:rPr>
                <w:rFonts w:ascii="Trebuchet MS" w:hAnsi="Trebuchet MS"/>
                <w:b/>
                <w:bCs/>
                <w:sz w:val="16"/>
                <w:szCs w:val="16"/>
                <w:lang w:val="en-US"/>
              </w:rPr>
            </w:pPr>
            <w:r>
              <w:rPr>
                <w:rFonts w:ascii="Trebuchet MS" w:hAnsi="Trebuchet MS"/>
                <w:b/>
                <w:bCs/>
                <w:sz w:val="16"/>
                <w:szCs w:val="16"/>
                <w:lang w:val="en-US"/>
              </w:rPr>
              <w:t>NERAMBURSABILA/</w:t>
            </w:r>
          </w:p>
          <w:p w:rsidR="00A068D0" w:rsidRDefault="00A068D0" w:rsidP="00F6606C">
            <w:pPr>
              <w:spacing w:after="0"/>
              <w:rPr>
                <w:rFonts w:ascii="Trebuchet MS" w:hAnsi="Trebuchet MS"/>
                <w:b/>
                <w:bCs/>
                <w:sz w:val="16"/>
                <w:szCs w:val="16"/>
                <w:lang w:val="en-US"/>
              </w:rPr>
            </w:pPr>
            <w:r>
              <w:rPr>
                <w:rFonts w:ascii="Trebuchet MS" w:hAnsi="Trebuchet MS"/>
                <w:b/>
                <w:bCs/>
                <w:sz w:val="16"/>
                <w:szCs w:val="16"/>
                <w:lang w:val="en-US"/>
              </w:rPr>
              <w:t>PRIORITATE</w:t>
            </w:r>
          </w:p>
          <w:p w:rsidR="00A068D0" w:rsidRDefault="00A068D0" w:rsidP="00F6606C">
            <w:pPr>
              <w:spacing w:after="0" w:line="259" w:lineRule="auto"/>
              <w:rPr>
                <w:rFonts w:ascii="Trebuchet MS" w:hAnsi="Trebuchet MS"/>
                <w:b/>
                <w:bCs/>
                <w:sz w:val="16"/>
                <w:szCs w:val="16"/>
                <w:lang w:val="en-US"/>
              </w:rPr>
            </w:pPr>
            <w:r>
              <w:rPr>
                <w:rFonts w:ascii="Trebuchet MS" w:hAnsi="Trebuchet MS"/>
                <w:b/>
                <w:bCs/>
                <w:sz w:val="16"/>
                <w:szCs w:val="16"/>
                <w:lang w:val="en-US"/>
              </w:rPr>
              <w:t xml:space="preserve">(FEADR+BUGET </w:t>
            </w:r>
          </w:p>
          <w:p w:rsidR="00A068D0" w:rsidRPr="00FA7C7D" w:rsidRDefault="00A068D0" w:rsidP="00F6606C">
            <w:pPr>
              <w:spacing w:after="160" w:line="259" w:lineRule="auto"/>
              <w:rPr>
                <w:rFonts w:ascii="Trebuchet MS" w:hAnsi="Trebuchet MS"/>
                <w:b/>
                <w:bCs/>
                <w:sz w:val="16"/>
                <w:szCs w:val="16"/>
                <w:lang w:val="en-US"/>
              </w:rPr>
            </w:pPr>
            <w:r>
              <w:rPr>
                <w:rFonts w:ascii="Trebuchet MS" w:hAnsi="Trebuchet MS"/>
                <w:b/>
                <w:bCs/>
                <w:sz w:val="16"/>
                <w:szCs w:val="16"/>
                <w:lang w:val="en-US"/>
              </w:rPr>
              <w:t>NATIONAL</w:t>
            </w:r>
          </w:p>
        </w:tc>
        <w:tc>
          <w:tcPr>
            <w:tcW w:w="1377" w:type="dxa"/>
            <w:gridSpan w:val="2"/>
            <w:vMerge w:val="restart"/>
            <w:tcBorders>
              <w:top w:val="single" w:sz="4" w:space="0" w:color="auto"/>
              <w:left w:val="single" w:sz="4" w:space="0" w:color="auto"/>
              <w:right w:val="single" w:sz="4" w:space="0" w:color="auto"/>
            </w:tcBorders>
            <w:shd w:val="clear" w:color="000000" w:fill="FFCC99"/>
          </w:tcPr>
          <w:p w:rsidR="00A068D0" w:rsidRPr="00FA7C7D" w:rsidRDefault="00A068D0" w:rsidP="00F6606C">
            <w:pPr>
              <w:spacing w:after="0"/>
              <w:rPr>
                <w:rFonts w:ascii="Trebuchet MS" w:hAnsi="Trebuchet MS"/>
                <w:b/>
                <w:bCs/>
                <w:sz w:val="16"/>
                <w:szCs w:val="16"/>
                <w:lang w:val="en-US"/>
              </w:rPr>
            </w:pPr>
            <w:r>
              <w:rPr>
                <w:rFonts w:ascii="Trebuchet MS" w:hAnsi="Trebuchet MS"/>
                <w:b/>
                <w:bCs/>
                <w:sz w:val="16"/>
                <w:szCs w:val="16"/>
                <w:lang w:val="en-US"/>
              </w:rPr>
              <w:t>VALOARE PROCENTUALA (%)</w:t>
            </w:r>
          </w:p>
        </w:tc>
      </w:tr>
      <w:tr w:rsidR="00A068D0" w:rsidRPr="00C31442" w:rsidTr="00F6606C">
        <w:trPr>
          <w:trHeight w:val="568"/>
        </w:trPr>
        <w:tc>
          <w:tcPr>
            <w:tcW w:w="1193" w:type="dxa"/>
            <w:vMerge/>
            <w:tcBorders>
              <w:left w:val="single" w:sz="8" w:space="0" w:color="auto"/>
              <w:bottom w:val="single" w:sz="8" w:space="0" w:color="000000"/>
              <w:right w:val="single" w:sz="4" w:space="0" w:color="auto"/>
            </w:tcBorders>
            <w:shd w:val="clear" w:color="000000" w:fill="FFCC99"/>
            <w:hideMark/>
          </w:tcPr>
          <w:p w:rsidR="00A068D0" w:rsidRPr="00FA7C7D" w:rsidRDefault="00A068D0" w:rsidP="00F6606C">
            <w:pPr>
              <w:spacing w:after="0"/>
              <w:ind w:firstLine="360"/>
              <w:rPr>
                <w:rFonts w:ascii="Trebuchet MS" w:hAnsi="Trebuchet MS"/>
                <w:b/>
                <w:bCs/>
                <w:sz w:val="16"/>
                <w:szCs w:val="16"/>
                <w:lang w:val="en-US"/>
              </w:rPr>
            </w:pPr>
          </w:p>
        </w:tc>
        <w:tc>
          <w:tcPr>
            <w:tcW w:w="1097" w:type="dxa"/>
            <w:gridSpan w:val="2"/>
            <w:vMerge/>
            <w:tcBorders>
              <w:left w:val="single" w:sz="4" w:space="0" w:color="auto"/>
              <w:bottom w:val="single" w:sz="8" w:space="0" w:color="000000"/>
              <w:right w:val="single" w:sz="4" w:space="0" w:color="auto"/>
            </w:tcBorders>
            <w:shd w:val="clear" w:color="000000" w:fill="FFCC99"/>
            <w:hideMark/>
          </w:tcPr>
          <w:p w:rsidR="00A068D0" w:rsidRPr="00FA7C7D" w:rsidRDefault="00A068D0" w:rsidP="00F6606C">
            <w:pPr>
              <w:spacing w:after="0"/>
              <w:rPr>
                <w:rFonts w:ascii="Trebuchet MS" w:hAnsi="Trebuchet MS"/>
                <w:b/>
                <w:bCs/>
                <w:sz w:val="16"/>
                <w:szCs w:val="16"/>
                <w:lang w:val="en-US"/>
              </w:rPr>
            </w:pPr>
          </w:p>
        </w:tc>
        <w:tc>
          <w:tcPr>
            <w:tcW w:w="1454" w:type="dxa"/>
            <w:vMerge/>
            <w:tcBorders>
              <w:left w:val="single" w:sz="4" w:space="0" w:color="auto"/>
              <w:bottom w:val="single" w:sz="8" w:space="0" w:color="000000"/>
              <w:right w:val="single" w:sz="4" w:space="0" w:color="auto"/>
            </w:tcBorders>
            <w:shd w:val="clear" w:color="000000" w:fill="FFCC99"/>
            <w:hideMark/>
          </w:tcPr>
          <w:p w:rsidR="00A068D0" w:rsidRPr="00FA7C7D" w:rsidRDefault="00A068D0" w:rsidP="00F6606C">
            <w:pPr>
              <w:spacing w:after="0"/>
              <w:ind w:firstLine="360"/>
              <w:rPr>
                <w:rFonts w:ascii="Trebuchet MS" w:hAnsi="Trebuchet MS"/>
                <w:b/>
                <w:bCs/>
                <w:sz w:val="16"/>
                <w:szCs w:val="16"/>
                <w:lang w:val="en-US"/>
              </w:rPr>
            </w:pPr>
          </w:p>
        </w:tc>
        <w:tc>
          <w:tcPr>
            <w:tcW w:w="1298" w:type="dxa"/>
            <w:vMerge/>
            <w:tcBorders>
              <w:left w:val="single" w:sz="4" w:space="0" w:color="auto"/>
              <w:bottom w:val="single" w:sz="8" w:space="0" w:color="000000"/>
              <w:right w:val="single" w:sz="4" w:space="0" w:color="auto"/>
            </w:tcBorders>
            <w:shd w:val="clear" w:color="000000" w:fill="FFCC99"/>
            <w:hideMark/>
          </w:tcPr>
          <w:p w:rsidR="00A068D0" w:rsidRDefault="00A068D0" w:rsidP="00F6606C">
            <w:pPr>
              <w:spacing w:after="0"/>
              <w:rPr>
                <w:rFonts w:ascii="Trebuchet MS" w:hAnsi="Trebuchet MS"/>
                <w:b/>
                <w:bCs/>
                <w:sz w:val="16"/>
                <w:szCs w:val="16"/>
                <w:lang w:val="en-US"/>
              </w:rPr>
            </w:pPr>
          </w:p>
        </w:tc>
        <w:tc>
          <w:tcPr>
            <w:tcW w:w="2247" w:type="dxa"/>
            <w:gridSpan w:val="2"/>
            <w:tcBorders>
              <w:top w:val="single" w:sz="4" w:space="0" w:color="auto"/>
              <w:left w:val="single" w:sz="4" w:space="0" w:color="auto"/>
              <w:bottom w:val="single" w:sz="4" w:space="0" w:color="auto"/>
              <w:right w:val="single" w:sz="4" w:space="0" w:color="auto"/>
            </w:tcBorders>
            <w:shd w:val="clear" w:color="000000" w:fill="FFCC99"/>
            <w:hideMark/>
          </w:tcPr>
          <w:p w:rsidR="00A068D0" w:rsidRDefault="00A068D0" w:rsidP="00F6606C">
            <w:pPr>
              <w:spacing w:after="0"/>
              <w:jc w:val="center"/>
              <w:rPr>
                <w:rFonts w:ascii="Trebuchet MS" w:hAnsi="Trebuchet MS"/>
                <w:b/>
                <w:bCs/>
                <w:sz w:val="16"/>
                <w:szCs w:val="16"/>
                <w:lang w:val="en-US"/>
              </w:rPr>
            </w:pPr>
            <w:r w:rsidRPr="009F5989">
              <w:rPr>
                <w:rFonts w:ascii="Trebuchet MS" w:hAnsi="Trebuchet MS"/>
                <w:b/>
                <w:bCs/>
                <w:color w:val="FF0000"/>
                <w:sz w:val="16"/>
                <w:szCs w:val="16"/>
                <w:lang w:val="en-US"/>
              </w:rPr>
              <w:t>ALOCARE PUBLICA                 FEADR</w:t>
            </w:r>
          </w:p>
        </w:tc>
        <w:tc>
          <w:tcPr>
            <w:tcW w:w="1614" w:type="dxa"/>
            <w:gridSpan w:val="3"/>
            <w:vMerge/>
            <w:tcBorders>
              <w:left w:val="single" w:sz="4" w:space="0" w:color="auto"/>
              <w:bottom w:val="single" w:sz="4" w:space="0" w:color="auto"/>
              <w:right w:val="single" w:sz="4" w:space="0" w:color="auto"/>
            </w:tcBorders>
            <w:shd w:val="clear" w:color="000000" w:fill="FFCC99"/>
          </w:tcPr>
          <w:p w:rsidR="00A068D0" w:rsidRDefault="00A068D0" w:rsidP="00F6606C">
            <w:pPr>
              <w:spacing w:after="0"/>
              <w:rPr>
                <w:rFonts w:ascii="Trebuchet MS" w:hAnsi="Trebuchet MS"/>
                <w:b/>
                <w:bCs/>
                <w:sz w:val="16"/>
                <w:szCs w:val="16"/>
                <w:lang w:val="en-US"/>
              </w:rPr>
            </w:pPr>
          </w:p>
        </w:tc>
        <w:tc>
          <w:tcPr>
            <w:tcW w:w="1377" w:type="dxa"/>
            <w:gridSpan w:val="2"/>
            <w:vMerge/>
            <w:tcBorders>
              <w:left w:val="single" w:sz="4" w:space="0" w:color="auto"/>
              <w:bottom w:val="single" w:sz="4" w:space="0" w:color="auto"/>
              <w:right w:val="single" w:sz="4" w:space="0" w:color="auto"/>
            </w:tcBorders>
            <w:shd w:val="clear" w:color="000000" w:fill="FFCC99"/>
          </w:tcPr>
          <w:p w:rsidR="00A068D0" w:rsidRDefault="00A068D0" w:rsidP="00F6606C">
            <w:pPr>
              <w:spacing w:after="0"/>
              <w:rPr>
                <w:rFonts w:ascii="Trebuchet MS" w:hAnsi="Trebuchet MS"/>
                <w:b/>
                <w:bCs/>
                <w:sz w:val="16"/>
                <w:szCs w:val="16"/>
                <w:lang w:val="en-US"/>
              </w:rPr>
            </w:pPr>
          </w:p>
        </w:tc>
      </w:tr>
      <w:tr w:rsidR="00A068D0" w:rsidRPr="00C31442" w:rsidTr="00F6606C">
        <w:trPr>
          <w:trHeight w:val="351"/>
        </w:trPr>
        <w:tc>
          <w:tcPr>
            <w:tcW w:w="1193" w:type="dxa"/>
            <w:vMerge w:val="restart"/>
            <w:tcBorders>
              <w:top w:val="nil"/>
              <w:left w:val="single" w:sz="8" w:space="0" w:color="auto"/>
              <w:bottom w:val="single" w:sz="4" w:space="0" w:color="000000"/>
              <w:right w:val="nil"/>
            </w:tcBorders>
            <w:shd w:val="clear" w:color="000000" w:fill="FFCC99"/>
            <w:vAlign w:val="center"/>
            <w:hideMark/>
          </w:tcPr>
          <w:p w:rsidR="00A068D0" w:rsidRPr="00FA7C7D" w:rsidRDefault="00A068D0" w:rsidP="00F6606C">
            <w:pPr>
              <w:spacing w:after="0"/>
              <w:ind w:firstLine="360"/>
              <w:rPr>
                <w:rFonts w:ascii="Trebuchet MS" w:hAnsi="Trebuchet MS"/>
                <w:b/>
                <w:bCs/>
                <w:sz w:val="16"/>
                <w:szCs w:val="16"/>
                <w:lang w:val="en-US"/>
              </w:rPr>
            </w:pPr>
            <w:r w:rsidRPr="00FA7C7D">
              <w:rPr>
                <w:rFonts w:ascii="Trebuchet MS" w:hAnsi="Trebuchet MS"/>
                <w:b/>
                <w:bCs/>
                <w:sz w:val="16"/>
                <w:szCs w:val="16"/>
                <w:lang w:val="en-US"/>
              </w:rPr>
              <w:t>19.2</w:t>
            </w:r>
          </w:p>
        </w:tc>
        <w:tc>
          <w:tcPr>
            <w:tcW w:w="1097" w:type="dxa"/>
            <w:gridSpan w:val="2"/>
            <w:tcBorders>
              <w:top w:val="nil"/>
              <w:left w:val="single" w:sz="4" w:space="0" w:color="auto"/>
              <w:bottom w:val="single" w:sz="4" w:space="0" w:color="auto"/>
              <w:right w:val="single" w:sz="4" w:space="0" w:color="auto"/>
            </w:tcBorders>
            <w:shd w:val="clear" w:color="000000" w:fill="FFFFFF"/>
            <w:vAlign w:val="bottom"/>
            <w:hideMark/>
          </w:tcPr>
          <w:p w:rsidR="00A068D0" w:rsidRPr="00FA7C7D" w:rsidRDefault="00A068D0" w:rsidP="00F6606C">
            <w:pPr>
              <w:spacing w:after="0"/>
              <w:ind w:firstLine="360"/>
              <w:rPr>
                <w:rFonts w:ascii="Trebuchet MS" w:hAnsi="Trebuchet MS"/>
                <w:b/>
                <w:bCs/>
                <w:sz w:val="16"/>
                <w:szCs w:val="16"/>
                <w:lang w:val="en-US"/>
              </w:rPr>
            </w:pPr>
            <w:r w:rsidRPr="00FA7C7D">
              <w:rPr>
                <w:rFonts w:ascii="Trebuchet MS" w:hAnsi="Trebuchet MS"/>
                <w:b/>
                <w:bCs/>
                <w:sz w:val="16"/>
                <w:szCs w:val="16"/>
                <w:lang w:val="en-US"/>
              </w:rPr>
              <w:t>1</w:t>
            </w:r>
          </w:p>
        </w:tc>
        <w:tc>
          <w:tcPr>
            <w:tcW w:w="1454" w:type="dxa"/>
            <w:tcBorders>
              <w:top w:val="nil"/>
              <w:left w:val="nil"/>
              <w:bottom w:val="single" w:sz="4" w:space="0" w:color="auto"/>
              <w:right w:val="single" w:sz="4" w:space="0" w:color="auto"/>
            </w:tcBorders>
            <w:shd w:val="clear" w:color="000000" w:fill="FFFFFF"/>
            <w:vAlign w:val="bottom"/>
            <w:hideMark/>
          </w:tcPr>
          <w:p w:rsidR="00A068D0" w:rsidRPr="00FA7C7D" w:rsidRDefault="00A068D0" w:rsidP="00F6606C">
            <w:pPr>
              <w:spacing w:after="0"/>
              <w:ind w:firstLine="360"/>
              <w:rPr>
                <w:rFonts w:ascii="Trebuchet MS" w:hAnsi="Trebuchet MS"/>
                <w:b/>
                <w:bCs/>
                <w:sz w:val="16"/>
                <w:szCs w:val="16"/>
                <w:lang w:val="en-US"/>
              </w:rPr>
            </w:pPr>
            <w:del w:id="650" w:author="Administrator" w:date="2024-09-27T11:42:00Z">
              <w:r w:rsidRPr="00FA7C7D" w:rsidDel="00472E78">
                <w:rPr>
                  <w:rFonts w:ascii="Trebuchet MS" w:hAnsi="Trebuchet MS"/>
                  <w:b/>
                  <w:bCs/>
                  <w:sz w:val="16"/>
                  <w:szCs w:val="16"/>
                  <w:lang w:val="en-US"/>
                </w:rPr>
                <w:delText>M7/1A</w:delText>
              </w:r>
            </w:del>
          </w:p>
        </w:tc>
        <w:tc>
          <w:tcPr>
            <w:tcW w:w="1298" w:type="dxa"/>
            <w:tcBorders>
              <w:top w:val="nil"/>
              <w:left w:val="nil"/>
              <w:bottom w:val="single" w:sz="4" w:space="0" w:color="auto"/>
              <w:right w:val="single" w:sz="4" w:space="0" w:color="auto"/>
            </w:tcBorders>
            <w:shd w:val="clear" w:color="000000" w:fill="FFFFFF"/>
            <w:vAlign w:val="bottom"/>
            <w:hideMark/>
          </w:tcPr>
          <w:p w:rsidR="00A068D0" w:rsidRPr="00735183" w:rsidRDefault="00A068D0" w:rsidP="00F6606C">
            <w:pPr>
              <w:spacing w:after="0"/>
              <w:ind w:firstLine="360"/>
              <w:rPr>
                <w:rFonts w:ascii="Trebuchet MS" w:hAnsi="Trebuchet MS"/>
                <w:b/>
                <w:bCs/>
                <w:sz w:val="16"/>
                <w:szCs w:val="16"/>
                <w:lang w:val="en-US"/>
              </w:rPr>
            </w:pPr>
            <w:del w:id="651" w:author="Administrator" w:date="2024-09-27T11:42:00Z">
              <w:r>
                <w:rPr>
                  <w:rFonts w:ascii="Trebuchet MS" w:hAnsi="Trebuchet MS"/>
                  <w:b/>
                  <w:bCs/>
                  <w:sz w:val="16"/>
                  <w:szCs w:val="16"/>
                  <w:lang w:val="en-US"/>
                </w:rPr>
                <w:delText>100%</w:delText>
              </w:r>
            </w:del>
          </w:p>
        </w:tc>
        <w:tc>
          <w:tcPr>
            <w:tcW w:w="2263" w:type="dxa"/>
            <w:gridSpan w:val="3"/>
            <w:tcBorders>
              <w:top w:val="single" w:sz="4" w:space="0" w:color="auto"/>
              <w:left w:val="nil"/>
              <w:bottom w:val="single" w:sz="4" w:space="0" w:color="auto"/>
              <w:right w:val="single" w:sz="4" w:space="0" w:color="auto"/>
            </w:tcBorders>
            <w:shd w:val="clear" w:color="000000" w:fill="FFFFFF"/>
            <w:vAlign w:val="bottom"/>
            <w:hideMark/>
          </w:tcPr>
          <w:p w:rsidR="00A068D0" w:rsidRPr="00735183" w:rsidRDefault="00A068D0" w:rsidP="00F6606C">
            <w:pPr>
              <w:spacing w:after="0"/>
              <w:rPr>
                <w:rFonts w:ascii="Trebuchet MS" w:hAnsi="Trebuchet MS"/>
                <w:b/>
                <w:bCs/>
                <w:sz w:val="16"/>
                <w:szCs w:val="16"/>
                <w:lang w:val="en-US"/>
              </w:rPr>
            </w:pPr>
            <w:del w:id="652" w:author="Administrator" w:date="2024-09-27T11:42:00Z">
              <w:r>
                <w:rPr>
                  <w:rFonts w:ascii="Trebuchet MS" w:hAnsi="Trebuchet MS"/>
                  <w:b/>
                  <w:bCs/>
                  <w:sz w:val="16"/>
                  <w:szCs w:val="16"/>
                  <w:lang w:val="en-US"/>
                </w:rPr>
                <w:delText>16,000.00</w:delText>
              </w:r>
            </w:del>
          </w:p>
        </w:tc>
        <w:tc>
          <w:tcPr>
            <w:tcW w:w="1598" w:type="dxa"/>
            <w:gridSpan w:val="2"/>
            <w:tcBorders>
              <w:top w:val="nil"/>
              <w:left w:val="nil"/>
              <w:bottom w:val="single" w:sz="4" w:space="0" w:color="auto"/>
              <w:right w:val="single" w:sz="4" w:space="0" w:color="auto"/>
            </w:tcBorders>
            <w:shd w:val="clear" w:color="000000" w:fill="FFFFFF"/>
          </w:tcPr>
          <w:p w:rsidR="00A068D0" w:rsidRPr="00FA7C7D" w:rsidRDefault="00A068D0" w:rsidP="00F6606C">
            <w:pPr>
              <w:spacing w:after="0"/>
              <w:ind w:firstLine="360"/>
              <w:rPr>
                <w:rFonts w:ascii="Trebuchet MS" w:hAnsi="Trebuchet MS"/>
                <w:b/>
                <w:bCs/>
                <w:sz w:val="16"/>
                <w:szCs w:val="16"/>
                <w:lang w:val="en-US"/>
              </w:rPr>
            </w:pPr>
            <w:del w:id="653" w:author="Administrator" w:date="2024-09-27T11:42:00Z">
              <w:r w:rsidRPr="00FA7C7D" w:rsidDel="00472E78">
                <w:rPr>
                  <w:rFonts w:ascii="Trebuchet MS" w:hAnsi="Trebuchet MS"/>
                  <w:sz w:val="16"/>
                  <w:szCs w:val="16"/>
                </w:rPr>
                <w:delText>16,000.00</w:delText>
              </w:r>
            </w:del>
          </w:p>
        </w:tc>
        <w:tc>
          <w:tcPr>
            <w:tcW w:w="1377" w:type="dxa"/>
            <w:gridSpan w:val="2"/>
            <w:tcBorders>
              <w:top w:val="nil"/>
              <w:left w:val="nil"/>
              <w:bottom w:val="single" w:sz="4" w:space="0" w:color="auto"/>
              <w:right w:val="single" w:sz="8" w:space="0" w:color="auto"/>
            </w:tcBorders>
            <w:shd w:val="clear" w:color="000000" w:fill="FFFFFF"/>
          </w:tcPr>
          <w:p w:rsidR="00A068D0" w:rsidRPr="00FA7C7D" w:rsidRDefault="00A068D0" w:rsidP="00F6606C">
            <w:pPr>
              <w:spacing w:after="0"/>
              <w:ind w:firstLine="360"/>
              <w:rPr>
                <w:rFonts w:ascii="Trebuchet MS" w:hAnsi="Trebuchet MS"/>
                <w:b/>
                <w:bCs/>
                <w:sz w:val="16"/>
                <w:szCs w:val="16"/>
                <w:lang w:val="en-US"/>
              </w:rPr>
            </w:pPr>
            <w:del w:id="654" w:author="GAL-2" w:date="2024-10-17T06:22:00Z">
              <w:r w:rsidRPr="00FA7C7D" w:rsidDel="00735183">
                <w:rPr>
                  <w:rFonts w:ascii="Trebuchet MS" w:hAnsi="Trebuchet MS"/>
                  <w:sz w:val="16"/>
                  <w:szCs w:val="16"/>
                </w:rPr>
                <w:delText>0.44</w:delText>
              </w:r>
            </w:del>
            <w:ins w:id="655" w:author="Administrator" w:date="2024-09-27T11:42:00Z">
              <w:del w:id="656" w:author="GAL-2" w:date="2024-10-17T06:22:00Z">
                <w:r w:rsidDel="00735183">
                  <w:rPr>
                    <w:rFonts w:ascii="Trebuchet MS" w:hAnsi="Trebuchet MS"/>
                    <w:sz w:val="16"/>
                    <w:szCs w:val="16"/>
                  </w:rPr>
                  <w:delText xml:space="preserve">0 </w:delText>
                </w:r>
              </w:del>
            </w:ins>
            <w:del w:id="657" w:author="GAL-2" w:date="2024-10-17T06:22:00Z">
              <w:r w:rsidRPr="00FA7C7D" w:rsidDel="00735183">
                <w:rPr>
                  <w:rFonts w:ascii="Trebuchet MS" w:hAnsi="Trebuchet MS"/>
                  <w:sz w:val="16"/>
                  <w:szCs w:val="16"/>
                </w:rPr>
                <w:delText>%</w:delText>
              </w:r>
            </w:del>
          </w:p>
        </w:tc>
      </w:tr>
      <w:tr w:rsidR="00A068D0" w:rsidRPr="00C31442" w:rsidTr="00F6606C">
        <w:trPr>
          <w:trHeight w:val="351"/>
        </w:trPr>
        <w:tc>
          <w:tcPr>
            <w:tcW w:w="1193" w:type="dxa"/>
            <w:vMerge/>
            <w:tcBorders>
              <w:top w:val="nil"/>
              <w:left w:val="single" w:sz="8" w:space="0" w:color="auto"/>
              <w:bottom w:val="single" w:sz="4" w:space="0" w:color="000000"/>
              <w:right w:val="nil"/>
            </w:tcBorders>
            <w:vAlign w:val="center"/>
            <w:hideMark/>
          </w:tcPr>
          <w:p w:rsidR="00A068D0" w:rsidRPr="00FA7C7D" w:rsidRDefault="00A068D0" w:rsidP="00F6606C">
            <w:pPr>
              <w:spacing w:after="0"/>
              <w:ind w:firstLine="360"/>
              <w:jc w:val="both"/>
              <w:rPr>
                <w:rFonts w:ascii="Trebuchet MS" w:hAnsi="Trebuchet MS"/>
                <w:b/>
                <w:bCs/>
                <w:sz w:val="16"/>
                <w:szCs w:val="16"/>
                <w:lang w:val="en-US"/>
              </w:rPr>
            </w:pPr>
          </w:p>
        </w:tc>
        <w:tc>
          <w:tcPr>
            <w:tcW w:w="1097" w:type="dxa"/>
            <w:gridSpan w:val="2"/>
            <w:tcBorders>
              <w:top w:val="nil"/>
              <w:left w:val="single" w:sz="4" w:space="0" w:color="auto"/>
              <w:bottom w:val="single" w:sz="4" w:space="0" w:color="auto"/>
              <w:right w:val="single" w:sz="4" w:space="0" w:color="auto"/>
            </w:tcBorders>
            <w:shd w:val="clear" w:color="000000" w:fill="FFFFFF"/>
            <w:vAlign w:val="bottom"/>
            <w:hideMark/>
          </w:tcPr>
          <w:p w:rsidR="00A068D0" w:rsidRPr="00FA7C7D" w:rsidRDefault="00A068D0" w:rsidP="00F6606C">
            <w:pPr>
              <w:spacing w:after="0"/>
              <w:ind w:firstLine="360"/>
              <w:jc w:val="both"/>
              <w:rPr>
                <w:rFonts w:ascii="Trebuchet MS" w:hAnsi="Trebuchet MS"/>
                <w:b/>
                <w:bCs/>
                <w:sz w:val="16"/>
                <w:szCs w:val="16"/>
                <w:lang w:val="en-US"/>
              </w:rPr>
            </w:pPr>
            <w:r w:rsidRPr="00FA7C7D">
              <w:rPr>
                <w:rFonts w:ascii="Trebuchet MS" w:hAnsi="Trebuchet MS"/>
                <w:b/>
                <w:bCs/>
                <w:sz w:val="16"/>
                <w:szCs w:val="16"/>
                <w:lang w:val="en-US"/>
              </w:rPr>
              <w:t>2</w:t>
            </w:r>
          </w:p>
        </w:tc>
        <w:tc>
          <w:tcPr>
            <w:tcW w:w="1454" w:type="dxa"/>
            <w:tcBorders>
              <w:top w:val="nil"/>
              <w:left w:val="nil"/>
              <w:bottom w:val="single" w:sz="4" w:space="0" w:color="auto"/>
              <w:right w:val="single" w:sz="4" w:space="0" w:color="auto"/>
            </w:tcBorders>
            <w:shd w:val="clear" w:color="000000" w:fill="FFFFFF"/>
            <w:vAlign w:val="bottom"/>
            <w:hideMark/>
          </w:tcPr>
          <w:p w:rsidR="00A068D0" w:rsidRPr="00FA7C7D" w:rsidRDefault="00A068D0" w:rsidP="00F6606C">
            <w:pPr>
              <w:spacing w:after="0"/>
              <w:ind w:firstLine="360"/>
              <w:jc w:val="both"/>
              <w:rPr>
                <w:rFonts w:ascii="Trebuchet MS" w:hAnsi="Trebuchet MS"/>
                <w:b/>
                <w:bCs/>
                <w:sz w:val="16"/>
                <w:szCs w:val="16"/>
                <w:lang w:val="en-US"/>
              </w:rPr>
            </w:pPr>
            <w:r w:rsidRPr="00FA7C7D">
              <w:rPr>
                <w:rFonts w:ascii="Trebuchet MS" w:hAnsi="Trebuchet MS"/>
                <w:b/>
                <w:bCs/>
                <w:sz w:val="16"/>
                <w:szCs w:val="16"/>
                <w:lang w:val="en-US"/>
              </w:rPr>
              <w:t>M1/2B</w:t>
            </w:r>
          </w:p>
        </w:tc>
        <w:tc>
          <w:tcPr>
            <w:tcW w:w="1298" w:type="dxa"/>
            <w:tcBorders>
              <w:top w:val="nil"/>
              <w:left w:val="nil"/>
              <w:bottom w:val="single" w:sz="4" w:space="0" w:color="auto"/>
              <w:right w:val="single" w:sz="4" w:space="0" w:color="auto"/>
            </w:tcBorders>
            <w:shd w:val="clear" w:color="000000" w:fill="FFFFFF"/>
            <w:vAlign w:val="bottom"/>
            <w:hideMark/>
          </w:tcPr>
          <w:p w:rsidR="00A068D0" w:rsidRPr="00735183" w:rsidRDefault="00A068D0" w:rsidP="00F6606C">
            <w:pPr>
              <w:spacing w:after="0"/>
              <w:ind w:firstLine="360"/>
              <w:jc w:val="both"/>
              <w:rPr>
                <w:rFonts w:ascii="Trebuchet MS" w:hAnsi="Trebuchet MS"/>
                <w:b/>
                <w:bCs/>
                <w:sz w:val="16"/>
                <w:szCs w:val="16"/>
                <w:lang w:val="en-US"/>
              </w:rPr>
            </w:pPr>
            <w:r>
              <w:rPr>
                <w:rFonts w:ascii="Trebuchet MS" w:hAnsi="Trebuchet MS"/>
                <w:b/>
                <w:bCs/>
                <w:sz w:val="16"/>
                <w:szCs w:val="16"/>
                <w:lang w:val="en-US"/>
              </w:rPr>
              <w:t>100%</w:t>
            </w:r>
          </w:p>
        </w:tc>
        <w:tc>
          <w:tcPr>
            <w:tcW w:w="2263" w:type="dxa"/>
            <w:gridSpan w:val="3"/>
            <w:tcBorders>
              <w:top w:val="single" w:sz="8" w:space="0" w:color="auto"/>
              <w:left w:val="nil"/>
              <w:bottom w:val="single" w:sz="4" w:space="0" w:color="auto"/>
              <w:right w:val="single" w:sz="4" w:space="0" w:color="auto"/>
            </w:tcBorders>
            <w:shd w:val="clear" w:color="000000" w:fill="FFFFFF"/>
            <w:vAlign w:val="bottom"/>
            <w:hideMark/>
          </w:tcPr>
          <w:p w:rsidR="00A068D0" w:rsidRDefault="00A068D0" w:rsidP="00F6606C">
            <w:pPr>
              <w:spacing w:after="0"/>
              <w:rPr>
                <w:rFonts w:ascii="Trebuchet MS" w:hAnsi="Trebuchet MS"/>
                <w:b/>
                <w:bCs/>
                <w:sz w:val="16"/>
                <w:szCs w:val="16"/>
                <w:lang w:val="en-US"/>
              </w:rPr>
            </w:pPr>
            <w:del w:id="658" w:author="GAL-2" w:date="2024-09-30T11:13:00Z">
              <w:r>
                <w:rPr>
                  <w:rFonts w:ascii="Trebuchet MS" w:hAnsi="Trebuchet MS"/>
                  <w:b/>
                  <w:bCs/>
                  <w:sz w:val="16"/>
                  <w:szCs w:val="16"/>
                  <w:lang w:val="en-US"/>
                </w:rPr>
                <w:delText>180,000.00</w:delText>
              </w:r>
            </w:del>
            <w:ins w:id="659" w:author="GAL-2" w:date="2024-10-17T06:29:00Z">
              <w:r>
                <w:rPr>
                  <w:rFonts w:ascii="Trebuchet MS" w:hAnsi="Trebuchet MS"/>
                  <w:b/>
                  <w:bCs/>
                  <w:sz w:val="16"/>
                  <w:szCs w:val="16"/>
                  <w:lang w:val="en-US"/>
                </w:rPr>
                <w:t xml:space="preserve"> </w:t>
              </w:r>
            </w:ins>
          </w:p>
          <w:p w:rsidR="00A068D0" w:rsidRPr="00735183" w:rsidRDefault="00A068D0" w:rsidP="00F6606C">
            <w:pPr>
              <w:spacing w:after="0"/>
              <w:rPr>
                <w:rFonts w:ascii="Trebuchet MS" w:hAnsi="Trebuchet MS"/>
                <w:b/>
                <w:bCs/>
                <w:sz w:val="16"/>
                <w:szCs w:val="16"/>
                <w:lang w:val="en-US"/>
              </w:rPr>
            </w:pPr>
            <w:ins w:id="660" w:author="GAL-2" w:date="2024-09-30T11:13:00Z">
              <w:r>
                <w:rPr>
                  <w:rFonts w:ascii="Trebuchet MS" w:hAnsi="Trebuchet MS"/>
                  <w:b/>
                  <w:bCs/>
                  <w:sz w:val="16"/>
                  <w:szCs w:val="16"/>
                  <w:lang w:val="en-US"/>
                </w:rPr>
                <w:t>177777,78</w:t>
              </w:r>
            </w:ins>
          </w:p>
        </w:tc>
        <w:tc>
          <w:tcPr>
            <w:tcW w:w="1598" w:type="dxa"/>
            <w:gridSpan w:val="2"/>
            <w:tcBorders>
              <w:top w:val="nil"/>
              <w:left w:val="nil"/>
              <w:bottom w:val="single" w:sz="4" w:space="0" w:color="auto"/>
              <w:right w:val="single" w:sz="4" w:space="0" w:color="auto"/>
            </w:tcBorders>
            <w:shd w:val="clear" w:color="000000" w:fill="FFFFFF"/>
          </w:tcPr>
          <w:p w:rsidR="00A068D0" w:rsidRPr="00FA7C7D" w:rsidRDefault="00A068D0" w:rsidP="00F6606C">
            <w:pPr>
              <w:spacing w:after="0"/>
              <w:ind w:firstLine="360"/>
              <w:jc w:val="both"/>
              <w:rPr>
                <w:rFonts w:ascii="Trebuchet MS" w:hAnsi="Trebuchet MS"/>
                <w:b/>
                <w:bCs/>
                <w:sz w:val="16"/>
                <w:szCs w:val="16"/>
                <w:lang w:val="en-US"/>
              </w:rPr>
            </w:pPr>
            <w:del w:id="661" w:author="GAL-2" w:date="2024-09-30T11:13:00Z">
              <w:r w:rsidRPr="00FA7C7D" w:rsidDel="00E021AC">
                <w:rPr>
                  <w:rFonts w:ascii="Trebuchet MS" w:hAnsi="Trebuchet MS"/>
                  <w:sz w:val="16"/>
                  <w:szCs w:val="16"/>
                </w:rPr>
                <w:delText>180,000.00</w:delText>
              </w:r>
            </w:del>
            <w:ins w:id="662" w:author="GAL-2" w:date="2024-09-30T11:13:00Z">
              <w:r>
                <w:rPr>
                  <w:rFonts w:ascii="Trebuchet MS" w:hAnsi="Trebuchet MS"/>
                  <w:sz w:val="16"/>
                  <w:szCs w:val="16"/>
                </w:rPr>
                <w:t xml:space="preserve"> 177777,78</w:t>
              </w:r>
            </w:ins>
          </w:p>
        </w:tc>
        <w:tc>
          <w:tcPr>
            <w:tcW w:w="1377" w:type="dxa"/>
            <w:gridSpan w:val="2"/>
            <w:tcBorders>
              <w:top w:val="single" w:sz="8" w:space="0" w:color="auto"/>
              <w:left w:val="nil"/>
              <w:bottom w:val="single" w:sz="4" w:space="0" w:color="auto"/>
              <w:right w:val="single" w:sz="8" w:space="0" w:color="auto"/>
            </w:tcBorders>
            <w:shd w:val="clear" w:color="000000" w:fill="FFFFFF"/>
          </w:tcPr>
          <w:p w:rsidR="00A068D0" w:rsidRDefault="00A068D0" w:rsidP="00F6606C">
            <w:pPr>
              <w:spacing w:after="0"/>
              <w:ind w:firstLine="360"/>
              <w:jc w:val="both"/>
              <w:rPr>
                <w:rFonts w:ascii="Trebuchet MS" w:hAnsi="Trebuchet MS"/>
                <w:b/>
                <w:bCs/>
                <w:sz w:val="16"/>
                <w:szCs w:val="16"/>
                <w:lang w:val="en-US"/>
              </w:rPr>
            </w:pPr>
            <w:r w:rsidRPr="00FA7C7D">
              <w:rPr>
                <w:rFonts w:ascii="Trebuchet MS" w:hAnsi="Trebuchet MS"/>
                <w:sz w:val="16"/>
                <w:szCs w:val="16"/>
              </w:rPr>
              <w:t>4.</w:t>
            </w:r>
            <w:ins w:id="663" w:author="GAL-2" w:date="2024-09-30T11:13:00Z">
              <w:r w:rsidRPr="00FA7C7D" w:rsidDel="00E021AC">
                <w:rPr>
                  <w:rFonts w:ascii="Trebuchet MS" w:hAnsi="Trebuchet MS"/>
                  <w:sz w:val="16"/>
                  <w:szCs w:val="16"/>
                </w:rPr>
                <w:t xml:space="preserve"> </w:t>
              </w:r>
            </w:ins>
            <w:del w:id="664" w:author="GAL-2" w:date="2024-09-30T11:13:00Z">
              <w:r w:rsidRPr="00FA7C7D" w:rsidDel="00E021AC">
                <w:rPr>
                  <w:rFonts w:ascii="Trebuchet MS" w:hAnsi="Trebuchet MS"/>
                  <w:sz w:val="16"/>
                  <w:szCs w:val="16"/>
                </w:rPr>
                <w:delText>97</w:delText>
              </w:r>
            </w:del>
            <w:ins w:id="665" w:author="GAL-2" w:date="2024-09-30T11:14:00Z">
              <w:r>
                <w:rPr>
                  <w:rFonts w:ascii="Trebuchet MS" w:hAnsi="Trebuchet MS"/>
                  <w:sz w:val="16"/>
                  <w:szCs w:val="16"/>
                </w:rPr>
                <w:t xml:space="preserve"> 91</w:t>
              </w:r>
            </w:ins>
            <w:r w:rsidRPr="00FA7C7D">
              <w:rPr>
                <w:rFonts w:ascii="Trebuchet MS" w:hAnsi="Trebuchet MS"/>
                <w:sz w:val="16"/>
                <w:szCs w:val="16"/>
              </w:rPr>
              <w:t>%</w:t>
            </w:r>
          </w:p>
        </w:tc>
      </w:tr>
      <w:tr w:rsidR="00A068D0" w:rsidRPr="00C31442" w:rsidTr="00F6606C">
        <w:trPr>
          <w:trHeight w:val="351"/>
        </w:trPr>
        <w:tc>
          <w:tcPr>
            <w:tcW w:w="1193" w:type="dxa"/>
            <w:vMerge/>
            <w:tcBorders>
              <w:top w:val="nil"/>
              <w:left w:val="single" w:sz="8" w:space="0" w:color="auto"/>
              <w:bottom w:val="single" w:sz="4" w:space="0" w:color="000000"/>
              <w:right w:val="nil"/>
            </w:tcBorders>
            <w:vAlign w:val="center"/>
            <w:hideMark/>
          </w:tcPr>
          <w:p w:rsidR="00A068D0" w:rsidRPr="00FA7C7D" w:rsidRDefault="00A068D0" w:rsidP="00F6606C">
            <w:pPr>
              <w:spacing w:after="0"/>
              <w:ind w:firstLine="360"/>
              <w:jc w:val="both"/>
              <w:rPr>
                <w:rFonts w:ascii="Trebuchet MS" w:hAnsi="Trebuchet MS"/>
                <w:b/>
                <w:bCs/>
                <w:sz w:val="16"/>
                <w:szCs w:val="16"/>
                <w:lang w:val="en-US"/>
              </w:rPr>
            </w:pPr>
          </w:p>
        </w:tc>
        <w:tc>
          <w:tcPr>
            <w:tcW w:w="1097" w:type="dxa"/>
            <w:gridSpan w:val="2"/>
            <w:vMerge w:val="restart"/>
            <w:tcBorders>
              <w:top w:val="nil"/>
              <w:left w:val="single" w:sz="4" w:space="0" w:color="auto"/>
              <w:bottom w:val="single" w:sz="4" w:space="0" w:color="000000"/>
              <w:right w:val="single" w:sz="4" w:space="0" w:color="auto"/>
            </w:tcBorders>
            <w:shd w:val="clear" w:color="000000" w:fill="FFFFFF"/>
            <w:vAlign w:val="center"/>
            <w:hideMark/>
          </w:tcPr>
          <w:p w:rsidR="00A068D0" w:rsidRPr="00FA7C7D" w:rsidRDefault="00A068D0" w:rsidP="00F6606C">
            <w:pPr>
              <w:spacing w:after="0"/>
              <w:ind w:firstLine="360"/>
              <w:jc w:val="both"/>
              <w:rPr>
                <w:rFonts w:ascii="Trebuchet MS" w:hAnsi="Trebuchet MS"/>
                <w:b/>
                <w:bCs/>
                <w:sz w:val="16"/>
                <w:szCs w:val="16"/>
                <w:lang w:val="en-US"/>
              </w:rPr>
            </w:pPr>
            <w:r w:rsidRPr="00FA7C7D">
              <w:rPr>
                <w:rFonts w:ascii="Trebuchet MS" w:hAnsi="Trebuchet MS"/>
                <w:b/>
                <w:bCs/>
                <w:sz w:val="16"/>
                <w:szCs w:val="16"/>
                <w:lang w:val="en-US"/>
              </w:rPr>
              <w:t>6</w:t>
            </w:r>
          </w:p>
        </w:tc>
        <w:tc>
          <w:tcPr>
            <w:tcW w:w="1454" w:type="dxa"/>
            <w:tcBorders>
              <w:top w:val="nil"/>
              <w:left w:val="nil"/>
              <w:bottom w:val="single" w:sz="4" w:space="0" w:color="auto"/>
              <w:right w:val="single" w:sz="4" w:space="0" w:color="auto"/>
            </w:tcBorders>
            <w:shd w:val="clear" w:color="auto" w:fill="auto"/>
            <w:noWrap/>
            <w:vAlign w:val="bottom"/>
            <w:hideMark/>
          </w:tcPr>
          <w:p w:rsidR="00A068D0" w:rsidRPr="00FA7C7D" w:rsidRDefault="00A068D0" w:rsidP="00F6606C">
            <w:pPr>
              <w:spacing w:after="0"/>
              <w:ind w:firstLine="360"/>
              <w:jc w:val="both"/>
              <w:rPr>
                <w:rFonts w:ascii="Trebuchet MS" w:hAnsi="Trebuchet MS"/>
                <w:b/>
                <w:bCs/>
                <w:sz w:val="16"/>
                <w:szCs w:val="16"/>
                <w:lang w:val="en-US"/>
              </w:rPr>
            </w:pPr>
            <w:r w:rsidRPr="00FA7C7D">
              <w:rPr>
                <w:rFonts w:ascii="Trebuchet MS" w:hAnsi="Trebuchet MS"/>
                <w:b/>
                <w:bCs/>
                <w:sz w:val="16"/>
                <w:szCs w:val="16"/>
                <w:lang w:val="en-US"/>
              </w:rPr>
              <w:t>M2/6A</w:t>
            </w:r>
          </w:p>
        </w:tc>
        <w:tc>
          <w:tcPr>
            <w:tcW w:w="1298" w:type="dxa"/>
            <w:tcBorders>
              <w:top w:val="nil"/>
              <w:left w:val="nil"/>
              <w:bottom w:val="single" w:sz="4" w:space="0" w:color="auto"/>
              <w:right w:val="single" w:sz="4" w:space="0" w:color="auto"/>
            </w:tcBorders>
            <w:shd w:val="clear" w:color="000000" w:fill="FFFFFF"/>
            <w:vAlign w:val="bottom"/>
            <w:hideMark/>
          </w:tcPr>
          <w:p w:rsidR="00A068D0" w:rsidRPr="00735183" w:rsidRDefault="00A068D0" w:rsidP="00F6606C">
            <w:pPr>
              <w:spacing w:after="0"/>
              <w:ind w:firstLine="360"/>
              <w:jc w:val="both"/>
              <w:rPr>
                <w:rFonts w:ascii="Trebuchet MS" w:hAnsi="Trebuchet MS"/>
                <w:b/>
                <w:bCs/>
                <w:sz w:val="16"/>
                <w:szCs w:val="16"/>
                <w:lang w:val="en-US"/>
              </w:rPr>
            </w:pPr>
            <w:r>
              <w:rPr>
                <w:rFonts w:ascii="Trebuchet MS" w:hAnsi="Trebuchet MS"/>
                <w:b/>
                <w:bCs/>
                <w:sz w:val="16"/>
                <w:szCs w:val="16"/>
                <w:lang w:val="en-US"/>
              </w:rPr>
              <w:t>100%</w:t>
            </w:r>
          </w:p>
        </w:tc>
        <w:tc>
          <w:tcPr>
            <w:tcW w:w="2263" w:type="dxa"/>
            <w:gridSpan w:val="3"/>
            <w:tcBorders>
              <w:top w:val="single" w:sz="8" w:space="0" w:color="auto"/>
              <w:left w:val="nil"/>
              <w:bottom w:val="single" w:sz="4" w:space="0" w:color="auto"/>
              <w:right w:val="single" w:sz="4" w:space="0" w:color="auto"/>
            </w:tcBorders>
            <w:shd w:val="clear" w:color="000000" w:fill="FFFFFF"/>
            <w:vAlign w:val="bottom"/>
            <w:hideMark/>
          </w:tcPr>
          <w:p w:rsidR="00A068D0" w:rsidRPr="00735183" w:rsidRDefault="00A068D0" w:rsidP="00F6606C">
            <w:pPr>
              <w:spacing w:after="0"/>
              <w:rPr>
                <w:rFonts w:ascii="Trebuchet MS" w:hAnsi="Trebuchet MS"/>
                <w:b/>
                <w:bCs/>
                <w:sz w:val="16"/>
                <w:szCs w:val="16"/>
                <w:lang w:val="en-US"/>
              </w:rPr>
            </w:pPr>
            <w:r>
              <w:rPr>
                <w:rFonts w:ascii="Trebuchet MS" w:hAnsi="Trebuchet MS"/>
                <w:b/>
                <w:bCs/>
                <w:sz w:val="16"/>
                <w:szCs w:val="16"/>
                <w:lang w:val="en-US"/>
              </w:rPr>
              <w:t>640.000.00</w:t>
            </w:r>
          </w:p>
        </w:tc>
        <w:tc>
          <w:tcPr>
            <w:tcW w:w="1598" w:type="dxa"/>
            <w:gridSpan w:val="2"/>
            <w:vMerge w:val="restart"/>
            <w:tcBorders>
              <w:top w:val="nil"/>
              <w:left w:val="single" w:sz="4" w:space="0" w:color="auto"/>
              <w:bottom w:val="single" w:sz="4" w:space="0" w:color="000000"/>
              <w:right w:val="single" w:sz="4" w:space="0" w:color="auto"/>
            </w:tcBorders>
            <w:shd w:val="clear" w:color="000000" w:fill="FFFFFF"/>
          </w:tcPr>
          <w:p w:rsidR="00A068D0" w:rsidRPr="00FA7C7D" w:rsidRDefault="00A068D0" w:rsidP="00F6606C">
            <w:pPr>
              <w:spacing w:after="0"/>
              <w:ind w:firstLine="360"/>
              <w:jc w:val="both"/>
              <w:rPr>
                <w:rFonts w:ascii="Trebuchet MS" w:hAnsi="Trebuchet MS"/>
                <w:b/>
                <w:bCs/>
                <w:sz w:val="16"/>
                <w:szCs w:val="16"/>
                <w:lang w:val="en-US"/>
              </w:rPr>
            </w:pPr>
            <w:del w:id="666" w:author="GAL-2" w:date="2024-10-02T10:25:00Z">
              <w:r w:rsidRPr="00FA7C7D" w:rsidDel="007542DB">
                <w:rPr>
                  <w:rFonts w:ascii="Trebuchet MS" w:hAnsi="Trebuchet MS"/>
                  <w:sz w:val="16"/>
                  <w:szCs w:val="16"/>
                </w:rPr>
                <w:delText>2,480,444.94</w:delText>
              </w:r>
            </w:del>
            <w:ins w:id="667" w:author="GAL-2" w:date="2024-10-02T10:25:00Z">
              <w:r>
                <w:rPr>
                  <w:rFonts w:ascii="Trebuchet MS" w:hAnsi="Trebuchet MS"/>
                  <w:sz w:val="16"/>
                  <w:szCs w:val="16"/>
                </w:rPr>
                <w:t xml:space="preserve"> 2498667,16</w:t>
              </w:r>
            </w:ins>
          </w:p>
        </w:tc>
        <w:tc>
          <w:tcPr>
            <w:tcW w:w="1377" w:type="dxa"/>
            <w:gridSpan w:val="2"/>
            <w:vMerge w:val="restart"/>
            <w:tcBorders>
              <w:top w:val="nil"/>
              <w:left w:val="single" w:sz="4" w:space="0" w:color="auto"/>
              <w:bottom w:val="single" w:sz="4" w:space="0" w:color="000000"/>
              <w:right w:val="single" w:sz="8" w:space="0" w:color="auto"/>
            </w:tcBorders>
            <w:shd w:val="clear" w:color="000000" w:fill="FFFFFF"/>
          </w:tcPr>
          <w:p w:rsidR="00A068D0" w:rsidRPr="00FA7C7D" w:rsidRDefault="00A068D0" w:rsidP="00F6606C">
            <w:pPr>
              <w:spacing w:after="0"/>
              <w:ind w:firstLine="360"/>
              <w:jc w:val="both"/>
              <w:rPr>
                <w:rFonts w:ascii="Trebuchet MS" w:hAnsi="Trebuchet MS"/>
                <w:b/>
                <w:bCs/>
                <w:sz w:val="16"/>
                <w:szCs w:val="16"/>
                <w:lang w:val="en-US"/>
              </w:rPr>
            </w:pPr>
            <w:r w:rsidRPr="00FA7C7D">
              <w:rPr>
                <w:rFonts w:ascii="Trebuchet MS" w:hAnsi="Trebuchet MS"/>
                <w:sz w:val="16"/>
                <w:szCs w:val="16"/>
              </w:rPr>
              <w:t>68.</w:t>
            </w:r>
            <w:ins w:id="668" w:author="GAL-2" w:date="2024-09-30T11:14:00Z">
              <w:r w:rsidRPr="00FA7C7D" w:rsidDel="00E021AC">
                <w:rPr>
                  <w:rFonts w:ascii="Trebuchet MS" w:hAnsi="Trebuchet MS"/>
                  <w:sz w:val="16"/>
                  <w:szCs w:val="16"/>
                </w:rPr>
                <w:t xml:space="preserve"> </w:t>
              </w:r>
            </w:ins>
            <w:del w:id="669" w:author="GAL-2" w:date="2024-09-30T11:14:00Z">
              <w:r w:rsidRPr="00FA7C7D" w:rsidDel="00E021AC">
                <w:rPr>
                  <w:rFonts w:ascii="Trebuchet MS" w:hAnsi="Trebuchet MS"/>
                  <w:sz w:val="16"/>
                  <w:szCs w:val="16"/>
                </w:rPr>
                <w:delText>46</w:delText>
              </w:r>
            </w:del>
            <w:ins w:id="670" w:author="GAL-2" w:date="2024-09-30T11:14:00Z">
              <w:r>
                <w:rPr>
                  <w:rFonts w:ascii="Trebuchet MS" w:hAnsi="Trebuchet MS"/>
                  <w:sz w:val="16"/>
                  <w:szCs w:val="16"/>
                </w:rPr>
                <w:t xml:space="preserve"> 96</w:t>
              </w:r>
            </w:ins>
            <w:r w:rsidRPr="00FA7C7D">
              <w:rPr>
                <w:rFonts w:ascii="Trebuchet MS" w:hAnsi="Trebuchet MS"/>
                <w:sz w:val="16"/>
                <w:szCs w:val="16"/>
              </w:rPr>
              <w:t>%</w:t>
            </w:r>
          </w:p>
        </w:tc>
      </w:tr>
      <w:tr w:rsidR="00A068D0" w:rsidRPr="00C31442" w:rsidTr="00F6606C">
        <w:trPr>
          <w:trHeight w:val="334"/>
        </w:trPr>
        <w:tc>
          <w:tcPr>
            <w:tcW w:w="1193" w:type="dxa"/>
            <w:vMerge/>
            <w:tcBorders>
              <w:top w:val="nil"/>
              <w:left w:val="single" w:sz="8" w:space="0" w:color="auto"/>
              <w:bottom w:val="single" w:sz="4" w:space="0" w:color="000000"/>
              <w:right w:val="nil"/>
            </w:tcBorders>
            <w:vAlign w:val="center"/>
            <w:hideMark/>
          </w:tcPr>
          <w:p w:rsidR="00A068D0" w:rsidRPr="00FA7C7D" w:rsidRDefault="00A068D0" w:rsidP="00F6606C">
            <w:pPr>
              <w:spacing w:after="0"/>
              <w:ind w:firstLine="360"/>
              <w:jc w:val="both"/>
              <w:rPr>
                <w:rFonts w:ascii="Trebuchet MS" w:hAnsi="Trebuchet MS"/>
                <w:b/>
                <w:bCs/>
                <w:sz w:val="16"/>
                <w:szCs w:val="16"/>
                <w:lang w:val="en-US"/>
              </w:rPr>
            </w:pPr>
          </w:p>
        </w:tc>
        <w:tc>
          <w:tcPr>
            <w:tcW w:w="1097" w:type="dxa"/>
            <w:gridSpan w:val="2"/>
            <w:vMerge/>
            <w:tcBorders>
              <w:top w:val="nil"/>
              <w:left w:val="single" w:sz="4" w:space="0" w:color="auto"/>
              <w:bottom w:val="single" w:sz="4" w:space="0" w:color="000000"/>
              <w:right w:val="single" w:sz="4" w:space="0" w:color="auto"/>
            </w:tcBorders>
            <w:vAlign w:val="center"/>
            <w:hideMark/>
          </w:tcPr>
          <w:p w:rsidR="00A068D0" w:rsidRPr="00FA7C7D" w:rsidRDefault="00A068D0" w:rsidP="00F6606C">
            <w:pPr>
              <w:spacing w:after="0"/>
              <w:ind w:firstLine="360"/>
              <w:jc w:val="both"/>
              <w:rPr>
                <w:rFonts w:ascii="Trebuchet MS" w:hAnsi="Trebuchet MS"/>
                <w:b/>
                <w:bCs/>
                <w:sz w:val="16"/>
                <w:szCs w:val="16"/>
                <w:lang w:val="en-US"/>
              </w:rPr>
            </w:pPr>
          </w:p>
        </w:tc>
        <w:tc>
          <w:tcPr>
            <w:tcW w:w="1454" w:type="dxa"/>
            <w:tcBorders>
              <w:top w:val="nil"/>
              <w:left w:val="nil"/>
              <w:bottom w:val="single" w:sz="4" w:space="0" w:color="auto"/>
              <w:right w:val="single" w:sz="4" w:space="0" w:color="auto"/>
            </w:tcBorders>
            <w:shd w:val="clear" w:color="auto" w:fill="auto"/>
            <w:noWrap/>
            <w:vAlign w:val="bottom"/>
            <w:hideMark/>
          </w:tcPr>
          <w:p w:rsidR="00A068D0" w:rsidRPr="00FA7C7D" w:rsidRDefault="00A068D0" w:rsidP="00F6606C">
            <w:pPr>
              <w:spacing w:after="0"/>
              <w:ind w:firstLine="360"/>
              <w:jc w:val="both"/>
              <w:rPr>
                <w:rFonts w:ascii="Trebuchet MS" w:hAnsi="Trebuchet MS"/>
                <w:b/>
                <w:bCs/>
                <w:sz w:val="16"/>
                <w:szCs w:val="16"/>
                <w:lang w:val="en-US"/>
              </w:rPr>
            </w:pPr>
            <w:r w:rsidRPr="00FA7C7D">
              <w:rPr>
                <w:rFonts w:ascii="Trebuchet MS" w:hAnsi="Trebuchet MS"/>
                <w:b/>
                <w:bCs/>
                <w:sz w:val="16"/>
                <w:szCs w:val="16"/>
                <w:lang w:val="en-US"/>
              </w:rPr>
              <w:t>M3/6A</w:t>
            </w:r>
          </w:p>
        </w:tc>
        <w:tc>
          <w:tcPr>
            <w:tcW w:w="1298" w:type="dxa"/>
            <w:tcBorders>
              <w:top w:val="nil"/>
              <w:left w:val="nil"/>
              <w:bottom w:val="single" w:sz="4" w:space="0" w:color="auto"/>
              <w:right w:val="single" w:sz="4" w:space="0" w:color="auto"/>
            </w:tcBorders>
            <w:shd w:val="clear" w:color="000000" w:fill="FFFFFF"/>
            <w:vAlign w:val="bottom"/>
            <w:hideMark/>
          </w:tcPr>
          <w:p w:rsidR="00A068D0" w:rsidRPr="00735183" w:rsidRDefault="00A068D0" w:rsidP="00F6606C">
            <w:pPr>
              <w:spacing w:after="0"/>
              <w:ind w:firstLine="360"/>
              <w:jc w:val="both"/>
              <w:rPr>
                <w:rFonts w:ascii="Trebuchet MS" w:hAnsi="Trebuchet MS"/>
                <w:b/>
                <w:bCs/>
                <w:sz w:val="16"/>
                <w:szCs w:val="16"/>
                <w:lang w:val="en-US"/>
              </w:rPr>
            </w:pPr>
            <w:r>
              <w:rPr>
                <w:rFonts w:ascii="Trebuchet MS" w:hAnsi="Trebuchet MS"/>
                <w:b/>
                <w:bCs/>
                <w:sz w:val="16"/>
                <w:szCs w:val="16"/>
                <w:lang w:val="en-US"/>
              </w:rPr>
              <w:t>90%</w:t>
            </w:r>
          </w:p>
        </w:tc>
        <w:tc>
          <w:tcPr>
            <w:tcW w:w="2263" w:type="dxa"/>
            <w:gridSpan w:val="3"/>
            <w:tcBorders>
              <w:top w:val="single" w:sz="8" w:space="0" w:color="auto"/>
              <w:left w:val="nil"/>
              <w:bottom w:val="single" w:sz="4" w:space="0" w:color="auto"/>
              <w:right w:val="single" w:sz="4" w:space="0" w:color="auto"/>
            </w:tcBorders>
            <w:shd w:val="clear" w:color="000000" w:fill="FFFFFF"/>
            <w:vAlign w:val="bottom"/>
            <w:hideMark/>
          </w:tcPr>
          <w:p w:rsidR="00A068D0" w:rsidRDefault="00A068D0" w:rsidP="00F6606C">
            <w:pPr>
              <w:spacing w:after="0"/>
              <w:rPr>
                <w:rFonts w:ascii="Trebuchet MS" w:hAnsi="Trebuchet MS"/>
                <w:b/>
                <w:bCs/>
                <w:sz w:val="16"/>
                <w:szCs w:val="16"/>
                <w:lang w:val="en-US"/>
              </w:rPr>
            </w:pPr>
            <w:ins w:id="671" w:author="Administrator" w:date="2024-09-27T11:44:00Z">
              <w:r>
                <w:rPr>
                  <w:rFonts w:ascii="Trebuchet MS" w:hAnsi="Trebuchet MS"/>
                  <w:b/>
                  <w:bCs/>
                  <w:sz w:val="16"/>
                  <w:szCs w:val="16"/>
                  <w:lang w:val="en-US"/>
                </w:rPr>
                <w:t>779.238,32</w:t>
              </w:r>
            </w:ins>
            <w:ins w:id="672" w:author="GAL-2" w:date="2024-10-17T06:29:00Z">
              <w:r>
                <w:rPr>
                  <w:rFonts w:ascii="Trebuchet MS" w:hAnsi="Trebuchet MS"/>
                  <w:b/>
                  <w:bCs/>
                  <w:sz w:val="16"/>
                  <w:szCs w:val="16"/>
                  <w:lang w:val="en-US"/>
                </w:rPr>
                <w:t xml:space="preserve"> </w:t>
              </w:r>
            </w:ins>
          </w:p>
          <w:p w:rsidR="00A068D0" w:rsidRPr="00735183" w:rsidRDefault="00A068D0" w:rsidP="00F6606C">
            <w:pPr>
              <w:spacing w:after="0"/>
              <w:rPr>
                <w:rFonts w:ascii="Trebuchet MS" w:hAnsi="Trebuchet MS"/>
                <w:b/>
                <w:bCs/>
                <w:sz w:val="16"/>
                <w:szCs w:val="16"/>
                <w:lang w:val="en-US"/>
              </w:rPr>
            </w:pPr>
            <w:del w:id="673" w:author="Administrator" w:date="2024-09-27T11:44:00Z">
              <w:r>
                <w:rPr>
                  <w:rFonts w:ascii="Trebuchet MS" w:hAnsi="Trebuchet MS"/>
                  <w:b/>
                  <w:bCs/>
                  <w:sz w:val="16"/>
                  <w:szCs w:val="16"/>
                  <w:lang w:val="en-US"/>
                </w:rPr>
                <w:delText>781,499.90</w:delText>
              </w:r>
            </w:del>
          </w:p>
        </w:tc>
        <w:tc>
          <w:tcPr>
            <w:tcW w:w="1598" w:type="dxa"/>
            <w:gridSpan w:val="2"/>
            <w:vMerge/>
            <w:tcBorders>
              <w:top w:val="nil"/>
              <w:left w:val="single" w:sz="4" w:space="0" w:color="auto"/>
              <w:bottom w:val="single" w:sz="4" w:space="0" w:color="000000"/>
              <w:right w:val="single" w:sz="4" w:space="0" w:color="auto"/>
            </w:tcBorders>
            <w:vAlign w:val="center"/>
          </w:tcPr>
          <w:p w:rsidR="00A068D0" w:rsidRPr="00FA7C7D" w:rsidRDefault="00A068D0" w:rsidP="00F6606C">
            <w:pPr>
              <w:spacing w:after="0"/>
              <w:ind w:firstLine="360"/>
              <w:jc w:val="both"/>
              <w:rPr>
                <w:rFonts w:ascii="Trebuchet MS" w:hAnsi="Trebuchet MS"/>
                <w:b/>
                <w:bCs/>
                <w:sz w:val="16"/>
                <w:szCs w:val="16"/>
                <w:lang w:val="en-US"/>
              </w:rPr>
            </w:pPr>
          </w:p>
        </w:tc>
        <w:tc>
          <w:tcPr>
            <w:tcW w:w="1377" w:type="dxa"/>
            <w:gridSpan w:val="2"/>
            <w:vMerge/>
            <w:tcBorders>
              <w:top w:val="nil"/>
              <w:left w:val="single" w:sz="4" w:space="0" w:color="auto"/>
              <w:bottom w:val="single" w:sz="4" w:space="0" w:color="000000"/>
              <w:right w:val="single" w:sz="8" w:space="0" w:color="auto"/>
            </w:tcBorders>
            <w:vAlign w:val="center"/>
          </w:tcPr>
          <w:p w:rsidR="00A068D0" w:rsidRPr="00FA7C7D" w:rsidRDefault="00A068D0" w:rsidP="00F6606C">
            <w:pPr>
              <w:spacing w:after="0"/>
              <w:ind w:firstLine="360"/>
              <w:jc w:val="both"/>
              <w:rPr>
                <w:rFonts w:ascii="Trebuchet MS" w:hAnsi="Trebuchet MS"/>
                <w:b/>
                <w:bCs/>
                <w:sz w:val="16"/>
                <w:szCs w:val="16"/>
                <w:lang w:val="en-US"/>
              </w:rPr>
            </w:pPr>
          </w:p>
        </w:tc>
      </w:tr>
      <w:tr w:rsidR="00A068D0" w:rsidRPr="00C31442" w:rsidTr="00F6606C">
        <w:trPr>
          <w:trHeight w:val="334"/>
        </w:trPr>
        <w:tc>
          <w:tcPr>
            <w:tcW w:w="1193" w:type="dxa"/>
            <w:vMerge/>
            <w:tcBorders>
              <w:top w:val="nil"/>
              <w:left w:val="single" w:sz="8" w:space="0" w:color="auto"/>
              <w:bottom w:val="single" w:sz="4" w:space="0" w:color="000000"/>
              <w:right w:val="nil"/>
            </w:tcBorders>
            <w:vAlign w:val="center"/>
            <w:hideMark/>
          </w:tcPr>
          <w:p w:rsidR="00A068D0" w:rsidRPr="00FA7C7D" w:rsidRDefault="00A068D0" w:rsidP="00F6606C">
            <w:pPr>
              <w:spacing w:after="0"/>
              <w:ind w:firstLine="360"/>
              <w:jc w:val="both"/>
              <w:rPr>
                <w:rFonts w:ascii="Trebuchet MS" w:hAnsi="Trebuchet MS"/>
                <w:b/>
                <w:bCs/>
                <w:sz w:val="16"/>
                <w:szCs w:val="16"/>
                <w:lang w:val="en-US"/>
              </w:rPr>
            </w:pPr>
          </w:p>
        </w:tc>
        <w:tc>
          <w:tcPr>
            <w:tcW w:w="1097" w:type="dxa"/>
            <w:gridSpan w:val="2"/>
            <w:vMerge/>
            <w:tcBorders>
              <w:top w:val="nil"/>
              <w:left w:val="single" w:sz="4" w:space="0" w:color="auto"/>
              <w:bottom w:val="single" w:sz="4" w:space="0" w:color="000000"/>
              <w:right w:val="single" w:sz="4" w:space="0" w:color="auto"/>
            </w:tcBorders>
            <w:vAlign w:val="center"/>
            <w:hideMark/>
          </w:tcPr>
          <w:p w:rsidR="00A068D0" w:rsidRPr="00FA7C7D" w:rsidRDefault="00A068D0" w:rsidP="00F6606C">
            <w:pPr>
              <w:spacing w:after="0"/>
              <w:ind w:firstLine="360"/>
              <w:jc w:val="both"/>
              <w:rPr>
                <w:rFonts w:ascii="Trebuchet MS" w:hAnsi="Trebuchet MS"/>
                <w:b/>
                <w:bCs/>
                <w:sz w:val="16"/>
                <w:szCs w:val="16"/>
                <w:lang w:val="en-US"/>
              </w:rPr>
            </w:pPr>
          </w:p>
        </w:tc>
        <w:tc>
          <w:tcPr>
            <w:tcW w:w="1454" w:type="dxa"/>
            <w:tcBorders>
              <w:top w:val="nil"/>
              <w:left w:val="nil"/>
              <w:bottom w:val="single" w:sz="4" w:space="0" w:color="auto"/>
              <w:right w:val="single" w:sz="4" w:space="0" w:color="auto"/>
            </w:tcBorders>
            <w:shd w:val="clear" w:color="auto" w:fill="auto"/>
            <w:noWrap/>
            <w:vAlign w:val="bottom"/>
            <w:hideMark/>
          </w:tcPr>
          <w:p w:rsidR="00A068D0" w:rsidRPr="00FA7C7D" w:rsidRDefault="00A068D0" w:rsidP="00F6606C">
            <w:pPr>
              <w:spacing w:after="0"/>
              <w:ind w:firstLine="360"/>
              <w:jc w:val="both"/>
              <w:rPr>
                <w:rFonts w:ascii="Trebuchet MS" w:hAnsi="Trebuchet MS"/>
                <w:b/>
                <w:bCs/>
                <w:sz w:val="16"/>
                <w:szCs w:val="16"/>
                <w:lang w:val="en-US"/>
              </w:rPr>
            </w:pPr>
            <w:del w:id="674" w:author="GAL-2" w:date="2024-10-02T10:08:00Z">
              <w:r w:rsidRPr="00FA7C7D" w:rsidDel="0074556E">
                <w:rPr>
                  <w:rFonts w:ascii="Trebuchet MS" w:hAnsi="Trebuchet MS"/>
                  <w:b/>
                  <w:bCs/>
                  <w:sz w:val="16"/>
                  <w:szCs w:val="16"/>
                  <w:lang w:val="en-US"/>
                </w:rPr>
                <w:delText>M4/6B</w:delText>
              </w:r>
            </w:del>
          </w:p>
        </w:tc>
        <w:tc>
          <w:tcPr>
            <w:tcW w:w="1298" w:type="dxa"/>
            <w:tcBorders>
              <w:top w:val="nil"/>
              <w:left w:val="nil"/>
              <w:bottom w:val="single" w:sz="4" w:space="0" w:color="auto"/>
              <w:right w:val="single" w:sz="4" w:space="0" w:color="auto"/>
            </w:tcBorders>
            <w:shd w:val="clear" w:color="000000" w:fill="FFFFFF"/>
            <w:vAlign w:val="bottom"/>
            <w:hideMark/>
          </w:tcPr>
          <w:p w:rsidR="00A068D0" w:rsidRPr="00735183" w:rsidRDefault="00A068D0" w:rsidP="00F6606C">
            <w:pPr>
              <w:spacing w:after="0"/>
              <w:ind w:firstLine="360"/>
              <w:jc w:val="both"/>
              <w:rPr>
                <w:rFonts w:ascii="Trebuchet MS" w:hAnsi="Trebuchet MS"/>
                <w:b/>
                <w:bCs/>
                <w:sz w:val="16"/>
                <w:szCs w:val="16"/>
                <w:lang w:val="en-US"/>
              </w:rPr>
            </w:pPr>
            <w:del w:id="675" w:author="GAL-2" w:date="2024-10-02T10:08:00Z">
              <w:r>
                <w:rPr>
                  <w:rFonts w:ascii="Trebuchet MS" w:hAnsi="Trebuchet MS"/>
                  <w:b/>
                  <w:bCs/>
                  <w:sz w:val="16"/>
                  <w:szCs w:val="16"/>
                  <w:lang w:val="en-US"/>
                </w:rPr>
                <w:delText>100%</w:delText>
              </w:r>
            </w:del>
          </w:p>
        </w:tc>
        <w:tc>
          <w:tcPr>
            <w:tcW w:w="2263" w:type="dxa"/>
            <w:gridSpan w:val="3"/>
            <w:tcBorders>
              <w:top w:val="nil"/>
              <w:left w:val="nil"/>
              <w:bottom w:val="nil"/>
              <w:right w:val="single" w:sz="4" w:space="0" w:color="auto"/>
            </w:tcBorders>
            <w:shd w:val="clear" w:color="000000" w:fill="FFFFFF"/>
            <w:vAlign w:val="bottom"/>
            <w:hideMark/>
          </w:tcPr>
          <w:p w:rsidR="00A068D0" w:rsidRPr="00735183" w:rsidRDefault="00A068D0" w:rsidP="00F6606C">
            <w:pPr>
              <w:spacing w:after="0"/>
              <w:rPr>
                <w:rFonts w:ascii="Trebuchet MS" w:hAnsi="Trebuchet MS"/>
                <w:b/>
                <w:bCs/>
                <w:sz w:val="16"/>
                <w:szCs w:val="16"/>
                <w:lang w:val="en-US"/>
              </w:rPr>
            </w:pPr>
            <w:ins w:id="676" w:author="Administrator" w:date="2024-09-27T11:44:00Z">
              <w:del w:id="677" w:author="GAL-2" w:date="2024-10-02T10:08:00Z">
                <w:r>
                  <w:rPr>
                    <w:rFonts w:ascii="Trebuchet MS" w:hAnsi="Trebuchet MS"/>
                    <w:b/>
                    <w:bCs/>
                    <w:sz w:val="16"/>
                    <w:szCs w:val="16"/>
                    <w:lang w:val="en-US"/>
                  </w:rPr>
                  <w:delText xml:space="preserve"> </w:delText>
                </w:r>
              </w:del>
            </w:ins>
            <w:del w:id="678" w:author="GAL-2" w:date="2024-10-02T10:08:00Z">
              <w:r>
                <w:rPr>
                  <w:rFonts w:ascii="Trebuchet MS" w:hAnsi="Trebuchet MS"/>
                  <w:b/>
                  <w:bCs/>
                  <w:sz w:val="16"/>
                  <w:szCs w:val="16"/>
                  <w:lang w:val="en-US"/>
                </w:rPr>
                <w:delText>50.000</w:delText>
              </w:r>
            </w:del>
          </w:p>
        </w:tc>
        <w:tc>
          <w:tcPr>
            <w:tcW w:w="1598" w:type="dxa"/>
            <w:gridSpan w:val="2"/>
            <w:vMerge/>
            <w:tcBorders>
              <w:top w:val="nil"/>
              <w:left w:val="single" w:sz="4" w:space="0" w:color="auto"/>
              <w:bottom w:val="single" w:sz="4" w:space="0" w:color="000000"/>
              <w:right w:val="single" w:sz="4" w:space="0" w:color="auto"/>
            </w:tcBorders>
            <w:vAlign w:val="center"/>
          </w:tcPr>
          <w:p w:rsidR="00A068D0" w:rsidRPr="00FA7C7D" w:rsidRDefault="00A068D0" w:rsidP="00F6606C">
            <w:pPr>
              <w:spacing w:after="0"/>
              <w:ind w:firstLine="360"/>
              <w:jc w:val="both"/>
              <w:rPr>
                <w:rFonts w:ascii="Trebuchet MS" w:hAnsi="Trebuchet MS"/>
                <w:b/>
                <w:bCs/>
                <w:sz w:val="16"/>
                <w:szCs w:val="16"/>
                <w:lang w:val="en-US"/>
              </w:rPr>
            </w:pPr>
          </w:p>
        </w:tc>
        <w:tc>
          <w:tcPr>
            <w:tcW w:w="1377" w:type="dxa"/>
            <w:gridSpan w:val="2"/>
            <w:vMerge/>
            <w:tcBorders>
              <w:top w:val="nil"/>
              <w:left w:val="single" w:sz="4" w:space="0" w:color="auto"/>
              <w:bottom w:val="single" w:sz="4" w:space="0" w:color="000000"/>
              <w:right w:val="single" w:sz="8" w:space="0" w:color="auto"/>
            </w:tcBorders>
            <w:vAlign w:val="center"/>
          </w:tcPr>
          <w:p w:rsidR="00A068D0" w:rsidRPr="00FA7C7D" w:rsidRDefault="00A068D0" w:rsidP="00F6606C">
            <w:pPr>
              <w:spacing w:after="0"/>
              <w:ind w:firstLine="360"/>
              <w:jc w:val="both"/>
              <w:rPr>
                <w:rFonts w:ascii="Trebuchet MS" w:hAnsi="Trebuchet MS"/>
                <w:b/>
                <w:bCs/>
                <w:sz w:val="16"/>
                <w:szCs w:val="16"/>
                <w:lang w:val="en-US"/>
              </w:rPr>
            </w:pPr>
          </w:p>
        </w:tc>
      </w:tr>
      <w:tr w:rsidR="00A068D0" w:rsidRPr="00C31442" w:rsidTr="00F6606C">
        <w:trPr>
          <w:trHeight w:val="334"/>
        </w:trPr>
        <w:tc>
          <w:tcPr>
            <w:tcW w:w="1193" w:type="dxa"/>
            <w:vMerge/>
            <w:tcBorders>
              <w:top w:val="nil"/>
              <w:left w:val="single" w:sz="8" w:space="0" w:color="auto"/>
              <w:bottom w:val="single" w:sz="4" w:space="0" w:color="000000"/>
              <w:right w:val="nil"/>
            </w:tcBorders>
            <w:vAlign w:val="center"/>
            <w:hideMark/>
          </w:tcPr>
          <w:p w:rsidR="00A068D0" w:rsidRPr="00FA7C7D" w:rsidRDefault="00A068D0" w:rsidP="00F6606C">
            <w:pPr>
              <w:spacing w:after="0"/>
              <w:ind w:firstLine="360"/>
              <w:jc w:val="both"/>
              <w:rPr>
                <w:rFonts w:ascii="Trebuchet MS" w:hAnsi="Trebuchet MS"/>
                <w:b/>
                <w:bCs/>
                <w:sz w:val="16"/>
                <w:szCs w:val="16"/>
                <w:lang w:val="en-US"/>
              </w:rPr>
            </w:pPr>
          </w:p>
        </w:tc>
        <w:tc>
          <w:tcPr>
            <w:tcW w:w="1097" w:type="dxa"/>
            <w:gridSpan w:val="2"/>
            <w:vMerge/>
            <w:tcBorders>
              <w:top w:val="nil"/>
              <w:left w:val="single" w:sz="4" w:space="0" w:color="auto"/>
              <w:bottom w:val="single" w:sz="4" w:space="0" w:color="000000"/>
              <w:right w:val="single" w:sz="4" w:space="0" w:color="auto"/>
            </w:tcBorders>
            <w:vAlign w:val="center"/>
            <w:hideMark/>
          </w:tcPr>
          <w:p w:rsidR="00A068D0" w:rsidRPr="00FA7C7D" w:rsidRDefault="00A068D0" w:rsidP="00F6606C">
            <w:pPr>
              <w:spacing w:after="0"/>
              <w:ind w:firstLine="360"/>
              <w:jc w:val="both"/>
              <w:rPr>
                <w:rFonts w:ascii="Trebuchet MS" w:hAnsi="Trebuchet MS"/>
                <w:b/>
                <w:bCs/>
                <w:sz w:val="16"/>
                <w:szCs w:val="16"/>
                <w:lang w:val="en-US"/>
              </w:rPr>
            </w:pPr>
          </w:p>
        </w:tc>
        <w:tc>
          <w:tcPr>
            <w:tcW w:w="1454" w:type="dxa"/>
            <w:tcBorders>
              <w:top w:val="nil"/>
              <w:left w:val="nil"/>
              <w:bottom w:val="single" w:sz="4" w:space="0" w:color="auto"/>
              <w:right w:val="single" w:sz="4" w:space="0" w:color="auto"/>
            </w:tcBorders>
            <w:shd w:val="clear" w:color="auto" w:fill="auto"/>
            <w:noWrap/>
            <w:vAlign w:val="bottom"/>
            <w:hideMark/>
          </w:tcPr>
          <w:p w:rsidR="00A068D0" w:rsidRPr="00FA7C7D" w:rsidRDefault="00A068D0" w:rsidP="00F6606C">
            <w:pPr>
              <w:spacing w:after="0"/>
              <w:ind w:firstLine="360"/>
              <w:jc w:val="both"/>
              <w:rPr>
                <w:rFonts w:ascii="Trebuchet MS" w:hAnsi="Trebuchet MS"/>
                <w:b/>
                <w:bCs/>
                <w:sz w:val="16"/>
                <w:szCs w:val="16"/>
                <w:lang w:val="en-US"/>
              </w:rPr>
            </w:pPr>
            <w:r w:rsidRPr="00FA7C7D">
              <w:rPr>
                <w:rFonts w:ascii="Trebuchet MS" w:hAnsi="Trebuchet MS"/>
                <w:b/>
                <w:bCs/>
                <w:sz w:val="16"/>
                <w:szCs w:val="16"/>
                <w:lang w:val="en-US"/>
              </w:rPr>
              <w:t>M5/6B</w:t>
            </w:r>
          </w:p>
        </w:tc>
        <w:tc>
          <w:tcPr>
            <w:tcW w:w="1298" w:type="dxa"/>
            <w:tcBorders>
              <w:top w:val="nil"/>
              <w:left w:val="nil"/>
              <w:bottom w:val="single" w:sz="4" w:space="0" w:color="auto"/>
              <w:right w:val="single" w:sz="4" w:space="0" w:color="auto"/>
            </w:tcBorders>
            <w:shd w:val="clear" w:color="000000" w:fill="FFFFFF"/>
            <w:vAlign w:val="bottom"/>
            <w:hideMark/>
          </w:tcPr>
          <w:p w:rsidR="00A068D0" w:rsidRPr="00735183" w:rsidRDefault="00A068D0" w:rsidP="00F6606C">
            <w:pPr>
              <w:spacing w:after="0"/>
              <w:jc w:val="both"/>
              <w:rPr>
                <w:rFonts w:ascii="Trebuchet MS" w:hAnsi="Trebuchet MS"/>
                <w:b/>
                <w:bCs/>
                <w:sz w:val="16"/>
                <w:szCs w:val="16"/>
                <w:lang w:val="en-US"/>
              </w:rPr>
            </w:pPr>
            <w:r>
              <w:rPr>
                <w:rFonts w:ascii="Trebuchet MS" w:hAnsi="Trebuchet MS"/>
                <w:b/>
                <w:bCs/>
                <w:sz w:val="16"/>
                <w:szCs w:val="16"/>
                <w:lang w:val="en-US"/>
              </w:rPr>
              <w:t>90%, 100%</w:t>
            </w:r>
          </w:p>
        </w:tc>
        <w:tc>
          <w:tcPr>
            <w:tcW w:w="2263" w:type="dxa"/>
            <w:gridSpan w:val="3"/>
            <w:tcBorders>
              <w:top w:val="single" w:sz="4" w:space="0" w:color="auto"/>
              <w:left w:val="nil"/>
              <w:bottom w:val="nil"/>
              <w:right w:val="single" w:sz="4" w:space="0" w:color="auto"/>
            </w:tcBorders>
            <w:shd w:val="clear" w:color="000000" w:fill="FFFFFF"/>
            <w:vAlign w:val="bottom"/>
            <w:hideMark/>
          </w:tcPr>
          <w:p w:rsidR="00A068D0" w:rsidRDefault="00A068D0" w:rsidP="00F6606C">
            <w:pPr>
              <w:spacing w:after="0"/>
              <w:rPr>
                <w:rFonts w:ascii="Trebuchet MS" w:hAnsi="Trebuchet MS"/>
                <w:b/>
                <w:bCs/>
                <w:sz w:val="16"/>
                <w:szCs w:val="16"/>
                <w:lang w:val="en-US"/>
              </w:rPr>
            </w:pPr>
            <w:ins w:id="679" w:author="Administrator" w:date="2024-09-27T11:44:00Z">
              <w:r>
                <w:rPr>
                  <w:rFonts w:ascii="Trebuchet MS" w:hAnsi="Trebuchet MS"/>
                  <w:b/>
                  <w:bCs/>
                  <w:sz w:val="16"/>
                  <w:szCs w:val="16"/>
                  <w:lang w:val="en-US"/>
                </w:rPr>
                <w:t>40.868,54</w:t>
              </w:r>
            </w:ins>
            <w:ins w:id="680" w:author="GAL-2" w:date="2024-10-17T06:29:00Z">
              <w:r>
                <w:rPr>
                  <w:rFonts w:ascii="Trebuchet MS" w:hAnsi="Trebuchet MS"/>
                  <w:b/>
                  <w:bCs/>
                  <w:sz w:val="16"/>
                  <w:szCs w:val="16"/>
                  <w:lang w:val="en-US"/>
                </w:rPr>
                <w:t xml:space="preserve"> </w:t>
              </w:r>
            </w:ins>
          </w:p>
          <w:p w:rsidR="00A068D0" w:rsidRPr="00735183" w:rsidRDefault="00A068D0" w:rsidP="00F6606C">
            <w:pPr>
              <w:spacing w:after="0"/>
              <w:rPr>
                <w:rFonts w:ascii="Trebuchet MS" w:hAnsi="Trebuchet MS"/>
                <w:b/>
                <w:bCs/>
                <w:sz w:val="16"/>
                <w:szCs w:val="16"/>
                <w:lang w:val="en-US"/>
              </w:rPr>
            </w:pPr>
            <w:del w:id="681" w:author="Administrator" w:date="2024-09-27T11:44:00Z">
              <w:r>
                <w:rPr>
                  <w:rFonts w:ascii="Trebuchet MS" w:hAnsi="Trebuchet MS"/>
                  <w:b/>
                  <w:bCs/>
                  <w:sz w:val="16"/>
                  <w:szCs w:val="16"/>
                  <w:lang w:val="en-US"/>
                </w:rPr>
                <w:delText>47,596.90</w:delText>
              </w:r>
            </w:del>
          </w:p>
        </w:tc>
        <w:tc>
          <w:tcPr>
            <w:tcW w:w="1598" w:type="dxa"/>
            <w:gridSpan w:val="2"/>
            <w:vMerge/>
            <w:tcBorders>
              <w:top w:val="nil"/>
              <w:left w:val="single" w:sz="4" w:space="0" w:color="auto"/>
              <w:bottom w:val="single" w:sz="4" w:space="0" w:color="000000"/>
              <w:right w:val="single" w:sz="4" w:space="0" w:color="auto"/>
            </w:tcBorders>
            <w:vAlign w:val="center"/>
          </w:tcPr>
          <w:p w:rsidR="00A068D0" w:rsidRPr="00FA7C7D" w:rsidRDefault="00A068D0" w:rsidP="00F6606C">
            <w:pPr>
              <w:spacing w:after="0"/>
              <w:ind w:firstLine="360"/>
              <w:jc w:val="both"/>
              <w:rPr>
                <w:rFonts w:ascii="Trebuchet MS" w:hAnsi="Trebuchet MS"/>
                <w:b/>
                <w:bCs/>
                <w:sz w:val="16"/>
                <w:szCs w:val="16"/>
                <w:lang w:val="en-US"/>
              </w:rPr>
            </w:pPr>
          </w:p>
        </w:tc>
        <w:tc>
          <w:tcPr>
            <w:tcW w:w="1377" w:type="dxa"/>
            <w:gridSpan w:val="2"/>
            <w:vMerge/>
            <w:tcBorders>
              <w:top w:val="nil"/>
              <w:left w:val="single" w:sz="4" w:space="0" w:color="auto"/>
              <w:bottom w:val="single" w:sz="4" w:space="0" w:color="000000"/>
              <w:right w:val="single" w:sz="8" w:space="0" w:color="auto"/>
            </w:tcBorders>
            <w:vAlign w:val="center"/>
          </w:tcPr>
          <w:p w:rsidR="00A068D0" w:rsidRPr="00FA7C7D" w:rsidRDefault="00A068D0" w:rsidP="00F6606C">
            <w:pPr>
              <w:spacing w:after="0"/>
              <w:ind w:firstLine="360"/>
              <w:jc w:val="both"/>
              <w:rPr>
                <w:rFonts w:ascii="Trebuchet MS" w:hAnsi="Trebuchet MS"/>
                <w:b/>
                <w:bCs/>
                <w:sz w:val="16"/>
                <w:szCs w:val="16"/>
                <w:lang w:val="en-US"/>
              </w:rPr>
            </w:pPr>
          </w:p>
        </w:tc>
      </w:tr>
      <w:tr w:rsidR="00A068D0" w:rsidRPr="00C31442" w:rsidTr="00F6606C">
        <w:trPr>
          <w:trHeight w:val="334"/>
        </w:trPr>
        <w:tc>
          <w:tcPr>
            <w:tcW w:w="1193" w:type="dxa"/>
            <w:vMerge/>
            <w:tcBorders>
              <w:top w:val="nil"/>
              <w:left w:val="single" w:sz="8" w:space="0" w:color="auto"/>
              <w:bottom w:val="single" w:sz="4" w:space="0" w:color="000000"/>
              <w:right w:val="nil"/>
            </w:tcBorders>
            <w:vAlign w:val="center"/>
            <w:hideMark/>
          </w:tcPr>
          <w:p w:rsidR="00A068D0" w:rsidRPr="00FA7C7D" w:rsidRDefault="00A068D0" w:rsidP="00F6606C">
            <w:pPr>
              <w:spacing w:after="0"/>
              <w:ind w:firstLine="360"/>
              <w:jc w:val="both"/>
              <w:rPr>
                <w:rFonts w:ascii="Trebuchet MS" w:hAnsi="Trebuchet MS"/>
                <w:b/>
                <w:bCs/>
                <w:sz w:val="16"/>
                <w:szCs w:val="16"/>
                <w:lang w:val="en-US"/>
              </w:rPr>
            </w:pPr>
          </w:p>
        </w:tc>
        <w:tc>
          <w:tcPr>
            <w:tcW w:w="1097" w:type="dxa"/>
            <w:gridSpan w:val="2"/>
            <w:vMerge/>
            <w:tcBorders>
              <w:top w:val="nil"/>
              <w:left w:val="single" w:sz="4" w:space="0" w:color="auto"/>
              <w:bottom w:val="single" w:sz="4" w:space="0" w:color="000000"/>
              <w:right w:val="single" w:sz="4" w:space="0" w:color="auto"/>
            </w:tcBorders>
            <w:vAlign w:val="center"/>
            <w:hideMark/>
          </w:tcPr>
          <w:p w:rsidR="00A068D0" w:rsidRPr="00FA7C7D" w:rsidRDefault="00A068D0" w:rsidP="00F6606C">
            <w:pPr>
              <w:spacing w:after="0"/>
              <w:ind w:firstLine="360"/>
              <w:jc w:val="both"/>
              <w:rPr>
                <w:rFonts w:ascii="Trebuchet MS" w:hAnsi="Trebuchet MS"/>
                <w:b/>
                <w:bCs/>
                <w:sz w:val="16"/>
                <w:szCs w:val="16"/>
                <w:lang w:val="en-US"/>
              </w:rPr>
            </w:pPr>
          </w:p>
        </w:tc>
        <w:tc>
          <w:tcPr>
            <w:tcW w:w="1454" w:type="dxa"/>
            <w:tcBorders>
              <w:top w:val="nil"/>
              <w:left w:val="nil"/>
              <w:bottom w:val="single" w:sz="4" w:space="0" w:color="auto"/>
              <w:right w:val="single" w:sz="4" w:space="0" w:color="auto"/>
            </w:tcBorders>
            <w:shd w:val="clear" w:color="auto" w:fill="auto"/>
            <w:noWrap/>
            <w:vAlign w:val="bottom"/>
            <w:hideMark/>
          </w:tcPr>
          <w:p w:rsidR="00A068D0" w:rsidRPr="00FA7C7D" w:rsidRDefault="00A068D0" w:rsidP="00F6606C">
            <w:pPr>
              <w:spacing w:after="0"/>
              <w:ind w:firstLine="360"/>
              <w:jc w:val="both"/>
              <w:rPr>
                <w:rFonts w:ascii="Trebuchet MS" w:hAnsi="Trebuchet MS"/>
                <w:b/>
                <w:bCs/>
                <w:sz w:val="16"/>
                <w:szCs w:val="16"/>
                <w:lang w:val="en-US"/>
              </w:rPr>
            </w:pPr>
            <w:r w:rsidRPr="00FA7C7D">
              <w:rPr>
                <w:rFonts w:ascii="Trebuchet MS" w:hAnsi="Trebuchet MS"/>
                <w:b/>
                <w:bCs/>
                <w:sz w:val="16"/>
                <w:szCs w:val="16"/>
                <w:lang w:val="en-US"/>
              </w:rPr>
              <w:t>M6/6B</w:t>
            </w:r>
          </w:p>
        </w:tc>
        <w:tc>
          <w:tcPr>
            <w:tcW w:w="1298" w:type="dxa"/>
            <w:tcBorders>
              <w:top w:val="nil"/>
              <w:left w:val="nil"/>
              <w:bottom w:val="single" w:sz="4" w:space="0" w:color="auto"/>
              <w:right w:val="single" w:sz="4" w:space="0" w:color="auto"/>
            </w:tcBorders>
            <w:shd w:val="clear" w:color="000000" w:fill="FFFFFF"/>
            <w:vAlign w:val="bottom"/>
            <w:hideMark/>
          </w:tcPr>
          <w:p w:rsidR="00A068D0" w:rsidRPr="00735183" w:rsidRDefault="00A068D0" w:rsidP="00F6606C">
            <w:pPr>
              <w:spacing w:after="0"/>
              <w:jc w:val="both"/>
              <w:rPr>
                <w:rFonts w:ascii="Trebuchet MS" w:hAnsi="Trebuchet MS"/>
                <w:b/>
                <w:bCs/>
                <w:sz w:val="16"/>
                <w:szCs w:val="16"/>
                <w:lang w:val="en-US"/>
              </w:rPr>
            </w:pPr>
            <w:r>
              <w:rPr>
                <w:rFonts w:ascii="Trebuchet MS" w:hAnsi="Trebuchet MS"/>
                <w:b/>
                <w:bCs/>
                <w:sz w:val="16"/>
                <w:szCs w:val="16"/>
                <w:lang w:val="en-US"/>
              </w:rPr>
              <w:t>90%, 100%</w:t>
            </w:r>
          </w:p>
        </w:tc>
        <w:tc>
          <w:tcPr>
            <w:tcW w:w="2263" w:type="dxa"/>
            <w:gridSpan w:val="3"/>
            <w:tcBorders>
              <w:top w:val="single" w:sz="4" w:space="0" w:color="auto"/>
              <w:left w:val="nil"/>
              <w:bottom w:val="single" w:sz="4" w:space="0" w:color="auto"/>
              <w:right w:val="single" w:sz="4" w:space="0" w:color="auto"/>
            </w:tcBorders>
            <w:shd w:val="clear" w:color="000000" w:fill="FFFFFF"/>
            <w:vAlign w:val="bottom"/>
            <w:hideMark/>
          </w:tcPr>
          <w:p w:rsidR="00A068D0" w:rsidRPr="00735183" w:rsidRDefault="00A068D0" w:rsidP="00F6606C">
            <w:pPr>
              <w:spacing w:after="0"/>
              <w:jc w:val="both"/>
              <w:rPr>
                <w:ins w:id="682" w:author="GAL-2" w:date="2024-10-02T11:03:00Z"/>
                <w:rFonts w:ascii="Trebuchet MS" w:hAnsi="Trebuchet MS"/>
                <w:b/>
                <w:bCs/>
                <w:sz w:val="16"/>
                <w:szCs w:val="16"/>
                <w:lang w:val="en-US"/>
              </w:rPr>
            </w:pPr>
            <w:del w:id="683" w:author="GAL-2" w:date="2024-10-02T11:03:00Z">
              <w:r>
                <w:rPr>
                  <w:rFonts w:ascii="Trebuchet MS" w:hAnsi="Trebuchet MS"/>
                  <w:b/>
                  <w:bCs/>
                  <w:sz w:val="16"/>
                  <w:szCs w:val="16"/>
                  <w:lang w:val="en-US"/>
                </w:rPr>
                <w:delText>871,348.14</w:delText>
              </w:r>
            </w:del>
          </w:p>
          <w:p w:rsidR="00A068D0" w:rsidRPr="00735183" w:rsidRDefault="00A068D0" w:rsidP="00F6606C">
            <w:pPr>
              <w:spacing w:after="0"/>
              <w:jc w:val="both"/>
              <w:rPr>
                <w:rFonts w:ascii="Trebuchet MS" w:hAnsi="Trebuchet MS"/>
                <w:b/>
                <w:bCs/>
                <w:sz w:val="16"/>
                <w:szCs w:val="16"/>
                <w:lang w:val="en-US"/>
              </w:rPr>
            </w:pPr>
            <w:ins w:id="684" w:author="GAL-2" w:date="2024-10-02T11:04:00Z">
              <w:r>
                <w:rPr>
                  <w:rFonts w:ascii="Trebuchet MS" w:hAnsi="Trebuchet MS"/>
                  <w:b/>
                  <w:bCs/>
                  <w:sz w:val="16"/>
                  <w:szCs w:val="16"/>
                  <w:lang w:val="en-US"/>
                </w:rPr>
                <w:t>950280,30</w:t>
              </w:r>
            </w:ins>
          </w:p>
        </w:tc>
        <w:tc>
          <w:tcPr>
            <w:tcW w:w="1598" w:type="dxa"/>
            <w:gridSpan w:val="2"/>
            <w:vMerge/>
            <w:tcBorders>
              <w:top w:val="nil"/>
              <w:left w:val="single" w:sz="4" w:space="0" w:color="auto"/>
              <w:bottom w:val="single" w:sz="4" w:space="0" w:color="000000"/>
              <w:right w:val="single" w:sz="4" w:space="0" w:color="auto"/>
            </w:tcBorders>
            <w:vAlign w:val="center"/>
          </w:tcPr>
          <w:p w:rsidR="00A068D0" w:rsidRPr="00FA7C7D" w:rsidRDefault="00A068D0" w:rsidP="00F6606C">
            <w:pPr>
              <w:spacing w:after="0"/>
              <w:ind w:firstLine="360"/>
              <w:jc w:val="both"/>
              <w:rPr>
                <w:rFonts w:ascii="Trebuchet MS" w:hAnsi="Trebuchet MS"/>
                <w:b/>
                <w:bCs/>
                <w:sz w:val="16"/>
                <w:szCs w:val="16"/>
                <w:lang w:val="en-US"/>
              </w:rPr>
            </w:pPr>
          </w:p>
        </w:tc>
        <w:tc>
          <w:tcPr>
            <w:tcW w:w="1377" w:type="dxa"/>
            <w:gridSpan w:val="2"/>
            <w:vMerge/>
            <w:tcBorders>
              <w:top w:val="nil"/>
              <w:left w:val="single" w:sz="4" w:space="0" w:color="auto"/>
              <w:bottom w:val="single" w:sz="4" w:space="0" w:color="000000"/>
              <w:right w:val="single" w:sz="8" w:space="0" w:color="auto"/>
            </w:tcBorders>
            <w:vAlign w:val="center"/>
          </w:tcPr>
          <w:p w:rsidR="00A068D0" w:rsidRPr="00FA7C7D" w:rsidRDefault="00A068D0" w:rsidP="00F6606C">
            <w:pPr>
              <w:spacing w:after="0"/>
              <w:ind w:firstLine="360"/>
              <w:jc w:val="both"/>
              <w:rPr>
                <w:rFonts w:ascii="Trebuchet MS" w:hAnsi="Trebuchet MS"/>
                <w:b/>
                <w:bCs/>
                <w:sz w:val="16"/>
                <w:szCs w:val="16"/>
                <w:lang w:val="en-US"/>
              </w:rPr>
            </w:pPr>
          </w:p>
        </w:tc>
      </w:tr>
      <w:tr w:rsidR="00A068D0" w:rsidRPr="00C31442" w:rsidTr="00F6606C">
        <w:trPr>
          <w:trHeight w:val="334"/>
        </w:trPr>
        <w:tc>
          <w:tcPr>
            <w:tcW w:w="1193" w:type="dxa"/>
            <w:vMerge/>
            <w:tcBorders>
              <w:top w:val="nil"/>
              <w:left w:val="single" w:sz="8" w:space="0" w:color="auto"/>
              <w:bottom w:val="single" w:sz="4" w:space="0" w:color="000000"/>
              <w:right w:val="nil"/>
            </w:tcBorders>
            <w:vAlign w:val="center"/>
            <w:hideMark/>
          </w:tcPr>
          <w:p w:rsidR="00A068D0" w:rsidRPr="00FA7C7D" w:rsidRDefault="00A068D0" w:rsidP="00F6606C">
            <w:pPr>
              <w:spacing w:after="0"/>
              <w:ind w:firstLine="360"/>
              <w:jc w:val="both"/>
              <w:rPr>
                <w:rFonts w:ascii="Trebuchet MS" w:hAnsi="Trebuchet MS"/>
                <w:b/>
                <w:bCs/>
                <w:sz w:val="16"/>
                <w:szCs w:val="16"/>
                <w:lang w:val="en-US"/>
              </w:rPr>
            </w:pPr>
          </w:p>
        </w:tc>
        <w:tc>
          <w:tcPr>
            <w:tcW w:w="1097" w:type="dxa"/>
            <w:gridSpan w:val="2"/>
            <w:vMerge/>
            <w:tcBorders>
              <w:top w:val="nil"/>
              <w:left w:val="single" w:sz="4" w:space="0" w:color="auto"/>
              <w:bottom w:val="single" w:sz="4" w:space="0" w:color="000000"/>
              <w:right w:val="single" w:sz="4" w:space="0" w:color="auto"/>
            </w:tcBorders>
            <w:vAlign w:val="center"/>
            <w:hideMark/>
          </w:tcPr>
          <w:p w:rsidR="00A068D0" w:rsidRPr="00FA7C7D" w:rsidRDefault="00A068D0" w:rsidP="00F6606C">
            <w:pPr>
              <w:spacing w:after="0"/>
              <w:ind w:firstLine="360"/>
              <w:jc w:val="both"/>
              <w:rPr>
                <w:rFonts w:ascii="Trebuchet MS" w:hAnsi="Trebuchet MS"/>
                <w:b/>
                <w:bCs/>
                <w:sz w:val="16"/>
                <w:szCs w:val="16"/>
                <w:lang w:val="en-US"/>
              </w:rPr>
            </w:pPr>
          </w:p>
        </w:tc>
        <w:tc>
          <w:tcPr>
            <w:tcW w:w="1454" w:type="dxa"/>
            <w:tcBorders>
              <w:top w:val="nil"/>
              <w:left w:val="nil"/>
              <w:bottom w:val="single" w:sz="4" w:space="0" w:color="auto"/>
              <w:right w:val="single" w:sz="4" w:space="0" w:color="auto"/>
            </w:tcBorders>
            <w:shd w:val="clear" w:color="auto" w:fill="auto"/>
            <w:noWrap/>
            <w:vAlign w:val="bottom"/>
            <w:hideMark/>
          </w:tcPr>
          <w:p w:rsidR="00A068D0" w:rsidRPr="00FA7C7D" w:rsidRDefault="00A068D0" w:rsidP="00F6606C">
            <w:pPr>
              <w:spacing w:after="0"/>
              <w:ind w:firstLine="360"/>
              <w:jc w:val="both"/>
              <w:rPr>
                <w:rFonts w:ascii="Trebuchet MS" w:hAnsi="Trebuchet MS"/>
                <w:b/>
                <w:bCs/>
                <w:sz w:val="16"/>
                <w:szCs w:val="16"/>
                <w:lang w:val="en-US"/>
              </w:rPr>
            </w:pPr>
            <w:r w:rsidRPr="00FA7C7D">
              <w:rPr>
                <w:rFonts w:ascii="Trebuchet MS" w:hAnsi="Trebuchet MS"/>
                <w:b/>
                <w:bCs/>
                <w:sz w:val="16"/>
                <w:szCs w:val="16"/>
                <w:lang w:val="en-US"/>
              </w:rPr>
              <w:t>M8/6B</w:t>
            </w:r>
          </w:p>
        </w:tc>
        <w:tc>
          <w:tcPr>
            <w:tcW w:w="1298" w:type="dxa"/>
            <w:tcBorders>
              <w:top w:val="nil"/>
              <w:left w:val="nil"/>
              <w:bottom w:val="single" w:sz="4" w:space="0" w:color="auto"/>
              <w:right w:val="single" w:sz="4" w:space="0" w:color="auto"/>
            </w:tcBorders>
            <w:shd w:val="clear" w:color="000000" w:fill="FFFFFF"/>
            <w:vAlign w:val="bottom"/>
            <w:hideMark/>
          </w:tcPr>
          <w:p w:rsidR="00A068D0" w:rsidRPr="00735183" w:rsidRDefault="00A068D0" w:rsidP="00F6606C">
            <w:pPr>
              <w:spacing w:after="0"/>
              <w:ind w:firstLine="360"/>
              <w:jc w:val="both"/>
              <w:rPr>
                <w:rFonts w:ascii="Trebuchet MS" w:hAnsi="Trebuchet MS"/>
                <w:b/>
                <w:bCs/>
                <w:sz w:val="16"/>
                <w:szCs w:val="16"/>
                <w:lang w:val="en-US"/>
              </w:rPr>
            </w:pPr>
            <w:r>
              <w:rPr>
                <w:rFonts w:ascii="Trebuchet MS" w:hAnsi="Trebuchet MS"/>
                <w:b/>
                <w:bCs/>
                <w:sz w:val="16"/>
                <w:szCs w:val="16"/>
                <w:lang w:val="en-US"/>
              </w:rPr>
              <w:t>100%</w:t>
            </w:r>
          </w:p>
        </w:tc>
        <w:tc>
          <w:tcPr>
            <w:tcW w:w="2263" w:type="dxa"/>
            <w:gridSpan w:val="3"/>
            <w:tcBorders>
              <w:top w:val="single" w:sz="4" w:space="0" w:color="auto"/>
              <w:left w:val="nil"/>
              <w:bottom w:val="single" w:sz="4" w:space="0" w:color="auto"/>
              <w:right w:val="single" w:sz="4" w:space="0" w:color="auto"/>
            </w:tcBorders>
            <w:shd w:val="clear" w:color="000000" w:fill="FFFFFF"/>
            <w:vAlign w:val="bottom"/>
            <w:hideMark/>
          </w:tcPr>
          <w:p w:rsidR="00A068D0" w:rsidRDefault="00A068D0" w:rsidP="00F6606C">
            <w:pPr>
              <w:spacing w:after="0"/>
              <w:jc w:val="both"/>
              <w:rPr>
                <w:rFonts w:ascii="Trebuchet MS" w:hAnsi="Trebuchet MS"/>
                <w:b/>
                <w:bCs/>
                <w:sz w:val="16"/>
                <w:szCs w:val="16"/>
                <w:lang w:val="en-US"/>
              </w:rPr>
            </w:pPr>
            <w:del w:id="685" w:author="GAL-2" w:date="2024-09-30T11:29:00Z">
              <w:r>
                <w:rPr>
                  <w:rFonts w:ascii="Trebuchet MS" w:hAnsi="Trebuchet MS"/>
                  <w:b/>
                  <w:bCs/>
                  <w:sz w:val="16"/>
                  <w:szCs w:val="16"/>
                  <w:lang w:val="en-US"/>
                </w:rPr>
                <w:delText>90,000.00</w:delText>
              </w:r>
            </w:del>
            <w:ins w:id="686" w:author="GAL-2" w:date="2024-09-30T11:29:00Z">
              <w:r>
                <w:rPr>
                  <w:rFonts w:ascii="Trebuchet MS" w:hAnsi="Trebuchet MS"/>
                  <w:b/>
                  <w:bCs/>
                  <w:sz w:val="16"/>
                  <w:szCs w:val="16"/>
                  <w:lang w:val="en-US"/>
                </w:rPr>
                <w:t xml:space="preserve"> </w:t>
              </w:r>
            </w:ins>
          </w:p>
          <w:p w:rsidR="00A068D0" w:rsidRPr="00735183" w:rsidRDefault="00A068D0" w:rsidP="00F6606C">
            <w:pPr>
              <w:spacing w:after="0"/>
              <w:jc w:val="both"/>
              <w:rPr>
                <w:rFonts w:ascii="Trebuchet MS" w:hAnsi="Trebuchet MS"/>
                <w:b/>
                <w:bCs/>
                <w:sz w:val="16"/>
                <w:szCs w:val="16"/>
                <w:lang w:val="en-US"/>
              </w:rPr>
            </w:pPr>
            <w:ins w:id="687" w:author="GAL-2" w:date="2024-09-30T11:29:00Z">
              <w:r>
                <w:rPr>
                  <w:rFonts w:ascii="Trebuchet MS" w:hAnsi="Trebuchet MS"/>
                  <w:b/>
                  <w:bCs/>
                  <w:sz w:val="16"/>
                  <w:szCs w:val="16"/>
                  <w:lang w:val="en-US"/>
                </w:rPr>
                <w:t>88280</w:t>
              </w:r>
            </w:ins>
          </w:p>
        </w:tc>
        <w:tc>
          <w:tcPr>
            <w:tcW w:w="1598" w:type="dxa"/>
            <w:gridSpan w:val="2"/>
            <w:vMerge/>
            <w:tcBorders>
              <w:top w:val="nil"/>
              <w:left w:val="single" w:sz="4" w:space="0" w:color="auto"/>
              <w:bottom w:val="single" w:sz="4" w:space="0" w:color="000000"/>
              <w:right w:val="single" w:sz="4" w:space="0" w:color="auto"/>
            </w:tcBorders>
            <w:vAlign w:val="center"/>
          </w:tcPr>
          <w:p w:rsidR="00A068D0" w:rsidRPr="00FA7C7D" w:rsidRDefault="00A068D0" w:rsidP="00F6606C">
            <w:pPr>
              <w:spacing w:after="0"/>
              <w:ind w:firstLine="360"/>
              <w:jc w:val="both"/>
              <w:rPr>
                <w:rFonts w:ascii="Trebuchet MS" w:hAnsi="Trebuchet MS"/>
                <w:b/>
                <w:bCs/>
                <w:sz w:val="16"/>
                <w:szCs w:val="16"/>
                <w:lang w:val="en-US"/>
              </w:rPr>
            </w:pPr>
          </w:p>
        </w:tc>
        <w:tc>
          <w:tcPr>
            <w:tcW w:w="1377" w:type="dxa"/>
            <w:gridSpan w:val="2"/>
            <w:vMerge/>
            <w:tcBorders>
              <w:top w:val="nil"/>
              <w:left w:val="single" w:sz="4" w:space="0" w:color="auto"/>
              <w:bottom w:val="single" w:sz="4" w:space="0" w:color="000000"/>
              <w:right w:val="single" w:sz="8" w:space="0" w:color="auto"/>
            </w:tcBorders>
            <w:vAlign w:val="center"/>
          </w:tcPr>
          <w:p w:rsidR="00A068D0" w:rsidRPr="00FA7C7D" w:rsidRDefault="00A068D0" w:rsidP="00F6606C">
            <w:pPr>
              <w:spacing w:after="0"/>
              <w:ind w:firstLine="360"/>
              <w:jc w:val="both"/>
              <w:rPr>
                <w:rFonts w:ascii="Trebuchet MS" w:hAnsi="Trebuchet MS"/>
                <w:b/>
                <w:bCs/>
                <w:sz w:val="16"/>
                <w:szCs w:val="16"/>
                <w:lang w:val="en-US"/>
              </w:rPr>
            </w:pPr>
          </w:p>
        </w:tc>
      </w:tr>
      <w:tr w:rsidR="00A068D0" w:rsidRPr="00C31442" w:rsidTr="00F6606C">
        <w:trPr>
          <w:trHeight w:val="351"/>
        </w:trPr>
        <w:tc>
          <w:tcPr>
            <w:tcW w:w="3744" w:type="dxa"/>
            <w:gridSpan w:val="4"/>
            <w:tcBorders>
              <w:top w:val="single" w:sz="4" w:space="0" w:color="auto"/>
              <w:left w:val="single" w:sz="8" w:space="0" w:color="auto"/>
              <w:bottom w:val="single" w:sz="8" w:space="0" w:color="auto"/>
              <w:right w:val="single" w:sz="4" w:space="0" w:color="000000"/>
            </w:tcBorders>
            <w:shd w:val="clear" w:color="000000" w:fill="FBCDEE"/>
            <w:vAlign w:val="bottom"/>
            <w:hideMark/>
          </w:tcPr>
          <w:p w:rsidR="00A068D0" w:rsidRPr="00FA7C7D" w:rsidRDefault="00A068D0" w:rsidP="00F6606C">
            <w:pPr>
              <w:spacing w:after="0"/>
              <w:ind w:firstLine="360"/>
              <w:jc w:val="both"/>
              <w:rPr>
                <w:rFonts w:ascii="Trebuchet MS" w:hAnsi="Trebuchet MS"/>
                <w:b/>
                <w:bCs/>
                <w:sz w:val="16"/>
                <w:szCs w:val="16"/>
                <w:lang w:val="en-US"/>
              </w:rPr>
            </w:pPr>
            <w:r w:rsidRPr="00FA7C7D">
              <w:rPr>
                <w:rFonts w:ascii="Trebuchet MS" w:hAnsi="Trebuchet MS"/>
                <w:b/>
                <w:bCs/>
                <w:sz w:val="16"/>
                <w:szCs w:val="16"/>
                <w:lang w:val="en-US"/>
              </w:rPr>
              <w:t>TOTAL 19.2</w:t>
            </w:r>
          </w:p>
        </w:tc>
        <w:tc>
          <w:tcPr>
            <w:tcW w:w="1298" w:type="dxa"/>
            <w:tcBorders>
              <w:top w:val="nil"/>
              <w:left w:val="nil"/>
              <w:bottom w:val="single" w:sz="8" w:space="0" w:color="auto"/>
              <w:right w:val="single" w:sz="4" w:space="0" w:color="auto"/>
            </w:tcBorders>
            <w:shd w:val="clear" w:color="auto" w:fill="FBCDEE"/>
            <w:vAlign w:val="bottom"/>
            <w:hideMark/>
          </w:tcPr>
          <w:p w:rsidR="00A068D0" w:rsidRPr="00FA7C7D" w:rsidRDefault="00A068D0" w:rsidP="00F6606C">
            <w:pPr>
              <w:spacing w:after="0"/>
              <w:ind w:firstLine="360"/>
              <w:jc w:val="both"/>
              <w:rPr>
                <w:rFonts w:ascii="Trebuchet MS" w:hAnsi="Trebuchet MS"/>
                <w:b/>
                <w:bCs/>
                <w:sz w:val="16"/>
                <w:szCs w:val="16"/>
                <w:lang w:val="en-US"/>
              </w:rPr>
            </w:pPr>
          </w:p>
        </w:tc>
        <w:tc>
          <w:tcPr>
            <w:tcW w:w="2263" w:type="dxa"/>
            <w:gridSpan w:val="3"/>
            <w:tcBorders>
              <w:top w:val="nil"/>
              <w:left w:val="nil"/>
              <w:bottom w:val="single" w:sz="8" w:space="0" w:color="auto"/>
              <w:right w:val="single" w:sz="4" w:space="0" w:color="auto"/>
            </w:tcBorders>
            <w:shd w:val="clear" w:color="000000" w:fill="FBCDEE"/>
            <w:vAlign w:val="bottom"/>
          </w:tcPr>
          <w:p w:rsidR="00A068D0" w:rsidRPr="00FA7C7D" w:rsidRDefault="00A068D0" w:rsidP="00F6606C">
            <w:pPr>
              <w:spacing w:after="0"/>
              <w:ind w:left="456"/>
              <w:jc w:val="both"/>
              <w:rPr>
                <w:rFonts w:ascii="Trebuchet MS" w:hAnsi="Trebuchet MS"/>
                <w:b/>
                <w:bCs/>
                <w:sz w:val="16"/>
                <w:szCs w:val="16"/>
                <w:lang w:val="en-US"/>
              </w:rPr>
            </w:pPr>
            <w:r w:rsidRPr="00F5059B">
              <w:rPr>
                <w:rFonts w:ascii="Trebuchet MS" w:hAnsi="Trebuchet MS"/>
                <w:b/>
                <w:bCs/>
                <w:sz w:val="16"/>
                <w:szCs w:val="16"/>
                <w:lang w:val="en-US"/>
              </w:rPr>
              <w:t>2676444,94</w:t>
            </w:r>
          </w:p>
        </w:tc>
        <w:tc>
          <w:tcPr>
            <w:tcW w:w="1598" w:type="dxa"/>
            <w:gridSpan w:val="2"/>
            <w:tcBorders>
              <w:top w:val="nil"/>
              <w:left w:val="nil"/>
              <w:bottom w:val="single" w:sz="8" w:space="0" w:color="auto"/>
              <w:right w:val="single" w:sz="4" w:space="0" w:color="auto"/>
            </w:tcBorders>
            <w:shd w:val="clear" w:color="000000" w:fill="FBCDEE"/>
            <w:vAlign w:val="bottom"/>
            <w:hideMark/>
          </w:tcPr>
          <w:p w:rsidR="00A068D0" w:rsidRPr="00FA7C7D" w:rsidRDefault="00A068D0" w:rsidP="00F6606C">
            <w:pPr>
              <w:spacing w:after="0"/>
              <w:ind w:firstLine="360"/>
              <w:jc w:val="both"/>
              <w:rPr>
                <w:rFonts w:ascii="Trebuchet MS" w:hAnsi="Trebuchet MS"/>
                <w:b/>
                <w:bCs/>
                <w:sz w:val="16"/>
                <w:szCs w:val="16"/>
                <w:lang w:val="en-US"/>
              </w:rPr>
            </w:pPr>
          </w:p>
        </w:tc>
        <w:tc>
          <w:tcPr>
            <w:tcW w:w="1377" w:type="dxa"/>
            <w:gridSpan w:val="2"/>
            <w:tcBorders>
              <w:top w:val="nil"/>
              <w:left w:val="single" w:sz="4" w:space="0" w:color="auto"/>
              <w:bottom w:val="single" w:sz="8" w:space="0" w:color="auto"/>
              <w:right w:val="single" w:sz="8" w:space="0" w:color="auto"/>
            </w:tcBorders>
            <w:shd w:val="clear" w:color="000000" w:fill="FBCDEE"/>
            <w:vAlign w:val="bottom"/>
          </w:tcPr>
          <w:p w:rsidR="00A068D0" w:rsidRPr="00FA7C7D" w:rsidRDefault="00A068D0" w:rsidP="00F6606C">
            <w:pPr>
              <w:spacing w:after="0"/>
              <w:ind w:left="588"/>
              <w:jc w:val="both"/>
              <w:rPr>
                <w:rFonts w:ascii="Trebuchet MS" w:hAnsi="Trebuchet MS"/>
                <w:b/>
                <w:bCs/>
                <w:sz w:val="16"/>
                <w:szCs w:val="16"/>
                <w:lang w:val="en-US"/>
              </w:rPr>
            </w:pPr>
            <w:r w:rsidRPr="00FA7C7D">
              <w:rPr>
                <w:rFonts w:ascii="Trebuchet MS" w:hAnsi="Trebuchet MS"/>
                <w:b/>
                <w:bCs/>
                <w:sz w:val="16"/>
                <w:szCs w:val="16"/>
                <w:lang w:val="en-US"/>
              </w:rPr>
              <w:t>73,87%</w:t>
            </w:r>
          </w:p>
        </w:tc>
      </w:tr>
      <w:tr w:rsidR="00A068D0" w:rsidRPr="00C31442" w:rsidTr="00F6606C">
        <w:trPr>
          <w:trHeight w:val="610"/>
        </w:trPr>
        <w:tc>
          <w:tcPr>
            <w:tcW w:w="1611" w:type="dxa"/>
            <w:gridSpan w:val="2"/>
            <w:tcBorders>
              <w:top w:val="nil"/>
              <w:left w:val="single" w:sz="4" w:space="0" w:color="auto"/>
              <w:bottom w:val="single" w:sz="4" w:space="0" w:color="auto"/>
              <w:right w:val="single" w:sz="4" w:space="0" w:color="auto"/>
            </w:tcBorders>
            <w:shd w:val="clear" w:color="000000" w:fill="FFCC99"/>
            <w:vAlign w:val="center"/>
            <w:hideMark/>
          </w:tcPr>
          <w:p w:rsidR="00A068D0" w:rsidRPr="00FA7C7D" w:rsidRDefault="00A068D0" w:rsidP="00F6606C">
            <w:pPr>
              <w:spacing w:after="0"/>
              <w:ind w:firstLine="360"/>
              <w:jc w:val="both"/>
              <w:rPr>
                <w:rFonts w:ascii="Trebuchet MS" w:hAnsi="Trebuchet MS"/>
                <w:b/>
                <w:bCs/>
                <w:sz w:val="16"/>
                <w:szCs w:val="16"/>
                <w:lang w:val="en-US"/>
              </w:rPr>
            </w:pPr>
            <w:r w:rsidRPr="00FA7C7D">
              <w:rPr>
                <w:rFonts w:ascii="Trebuchet MS" w:hAnsi="Trebuchet MS"/>
                <w:b/>
                <w:bCs/>
                <w:sz w:val="16"/>
                <w:szCs w:val="16"/>
                <w:lang w:val="en-US"/>
              </w:rPr>
              <w:t>19.4</w:t>
            </w:r>
          </w:p>
        </w:tc>
        <w:tc>
          <w:tcPr>
            <w:tcW w:w="2133" w:type="dxa"/>
            <w:gridSpan w:val="2"/>
            <w:tcBorders>
              <w:top w:val="nil"/>
              <w:left w:val="nil"/>
              <w:bottom w:val="single" w:sz="4" w:space="0" w:color="auto"/>
              <w:right w:val="single" w:sz="4" w:space="0" w:color="000000"/>
            </w:tcBorders>
            <w:shd w:val="clear" w:color="000000" w:fill="FFFF99"/>
            <w:hideMark/>
          </w:tcPr>
          <w:p w:rsidR="00A068D0" w:rsidRPr="00FA7C7D" w:rsidRDefault="00A068D0" w:rsidP="00F6606C">
            <w:pPr>
              <w:spacing w:after="0"/>
              <w:ind w:firstLine="360"/>
              <w:jc w:val="both"/>
              <w:rPr>
                <w:rFonts w:ascii="Trebuchet MS" w:hAnsi="Trebuchet MS"/>
                <w:b/>
                <w:bCs/>
                <w:sz w:val="16"/>
                <w:szCs w:val="16"/>
                <w:lang w:val="en-US"/>
              </w:rPr>
            </w:pPr>
            <w:r w:rsidRPr="00FA7C7D">
              <w:rPr>
                <w:rFonts w:ascii="Trebuchet MS" w:hAnsi="Trebuchet MS"/>
                <w:b/>
                <w:bCs/>
                <w:sz w:val="16"/>
                <w:szCs w:val="16"/>
                <w:lang w:val="en-US"/>
              </w:rPr>
              <w:t>Cheltuieli de funcționare și animare³</w:t>
            </w:r>
          </w:p>
        </w:tc>
        <w:tc>
          <w:tcPr>
            <w:tcW w:w="1298" w:type="dxa"/>
            <w:tcBorders>
              <w:top w:val="nil"/>
              <w:left w:val="nil"/>
              <w:bottom w:val="single" w:sz="4" w:space="0" w:color="auto"/>
              <w:right w:val="single" w:sz="4" w:space="0" w:color="auto"/>
            </w:tcBorders>
            <w:shd w:val="clear" w:color="000000" w:fill="FFFF99"/>
            <w:vAlign w:val="bottom"/>
            <w:hideMark/>
          </w:tcPr>
          <w:p w:rsidR="00A068D0" w:rsidRPr="00FA7C7D" w:rsidRDefault="00A068D0" w:rsidP="00F6606C">
            <w:pPr>
              <w:spacing w:after="0"/>
              <w:ind w:firstLine="360"/>
              <w:jc w:val="both"/>
              <w:rPr>
                <w:rFonts w:ascii="Trebuchet MS" w:hAnsi="Trebuchet MS"/>
                <w:b/>
                <w:bCs/>
                <w:sz w:val="16"/>
                <w:szCs w:val="16"/>
                <w:lang w:val="en-US"/>
              </w:rPr>
            </w:pPr>
            <w:r w:rsidRPr="00FA7C7D">
              <w:rPr>
                <w:rFonts w:ascii="Trebuchet MS" w:hAnsi="Trebuchet MS"/>
                <w:b/>
                <w:bCs/>
                <w:sz w:val="16"/>
                <w:szCs w:val="16"/>
                <w:lang w:val="en-US"/>
              </w:rPr>
              <w:t> </w:t>
            </w:r>
          </w:p>
        </w:tc>
        <w:tc>
          <w:tcPr>
            <w:tcW w:w="2263" w:type="dxa"/>
            <w:gridSpan w:val="3"/>
            <w:tcBorders>
              <w:top w:val="nil"/>
              <w:left w:val="nil"/>
              <w:bottom w:val="single" w:sz="4" w:space="0" w:color="auto"/>
              <w:right w:val="single" w:sz="4" w:space="0" w:color="auto"/>
            </w:tcBorders>
            <w:shd w:val="clear" w:color="000000" w:fill="FFFF99"/>
            <w:vAlign w:val="bottom"/>
          </w:tcPr>
          <w:p w:rsidR="00A068D0" w:rsidRPr="00F5059B" w:rsidRDefault="00A068D0" w:rsidP="00F6606C">
            <w:pPr>
              <w:rPr>
                <w:rFonts w:ascii="Trebuchet MS" w:hAnsi="Trebuchet MS"/>
                <w:b/>
                <w:bCs/>
                <w:color w:val="FF0000"/>
                <w:sz w:val="16"/>
                <w:szCs w:val="16"/>
              </w:rPr>
            </w:pPr>
            <w:r>
              <w:rPr>
                <w:rFonts w:ascii="Trebuchet MS" w:hAnsi="Trebuchet MS"/>
                <w:b/>
                <w:bCs/>
                <w:color w:val="FF0000"/>
                <w:sz w:val="16"/>
                <w:szCs w:val="16"/>
              </w:rPr>
              <w:t xml:space="preserve">         </w:t>
            </w:r>
            <w:r w:rsidRPr="00F5059B">
              <w:rPr>
                <w:rFonts w:ascii="Trebuchet MS" w:hAnsi="Trebuchet MS"/>
                <w:b/>
                <w:bCs/>
                <w:color w:val="FF0000"/>
                <w:sz w:val="16"/>
                <w:szCs w:val="16"/>
              </w:rPr>
              <w:t>946.800,86</w:t>
            </w:r>
          </w:p>
          <w:p w:rsidR="00A068D0" w:rsidRPr="00FA7C7D" w:rsidRDefault="00A068D0" w:rsidP="00F6606C">
            <w:pPr>
              <w:spacing w:after="0"/>
              <w:jc w:val="both"/>
              <w:rPr>
                <w:rFonts w:ascii="Trebuchet MS" w:hAnsi="Trebuchet MS"/>
                <w:b/>
                <w:bCs/>
                <w:sz w:val="16"/>
                <w:szCs w:val="16"/>
                <w:lang w:val="en-US"/>
              </w:rPr>
            </w:pPr>
          </w:p>
        </w:tc>
        <w:tc>
          <w:tcPr>
            <w:tcW w:w="1598" w:type="dxa"/>
            <w:gridSpan w:val="2"/>
            <w:tcBorders>
              <w:top w:val="nil"/>
              <w:left w:val="nil"/>
              <w:bottom w:val="single" w:sz="4" w:space="0" w:color="auto"/>
              <w:right w:val="single" w:sz="4" w:space="0" w:color="auto"/>
            </w:tcBorders>
            <w:shd w:val="clear" w:color="000000" w:fill="FFFF99"/>
            <w:vAlign w:val="bottom"/>
            <w:hideMark/>
          </w:tcPr>
          <w:p w:rsidR="00A068D0" w:rsidRPr="00FA7C7D" w:rsidRDefault="00A068D0" w:rsidP="00F6606C">
            <w:pPr>
              <w:spacing w:after="0"/>
              <w:jc w:val="both"/>
              <w:rPr>
                <w:rFonts w:ascii="Trebuchet MS" w:hAnsi="Trebuchet MS"/>
                <w:b/>
                <w:bCs/>
                <w:sz w:val="16"/>
                <w:szCs w:val="16"/>
                <w:lang w:val="en-US"/>
              </w:rPr>
            </w:pPr>
          </w:p>
        </w:tc>
        <w:tc>
          <w:tcPr>
            <w:tcW w:w="1377" w:type="dxa"/>
            <w:gridSpan w:val="2"/>
            <w:tcBorders>
              <w:top w:val="nil"/>
              <w:left w:val="single" w:sz="4" w:space="0" w:color="auto"/>
              <w:bottom w:val="single" w:sz="4" w:space="0" w:color="auto"/>
              <w:right w:val="single" w:sz="8" w:space="0" w:color="60497A"/>
            </w:tcBorders>
            <w:shd w:val="clear" w:color="000000" w:fill="FFFF99"/>
            <w:vAlign w:val="bottom"/>
          </w:tcPr>
          <w:p w:rsidR="00A068D0" w:rsidRPr="00FA7C7D" w:rsidRDefault="00A068D0" w:rsidP="00F6606C">
            <w:pPr>
              <w:spacing w:after="0"/>
              <w:ind w:left="516"/>
              <w:jc w:val="both"/>
              <w:rPr>
                <w:rFonts w:ascii="Trebuchet MS" w:hAnsi="Trebuchet MS"/>
                <w:b/>
                <w:bCs/>
                <w:sz w:val="16"/>
                <w:szCs w:val="16"/>
                <w:lang w:val="en-US"/>
              </w:rPr>
            </w:pPr>
            <w:r w:rsidRPr="00FA7C7D">
              <w:rPr>
                <w:rFonts w:ascii="Trebuchet MS" w:hAnsi="Trebuchet MS"/>
                <w:b/>
                <w:bCs/>
                <w:sz w:val="16"/>
                <w:szCs w:val="16"/>
                <w:lang w:val="en-US"/>
              </w:rPr>
              <w:t>25.00%</w:t>
            </w:r>
          </w:p>
        </w:tc>
      </w:tr>
      <w:tr w:rsidR="00A068D0" w:rsidRPr="00C31442" w:rsidTr="00F6606C">
        <w:trPr>
          <w:trHeight w:val="351"/>
        </w:trPr>
        <w:tc>
          <w:tcPr>
            <w:tcW w:w="3744" w:type="dxa"/>
            <w:gridSpan w:val="4"/>
            <w:tcBorders>
              <w:top w:val="single" w:sz="4" w:space="0" w:color="auto"/>
              <w:left w:val="single" w:sz="4" w:space="0" w:color="auto"/>
              <w:bottom w:val="single" w:sz="4" w:space="0" w:color="auto"/>
              <w:right w:val="single" w:sz="4" w:space="0" w:color="auto"/>
            </w:tcBorders>
            <w:shd w:val="clear" w:color="auto" w:fill="FBCDEE"/>
            <w:vAlign w:val="bottom"/>
            <w:hideMark/>
          </w:tcPr>
          <w:p w:rsidR="00A068D0" w:rsidRPr="00FA7C7D" w:rsidRDefault="00A068D0" w:rsidP="00F6606C">
            <w:pPr>
              <w:spacing w:after="0"/>
              <w:ind w:firstLine="360"/>
              <w:jc w:val="both"/>
              <w:rPr>
                <w:rFonts w:ascii="Trebuchet MS" w:hAnsi="Trebuchet MS"/>
                <w:b/>
                <w:bCs/>
                <w:sz w:val="16"/>
                <w:szCs w:val="16"/>
                <w:lang w:val="en-US"/>
              </w:rPr>
            </w:pPr>
            <w:r w:rsidRPr="00FA7C7D">
              <w:rPr>
                <w:rFonts w:ascii="Trebuchet MS" w:hAnsi="Trebuchet MS"/>
                <w:b/>
                <w:bCs/>
                <w:sz w:val="16"/>
                <w:szCs w:val="16"/>
                <w:lang w:val="en-US"/>
              </w:rPr>
              <w:t>TOTAL GENERAL - FEADR</w:t>
            </w:r>
          </w:p>
        </w:tc>
        <w:tc>
          <w:tcPr>
            <w:tcW w:w="6540" w:type="dxa"/>
            <w:gridSpan w:val="8"/>
            <w:tcBorders>
              <w:top w:val="single" w:sz="4" w:space="0" w:color="auto"/>
              <w:bottom w:val="single" w:sz="4" w:space="0" w:color="auto"/>
              <w:right w:val="single" w:sz="4" w:space="0" w:color="auto"/>
            </w:tcBorders>
            <w:shd w:val="clear" w:color="auto" w:fill="FBCDEE"/>
          </w:tcPr>
          <w:p w:rsidR="00A068D0" w:rsidRPr="00C31442" w:rsidRDefault="00A068D0" w:rsidP="00F6606C">
            <w:pPr>
              <w:tabs>
                <w:tab w:val="left" w:pos="972"/>
              </w:tabs>
              <w:spacing w:after="160" w:line="259" w:lineRule="auto"/>
            </w:pPr>
            <w:r>
              <w:tab/>
              <w:t xml:space="preserve">                </w:t>
            </w:r>
            <w:r w:rsidRPr="00CD5C92">
              <w:rPr>
                <w:rFonts w:ascii="Trebuchet MS" w:eastAsia="Times New Roman" w:hAnsi="Trebuchet MS" w:cs="Times New Roman"/>
                <w:b/>
                <w:bCs/>
                <w:color w:val="3F3F76"/>
                <w:sz w:val="16"/>
                <w:szCs w:val="16"/>
                <w:lang w:val="en-US"/>
              </w:rPr>
              <w:t>3623245,8</w:t>
            </w:r>
            <w:r>
              <w:rPr>
                <w:rFonts w:ascii="Trebuchet MS" w:eastAsia="Times New Roman" w:hAnsi="Trebuchet MS" w:cs="Times New Roman"/>
                <w:b/>
                <w:bCs/>
                <w:color w:val="3F3F76"/>
                <w:sz w:val="16"/>
                <w:szCs w:val="16"/>
                <w:lang w:val="en-US"/>
              </w:rPr>
              <w:t>0</w:t>
            </w:r>
          </w:p>
        </w:tc>
      </w:tr>
    </w:tbl>
    <w:p w:rsidR="00684631" w:rsidRDefault="00684631" w:rsidP="00684631">
      <w:pPr>
        <w:spacing w:after="0"/>
        <w:ind w:firstLine="360"/>
        <w:jc w:val="both"/>
        <w:rPr>
          <w:rFonts w:ascii="Trebuchet MS" w:hAnsi="Trebuchet MS"/>
        </w:rPr>
      </w:pPr>
    </w:p>
    <w:p w:rsidR="00684631" w:rsidRDefault="00684631" w:rsidP="002156F2">
      <w:pPr>
        <w:spacing w:after="0"/>
      </w:pPr>
    </w:p>
    <w:p w:rsidR="00A068D0" w:rsidRDefault="00A068D0" w:rsidP="002156F2">
      <w:pPr>
        <w:spacing w:after="0"/>
      </w:pPr>
    </w:p>
    <w:p w:rsidR="00A068D0" w:rsidRDefault="00A068D0" w:rsidP="002156F2">
      <w:pPr>
        <w:spacing w:after="0"/>
      </w:pPr>
    </w:p>
    <w:p w:rsidR="00A068D0" w:rsidRDefault="00A068D0" w:rsidP="002156F2">
      <w:pPr>
        <w:spacing w:after="0"/>
      </w:pPr>
    </w:p>
    <w:p w:rsidR="00684631" w:rsidRDefault="00684631" w:rsidP="002156F2">
      <w:pPr>
        <w:spacing w:after="0"/>
      </w:pPr>
    </w:p>
    <w:tbl>
      <w:tblPr>
        <w:tblW w:w="11631" w:type="dxa"/>
        <w:tblInd w:w="97" w:type="dxa"/>
        <w:tblLayout w:type="fixed"/>
        <w:tblLook w:val="04A0"/>
      </w:tblPr>
      <w:tblGrid>
        <w:gridCol w:w="1854"/>
        <w:gridCol w:w="1418"/>
        <w:gridCol w:w="1216"/>
        <w:gridCol w:w="1890"/>
        <w:gridCol w:w="2430"/>
        <w:gridCol w:w="2823"/>
      </w:tblGrid>
      <w:tr w:rsidR="002156F2" w:rsidRPr="006A28B8" w:rsidTr="00B40040">
        <w:trPr>
          <w:trHeight w:val="288"/>
        </w:trPr>
        <w:tc>
          <w:tcPr>
            <w:tcW w:w="1854" w:type="dxa"/>
            <w:tcBorders>
              <w:top w:val="single" w:sz="4" w:space="0" w:color="7F7F7F"/>
              <w:left w:val="single" w:sz="4" w:space="0" w:color="7F7F7F"/>
              <w:bottom w:val="nil"/>
              <w:right w:val="single" w:sz="4" w:space="0" w:color="7F7F7F"/>
            </w:tcBorders>
            <w:shd w:val="clear" w:color="auto" w:fill="auto"/>
            <w:noWrap/>
            <w:vAlign w:val="bottom"/>
            <w:hideMark/>
          </w:tcPr>
          <w:p w:rsidR="002156F2" w:rsidRDefault="002156F2" w:rsidP="00841A06">
            <w:pPr>
              <w:spacing w:after="0"/>
              <w:rPr>
                <w:b/>
                <w:bCs/>
                <w:lang w:val="en-US"/>
              </w:rPr>
            </w:pPr>
            <w:bookmarkStart w:id="688" w:name="_Hlk178335566"/>
            <w:bookmarkStart w:id="689" w:name="OLE_LINK8"/>
            <w:bookmarkStart w:id="690" w:name="OLE_LINK9"/>
            <w:bookmarkStart w:id="691" w:name="OLE_LINK12"/>
            <w:bookmarkStart w:id="692" w:name="OLE_LINK13"/>
            <w:r w:rsidRPr="006A28B8">
              <w:rPr>
                <w:b/>
                <w:bCs/>
                <w:lang w:val="en-US"/>
              </w:rPr>
              <w:t>ANEXA 4 E - Planul de finanțare EURI</w:t>
            </w:r>
          </w:p>
        </w:tc>
        <w:tc>
          <w:tcPr>
            <w:tcW w:w="1418" w:type="dxa"/>
            <w:tcBorders>
              <w:top w:val="nil"/>
              <w:left w:val="nil"/>
              <w:bottom w:val="nil"/>
              <w:right w:val="nil"/>
            </w:tcBorders>
            <w:shd w:val="clear" w:color="auto" w:fill="auto"/>
            <w:noWrap/>
            <w:vAlign w:val="bottom"/>
            <w:hideMark/>
          </w:tcPr>
          <w:p w:rsidR="002156F2" w:rsidRPr="006A28B8" w:rsidRDefault="002156F2" w:rsidP="00841A06">
            <w:pPr>
              <w:rPr>
                <w:b/>
                <w:bCs/>
                <w:lang w:val="en-US"/>
              </w:rPr>
            </w:pPr>
          </w:p>
        </w:tc>
        <w:tc>
          <w:tcPr>
            <w:tcW w:w="1216" w:type="dxa"/>
            <w:tcBorders>
              <w:top w:val="nil"/>
              <w:left w:val="nil"/>
              <w:bottom w:val="nil"/>
              <w:right w:val="nil"/>
            </w:tcBorders>
            <w:shd w:val="clear" w:color="auto" w:fill="auto"/>
            <w:noWrap/>
            <w:vAlign w:val="bottom"/>
            <w:hideMark/>
          </w:tcPr>
          <w:p w:rsidR="002156F2" w:rsidRPr="006A28B8" w:rsidRDefault="002156F2" w:rsidP="00841A06">
            <w:pPr>
              <w:rPr>
                <w:b/>
                <w:bCs/>
                <w:lang w:val="en-US"/>
              </w:rPr>
            </w:pPr>
          </w:p>
        </w:tc>
        <w:tc>
          <w:tcPr>
            <w:tcW w:w="1890" w:type="dxa"/>
            <w:tcBorders>
              <w:top w:val="nil"/>
              <w:left w:val="nil"/>
              <w:bottom w:val="nil"/>
              <w:right w:val="nil"/>
            </w:tcBorders>
            <w:shd w:val="clear" w:color="auto" w:fill="auto"/>
            <w:noWrap/>
            <w:vAlign w:val="bottom"/>
            <w:hideMark/>
          </w:tcPr>
          <w:p w:rsidR="002156F2" w:rsidRPr="006A28B8" w:rsidRDefault="002156F2" w:rsidP="00841A06">
            <w:pPr>
              <w:rPr>
                <w:b/>
                <w:bCs/>
                <w:lang w:val="en-US"/>
              </w:rPr>
            </w:pPr>
          </w:p>
        </w:tc>
        <w:tc>
          <w:tcPr>
            <w:tcW w:w="2430" w:type="dxa"/>
            <w:tcBorders>
              <w:top w:val="nil"/>
              <w:left w:val="nil"/>
              <w:bottom w:val="nil"/>
              <w:right w:val="nil"/>
            </w:tcBorders>
            <w:shd w:val="clear" w:color="auto" w:fill="auto"/>
            <w:noWrap/>
            <w:vAlign w:val="bottom"/>
            <w:hideMark/>
          </w:tcPr>
          <w:p w:rsidR="002156F2" w:rsidRPr="006A28B8" w:rsidRDefault="002156F2" w:rsidP="00841A06">
            <w:pPr>
              <w:rPr>
                <w:b/>
                <w:bCs/>
                <w:lang w:val="en-US"/>
              </w:rPr>
            </w:pPr>
          </w:p>
        </w:tc>
        <w:tc>
          <w:tcPr>
            <w:tcW w:w="2823" w:type="dxa"/>
            <w:tcBorders>
              <w:top w:val="nil"/>
              <w:left w:val="nil"/>
              <w:bottom w:val="nil"/>
              <w:right w:val="nil"/>
            </w:tcBorders>
            <w:shd w:val="clear" w:color="auto" w:fill="auto"/>
            <w:noWrap/>
            <w:vAlign w:val="bottom"/>
            <w:hideMark/>
          </w:tcPr>
          <w:p w:rsidR="002156F2" w:rsidRPr="006A28B8" w:rsidRDefault="002156F2" w:rsidP="00841A06">
            <w:pPr>
              <w:rPr>
                <w:b/>
                <w:bCs/>
                <w:lang w:val="en-US"/>
              </w:rPr>
            </w:pPr>
          </w:p>
        </w:tc>
      </w:tr>
      <w:tr w:rsidR="002156F2" w:rsidRPr="006A28B8" w:rsidTr="00B40040">
        <w:trPr>
          <w:trHeight w:val="68"/>
        </w:trPr>
        <w:tc>
          <w:tcPr>
            <w:tcW w:w="1854" w:type="dxa"/>
            <w:tcBorders>
              <w:top w:val="nil"/>
              <w:left w:val="single" w:sz="4" w:space="0" w:color="7F7F7F"/>
              <w:bottom w:val="nil"/>
              <w:right w:val="single" w:sz="4" w:space="0" w:color="7F7F7F"/>
            </w:tcBorders>
            <w:shd w:val="clear" w:color="auto" w:fill="auto"/>
            <w:noWrap/>
            <w:vAlign w:val="bottom"/>
            <w:hideMark/>
          </w:tcPr>
          <w:p w:rsidR="002156F2" w:rsidRDefault="002156F2" w:rsidP="00841A06">
            <w:pPr>
              <w:spacing w:after="0"/>
              <w:rPr>
                <w:b/>
                <w:bCs/>
                <w:lang w:val="en-US"/>
              </w:rPr>
            </w:pPr>
          </w:p>
        </w:tc>
        <w:tc>
          <w:tcPr>
            <w:tcW w:w="1418" w:type="dxa"/>
            <w:tcBorders>
              <w:top w:val="nil"/>
              <w:left w:val="nil"/>
              <w:bottom w:val="nil"/>
              <w:right w:val="nil"/>
            </w:tcBorders>
            <w:shd w:val="clear" w:color="auto" w:fill="auto"/>
            <w:noWrap/>
            <w:vAlign w:val="bottom"/>
            <w:hideMark/>
          </w:tcPr>
          <w:p w:rsidR="002156F2" w:rsidRPr="006A28B8" w:rsidRDefault="002156F2" w:rsidP="00841A06">
            <w:pPr>
              <w:rPr>
                <w:b/>
                <w:bCs/>
                <w:lang w:val="en-US"/>
              </w:rPr>
            </w:pPr>
          </w:p>
        </w:tc>
        <w:tc>
          <w:tcPr>
            <w:tcW w:w="1216" w:type="dxa"/>
            <w:tcBorders>
              <w:top w:val="nil"/>
              <w:left w:val="nil"/>
              <w:bottom w:val="nil"/>
              <w:right w:val="nil"/>
            </w:tcBorders>
            <w:shd w:val="clear" w:color="auto" w:fill="auto"/>
            <w:noWrap/>
            <w:vAlign w:val="bottom"/>
            <w:hideMark/>
          </w:tcPr>
          <w:p w:rsidR="002156F2" w:rsidRPr="006A28B8" w:rsidRDefault="002156F2" w:rsidP="00841A06">
            <w:pPr>
              <w:rPr>
                <w:b/>
                <w:bCs/>
                <w:lang w:val="en-US"/>
              </w:rPr>
            </w:pPr>
          </w:p>
        </w:tc>
        <w:tc>
          <w:tcPr>
            <w:tcW w:w="1890" w:type="dxa"/>
            <w:tcBorders>
              <w:top w:val="nil"/>
              <w:left w:val="nil"/>
              <w:bottom w:val="nil"/>
              <w:right w:val="nil"/>
            </w:tcBorders>
            <w:shd w:val="clear" w:color="auto" w:fill="auto"/>
            <w:noWrap/>
            <w:vAlign w:val="bottom"/>
            <w:hideMark/>
          </w:tcPr>
          <w:p w:rsidR="002156F2" w:rsidRPr="006A28B8" w:rsidRDefault="002156F2" w:rsidP="00841A06">
            <w:pPr>
              <w:rPr>
                <w:b/>
                <w:bCs/>
                <w:lang w:val="en-US"/>
              </w:rPr>
            </w:pPr>
          </w:p>
        </w:tc>
        <w:tc>
          <w:tcPr>
            <w:tcW w:w="2430" w:type="dxa"/>
            <w:tcBorders>
              <w:top w:val="nil"/>
              <w:left w:val="nil"/>
              <w:bottom w:val="nil"/>
              <w:right w:val="nil"/>
            </w:tcBorders>
            <w:shd w:val="clear" w:color="auto" w:fill="auto"/>
            <w:noWrap/>
            <w:vAlign w:val="bottom"/>
            <w:hideMark/>
          </w:tcPr>
          <w:p w:rsidR="002156F2" w:rsidRPr="006A28B8" w:rsidRDefault="002156F2" w:rsidP="00841A06">
            <w:pPr>
              <w:rPr>
                <w:b/>
                <w:bCs/>
                <w:lang w:val="en-US"/>
              </w:rPr>
            </w:pPr>
          </w:p>
        </w:tc>
        <w:tc>
          <w:tcPr>
            <w:tcW w:w="2823" w:type="dxa"/>
            <w:tcBorders>
              <w:top w:val="nil"/>
              <w:left w:val="nil"/>
              <w:bottom w:val="nil"/>
              <w:right w:val="nil"/>
            </w:tcBorders>
            <w:shd w:val="clear" w:color="auto" w:fill="auto"/>
            <w:noWrap/>
            <w:vAlign w:val="bottom"/>
            <w:hideMark/>
          </w:tcPr>
          <w:p w:rsidR="002156F2" w:rsidRPr="006A28B8" w:rsidRDefault="002156F2" w:rsidP="00841A06">
            <w:pPr>
              <w:rPr>
                <w:b/>
                <w:bCs/>
                <w:lang w:val="en-US"/>
              </w:rPr>
            </w:pPr>
          </w:p>
        </w:tc>
      </w:tr>
      <w:tr w:rsidR="002156F2" w:rsidRPr="006A28B8" w:rsidTr="00B40040">
        <w:trPr>
          <w:trHeight w:val="864"/>
        </w:trPr>
        <w:tc>
          <w:tcPr>
            <w:tcW w:w="1854" w:type="dxa"/>
            <w:tcBorders>
              <w:top w:val="single" w:sz="4" w:space="0" w:color="auto"/>
              <w:left w:val="single" w:sz="4" w:space="0" w:color="auto"/>
              <w:bottom w:val="single" w:sz="4" w:space="0" w:color="auto"/>
              <w:right w:val="single" w:sz="4" w:space="0" w:color="auto"/>
            </w:tcBorders>
            <w:shd w:val="clear" w:color="000000" w:fill="FFCC99"/>
            <w:vAlign w:val="center"/>
            <w:hideMark/>
          </w:tcPr>
          <w:p w:rsidR="002156F2" w:rsidRPr="006A28B8" w:rsidRDefault="002156F2" w:rsidP="00841A06">
            <w:pPr>
              <w:rPr>
                <w:b/>
                <w:bCs/>
                <w:lang w:val="en-US"/>
              </w:rPr>
            </w:pPr>
            <w:r w:rsidRPr="006A28B8">
              <w:rPr>
                <w:b/>
                <w:bCs/>
                <w:lang w:val="en-US"/>
              </w:rPr>
              <w:t>Suprafață TERITORIU GAL (km²)</w:t>
            </w:r>
          </w:p>
        </w:tc>
        <w:tc>
          <w:tcPr>
            <w:tcW w:w="1418" w:type="dxa"/>
            <w:tcBorders>
              <w:top w:val="single" w:sz="4" w:space="0" w:color="7F7F7F"/>
              <w:left w:val="nil"/>
              <w:bottom w:val="single" w:sz="4" w:space="0" w:color="7F7F7F"/>
              <w:right w:val="single" w:sz="4" w:space="0" w:color="7F7F7F"/>
            </w:tcBorders>
            <w:shd w:val="clear" w:color="000000" w:fill="FFCC99"/>
            <w:vAlign w:val="center"/>
            <w:hideMark/>
          </w:tcPr>
          <w:p w:rsidR="002156F2" w:rsidRPr="006A28B8" w:rsidRDefault="002156F2" w:rsidP="00841A06">
            <w:pPr>
              <w:rPr>
                <w:b/>
                <w:bCs/>
                <w:lang w:val="en-US"/>
              </w:rPr>
            </w:pPr>
            <w:r w:rsidRPr="006A28B8">
              <w:rPr>
                <w:b/>
                <w:bCs/>
                <w:lang w:val="en-US"/>
              </w:rPr>
              <w:t>Populație TERITORIU GAL (nr. locuitori)</w:t>
            </w:r>
          </w:p>
        </w:tc>
        <w:tc>
          <w:tcPr>
            <w:tcW w:w="1216" w:type="dxa"/>
            <w:tcBorders>
              <w:top w:val="single" w:sz="4" w:space="0" w:color="7F7F7F"/>
              <w:left w:val="nil"/>
              <w:bottom w:val="single" w:sz="4" w:space="0" w:color="7F7F7F"/>
              <w:right w:val="single" w:sz="4" w:space="0" w:color="7F7F7F"/>
            </w:tcBorders>
            <w:shd w:val="clear" w:color="000000" w:fill="FFCC99"/>
            <w:vAlign w:val="center"/>
            <w:hideMark/>
          </w:tcPr>
          <w:p w:rsidR="002156F2" w:rsidRPr="006A28B8" w:rsidRDefault="002156F2" w:rsidP="00841A06">
            <w:pPr>
              <w:rPr>
                <w:b/>
                <w:bCs/>
                <w:lang w:val="en-US"/>
              </w:rPr>
            </w:pPr>
            <w:r w:rsidRPr="006A28B8">
              <w:rPr>
                <w:b/>
                <w:bCs/>
                <w:lang w:val="en-US"/>
              </w:rPr>
              <w:t>ALOCARE  EURI (euro)</w:t>
            </w:r>
          </w:p>
        </w:tc>
        <w:tc>
          <w:tcPr>
            <w:tcW w:w="1890" w:type="dxa"/>
            <w:tcBorders>
              <w:top w:val="nil"/>
              <w:left w:val="nil"/>
              <w:bottom w:val="nil"/>
              <w:right w:val="nil"/>
            </w:tcBorders>
            <w:shd w:val="clear" w:color="auto" w:fill="auto"/>
            <w:noWrap/>
            <w:vAlign w:val="bottom"/>
            <w:hideMark/>
          </w:tcPr>
          <w:p w:rsidR="002156F2" w:rsidRPr="006A28B8" w:rsidRDefault="002156F2" w:rsidP="00841A06">
            <w:pPr>
              <w:rPr>
                <w:lang w:val="en-US"/>
              </w:rPr>
            </w:pPr>
          </w:p>
        </w:tc>
        <w:tc>
          <w:tcPr>
            <w:tcW w:w="2430" w:type="dxa"/>
            <w:tcBorders>
              <w:top w:val="nil"/>
              <w:left w:val="nil"/>
              <w:bottom w:val="nil"/>
              <w:right w:val="nil"/>
            </w:tcBorders>
            <w:shd w:val="clear" w:color="auto" w:fill="auto"/>
            <w:noWrap/>
            <w:vAlign w:val="bottom"/>
            <w:hideMark/>
          </w:tcPr>
          <w:p w:rsidR="002156F2" w:rsidRPr="006A28B8" w:rsidRDefault="002156F2" w:rsidP="00841A06">
            <w:pPr>
              <w:rPr>
                <w:lang w:val="en-US"/>
              </w:rPr>
            </w:pPr>
          </w:p>
        </w:tc>
        <w:tc>
          <w:tcPr>
            <w:tcW w:w="2823" w:type="dxa"/>
            <w:tcBorders>
              <w:top w:val="nil"/>
              <w:left w:val="nil"/>
              <w:bottom w:val="nil"/>
              <w:right w:val="nil"/>
            </w:tcBorders>
            <w:shd w:val="clear" w:color="auto" w:fill="auto"/>
            <w:noWrap/>
            <w:vAlign w:val="bottom"/>
            <w:hideMark/>
          </w:tcPr>
          <w:p w:rsidR="002156F2" w:rsidRPr="006A28B8" w:rsidRDefault="002156F2" w:rsidP="00841A06">
            <w:pPr>
              <w:rPr>
                <w:b/>
                <w:bCs/>
                <w:lang w:val="en-US"/>
              </w:rPr>
            </w:pPr>
          </w:p>
        </w:tc>
      </w:tr>
      <w:tr w:rsidR="002156F2" w:rsidRPr="006A28B8" w:rsidTr="00B40040">
        <w:trPr>
          <w:trHeight w:val="58"/>
        </w:trPr>
        <w:tc>
          <w:tcPr>
            <w:tcW w:w="1854" w:type="dxa"/>
            <w:tcBorders>
              <w:top w:val="nil"/>
              <w:left w:val="single" w:sz="4" w:space="0" w:color="auto"/>
              <w:bottom w:val="single" w:sz="4" w:space="0" w:color="auto"/>
              <w:right w:val="single" w:sz="4" w:space="0" w:color="auto"/>
            </w:tcBorders>
            <w:shd w:val="clear" w:color="auto" w:fill="auto"/>
            <w:vAlign w:val="bottom"/>
            <w:hideMark/>
          </w:tcPr>
          <w:p w:rsidR="002156F2" w:rsidRPr="00B40040" w:rsidRDefault="00E72DE2" w:rsidP="00841A06">
            <w:pPr>
              <w:rPr>
                <w:b/>
                <w:bCs/>
                <w:sz w:val="20"/>
                <w:szCs w:val="20"/>
                <w:lang w:val="en-US"/>
              </w:rPr>
            </w:pPr>
            <w:r w:rsidRPr="00B40040">
              <w:rPr>
                <w:b/>
                <w:bCs/>
                <w:sz w:val="20"/>
                <w:szCs w:val="20"/>
                <w:lang w:val="en-US"/>
              </w:rPr>
              <w:t>2.070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2156F2" w:rsidRPr="00B40040" w:rsidRDefault="00E72DE2" w:rsidP="00841A06">
            <w:pPr>
              <w:rPr>
                <w:b/>
                <w:bCs/>
                <w:sz w:val="20"/>
                <w:szCs w:val="20"/>
                <w:lang w:val="en-US"/>
              </w:rPr>
            </w:pPr>
            <w:r w:rsidRPr="00B40040">
              <w:rPr>
                <w:b/>
                <w:bCs/>
                <w:sz w:val="20"/>
                <w:szCs w:val="20"/>
                <w:lang w:val="en-US"/>
              </w:rPr>
              <w:t>17.224</w:t>
            </w:r>
          </w:p>
        </w:tc>
        <w:tc>
          <w:tcPr>
            <w:tcW w:w="1216" w:type="dxa"/>
            <w:tcBorders>
              <w:top w:val="single" w:sz="4" w:space="0" w:color="auto"/>
              <w:left w:val="nil"/>
              <w:bottom w:val="single" w:sz="4" w:space="0" w:color="auto"/>
              <w:right w:val="single" w:sz="4" w:space="0" w:color="auto"/>
            </w:tcBorders>
            <w:shd w:val="clear" w:color="auto" w:fill="auto"/>
            <w:vAlign w:val="bottom"/>
            <w:hideMark/>
          </w:tcPr>
          <w:p w:rsidR="00B53D5E" w:rsidRDefault="00E72DE2">
            <w:pPr>
              <w:rPr>
                <w:b/>
                <w:bCs/>
                <w:sz w:val="20"/>
                <w:szCs w:val="20"/>
                <w:lang w:val="en-US"/>
              </w:rPr>
            </w:pPr>
            <w:bookmarkStart w:id="693" w:name="OLE_LINK10"/>
            <w:r w:rsidRPr="00B40040">
              <w:rPr>
                <w:b/>
                <w:bCs/>
                <w:sz w:val="20"/>
                <w:szCs w:val="20"/>
                <w:lang w:val="en-US"/>
              </w:rPr>
              <w:t>163.957,33</w:t>
            </w:r>
            <w:bookmarkEnd w:id="693"/>
          </w:p>
        </w:tc>
        <w:tc>
          <w:tcPr>
            <w:tcW w:w="1890" w:type="dxa"/>
            <w:tcBorders>
              <w:top w:val="nil"/>
              <w:left w:val="nil"/>
              <w:bottom w:val="nil"/>
              <w:right w:val="nil"/>
            </w:tcBorders>
            <w:shd w:val="clear" w:color="auto" w:fill="auto"/>
            <w:noWrap/>
            <w:vAlign w:val="bottom"/>
            <w:hideMark/>
          </w:tcPr>
          <w:p w:rsidR="002156F2" w:rsidRPr="006A28B8" w:rsidRDefault="002156F2" w:rsidP="00841A06">
            <w:pPr>
              <w:rPr>
                <w:lang w:val="en-US"/>
              </w:rPr>
            </w:pPr>
          </w:p>
        </w:tc>
        <w:tc>
          <w:tcPr>
            <w:tcW w:w="2430" w:type="dxa"/>
            <w:tcBorders>
              <w:top w:val="nil"/>
              <w:left w:val="nil"/>
              <w:bottom w:val="nil"/>
              <w:right w:val="nil"/>
            </w:tcBorders>
            <w:shd w:val="clear" w:color="auto" w:fill="auto"/>
            <w:noWrap/>
            <w:vAlign w:val="bottom"/>
            <w:hideMark/>
          </w:tcPr>
          <w:p w:rsidR="002156F2" w:rsidRPr="006A28B8" w:rsidRDefault="002156F2" w:rsidP="00841A06">
            <w:pPr>
              <w:rPr>
                <w:lang w:val="en-US"/>
              </w:rPr>
            </w:pPr>
          </w:p>
        </w:tc>
        <w:tc>
          <w:tcPr>
            <w:tcW w:w="2823" w:type="dxa"/>
            <w:tcBorders>
              <w:top w:val="nil"/>
              <w:left w:val="nil"/>
              <w:bottom w:val="nil"/>
              <w:right w:val="nil"/>
            </w:tcBorders>
            <w:shd w:val="clear" w:color="auto" w:fill="auto"/>
            <w:noWrap/>
            <w:vAlign w:val="bottom"/>
            <w:hideMark/>
          </w:tcPr>
          <w:p w:rsidR="002156F2" w:rsidRPr="006A28B8" w:rsidRDefault="002156F2" w:rsidP="00841A06">
            <w:pPr>
              <w:rPr>
                <w:b/>
                <w:bCs/>
                <w:lang w:val="en-US"/>
              </w:rPr>
            </w:pPr>
          </w:p>
        </w:tc>
      </w:tr>
      <w:tr w:rsidR="002156F2" w:rsidRPr="006A28B8" w:rsidTr="00B40040">
        <w:trPr>
          <w:trHeight w:val="288"/>
        </w:trPr>
        <w:tc>
          <w:tcPr>
            <w:tcW w:w="1854" w:type="dxa"/>
            <w:tcBorders>
              <w:top w:val="nil"/>
              <w:left w:val="nil"/>
              <w:bottom w:val="nil"/>
              <w:right w:val="nil"/>
            </w:tcBorders>
            <w:shd w:val="clear" w:color="auto" w:fill="auto"/>
            <w:noWrap/>
            <w:vAlign w:val="bottom"/>
            <w:hideMark/>
          </w:tcPr>
          <w:p w:rsidR="002156F2" w:rsidRPr="006A28B8" w:rsidRDefault="002156F2" w:rsidP="00841A06">
            <w:pPr>
              <w:rPr>
                <w:b/>
                <w:bCs/>
                <w:lang w:val="en-US"/>
              </w:rPr>
            </w:pPr>
          </w:p>
        </w:tc>
        <w:tc>
          <w:tcPr>
            <w:tcW w:w="1418" w:type="dxa"/>
            <w:tcBorders>
              <w:top w:val="nil"/>
              <w:left w:val="nil"/>
              <w:bottom w:val="nil"/>
              <w:right w:val="nil"/>
            </w:tcBorders>
            <w:shd w:val="clear" w:color="auto" w:fill="auto"/>
            <w:noWrap/>
            <w:vAlign w:val="bottom"/>
            <w:hideMark/>
          </w:tcPr>
          <w:p w:rsidR="002156F2" w:rsidRDefault="002156F2" w:rsidP="00841A06">
            <w:pPr>
              <w:spacing w:after="0"/>
              <w:rPr>
                <w:b/>
                <w:bCs/>
                <w:lang w:val="en-US"/>
              </w:rPr>
            </w:pPr>
          </w:p>
        </w:tc>
        <w:tc>
          <w:tcPr>
            <w:tcW w:w="1216" w:type="dxa"/>
            <w:tcBorders>
              <w:top w:val="nil"/>
              <w:left w:val="nil"/>
              <w:bottom w:val="nil"/>
              <w:right w:val="nil"/>
            </w:tcBorders>
            <w:shd w:val="clear" w:color="auto" w:fill="auto"/>
            <w:noWrap/>
            <w:vAlign w:val="bottom"/>
            <w:hideMark/>
          </w:tcPr>
          <w:p w:rsidR="002156F2" w:rsidRPr="006A28B8" w:rsidRDefault="002156F2" w:rsidP="00841A06">
            <w:pPr>
              <w:rPr>
                <w:b/>
                <w:bCs/>
                <w:lang w:val="en-US"/>
              </w:rPr>
            </w:pPr>
          </w:p>
        </w:tc>
        <w:tc>
          <w:tcPr>
            <w:tcW w:w="1890" w:type="dxa"/>
            <w:tcBorders>
              <w:top w:val="nil"/>
              <w:left w:val="nil"/>
              <w:bottom w:val="nil"/>
              <w:right w:val="nil"/>
            </w:tcBorders>
            <w:shd w:val="clear" w:color="auto" w:fill="auto"/>
            <w:noWrap/>
            <w:vAlign w:val="bottom"/>
            <w:hideMark/>
          </w:tcPr>
          <w:p w:rsidR="002156F2" w:rsidRPr="006A28B8" w:rsidRDefault="002156F2" w:rsidP="00841A06">
            <w:pPr>
              <w:rPr>
                <w:b/>
                <w:bCs/>
                <w:lang w:val="en-US"/>
              </w:rPr>
            </w:pPr>
          </w:p>
        </w:tc>
        <w:tc>
          <w:tcPr>
            <w:tcW w:w="2430" w:type="dxa"/>
            <w:tcBorders>
              <w:top w:val="nil"/>
              <w:left w:val="nil"/>
              <w:bottom w:val="nil"/>
              <w:right w:val="nil"/>
            </w:tcBorders>
            <w:shd w:val="clear" w:color="auto" w:fill="auto"/>
            <w:noWrap/>
            <w:vAlign w:val="bottom"/>
            <w:hideMark/>
          </w:tcPr>
          <w:p w:rsidR="002156F2" w:rsidRPr="006A28B8" w:rsidRDefault="002156F2" w:rsidP="00841A06">
            <w:pPr>
              <w:rPr>
                <w:b/>
                <w:bCs/>
                <w:lang w:val="en-US"/>
              </w:rPr>
            </w:pPr>
          </w:p>
        </w:tc>
        <w:tc>
          <w:tcPr>
            <w:tcW w:w="2823" w:type="dxa"/>
            <w:tcBorders>
              <w:top w:val="nil"/>
              <w:left w:val="nil"/>
              <w:bottom w:val="nil"/>
              <w:right w:val="nil"/>
            </w:tcBorders>
            <w:shd w:val="clear" w:color="auto" w:fill="auto"/>
            <w:noWrap/>
            <w:vAlign w:val="bottom"/>
            <w:hideMark/>
          </w:tcPr>
          <w:p w:rsidR="002156F2" w:rsidRPr="006A28B8" w:rsidRDefault="002156F2" w:rsidP="00841A06">
            <w:pPr>
              <w:rPr>
                <w:b/>
                <w:bCs/>
                <w:lang w:val="en-US"/>
              </w:rPr>
            </w:pPr>
          </w:p>
        </w:tc>
      </w:tr>
      <w:tr w:rsidR="002156F2" w:rsidRPr="006A28B8" w:rsidTr="00B40040">
        <w:trPr>
          <w:trHeight w:val="68"/>
        </w:trPr>
        <w:tc>
          <w:tcPr>
            <w:tcW w:w="1854" w:type="dxa"/>
            <w:tcBorders>
              <w:top w:val="nil"/>
              <w:left w:val="nil"/>
              <w:bottom w:val="nil"/>
              <w:right w:val="nil"/>
            </w:tcBorders>
            <w:shd w:val="clear" w:color="auto" w:fill="auto"/>
            <w:noWrap/>
            <w:vAlign w:val="bottom"/>
            <w:hideMark/>
          </w:tcPr>
          <w:p w:rsidR="002156F2" w:rsidRPr="006A28B8" w:rsidRDefault="002156F2" w:rsidP="00841A06">
            <w:pPr>
              <w:rPr>
                <w:b/>
                <w:bCs/>
                <w:lang w:val="en-US"/>
              </w:rPr>
            </w:pPr>
          </w:p>
        </w:tc>
        <w:tc>
          <w:tcPr>
            <w:tcW w:w="1418" w:type="dxa"/>
            <w:tcBorders>
              <w:top w:val="nil"/>
              <w:left w:val="nil"/>
              <w:bottom w:val="nil"/>
              <w:right w:val="nil"/>
            </w:tcBorders>
            <w:shd w:val="clear" w:color="auto" w:fill="auto"/>
            <w:noWrap/>
            <w:vAlign w:val="bottom"/>
            <w:hideMark/>
          </w:tcPr>
          <w:p w:rsidR="002156F2" w:rsidRPr="006A28B8" w:rsidRDefault="002156F2" w:rsidP="00841A06">
            <w:pPr>
              <w:rPr>
                <w:b/>
                <w:bCs/>
                <w:lang w:val="en-US"/>
              </w:rPr>
            </w:pPr>
          </w:p>
        </w:tc>
        <w:tc>
          <w:tcPr>
            <w:tcW w:w="1216" w:type="dxa"/>
            <w:tcBorders>
              <w:top w:val="nil"/>
              <w:left w:val="nil"/>
              <w:bottom w:val="nil"/>
              <w:right w:val="nil"/>
            </w:tcBorders>
            <w:shd w:val="clear" w:color="auto" w:fill="auto"/>
            <w:noWrap/>
            <w:vAlign w:val="bottom"/>
            <w:hideMark/>
          </w:tcPr>
          <w:p w:rsidR="002156F2" w:rsidRPr="006A28B8" w:rsidRDefault="002156F2" w:rsidP="00841A06">
            <w:pPr>
              <w:rPr>
                <w:b/>
                <w:bCs/>
                <w:lang w:val="en-US"/>
              </w:rPr>
            </w:pPr>
          </w:p>
        </w:tc>
        <w:tc>
          <w:tcPr>
            <w:tcW w:w="1890" w:type="dxa"/>
            <w:tcBorders>
              <w:top w:val="nil"/>
              <w:left w:val="nil"/>
              <w:bottom w:val="nil"/>
              <w:right w:val="nil"/>
            </w:tcBorders>
            <w:shd w:val="clear" w:color="auto" w:fill="auto"/>
            <w:noWrap/>
            <w:vAlign w:val="bottom"/>
            <w:hideMark/>
          </w:tcPr>
          <w:p w:rsidR="002156F2" w:rsidRPr="006A28B8" w:rsidRDefault="002156F2" w:rsidP="00841A06">
            <w:pPr>
              <w:rPr>
                <w:b/>
                <w:bCs/>
                <w:lang w:val="en-US"/>
              </w:rPr>
            </w:pPr>
          </w:p>
        </w:tc>
        <w:tc>
          <w:tcPr>
            <w:tcW w:w="2430" w:type="dxa"/>
            <w:tcBorders>
              <w:top w:val="nil"/>
              <w:left w:val="nil"/>
              <w:bottom w:val="nil"/>
              <w:right w:val="nil"/>
            </w:tcBorders>
            <w:shd w:val="clear" w:color="auto" w:fill="auto"/>
            <w:noWrap/>
            <w:vAlign w:val="bottom"/>
            <w:hideMark/>
          </w:tcPr>
          <w:p w:rsidR="002156F2" w:rsidRPr="006A28B8" w:rsidRDefault="002156F2" w:rsidP="00841A06">
            <w:pPr>
              <w:rPr>
                <w:b/>
                <w:bCs/>
                <w:lang w:val="en-US"/>
              </w:rPr>
            </w:pPr>
          </w:p>
        </w:tc>
        <w:tc>
          <w:tcPr>
            <w:tcW w:w="2823" w:type="dxa"/>
            <w:tcBorders>
              <w:top w:val="nil"/>
              <w:left w:val="nil"/>
              <w:bottom w:val="nil"/>
              <w:right w:val="nil"/>
            </w:tcBorders>
            <w:shd w:val="clear" w:color="auto" w:fill="auto"/>
            <w:noWrap/>
            <w:vAlign w:val="bottom"/>
            <w:hideMark/>
          </w:tcPr>
          <w:p w:rsidR="002156F2" w:rsidRPr="006A28B8" w:rsidRDefault="002156F2" w:rsidP="00841A06">
            <w:pPr>
              <w:rPr>
                <w:b/>
                <w:bCs/>
                <w:lang w:val="en-US"/>
              </w:rPr>
            </w:pPr>
          </w:p>
        </w:tc>
      </w:tr>
      <w:tr w:rsidR="00B40040" w:rsidRPr="006A28B8" w:rsidTr="00B40040">
        <w:trPr>
          <w:trHeight w:val="1404"/>
        </w:trPr>
        <w:tc>
          <w:tcPr>
            <w:tcW w:w="1854" w:type="dxa"/>
            <w:tcBorders>
              <w:top w:val="single" w:sz="8" w:space="0" w:color="auto"/>
              <w:left w:val="single" w:sz="8" w:space="0" w:color="auto"/>
              <w:bottom w:val="single" w:sz="4" w:space="0" w:color="auto"/>
              <w:right w:val="single" w:sz="4" w:space="0" w:color="7F7F7F"/>
            </w:tcBorders>
            <w:shd w:val="clear" w:color="000000" w:fill="FFCC99"/>
            <w:hideMark/>
          </w:tcPr>
          <w:p w:rsidR="00841A06" w:rsidRDefault="002156F2" w:rsidP="00B40040">
            <w:pPr>
              <w:spacing w:line="240" w:lineRule="auto"/>
              <w:rPr>
                <w:b/>
                <w:bCs/>
                <w:lang w:val="en-US"/>
              </w:rPr>
            </w:pPr>
            <w:r w:rsidRPr="006A28B8">
              <w:rPr>
                <w:b/>
                <w:bCs/>
                <w:lang w:val="en-US"/>
              </w:rPr>
              <w:t>Submăsura</w:t>
            </w:r>
          </w:p>
        </w:tc>
        <w:tc>
          <w:tcPr>
            <w:tcW w:w="1418" w:type="dxa"/>
            <w:tcBorders>
              <w:top w:val="single" w:sz="8" w:space="0" w:color="auto"/>
              <w:left w:val="nil"/>
              <w:bottom w:val="single" w:sz="4" w:space="0" w:color="7F7F7F"/>
              <w:right w:val="single" w:sz="4" w:space="0" w:color="7F7F7F"/>
            </w:tcBorders>
            <w:shd w:val="clear" w:color="000000" w:fill="FFCC99"/>
            <w:hideMark/>
          </w:tcPr>
          <w:p w:rsidR="00841A06" w:rsidRDefault="002156F2" w:rsidP="00B40040">
            <w:pPr>
              <w:spacing w:line="240" w:lineRule="auto"/>
              <w:rPr>
                <w:b/>
                <w:bCs/>
                <w:lang w:val="en-US"/>
              </w:rPr>
            </w:pPr>
            <w:r w:rsidRPr="006A28B8">
              <w:rPr>
                <w:b/>
                <w:bCs/>
                <w:lang w:val="en-US"/>
              </w:rPr>
              <w:t>PRIORITATE</w:t>
            </w:r>
          </w:p>
        </w:tc>
        <w:tc>
          <w:tcPr>
            <w:tcW w:w="1216" w:type="dxa"/>
            <w:tcBorders>
              <w:top w:val="single" w:sz="8" w:space="0" w:color="auto"/>
              <w:left w:val="nil"/>
              <w:bottom w:val="single" w:sz="4" w:space="0" w:color="7F7F7F"/>
              <w:right w:val="single" w:sz="4" w:space="0" w:color="7F7F7F"/>
            </w:tcBorders>
            <w:shd w:val="clear" w:color="000000" w:fill="FFCC99"/>
            <w:hideMark/>
          </w:tcPr>
          <w:p w:rsidR="00841A06" w:rsidRDefault="002156F2" w:rsidP="00B40040">
            <w:pPr>
              <w:spacing w:line="240" w:lineRule="auto"/>
              <w:rPr>
                <w:b/>
                <w:bCs/>
                <w:lang w:val="en-US"/>
              </w:rPr>
            </w:pPr>
            <w:r w:rsidRPr="006A28B8">
              <w:rPr>
                <w:b/>
                <w:bCs/>
                <w:lang w:val="en-US"/>
              </w:rPr>
              <w:t>MĂSURA</w:t>
            </w:r>
          </w:p>
        </w:tc>
        <w:tc>
          <w:tcPr>
            <w:tcW w:w="1890" w:type="dxa"/>
            <w:tcBorders>
              <w:top w:val="single" w:sz="8" w:space="0" w:color="auto"/>
              <w:left w:val="nil"/>
              <w:bottom w:val="single" w:sz="4" w:space="0" w:color="7F7F7F"/>
              <w:right w:val="single" w:sz="4" w:space="0" w:color="7F7F7F"/>
            </w:tcBorders>
            <w:shd w:val="clear" w:color="000000" w:fill="FFCC99"/>
            <w:hideMark/>
          </w:tcPr>
          <w:p w:rsidR="00841A06" w:rsidRDefault="002156F2" w:rsidP="00B40040">
            <w:pPr>
              <w:spacing w:line="240" w:lineRule="auto"/>
              <w:rPr>
                <w:b/>
                <w:bCs/>
                <w:lang w:val="en-US"/>
              </w:rPr>
            </w:pPr>
            <w:r w:rsidRPr="006A28B8">
              <w:rPr>
                <w:b/>
                <w:bCs/>
                <w:lang w:val="en-US"/>
              </w:rPr>
              <w:t>INTENSITATEA SPRIJINULUI</w:t>
            </w:r>
          </w:p>
        </w:tc>
        <w:tc>
          <w:tcPr>
            <w:tcW w:w="2430" w:type="dxa"/>
            <w:tcBorders>
              <w:top w:val="single" w:sz="8" w:space="0" w:color="auto"/>
              <w:left w:val="nil"/>
              <w:bottom w:val="single" w:sz="4" w:space="0" w:color="auto"/>
              <w:right w:val="nil"/>
            </w:tcBorders>
            <w:shd w:val="clear" w:color="000000" w:fill="FFCC99"/>
            <w:hideMark/>
          </w:tcPr>
          <w:p w:rsidR="00841A06" w:rsidRDefault="002156F2" w:rsidP="00B40040">
            <w:pPr>
              <w:spacing w:line="240" w:lineRule="auto"/>
              <w:rPr>
                <w:b/>
                <w:bCs/>
                <w:lang w:val="en-US"/>
              </w:rPr>
            </w:pPr>
            <w:r w:rsidRPr="006A28B8">
              <w:rPr>
                <w:b/>
                <w:bCs/>
                <w:lang w:val="en-US"/>
              </w:rPr>
              <w:t>CONTRIBUȚIA PUBLICĂ NERAMBURSABILĂ/ MĂSURĂ - EURI</w:t>
            </w:r>
            <w:r w:rsidRPr="006A28B8">
              <w:rPr>
                <w:b/>
                <w:bCs/>
                <w:lang w:val="en-US"/>
              </w:rPr>
              <w:br/>
              <w:t>(euro)</w:t>
            </w:r>
          </w:p>
        </w:tc>
        <w:tc>
          <w:tcPr>
            <w:tcW w:w="2823" w:type="dxa"/>
            <w:tcBorders>
              <w:top w:val="single" w:sz="8" w:space="0" w:color="auto"/>
              <w:left w:val="single" w:sz="4" w:space="0" w:color="7F7F7F"/>
              <w:bottom w:val="single" w:sz="4" w:space="0" w:color="auto"/>
              <w:right w:val="single" w:sz="8" w:space="0" w:color="auto"/>
            </w:tcBorders>
            <w:shd w:val="clear" w:color="000000" w:fill="FFCC99"/>
            <w:hideMark/>
          </w:tcPr>
          <w:p w:rsidR="00841A06" w:rsidRDefault="002156F2" w:rsidP="00B40040">
            <w:pPr>
              <w:spacing w:line="240" w:lineRule="auto"/>
              <w:rPr>
                <w:b/>
                <w:bCs/>
                <w:lang w:val="en-US"/>
              </w:rPr>
            </w:pPr>
            <w:r w:rsidRPr="006A28B8">
              <w:rPr>
                <w:b/>
                <w:bCs/>
                <w:lang w:val="en-US"/>
              </w:rPr>
              <w:t>CONTRIBUȚIA PUBLICĂ NERAMBURSABILĂ/ PRIORITATE - EURI</w:t>
            </w:r>
            <w:r w:rsidRPr="006A28B8">
              <w:rPr>
                <w:b/>
                <w:bCs/>
                <w:lang w:val="en-US"/>
              </w:rPr>
              <w:br/>
              <w:t>(euro)</w:t>
            </w:r>
          </w:p>
        </w:tc>
      </w:tr>
      <w:tr w:rsidR="00B40040" w:rsidRPr="006A28B8" w:rsidTr="00B40040">
        <w:trPr>
          <w:trHeight w:val="288"/>
        </w:trPr>
        <w:tc>
          <w:tcPr>
            <w:tcW w:w="1854" w:type="dxa"/>
            <w:vMerge w:val="restart"/>
            <w:tcBorders>
              <w:top w:val="nil"/>
              <w:left w:val="single" w:sz="8" w:space="0" w:color="auto"/>
              <w:bottom w:val="single" w:sz="4" w:space="0" w:color="000000"/>
              <w:right w:val="nil"/>
            </w:tcBorders>
            <w:shd w:val="clear" w:color="000000" w:fill="FFCC99"/>
            <w:vAlign w:val="center"/>
            <w:hideMark/>
          </w:tcPr>
          <w:p w:rsidR="002156F2" w:rsidRPr="006A28B8" w:rsidRDefault="002156F2" w:rsidP="00841A06">
            <w:pPr>
              <w:rPr>
                <w:b/>
                <w:bCs/>
                <w:lang w:val="en-US"/>
              </w:rPr>
            </w:pPr>
            <w:r w:rsidRPr="006A28B8">
              <w:rPr>
                <w:b/>
                <w:bCs/>
                <w:lang w:val="en-US"/>
              </w:rPr>
              <w:t>19.2</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56F2" w:rsidRPr="006A28B8" w:rsidRDefault="002156F2" w:rsidP="00841A06">
            <w:pPr>
              <w:rPr>
                <w:b/>
                <w:bCs/>
                <w:lang w:val="en-US"/>
              </w:rPr>
            </w:pPr>
            <w:r w:rsidRPr="006A28B8">
              <w:rPr>
                <w:b/>
                <w:bCs/>
                <w:lang w:val="en-US"/>
              </w:rPr>
              <w:t>2</w:t>
            </w:r>
          </w:p>
        </w:tc>
        <w:tc>
          <w:tcPr>
            <w:tcW w:w="1216" w:type="dxa"/>
            <w:tcBorders>
              <w:top w:val="single" w:sz="4" w:space="0" w:color="auto"/>
              <w:left w:val="nil"/>
              <w:bottom w:val="single" w:sz="4" w:space="0" w:color="auto"/>
              <w:right w:val="single" w:sz="4" w:space="0" w:color="auto"/>
            </w:tcBorders>
            <w:shd w:val="clear" w:color="000000" w:fill="FFFFFF"/>
            <w:vAlign w:val="bottom"/>
            <w:hideMark/>
          </w:tcPr>
          <w:p w:rsidR="002156F2" w:rsidRPr="006A28B8" w:rsidRDefault="002156F2" w:rsidP="00841A06">
            <w:pPr>
              <w:rPr>
                <w:b/>
                <w:bCs/>
                <w:lang w:val="en-US"/>
              </w:rPr>
            </w:pPr>
            <w:r w:rsidRPr="006A28B8">
              <w:rPr>
                <w:b/>
                <w:bCs/>
                <w:lang w:val="en-US"/>
              </w:rPr>
              <w:t>M1/2B</w:t>
            </w:r>
          </w:p>
        </w:tc>
        <w:tc>
          <w:tcPr>
            <w:tcW w:w="1890" w:type="dxa"/>
            <w:tcBorders>
              <w:top w:val="single" w:sz="4" w:space="0" w:color="auto"/>
              <w:left w:val="nil"/>
              <w:bottom w:val="single" w:sz="4" w:space="0" w:color="auto"/>
              <w:right w:val="single" w:sz="4" w:space="0" w:color="auto"/>
            </w:tcBorders>
            <w:shd w:val="clear" w:color="000000" w:fill="FFFFFF"/>
            <w:vAlign w:val="bottom"/>
            <w:hideMark/>
          </w:tcPr>
          <w:p w:rsidR="002156F2" w:rsidRPr="006A28B8" w:rsidRDefault="002156F2" w:rsidP="00841A06">
            <w:pPr>
              <w:rPr>
                <w:b/>
                <w:bCs/>
                <w:lang w:val="en-US"/>
              </w:rPr>
            </w:pPr>
            <w:r w:rsidRPr="006A28B8">
              <w:rPr>
                <w:b/>
                <w:bCs/>
                <w:lang w:val="en-US"/>
              </w:rPr>
              <w:t>100%</w:t>
            </w:r>
          </w:p>
        </w:tc>
        <w:tc>
          <w:tcPr>
            <w:tcW w:w="2430" w:type="dxa"/>
            <w:tcBorders>
              <w:top w:val="nil"/>
              <w:left w:val="nil"/>
              <w:bottom w:val="single" w:sz="4" w:space="0" w:color="auto"/>
              <w:right w:val="single" w:sz="4" w:space="0" w:color="auto"/>
            </w:tcBorders>
            <w:shd w:val="clear" w:color="000000" w:fill="FFFFFF"/>
          </w:tcPr>
          <w:p w:rsidR="002156F2" w:rsidRPr="006A28B8" w:rsidRDefault="002156F2" w:rsidP="00841A06">
            <w:pPr>
              <w:rPr>
                <w:b/>
                <w:bCs/>
                <w:lang w:val="en-US"/>
              </w:rPr>
            </w:pPr>
            <w:r w:rsidRPr="006A28B8">
              <w:t>80.000,00</w:t>
            </w:r>
          </w:p>
        </w:tc>
        <w:tc>
          <w:tcPr>
            <w:tcW w:w="2823" w:type="dxa"/>
            <w:tcBorders>
              <w:top w:val="nil"/>
              <w:left w:val="single" w:sz="4" w:space="0" w:color="auto"/>
              <w:bottom w:val="single" w:sz="4" w:space="0" w:color="auto"/>
              <w:right w:val="single" w:sz="8" w:space="0" w:color="auto"/>
            </w:tcBorders>
            <w:shd w:val="clear" w:color="000000" w:fill="FFFFFF"/>
          </w:tcPr>
          <w:p w:rsidR="002156F2" w:rsidRPr="006A28B8" w:rsidRDefault="002156F2" w:rsidP="00841A06">
            <w:pPr>
              <w:rPr>
                <w:b/>
                <w:bCs/>
                <w:lang w:val="en-US"/>
              </w:rPr>
            </w:pPr>
            <w:r w:rsidRPr="006A28B8">
              <w:t>80.000</w:t>
            </w:r>
          </w:p>
        </w:tc>
      </w:tr>
      <w:tr w:rsidR="00B40040" w:rsidRPr="006A28B8" w:rsidTr="00B40040">
        <w:trPr>
          <w:trHeight w:val="288"/>
        </w:trPr>
        <w:tc>
          <w:tcPr>
            <w:tcW w:w="1854" w:type="dxa"/>
            <w:vMerge/>
            <w:tcBorders>
              <w:top w:val="nil"/>
              <w:left w:val="single" w:sz="8" w:space="0" w:color="auto"/>
              <w:bottom w:val="single" w:sz="4" w:space="0" w:color="000000"/>
              <w:right w:val="nil"/>
            </w:tcBorders>
            <w:vAlign w:val="center"/>
            <w:hideMark/>
          </w:tcPr>
          <w:p w:rsidR="002156F2" w:rsidRPr="006A28B8" w:rsidRDefault="002156F2" w:rsidP="00841A06">
            <w:pPr>
              <w:rPr>
                <w:b/>
                <w:bCs/>
                <w:lang w:val="en-US"/>
              </w:rPr>
            </w:pP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2156F2" w:rsidRPr="006A28B8" w:rsidRDefault="002156F2" w:rsidP="00841A06">
            <w:pPr>
              <w:rPr>
                <w:b/>
                <w:bCs/>
                <w:lang w:val="en-US"/>
              </w:rPr>
            </w:pPr>
            <w:r w:rsidRPr="006A28B8">
              <w:rPr>
                <w:b/>
                <w:bCs/>
                <w:lang w:val="en-US"/>
              </w:rPr>
              <w:t>6</w:t>
            </w:r>
          </w:p>
        </w:tc>
        <w:tc>
          <w:tcPr>
            <w:tcW w:w="1216" w:type="dxa"/>
            <w:tcBorders>
              <w:top w:val="nil"/>
              <w:left w:val="nil"/>
              <w:bottom w:val="single" w:sz="4" w:space="0" w:color="auto"/>
              <w:right w:val="single" w:sz="4" w:space="0" w:color="auto"/>
            </w:tcBorders>
            <w:shd w:val="clear" w:color="000000" w:fill="FFFFFF"/>
            <w:vAlign w:val="bottom"/>
            <w:hideMark/>
          </w:tcPr>
          <w:p w:rsidR="002156F2" w:rsidRPr="006A28B8" w:rsidRDefault="002156F2" w:rsidP="00841A06">
            <w:pPr>
              <w:rPr>
                <w:b/>
                <w:bCs/>
                <w:lang w:val="en-US"/>
              </w:rPr>
            </w:pPr>
            <w:r w:rsidRPr="006A28B8">
              <w:rPr>
                <w:b/>
                <w:bCs/>
                <w:lang w:val="en-US"/>
              </w:rPr>
              <w:t>M3/6A</w:t>
            </w:r>
          </w:p>
        </w:tc>
        <w:tc>
          <w:tcPr>
            <w:tcW w:w="1890" w:type="dxa"/>
            <w:tcBorders>
              <w:top w:val="nil"/>
              <w:left w:val="nil"/>
              <w:bottom w:val="single" w:sz="4" w:space="0" w:color="auto"/>
              <w:right w:val="single" w:sz="4" w:space="0" w:color="auto"/>
            </w:tcBorders>
            <w:shd w:val="clear" w:color="000000" w:fill="FFFFFF"/>
            <w:vAlign w:val="bottom"/>
            <w:hideMark/>
          </w:tcPr>
          <w:p w:rsidR="002156F2" w:rsidRPr="006A28B8" w:rsidRDefault="002156F2" w:rsidP="00841A06">
            <w:pPr>
              <w:rPr>
                <w:b/>
                <w:bCs/>
                <w:lang w:val="en-US"/>
              </w:rPr>
            </w:pPr>
            <w:r w:rsidRPr="006A28B8">
              <w:rPr>
                <w:b/>
                <w:bCs/>
                <w:lang w:val="en-US"/>
              </w:rPr>
              <w:t xml:space="preserve">  90%; 100%</w:t>
            </w:r>
          </w:p>
        </w:tc>
        <w:tc>
          <w:tcPr>
            <w:tcW w:w="2430" w:type="dxa"/>
            <w:tcBorders>
              <w:top w:val="nil"/>
              <w:left w:val="nil"/>
              <w:bottom w:val="single" w:sz="4" w:space="0" w:color="auto"/>
              <w:right w:val="single" w:sz="4" w:space="0" w:color="auto"/>
            </w:tcBorders>
            <w:shd w:val="clear" w:color="000000" w:fill="FFFFFF"/>
          </w:tcPr>
          <w:p w:rsidR="002156F2" w:rsidRPr="006A28B8" w:rsidRDefault="002156F2" w:rsidP="00841A06">
            <w:pPr>
              <w:rPr>
                <w:b/>
                <w:bCs/>
                <w:lang w:val="en-US"/>
              </w:rPr>
            </w:pPr>
            <w:r w:rsidRPr="006A28B8">
              <w:t>83.957,33</w:t>
            </w:r>
          </w:p>
        </w:tc>
        <w:tc>
          <w:tcPr>
            <w:tcW w:w="2823" w:type="dxa"/>
            <w:tcBorders>
              <w:top w:val="nil"/>
              <w:left w:val="single" w:sz="4" w:space="0" w:color="auto"/>
              <w:bottom w:val="single" w:sz="4" w:space="0" w:color="auto"/>
              <w:right w:val="single" w:sz="8" w:space="0" w:color="auto"/>
            </w:tcBorders>
            <w:shd w:val="clear" w:color="000000" w:fill="FFFFFF"/>
          </w:tcPr>
          <w:p w:rsidR="002156F2" w:rsidRPr="006A28B8" w:rsidRDefault="002156F2" w:rsidP="00841A06">
            <w:pPr>
              <w:rPr>
                <w:b/>
                <w:bCs/>
                <w:lang w:val="en-US"/>
              </w:rPr>
            </w:pPr>
            <w:r w:rsidRPr="006A28B8">
              <w:t>83.957,33</w:t>
            </w:r>
          </w:p>
        </w:tc>
      </w:tr>
      <w:tr w:rsidR="002156F2" w:rsidRPr="006A28B8" w:rsidTr="00B40040">
        <w:trPr>
          <w:trHeight w:val="226"/>
        </w:trPr>
        <w:tc>
          <w:tcPr>
            <w:tcW w:w="6378" w:type="dxa"/>
            <w:gridSpan w:val="4"/>
            <w:tcBorders>
              <w:top w:val="single" w:sz="4" w:space="0" w:color="auto"/>
              <w:left w:val="single" w:sz="8" w:space="0" w:color="auto"/>
              <w:bottom w:val="single" w:sz="8" w:space="0" w:color="auto"/>
              <w:right w:val="single" w:sz="4" w:space="0" w:color="000000"/>
            </w:tcBorders>
            <w:shd w:val="clear" w:color="000000" w:fill="FBCDEE"/>
            <w:vAlign w:val="bottom"/>
            <w:hideMark/>
          </w:tcPr>
          <w:p w:rsidR="002156F2" w:rsidRPr="006A28B8" w:rsidRDefault="002156F2" w:rsidP="00841A06">
            <w:pPr>
              <w:rPr>
                <w:b/>
                <w:bCs/>
                <w:lang w:val="en-US"/>
              </w:rPr>
            </w:pPr>
            <w:r w:rsidRPr="006A28B8">
              <w:rPr>
                <w:b/>
                <w:bCs/>
                <w:lang w:val="en-US"/>
              </w:rPr>
              <w:t>TOTAL GENERAL - EURI</w:t>
            </w:r>
          </w:p>
        </w:tc>
        <w:tc>
          <w:tcPr>
            <w:tcW w:w="2430" w:type="dxa"/>
            <w:tcBorders>
              <w:top w:val="nil"/>
              <w:left w:val="nil"/>
              <w:bottom w:val="single" w:sz="8" w:space="0" w:color="auto"/>
              <w:right w:val="single" w:sz="4" w:space="0" w:color="auto"/>
            </w:tcBorders>
            <w:shd w:val="clear" w:color="000000" w:fill="FBCDEE"/>
            <w:vAlign w:val="bottom"/>
            <w:hideMark/>
          </w:tcPr>
          <w:p w:rsidR="002156F2" w:rsidRPr="006A28B8" w:rsidRDefault="002156F2" w:rsidP="00841A06">
            <w:pPr>
              <w:rPr>
                <w:b/>
                <w:bCs/>
                <w:lang w:val="en-US"/>
              </w:rPr>
            </w:pPr>
            <w:r w:rsidRPr="005F6B2B">
              <w:rPr>
                <w:b/>
                <w:bCs/>
                <w:lang w:val="en-US"/>
              </w:rPr>
              <w:t>163.957,33</w:t>
            </w:r>
          </w:p>
        </w:tc>
        <w:tc>
          <w:tcPr>
            <w:tcW w:w="2823" w:type="dxa"/>
            <w:tcBorders>
              <w:top w:val="nil"/>
              <w:left w:val="nil"/>
              <w:bottom w:val="single" w:sz="8" w:space="0" w:color="auto"/>
              <w:right w:val="single" w:sz="8" w:space="0" w:color="auto"/>
            </w:tcBorders>
            <w:shd w:val="clear" w:color="000000" w:fill="FBCDEE"/>
            <w:vAlign w:val="bottom"/>
            <w:hideMark/>
          </w:tcPr>
          <w:p w:rsidR="002156F2" w:rsidRPr="006A28B8" w:rsidRDefault="002156F2" w:rsidP="00841A06">
            <w:pPr>
              <w:rPr>
                <w:b/>
                <w:bCs/>
                <w:lang w:val="en-US"/>
              </w:rPr>
            </w:pPr>
            <w:r w:rsidRPr="006A28B8">
              <w:rPr>
                <w:b/>
                <w:bCs/>
                <w:lang w:val="en-US"/>
              </w:rPr>
              <w:t> </w:t>
            </w:r>
          </w:p>
        </w:tc>
      </w:tr>
    </w:tbl>
    <w:p w:rsidR="00816E56" w:rsidRDefault="00816E56" w:rsidP="002156F2">
      <w:pPr>
        <w:spacing w:after="0"/>
        <w:rPr>
          <w:rFonts w:ascii="Trebuchet MS" w:hAnsi="Trebuchet MS"/>
          <w:b/>
        </w:rPr>
        <w:sectPr w:rsidR="00816E56" w:rsidSect="00B40040">
          <w:pgSz w:w="16838" w:h="11906" w:orient="landscape" w:code="9"/>
          <w:pgMar w:top="1411" w:right="1411" w:bottom="1411" w:left="994" w:header="288" w:footer="504" w:gutter="0"/>
          <w:pgNumType w:start="0"/>
          <w:cols w:space="708"/>
          <w:docGrid w:linePitch="360"/>
        </w:sectPr>
      </w:pPr>
      <w:bookmarkStart w:id="694" w:name="_Toc446147968"/>
      <w:bookmarkEnd w:id="688"/>
      <w:bookmarkEnd w:id="689"/>
      <w:bookmarkEnd w:id="690"/>
      <w:bookmarkEnd w:id="691"/>
      <w:bookmarkEnd w:id="692"/>
    </w:p>
    <w:p w:rsidR="002156F2" w:rsidRDefault="002156F2" w:rsidP="002156F2">
      <w:pPr>
        <w:spacing w:after="0"/>
        <w:rPr>
          <w:rFonts w:ascii="Trebuchet MS" w:hAnsi="Trebuchet MS"/>
          <w:b/>
        </w:rPr>
      </w:pPr>
    </w:p>
    <w:p w:rsidR="002156F2" w:rsidRDefault="002156F2" w:rsidP="002156F2">
      <w:pPr>
        <w:spacing w:after="0"/>
        <w:jc w:val="both"/>
        <w:rPr>
          <w:rFonts w:ascii="Trebuchet MS" w:hAnsi="Trebuchet MS"/>
        </w:rPr>
      </w:pPr>
      <w:r w:rsidRPr="008926E2">
        <w:rPr>
          <w:rFonts w:ascii="Trebuchet MS" w:hAnsi="Trebuchet MS"/>
          <w:b/>
        </w:rPr>
        <w:t>CAPITOLUL XI: Procedura de evaluare și selecție a proiectelor depuse</w:t>
      </w:r>
      <w:r w:rsidRPr="008926E2">
        <w:rPr>
          <w:rFonts w:ascii="Trebuchet MS" w:hAnsi="Trebuchet MS"/>
        </w:rPr>
        <w:t xml:space="preserve"> </w:t>
      </w:r>
      <w:r w:rsidRPr="008926E2">
        <w:rPr>
          <w:rFonts w:ascii="Trebuchet MS" w:hAnsi="Trebuchet MS"/>
          <w:b/>
        </w:rPr>
        <w:t>în cadrul SDL</w:t>
      </w:r>
      <w:bookmarkEnd w:id="694"/>
      <w:r>
        <w:rPr>
          <w:rFonts w:ascii="Trebuchet MS" w:hAnsi="Trebuchet MS"/>
          <w:b/>
        </w:rPr>
        <w:t xml:space="preserve"> </w:t>
      </w:r>
      <w:r>
        <w:rPr>
          <w:rFonts w:ascii="Trebuchet MS" w:hAnsi="Trebuchet MS"/>
        </w:rPr>
        <w:t xml:space="preserve">- </w:t>
      </w:r>
      <w:r w:rsidRPr="00E16D04">
        <w:rPr>
          <w:rFonts w:ascii="Trebuchet MS" w:hAnsi="Trebuchet MS"/>
          <w:color w:val="0D0D0D"/>
          <w:sz w:val="20"/>
        </w:rPr>
        <w:t xml:space="preserve">Max. 2 pag. </w:t>
      </w:r>
    </w:p>
    <w:p w:rsidR="002156F2" w:rsidRPr="008926E2" w:rsidRDefault="002156F2" w:rsidP="002156F2">
      <w:pPr>
        <w:spacing w:after="0"/>
        <w:ind w:firstLine="284"/>
        <w:jc w:val="both"/>
        <w:rPr>
          <w:rFonts w:ascii="Trebuchet MS" w:hAnsi="Trebuchet MS"/>
        </w:rPr>
      </w:pPr>
      <w:r w:rsidRPr="008926E2">
        <w:rPr>
          <w:rFonts w:ascii="Trebuchet MS" w:hAnsi="Trebuchet MS"/>
        </w:rPr>
        <w:t xml:space="preserve">GAL </w:t>
      </w:r>
      <w:r>
        <w:rPr>
          <w:rFonts w:ascii="Trebuchet MS" w:hAnsi="Trebuchet MS"/>
        </w:rPr>
        <w:t xml:space="preserve">DELTA DUNARII </w:t>
      </w:r>
      <w:r w:rsidRPr="008926E2">
        <w:rPr>
          <w:rFonts w:ascii="Trebuchet MS" w:hAnsi="Trebuchet MS"/>
        </w:rPr>
        <w:t xml:space="preserve"> va elabora o procedură proprie de evaluare și selecție a proiectelor, în care vor fi detaliate toate aspectele privitoare la depunerea, evaluarea și selecția cererilor de finanțare înaintate.</w:t>
      </w:r>
      <w:r>
        <w:rPr>
          <w:rFonts w:ascii="Trebuchet MS" w:hAnsi="Trebuchet MS"/>
        </w:rPr>
        <w:t xml:space="preserve"> Acest document va fi o apdatare a procedurii anterioare cu cerintele noii perioade de programare.</w:t>
      </w:r>
      <w:r w:rsidRPr="008926E2">
        <w:rPr>
          <w:rFonts w:ascii="Trebuchet MS" w:hAnsi="Trebuchet MS"/>
        </w:rPr>
        <w:t xml:space="preserve"> De asemenea, va fi elaborat un Regulament de Organizare și Funcționare a Comitetului de Selecție și a Comisiei de Contestații. </w:t>
      </w:r>
    </w:p>
    <w:p w:rsidR="002156F2" w:rsidRPr="008926E2" w:rsidRDefault="002156F2" w:rsidP="002156F2">
      <w:pPr>
        <w:spacing w:after="0"/>
        <w:ind w:firstLine="284"/>
        <w:jc w:val="both"/>
        <w:rPr>
          <w:rFonts w:ascii="Trebuchet MS" w:hAnsi="Trebuchet MS"/>
        </w:rPr>
      </w:pPr>
      <w:r w:rsidRPr="008926E2">
        <w:rPr>
          <w:rFonts w:ascii="Trebuchet MS" w:hAnsi="Trebuchet MS"/>
        </w:rPr>
        <w:t xml:space="preserve">Pentru a asigura transparența întregului proces de evaluare și selecție a proiectelor, GAL va publica un calendar estimativ de lansare a apelurilor de selecție, ce va conține detaliile privitoare la alocările financiare disponibile și termenele de depunere. Se va stabili echipa de evaluare pentru sesiunea respectivă, fiecare evaluator semnând o declarație de conflict de interese. </w:t>
      </w:r>
    </w:p>
    <w:p w:rsidR="002156F2" w:rsidRPr="008926E2" w:rsidRDefault="002156F2" w:rsidP="002156F2">
      <w:pPr>
        <w:spacing w:after="0"/>
        <w:ind w:firstLine="426"/>
        <w:jc w:val="both"/>
        <w:rPr>
          <w:rFonts w:ascii="Trebuchet MS" w:hAnsi="Trebuchet MS"/>
        </w:rPr>
      </w:pPr>
      <w:r w:rsidRPr="008926E2">
        <w:rPr>
          <w:rFonts w:ascii="Trebuchet MS" w:hAnsi="Trebuchet MS"/>
        </w:rPr>
        <w:t xml:space="preserve">Proiectele depuse în termen se vor înregistra la secretariatul GAL, iar apoi vor fi distribuite membrilor echipei de evaluare pentru a se derula procesul efectiv de evaluare. La nivelul GAL vor fi întocmite fișe de verificare și proceduri pentru fiecare măsură în parte, pe care experții vor trebui să le utilizeze. Pentru fiecare cerere de finanțare se va respecta principiul de verificare al “celor 4 ochi”. </w:t>
      </w:r>
    </w:p>
    <w:p w:rsidR="002156F2" w:rsidRPr="00B55DC1" w:rsidRDefault="002156F2" w:rsidP="002156F2">
      <w:pPr>
        <w:tabs>
          <w:tab w:val="left" w:pos="284"/>
        </w:tabs>
        <w:spacing w:after="0"/>
        <w:jc w:val="both"/>
        <w:rPr>
          <w:rFonts w:ascii="Trebuchet MS" w:hAnsi="Trebuchet MS"/>
        </w:rPr>
      </w:pPr>
      <w:r w:rsidRPr="00B55DC1">
        <w:rPr>
          <w:rFonts w:ascii="Trebuchet MS" w:hAnsi="Trebuchet MS"/>
        </w:rPr>
        <w:t>În situația în care persoana desemnată în CS sau în CSC nu poate participa, din motive obiective, la lucrările unei sesiuni de selecție, înlocuirea acesteia se face prin convocarea supleantului (înlocuitorului) care va prelua atribuțiile titularului. Secretariatul CS și al CSC este îndeplinit de către unul dintre angajații GAL cu atribuții în evaluarea proiectelor.</w:t>
      </w:r>
    </w:p>
    <w:p w:rsidR="002156F2" w:rsidRDefault="002156F2" w:rsidP="002156F2">
      <w:pPr>
        <w:tabs>
          <w:tab w:val="left" w:pos="284"/>
        </w:tabs>
        <w:spacing w:after="0"/>
        <w:jc w:val="both"/>
        <w:rPr>
          <w:rFonts w:ascii="Trebuchet MS" w:hAnsi="Trebuchet MS"/>
        </w:rPr>
      </w:pPr>
      <w:r w:rsidRPr="00B55DC1">
        <w:rPr>
          <w:rFonts w:ascii="Trebuchet MS" w:hAnsi="Trebuchet MS"/>
        </w:rPr>
        <w:t>Președintele, membrii și secretarul CS și ai CSC au următoarele obligații: de a respecta confidențialitatea lucrărilor și imparțialitatea în adoptarea deciziilor; adoptarea deciziilor se face numai de către președinte și membri în unanimitate; consemnarea de către secretar într-un proces verbal a deciziilor adoptate în cadrul CS și a CSC.</w:t>
      </w:r>
      <w:r>
        <w:rPr>
          <w:rFonts w:ascii="Trebuchet MS" w:hAnsi="Trebuchet MS"/>
        </w:rPr>
        <w:t xml:space="preserve"> </w:t>
      </w:r>
      <w:r w:rsidRPr="008926E2">
        <w:rPr>
          <w:rFonts w:ascii="Trebuchet MS" w:hAnsi="Trebuchet MS"/>
        </w:rPr>
        <w:tab/>
      </w:r>
    </w:p>
    <w:p w:rsidR="002156F2" w:rsidRPr="008926E2" w:rsidRDefault="002156F2" w:rsidP="002156F2">
      <w:pPr>
        <w:tabs>
          <w:tab w:val="left" w:pos="284"/>
        </w:tabs>
        <w:spacing w:after="0"/>
        <w:jc w:val="both"/>
        <w:rPr>
          <w:rFonts w:ascii="Trebuchet MS" w:hAnsi="Trebuchet MS"/>
        </w:rPr>
      </w:pPr>
      <w:r w:rsidRPr="008926E2">
        <w:rPr>
          <w:rFonts w:ascii="Trebuchet MS" w:hAnsi="Trebuchet MS"/>
        </w:rPr>
        <w:t xml:space="preserve">După finalizarea procesului de verificare a proiectelor, va avea loc ședința Comitetului de Selecție. În funcție de relevanța proiectului pentru SDL, de punctaj, de numărul de proiecte depuse, de alocarea disponibilă, Comitetul de Selecție va decide care sunt proiectele care vor fi selectate pentru finanțare. Astfel, după caz, se va întocmi raport intermediar sau final de selecție, în care vor fi înscrise proiectele retrase, neeligibile, eligibile neselectate și eligibile selectate, valoarea acestora, numele solicitanților, iar pentru proiectele eligibile punctajul obținut pentru fiecare criteriu de selecție. Toți solicitanții vor fi notificați asupra rezultatului sesiunii. </w:t>
      </w:r>
      <w:r>
        <w:rPr>
          <w:rFonts w:ascii="Trebuchet MS" w:hAnsi="Trebuchet MS"/>
        </w:rPr>
        <w:t>Cei</w:t>
      </w:r>
      <w:r w:rsidRPr="008926E2">
        <w:rPr>
          <w:rFonts w:ascii="Trebuchet MS" w:hAnsi="Trebuchet MS"/>
        </w:rPr>
        <w:t xml:space="preserve"> care se vor considera nedreptățiți vor avea posibilitatea de a contesta decizia de neeligibilitate sau de neselectare a proiectului, în termenul care va fi prevăzut în procedura de selecție. </w:t>
      </w:r>
    </w:p>
    <w:p w:rsidR="002156F2" w:rsidRPr="008926E2" w:rsidRDefault="002156F2" w:rsidP="002156F2">
      <w:pPr>
        <w:tabs>
          <w:tab w:val="left" w:pos="284"/>
        </w:tabs>
        <w:spacing w:after="0"/>
        <w:jc w:val="both"/>
        <w:rPr>
          <w:rFonts w:ascii="Trebuchet MS" w:hAnsi="Trebuchet MS"/>
        </w:rPr>
      </w:pPr>
      <w:r w:rsidRPr="008926E2">
        <w:rPr>
          <w:rFonts w:ascii="Trebuchet MS" w:hAnsi="Trebuchet MS"/>
        </w:rPr>
        <w:tab/>
        <w:t>În cazul proiectelor contestate, acestea vor fi reverificate de 2 experți diferiți față de cei care au efectuat verificarea inițială, iar apoi se va organiza o ședință a Comisiei de Soluționare a Contestațiilor care va analiza contestațiile depuse. Procedura se va finaliza cu publicarea unui Raport de contestații. În baza Raportului de Contestații, Comitetul de Selecție va emite Raportul de selecție final.</w:t>
      </w:r>
    </w:p>
    <w:p w:rsidR="002156F2" w:rsidRPr="008926E2" w:rsidRDefault="002156F2" w:rsidP="002156F2">
      <w:pPr>
        <w:spacing w:after="0"/>
        <w:ind w:firstLine="284"/>
        <w:jc w:val="both"/>
        <w:rPr>
          <w:rFonts w:ascii="Trebuchet MS" w:hAnsi="Trebuchet MS"/>
        </w:rPr>
      </w:pPr>
      <w:r w:rsidRPr="008926E2">
        <w:rPr>
          <w:rFonts w:ascii="Trebuchet MS" w:hAnsi="Trebuchet MS"/>
        </w:rPr>
        <w:t>Se va elabora direct Raport de Selecție Final doar în situația în care nu există proiecte neeligibile sau proiecte eligibile și neselectate, deci când valoarea totală a proiectelor eligibile este mai mică sau egală cu alocarea financiară a apelului de selecție respectiv, dat fiind ca nu există condiții care sa conducă la contestarea rezultatului procesului de evaluare și selecție</w:t>
      </w:r>
      <w:r>
        <w:rPr>
          <w:rFonts w:ascii="Trebuchet MS" w:hAnsi="Trebuchet MS"/>
        </w:rPr>
        <w:t xml:space="preserve">. </w:t>
      </w:r>
      <w:r w:rsidRPr="008926E2">
        <w:rPr>
          <w:rFonts w:ascii="Trebuchet MS" w:hAnsi="Trebuchet MS"/>
        </w:rPr>
        <w:t xml:space="preserve">Toate rapoartele (intermediar, de contestații și final) se vor afișa la sediul GAL și pe site-ul </w:t>
      </w:r>
      <w:r>
        <w:rPr>
          <w:rFonts w:ascii="Trebuchet MS" w:hAnsi="Trebuchet MS"/>
        </w:rPr>
        <w:t xml:space="preserve">www.gal-deltadunarii.ro. </w:t>
      </w:r>
    </w:p>
    <w:p w:rsidR="002156F2" w:rsidRPr="008926E2" w:rsidRDefault="002156F2" w:rsidP="002156F2">
      <w:pPr>
        <w:tabs>
          <w:tab w:val="left" w:pos="284"/>
          <w:tab w:val="left" w:pos="567"/>
        </w:tabs>
        <w:spacing w:after="0"/>
        <w:jc w:val="both"/>
        <w:rPr>
          <w:rFonts w:ascii="Trebuchet MS" w:hAnsi="Trebuchet MS"/>
          <w:color w:val="00B050"/>
        </w:rPr>
      </w:pPr>
      <w:r w:rsidRPr="008926E2">
        <w:rPr>
          <w:rFonts w:ascii="Trebuchet MS" w:hAnsi="Trebuchet MS"/>
        </w:rPr>
        <w:lastRenderedPageBreak/>
        <w:tab/>
        <w:t>În cadrul Comitetului de selecție și a Comisiei de Contestații, în orice situație, ponderea reprezentanților organizațiilor ce provin din mediul privat și societatea civilă trebuie să fie mai mare de 50% din totalul membrilor, iar reprezentanții organizațiilor din mediul urban să nu depășească 25% din totalul membrilor. Selecţia proiectelor se va face aplicând regula de „dublu cvorum”, respectiv pentru validarea voturilor, este necesar ca în momentul selecţiei să fie prezenţi cel puţin 50% din membrii Comitetului de Selecţie/Comisiei de Contestații, din care peste 50% să fie din mediul privat şi societate civilă, iar reprezentanții organizațiilor din mediul urban să nu depășească 25% din numărul membrilor prezenți. În componența comitetului de selecție nu va exista un grup de interese dominant, care să dețină mai mult de 49% din drepturile de vot.</w:t>
      </w:r>
    </w:p>
    <w:p w:rsidR="002156F2" w:rsidRPr="008926E2" w:rsidRDefault="002156F2" w:rsidP="002156F2">
      <w:pPr>
        <w:spacing w:after="0"/>
        <w:jc w:val="both"/>
        <w:rPr>
          <w:rFonts w:ascii="Trebuchet MS" w:hAnsi="Trebuchet MS"/>
        </w:rPr>
      </w:pPr>
      <w:r w:rsidRPr="008926E2">
        <w:rPr>
          <w:rFonts w:ascii="Trebuchet MS" w:hAnsi="Trebuchet MS"/>
        </w:rPr>
        <w:t>Procedura de evaluare și selecție a cererilor de finanțare se va efectua cu respectarea regulilor privind evitarea conflictului de interese. Dacă unul dintre proiectele depuse pentru selecție aparține unuia dintre membrii Comitetului de Selecție, persoana respectivă nu va avea drept de vot și nu va participa la întâlnirea Comitetului respectiv.</w:t>
      </w:r>
    </w:p>
    <w:p w:rsidR="002156F2" w:rsidRPr="008926E2" w:rsidRDefault="002156F2" w:rsidP="002156F2">
      <w:pPr>
        <w:spacing w:after="0"/>
        <w:jc w:val="both"/>
        <w:rPr>
          <w:rFonts w:ascii="Trebuchet MS" w:hAnsi="Trebuchet MS"/>
        </w:rPr>
      </w:pPr>
      <w:r w:rsidRPr="008926E2">
        <w:rPr>
          <w:rFonts w:ascii="Trebuchet MS" w:hAnsi="Trebuchet MS"/>
        </w:rPr>
        <w:t>Comitetul de Selecție a proiectelor și Comisia de Soluționare a Contestațiilor vor fi constituite din reprezentanți ai partenerilor. Pentru fiecare membru al celor 2 comisii, va fi desemnat un supleant pentru a evita eventualele blocaje în procesul de selecție a proiectelor.</w:t>
      </w:r>
    </w:p>
    <w:p w:rsidR="002156F2" w:rsidRPr="008926E2" w:rsidRDefault="002156F2" w:rsidP="002156F2">
      <w:pPr>
        <w:spacing w:after="0"/>
        <w:jc w:val="both"/>
        <w:rPr>
          <w:rFonts w:ascii="Trebuchet MS" w:hAnsi="Trebuchet MS"/>
        </w:rPr>
      </w:pPr>
      <w:r w:rsidRPr="008926E2">
        <w:rPr>
          <w:rFonts w:ascii="Trebuchet MS" w:hAnsi="Trebuchet MS"/>
          <w:b/>
        </w:rPr>
        <w:t>Componența</w:t>
      </w:r>
      <w:r w:rsidRPr="008926E2">
        <w:rPr>
          <w:rFonts w:ascii="Trebuchet MS" w:hAnsi="Trebuchet MS"/>
        </w:rPr>
        <w:t xml:space="preserve"> Comitetului de Selecție este </w:t>
      </w:r>
      <w:r>
        <w:rPr>
          <w:rFonts w:ascii="Trebuchet MS" w:hAnsi="Trebuchet MS"/>
        </w:rPr>
        <w:t>trecuta</w:t>
      </w:r>
      <w:r w:rsidRPr="008926E2">
        <w:rPr>
          <w:rFonts w:ascii="Trebuchet MS" w:hAnsi="Trebuchet MS"/>
        </w:rPr>
        <w:t xml:space="preserve"> în tabelul de mai jos: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4"/>
        <w:gridCol w:w="2693"/>
        <w:gridCol w:w="2529"/>
      </w:tblGrid>
      <w:tr w:rsidR="002156F2" w:rsidRPr="008926E2" w:rsidTr="00841A06">
        <w:trPr>
          <w:trHeight w:val="493"/>
        </w:trPr>
        <w:tc>
          <w:tcPr>
            <w:tcW w:w="3794" w:type="dxa"/>
            <w:shd w:val="clear" w:color="auto" w:fill="FABF8F"/>
            <w:vAlign w:val="center"/>
          </w:tcPr>
          <w:p w:rsidR="002156F2" w:rsidRPr="003B5DDF" w:rsidRDefault="002156F2" w:rsidP="00841A06">
            <w:pPr>
              <w:spacing w:after="0"/>
              <w:jc w:val="center"/>
              <w:rPr>
                <w:rFonts w:ascii="Trebuchet MS" w:hAnsi="Trebuchet MS"/>
                <w:b/>
              </w:rPr>
            </w:pPr>
            <w:r w:rsidRPr="003B5DDF">
              <w:rPr>
                <w:rFonts w:ascii="Trebuchet MS" w:hAnsi="Trebuchet MS"/>
                <w:b/>
              </w:rPr>
              <w:t>PARTENER</w:t>
            </w:r>
          </w:p>
        </w:tc>
        <w:tc>
          <w:tcPr>
            <w:tcW w:w="2693" w:type="dxa"/>
            <w:shd w:val="clear" w:color="auto" w:fill="FABF8F"/>
            <w:vAlign w:val="center"/>
          </w:tcPr>
          <w:p w:rsidR="002156F2" w:rsidRPr="003B5DDF" w:rsidRDefault="002156F2" w:rsidP="00841A06">
            <w:pPr>
              <w:spacing w:after="0"/>
              <w:jc w:val="center"/>
              <w:rPr>
                <w:rFonts w:ascii="Trebuchet MS" w:hAnsi="Trebuchet MS"/>
                <w:b/>
              </w:rPr>
            </w:pPr>
            <w:r w:rsidRPr="003B5DDF">
              <w:rPr>
                <w:rFonts w:ascii="Trebuchet MS" w:hAnsi="Trebuchet MS"/>
                <w:b/>
              </w:rPr>
              <w:t>FUNCŢIA ÎN CS</w:t>
            </w:r>
          </w:p>
        </w:tc>
        <w:tc>
          <w:tcPr>
            <w:tcW w:w="2529" w:type="dxa"/>
            <w:shd w:val="clear" w:color="auto" w:fill="FABF8F"/>
            <w:vAlign w:val="center"/>
          </w:tcPr>
          <w:p w:rsidR="002156F2" w:rsidRPr="003B5DDF" w:rsidRDefault="002156F2" w:rsidP="00841A06">
            <w:pPr>
              <w:spacing w:after="0"/>
              <w:jc w:val="center"/>
              <w:rPr>
                <w:rFonts w:ascii="Trebuchet MS" w:hAnsi="Trebuchet MS"/>
                <w:b/>
              </w:rPr>
            </w:pPr>
            <w:r w:rsidRPr="003B5DDF">
              <w:rPr>
                <w:rFonts w:ascii="Trebuchet MS" w:hAnsi="Trebuchet MS"/>
                <w:b/>
              </w:rPr>
              <w:t>TIP /OBSERVAŢII</w:t>
            </w:r>
          </w:p>
        </w:tc>
      </w:tr>
      <w:tr w:rsidR="002156F2" w:rsidRPr="008926E2" w:rsidTr="00841A06">
        <w:trPr>
          <w:trHeight w:val="416"/>
        </w:trPr>
        <w:tc>
          <w:tcPr>
            <w:tcW w:w="9016" w:type="dxa"/>
            <w:gridSpan w:val="3"/>
            <w:shd w:val="clear" w:color="auto" w:fill="auto"/>
            <w:vAlign w:val="center"/>
          </w:tcPr>
          <w:p w:rsidR="002156F2" w:rsidRPr="008926E2" w:rsidRDefault="002156F2" w:rsidP="00841A06">
            <w:pPr>
              <w:spacing w:after="0"/>
              <w:rPr>
                <w:rFonts w:ascii="Trebuchet MS" w:hAnsi="Trebuchet MS"/>
                <w:color w:val="0D0D0D"/>
              </w:rPr>
            </w:pPr>
            <w:r w:rsidRPr="008926E2">
              <w:rPr>
                <w:rFonts w:ascii="Trebuchet MS" w:hAnsi="Trebuchet MS"/>
                <w:b/>
              </w:rPr>
              <w:t>PARTENERI PUBLICI 28,</w:t>
            </w:r>
            <w:r>
              <w:rPr>
                <w:rFonts w:ascii="Trebuchet MS" w:hAnsi="Trebuchet MS"/>
                <w:b/>
              </w:rPr>
              <w:t>6</w:t>
            </w:r>
            <w:r w:rsidRPr="008926E2">
              <w:rPr>
                <w:rFonts w:ascii="Trebuchet MS" w:hAnsi="Trebuchet MS"/>
                <w:b/>
              </w:rPr>
              <w:t>%</w:t>
            </w:r>
          </w:p>
        </w:tc>
      </w:tr>
      <w:tr w:rsidR="002156F2" w:rsidRPr="008926E2" w:rsidTr="00841A06">
        <w:tc>
          <w:tcPr>
            <w:tcW w:w="3794" w:type="dxa"/>
            <w:shd w:val="clear" w:color="auto" w:fill="auto"/>
          </w:tcPr>
          <w:p w:rsidR="002156F2" w:rsidRPr="008926E2" w:rsidRDefault="002156F2" w:rsidP="00841A06">
            <w:pPr>
              <w:spacing w:after="0"/>
              <w:jc w:val="both"/>
              <w:rPr>
                <w:rFonts w:ascii="Trebuchet MS" w:hAnsi="Trebuchet MS"/>
                <w:color w:val="0D0D0D"/>
              </w:rPr>
            </w:pPr>
            <w:r w:rsidRPr="008926E2">
              <w:rPr>
                <w:rFonts w:ascii="Trebuchet MS" w:hAnsi="Trebuchet MS"/>
                <w:color w:val="0D0D0D"/>
              </w:rPr>
              <w:t xml:space="preserve">Primăria </w:t>
            </w:r>
            <w:r>
              <w:rPr>
                <w:rFonts w:ascii="Trebuchet MS" w:hAnsi="Trebuchet MS"/>
                <w:color w:val="0D0D0D"/>
              </w:rPr>
              <w:t>NUFARU</w:t>
            </w:r>
          </w:p>
        </w:tc>
        <w:tc>
          <w:tcPr>
            <w:tcW w:w="2693" w:type="dxa"/>
            <w:shd w:val="clear" w:color="auto" w:fill="auto"/>
          </w:tcPr>
          <w:p w:rsidR="002156F2" w:rsidRPr="008926E2" w:rsidRDefault="002156F2" w:rsidP="00841A06">
            <w:pPr>
              <w:spacing w:after="0"/>
              <w:jc w:val="both"/>
              <w:rPr>
                <w:rFonts w:ascii="Trebuchet MS" w:hAnsi="Trebuchet MS"/>
                <w:color w:val="0D0D0D"/>
              </w:rPr>
            </w:pPr>
            <w:r w:rsidRPr="008926E2">
              <w:rPr>
                <w:rFonts w:ascii="Trebuchet MS" w:hAnsi="Trebuchet MS"/>
                <w:color w:val="0D0D0D"/>
              </w:rPr>
              <w:t>Membru</w:t>
            </w:r>
          </w:p>
        </w:tc>
        <w:tc>
          <w:tcPr>
            <w:tcW w:w="2529" w:type="dxa"/>
            <w:shd w:val="clear" w:color="auto" w:fill="auto"/>
          </w:tcPr>
          <w:p w:rsidR="002156F2" w:rsidRPr="008926E2" w:rsidRDefault="002156F2" w:rsidP="00841A06">
            <w:pPr>
              <w:spacing w:after="0"/>
              <w:jc w:val="both"/>
              <w:rPr>
                <w:rFonts w:ascii="Trebuchet MS" w:hAnsi="Trebuchet MS"/>
                <w:color w:val="0D0D0D"/>
              </w:rPr>
            </w:pPr>
            <w:r w:rsidRPr="008926E2">
              <w:rPr>
                <w:rFonts w:ascii="Trebuchet MS" w:hAnsi="Trebuchet MS"/>
                <w:color w:val="0D0D0D"/>
              </w:rPr>
              <w:t>Autoritate publică</w:t>
            </w:r>
          </w:p>
        </w:tc>
      </w:tr>
      <w:tr w:rsidR="002156F2" w:rsidRPr="008926E2" w:rsidTr="00841A06">
        <w:tc>
          <w:tcPr>
            <w:tcW w:w="3794" w:type="dxa"/>
            <w:shd w:val="clear" w:color="auto" w:fill="auto"/>
          </w:tcPr>
          <w:p w:rsidR="002156F2" w:rsidRPr="008926E2" w:rsidRDefault="002156F2" w:rsidP="00841A06">
            <w:pPr>
              <w:spacing w:after="0"/>
              <w:jc w:val="both"/>
              <w:rPr>
                <w:rFonts w:ascii="Trebuchet MS" w:hAnsi="Trebuchet MS"/>
                <w:color w:val="0D0D0D"/>
              </w:rPr>
            </w:pPr>
            <w:r w:rsidRPr="008926E2">
              <w:rPr>
                <w:rFonts w:ascii="Trebuchet MS" w:hAnsi="Trebuchet MS"/>
                <w:color w:val="0D0D0D"/>
              </w:rPr>
              <w:t xml:space="preserve">Primăria </w:t>
            </w:r>
            <w:r>
              <w:rPr>
                <w:rFonts w:ascii="Trebuchet MS" w:hAnsi="Trebuchet MS"/>
                <w:color w:val="0D0D0D"/>
              </w:rPr>
              <w:t>BESTEPE</w:t>
            </w:r>
          </w:p>
        </w:tc>
        <w:tc>
          <w:tcPr>
            <w:tcW w:w="2693" w:type="dxa"/>
            <w:shd w:val="clear" w:color="auto" w:fill="auto"/>
          </w:tcPr>
          <w:p w:rsidR="002156F2" w:rsidRPr="008926E2" w:rsidRDefault="002156F2" w:rsidP="00841A06">
            <w:pPr>
              <w:spacing w:after="0"/>
              <w:jc w:val="both"/>
              <w:rPr>
                <w:rFonts w:ascii="Trebuchet MS" w:hAnsi="Trebuchet MS"/>
                <w:color w:val="0D0D0D"/>
              </w:rPr>
            </w:pPr>
            <w:r w:rsidRPr="008926E2">
              <w:rPr>
                <w:rFonts w:ascii="Trebuchet MS" w:hAnsi="Trebuchet MS"/>
                <w:color w:val="0D0D0D"/>
              </w:rPr>
              <w:t>Membru</w:t>
            </w:r>
          </w:p>
        </w:tc>
        <w:tc>
          <w:tcPr>
            <w:tcW w:w="2529" w:type="dxa"/>
            <w:shd w:val="clear" w:color="auto" w:fill="auto"/>
          </w:tcPr>
          <w:p w:rsidR="002156F2" w:rsidRPr="008926E2" w:rsidRDefault="002156F2" w:rsidP="00841A06">
            <w:pPr>
              <w:spacing w:after="0"/>
              <w:jc w:val="both"/>
              <w:rPr>
                <w:rFonts w:ascii="Trebuchet MS" w:hAnsi="Trebuchet MS"/>
                <w:color w:val="0D0D0D"/>
              </w:rPr>
            </w:pPr>
            <w:r w:rsidRPr="008926E2">
              <w:rPr>
                <w:rFonts w:ascii="Trebuchet MS" w:hAnsi="Trebuchet MS"/>
                <w:color w:val="0D0D0D"/>
              </w:rPr>
              <w:t>Autoritate publică</w:t>
            </w:r>
          </w:p>
        </w:tc>
      </w:tr>
      <w:tr w:rsidR="002156F2" w:rsidRPr="008926E2" w:rsidTr="00841A06">
        <w:tc>
          <w:tcPr>
            <w:tcW w:w="3794" w:type="dxa"/>
            <w:shd w:val="clear" w:color="auto" w:fill="auto"/>
          </w:tcPr>
          <w:p w:rsidR="002156F2" w:rsidRPr="008926E2" w:rsidRDefault="002156F2" w:rsidP="00841A06">
            <w:pPr>
              <w:spacing w:after="0"/>
              <w:jc w:val="both"/>
              <w:rPr>
                <w:rFonts w:ascii="Trebuchet MS" w:hAnsi="Trebuchet MS"/>
                <w:color w:val="0D0D0D"/>
              </w:rPr>
            </w:pPr>
            <w:r w:rsidRPr="008926E2">
              <w:rPr>
                <w:rFonts w:ascii="Trebuchet MS" w:hAnsi="Trebuchet MS"/>
                <w:color w:val="0D0D0D"/>
              </w:rPr>
              <w:t xml:space="preserve">Primăria </w:t>
            </w:r>
            <w:r>
              <w:rPr>
                <w:rFonts w:ascii="Trebuchet MS" w:hAnsi="Trebuchet MS"/>
                <w:color w:val="0D0D0D"/>
              </w:rPr>
              <w:t>MAHMUDIA</w:t>
            </w:r>
          </w:p>
        </w:tc>
        <w:tc>
          <w:tcPr>
            <w:tcW w:w="2693" w:type="dxa"/>
            <w:shd w:val="clear" w:color="auto" w:fill="auto"/>
          </w:tcPr>
          <w:p w:rsidR="002156F2" w:rsidRPr="008926E2" w:rsidRDefault="002156F2" w:rsidP="00841A06">
            <w:pPr>
              <w:spacing w:after="0"/>
              <w:jc w:val="both"/>
              <w:rPr>
                <w:rFonts w:ascii="Trebuchet MS" w:hAnsi="Trebuchet MS"/>
                <w:color w:val="0D0D0D"/>
              </w:rPr>
            </w:pPr>
            <w:r w:rsidRPr="008926E2">
              <w:rPr>
                <w:rFonts w:ascii="Trebuchet MS" w:hAnsi="Trebuchet MS"/>
                <w:color w:val="0D0D0D"/>
              </w:rPr>
              <w:t>Membru supleant</w:t>
            </w:r>
          </w:p>
        </w:tc>
        <w:tc>
          <w:tcPr>
            <w:tcW w:w="2529" w:type="dxa"/>
            <w:shd w:val="clear" w:color="auto" w:fill="auto"/>
          </w:tcPr>
          <w:p w:rsidR="002156F2" w:rsidRPr="008926E2" w:rsidRDefault="002156F2" w:rsidP="00841A06">
            <w:pPr>
              <w:spacing w:after="0"/>
              <w:jc w:val="both"/>
              <w:rPr>
                <w:rFonts w:ascii="Trebuchet MS" w:hAnsi="Trebuchet MS"/>
                <w:color w:val="0D0D0D"/>
              </w:rPr>
            </w:pPr>
            <w:r w:rsidRPr="008926E2">
              <w:rPr>
                <w:rFonts w:ascii="Trebuchet MS" w:hAnsi="Trebuchet MS"/>
                <w:color w:val="0D0D0D"/>
              </w:rPr>
              <w:t>Autoritate publică</w:t>
            </w:r>
          </w:p>
        </w:tc>
      </w:tr>
      <w:tr w:rsidR="002156F2" w:rsidRPr="008926E2" w:rsidTr="00841A06">
        <w:tc>
          <w:tcPr>
            <w:tcW w:w="3794" w:type="dxa"/>
            <w:shd w:val="clear" w:color="auto" w:fill="auto"/>
          </w:tcPr>
          <w:p w:rsidR="002156F2" w:rsidRPr="008926E2" w:rsidRDefault="002156F2" w:rsidP="00841A06">
            <w:pPr>
              <w:spacing w:after="0"/>
              <w:jc w:val="both"/>
              <w:rPr>
                <w:rFonts w:ascii="Trebuchet MS" w:hAnsi="Trebuchet MS"/>
                <w:color w:val="0D0D0D"/>
              </w:rPr>
            </w:pPr>
            <w:r>
              <w:rPr>
                <w:rFonts w:ascii="Trebuchet MS" w:hAnsi="Trebuchet MS"/>
                <w:color w:val="0D0D0D"/>
              </w:rPr>
              <w:t>Primaria MURIGHIOL</w:t>
            </w:r>
          </w:p>
        </w:tc>
        <w:tc>
          <w:tcPr>
            <w:tcW w:w="2693" w:type="dxa"/>
            <w:shd w:val="clear" w:color="auto" w:fill="auto"/>
          </w:tcPr>
          <w:p w:rsidR="002156F2" w:rsidRPr="008926E2" w:rsidRDefault="002156F2" w:rsidP="00841A06">
            <w:pPr>
              <w:spacing w:after="0"/>
              <w:jc w:val="both"/>
              <w:rPr>
                <w:rFonts w:ascii="Trebuchet MS" w:hAnsi="Trebuchet MS"/>
                <w:color w:val="0D0D0D"/>
              </w:rPr>
            </w:pPr>
            <w:r w:rsidRPr="008926E2">
              <w:rPr>
                <w:rFonts w:ascii="Trebuchet MS" w:hAnsi="Trebuchet MS"/>
                <w:color w:val="0D0D0D"/>
              </w:rPr>
              <w:t>Membru supleant</w:t>
            </w:r>
          </w:p>
        </w:tc>
        <w:tc>
          <w:tcPr>
            <w:tcW w:w="2529" w:type="dxa"/>
            <w:shd w:val="clear" w:color="auto" w:fill="auto"/>
          </w:tcPr>
          <w:p w:rsidR="002156F2" w:rsidRPr="008926E2" w:rsidRDefault="002156F2" w:rsidP="00841A06">
            <w:pPr>
              <w:spacing w:after="0"/>
              <w:jc w:val="both"/>
              <w:rPr>
                <w:rFonts w:ascii="Trebuchet MS" w:hAnsi="Trebuchet MS"/>
                <w:color w:val="0D0D0D"/>
              </w:rPr>
            </w:pPr>
            <w:r w:rsidRPr="008926E2">
              <w:rPr>
                <w:rFonts w:ascii="Trebuchet MS" w:hAnsi="Trebuchet MS"/>
                <w:color w:val="0D0D0D"/>
              </w:rPr>
              <w:t>Autoritate publică</w:t>
            </w:r>
          </w:p>
        </w:tc>
      </w:tr>
      <w:tr w:rsidR="002156F2" w:rsidRPr="008926E2" w:rsidTr="00841A06">
        <w:tc>
          <w:tcPr>
            <w:tcW w:w="9016" w:type="dxa"/>
            <w:gridSpan w:val="3"/>
            <w:shd w:val="clear" w:color="auto" w:fill="auto"/>
          </w:tcPr>
          <w:p w:rsidR="002156F2" w:rsidRPr="008926E2" w:rsidRDefault="002156F2" w:rsidP="00841A06">
            <w:pPr>
              <w:spacing w:after="0"/>
              <w:jc w:val="both"/>
              <w:rPr>
                <w:rFonts w:ascii="Trebuchet MS" w:hAnsi="Trebuchet MS"/>
                <w:b/>
              </w:rPr>
            </w:pPr>
            <w:r w:rsidRPr="008926E2">
              <w:rPr>
                <w:rFonts w:ascii="Trebuchet MS" w:hAnsi="Trebuchet MS"/>
                <w:b/>
              </w:rPr>
              <w:t xml:space="preserve">PARTENERI PRIVAŢI </w:t>
            </w:r>
            <w:r>
              <w:rPr>
                <w:rFonts w:ascii="Trebuchet MS" w:hAnsi="Trebuchet MS"/>
                <w:b/>
                <w:color w:val="0D0D0D"/>
              </w:rPr>
              <w:t>42,8</w:t>
            </w:r>
            <w:r w:rsidRPr="008926E2">
              <w:rPr>
                <w:rFonts w:ascii="Trebuchet MS" w:hAnsi="Trebuchet MS"/>
                <w:b/>
              </w:rPr>
              <w:t>%</w:t>
            </w:r>
          </w:p>
        </w:tc>
      </w:tr>
      <w:tr w:rsidR="002156F2" w:rsidRPr="008926E2" w:rsidTr="00841A06">
        <w:tc>
          <w:tcPr>
            <w:tcW w:w="3794" w:type="dxa"/>
            <w:shd w:val="clear" w:color="auto" w:fill="auto"/>
          </w:tcPr>
          <w:p w:rsidR="002156F2" w:rsidRPr="008926E2" w:rsidRDefault="002156F2" w:rsidP="00841A06">
            <w:pPr>
              <w:spacing w:after="0"/>
              <w:jc w:val="both"/>
              <w:rPr>
                <w:rFonts w:ascii="Trebuchet MS" w:hAnsi="Trebuchet MS"/>
                <w:color w:val="0D0D0D"/>
              </w:rPr>
            </w:pPr>
            <w:r>
              <w:rPr>
                <w:rFonts w:ascii="Trebuchet MS" w:hAnsi="Trebuchet MS"/>
                <w:color w:val="0D0D0D"/>
              </w:rPr>
              <w:t>SC DELTA REAL INVEST SRL</w:t>
            </w:r>
          </w:p>
        </w:tc>
        <w:tc>
          <w:tcPr>
            <w:tcW w:w="2693" w:type="dxa"/>
            <w:shd w:val="clear" w:color="auto" w:fill="auto"/>
          </w:tcPr>
          <w:p w:rsidR="002156F2" w:rsidRPr="008926E2" w:rsidRDefault="002156F2" w:rsidP="00841A06">
            <w:pPr>
              <w:spacing w:after="0"/>
              <w:jc w:val="both"/>
              <w:rPr>
                <w:rFonts w:ascii="Trebuchet MS" w:hAnsi="Trebuchet MS"/>
                <w:color w:val="0D0D0D"/>
              </w:rPr>
            </w:pPr>
            <w:r w:rsidRPr="008926E2">
              <w:rPr>
                <w:rFonts w:ascii="Trebuchet MS" w:hAnsi="Trebuchet MS"/>
                <w:color w:val="0D0D0D"/>
              </w:rPr>
              <w:t>Membru</w:t>
            </w:r>
          </w:p>
        </w:tc>
        <w:tc>
          <w:tcPr>
            <w:tcW w:w="2529" w:type="dxa"/>
            <w:shd w:val="clear" w:color="auto" w:fill="auto"/>
          </w:tcPr>
          <w:p w:rsidR="002156F2" w:rsidRPr="008926E2" w:rsidRDefault="002156F2" w:rsidP="00841A06">
            <w:pPr>
              <w:spacing w:after="0"/>
              <w:jc w:val="both"/>
              <w:rPr>
                <w:rFonts w:ascii="Trebuchet MS" w:hAnsi="Trebuchet MS"/>
                <w:color w:val="0D0D0D"/>
              </w:rPr>
            </w:pPr>
            <w:r w:rsidRPr="008926E2">
              <w:rPr>
                <w:rFonts w:ascii="Trebuchet MS" w:hAnsi="Trebuchet MS"/>
                <w:color w:val="0D0D0D"/>
              </w:rPr>
              <w:t>Societate comercială</w:t>
            </w:r>
          </w:p>
        </w:tc>
      </w:tr>
      <w:tr w:rsidR="002156F2" w:rsidRPr="008926E2" w:rsidTr="00841A06">
        <w:tc>
          <w:tcPr>
            <w:tcW w:w="3794" w:type="dxa"/>
            <w:shd w:val="clear" w:color="auto" w:fill="auto"/>
          </w:tcPr>
          <w:p w:rsidR="002156F2" w:rsidRPr="008926E2" w:rsidRDefault="002156F2" w:rsidP="00841A06">
            <w:pPr>
              <w:spacing w:after="0"/>
              <w:jc w:val="both"/>
              <w:rPr>
                <w:rFonts w:ascii="Trebuchet MS" w:hAnsi="Trebuchet MS"/>
                <w:color w:val="0D0D0D"/>
              </w:rPr>
            </w:pPr>
            <w:r w:rsidRPr="008926E2">
              <w:rPr>
                <w:rFonts w:ascii="Trebuchet MS" w:hAnsi="Trebuchet MS"/>
                <w:color w:val="0D0D0D"/>
              </w:rPr>
              <w:t xml:space="preserve">SC </w:t>
            </w:r>
            <w:r>
              <w:rPr>
                <w:rFonts w:ascii="Trebuchet MS" w:hAnsi="Trebuchet MS"/>
                <w:color w:val="0D0D0D"/>
              </w:rPr>
              <w:t>ECOWIND PLUS SRL</w:t>
            </w:r>
          </w:p>
        </w:tc>
        <w:tc>
          <w:tcPr>
            <w:tcW w:w="2693" w:type="dxa"/>
            <w:shd w:val="clear" w:color="auto" w:fill="auto"/>
          </w:tcPr>
          <w:p w:rsidR="002156F2" w:rsidRPr="008926E2" w:rsidRDefault="002156F2" w:rsidP="00841A06">
            <w:pPr>
              <w:spacing w:after="0"/>
              <w:jc w:val="both"/>
              <w:rPr>
                <w:rFonts w:ascii="Trebuchet MS" w:hAnsi="Trebuchet MS"/>
                <w:color w:val="0D0D0D"/>
              </w:rPr>
            </w:pPr>
            <w:r w:rsidRPr="008926E2">
              <w:rPr>
                <w:rFonts w:ascii="Trebuchet MS" w:hAnsi="Trebuchet MS"/>
                <w:color w:val="0D0D0D"/>
              </w:rPr>
              <w:t>Membru</w:t>
            </w:r>
          </w:p>
        </w:tc>
        <w:tc>
          <w:tcPr>
            <w:tcW w:w="2529" w:type="dxa"/>
            <w:shd w:val="clear" w:color="auto" w:fill="auto"/>
          </w:tcPr>
          <w:p w:rsidR="002156F2" w:rsidRPr="008926E2" w:rsidRDefault="002156F2" w:rsidP="00841A06">
            <w:pPr>
              <w:spacing w:after="0"/>
              <w:jc w:val="both"/>
              <w:rPr>
                <w:rFonts w:ascii="Trebuchet MS" w:hAnsi="Trebuchet MS"/>
                <w:color w:val="0D0D0D"/>
              </w:rPr>
            </w:pPr>
            <w:r w:rsidRPr="008926E2">
              <w:rPr>
                <w:rFonts w:ascii="Trebuchet MS" w:hAnsi="Trebuchet MS"/>
                <w:color w:val="0D0D0D"/>
              </w:rPr>
              <w:t>Societate comercială</w:t>
            </w:r>
          </w:p>
        </w:tc>
      </w:tr>
      <w:tr w:rsidR="002156F2" w:rsidRPr="008926E2" w:rsidTr="00841A06">
        <w:tc>
          <w:tcPr>
            <w:tcW w:w="3794" w:type="dxa"/>
            <w:shd w:val="clear" w:color="auto" w:fill="auto"/>
          </w:tcPr>
          <w:p w:rsidR="002156F2" w:rsidRPr="008926E2" w:rsidRDefault="002156F2" w:rsidP="00841A06">
            <w:pPr>
              <w:spacing w:after="0"/>
              <w:rPr>
                <w:rFonts w:ascii="Trebuchet MS" w:hAnsi="Trebuchet MS"/>
                <w:color w:val="0D0D0D"/>
              </w:rPr>
            </w:pPr>
            <w:r>
              <w:rPr>
                <w:rFonts w:ascii="Trebuchet MS" w:hAnsi="Trebuchet MS"/>
                <w:color w:val="0D0D0D"/>
              </w:rPr>
              <w:t>SC AGRICOLA MIXTA BESTEPE</w:t>
            </w:r>
          </w:p>
        </w:tc>
        <w:tc>
          <w:tcPr>
            <w:tcW w:w="2693" w:type="dxa"/>
            <w:shd w:val="clear" w:color="auto" w:fill="auto"/>
          </w:tcPr>
          <w:p w:rsidR="002156F2" w:rsidRPr="008926E2" w:rsidRDefault="002156F2" w:rsidP="00841A06">
            <w:pPr>
              <w:spacing w:after="0"/>
              <w:jc w:val="both"/>
              <w:rPr>
                <w:rFonts w:ascii="Trebuchet MS" w:hAnsi="Trebuchet MS"/>
                <w:color w:val="0D0D0D"/>
              </w:rPr>
            </w:pPr>
            <w:r w:rsidRPr="008926E2">
              <w:rPr>
                <w:rFonts w:ascii="Trebuchet MS" w:hAnsi="Trebuchet MS"/>
                <w:color w:val="0D0D0D"/>
              </w:rPr>
              <w:t xml:space="preserve">Membru </w:t>
            </w:r>
          </w:p>
        </w:tc>
        <w:tc>
          <w:tcPr>
            <w:tcW w:w="2529" w:type="dxa"/>
            <w:shd w:val="clear" w:color="auto" w:fill="auto"/>
          </w:tcPr>
          <w:p w:rsidR="002156F2" w:rsidRPr="008926E2" w:rsidRDefault="002156F2" w:rsidP="00841A06">
            <w:pPr>
              <w:spacing w:after="0"/>
              <w:jc w:val="both"/>
              <w:rPr>
                <w:rFonts w:ascii="Trebuchet MS" w:hAnsi="Trebuchet MS"/>
                <w:color w:val="0D0D0D"/>
              </w:rPr>
            </w:pPr>
            <w:r>
              <w:rPr>
                <w:rFonts w:ascii="Trebuchet MS" w:hAnsi="Trebuchet MS"/>
                <w:color w:val="0D0D0D"/>
              </w:rPr>
              <w:t>Societate agricola</w:t>
            </w:r>
          </w:p>
        </w:tc>
      </w:tr>
      <w:tr w:rsidR="002156F2" w:rsidRPr="008926E2" w:rsidTr="00841A06">
        <w:tc>
          <w:tcPr>
            <w:tcW w:w="3794" w:type="dxa"/>
            <w:shd w:val="clear" w:color="auto" w:fill="auto"/>
          </w:tcPr>
          <w:p w:rsidR="002156F2" w:rsidRPr="008926E2" w:rsidRDefault="002156F2" w:rsidP="00841A06">
            <w:pPr>
              <w:spacing w:after="0"/>
              <w:jc w:val="both"/>
              <w:rPr>
                <w:rFonts w:ascii="Trebuchet MS" w:hAnsi="Trebuchet MS"/>
                <w:color w:val="0D0D0D"/>
              </w:rPr>
            </w:pPr>
            <w:r>
              <w:rPr>
                <w:rFonts w:ascii="Trebuchet MS" w:hAnsi="Trebuchet MS"/>
                <w:color w:val="0D0D0D"/>
              </w:rPr>
              <w:t xml:space="preserve"> DIMA ANCUȚA PFA</w:t>
            </w:r>
          </w:p>
        </w:tc>
        <w:tc>
          <w:tcPr>
            <w:tcW w:w="2693" w:type="dxa"/>
            <w:shd w:val="clear" w:color="auto" w:fill="auto"/>
          </w:tcPr>
          <w:p w:rsidR="002156F2" w:rsidRPr="008926E2" w:rsidRDefault="002156F2" w:rsidP="00841A06">
            <w:pPr>
              <w:spacing w:after="0"/>
              <w:jc w:val="both"/>
              <w:rPr>
                <w:rFonts w:ascii="Trebuchet MS" w:hAnsi="Trebuchet MS"/>
                <w:color w:val="0D0D0D"/>
              </w:rPr>
            </w:pPr>
            <w:r w:rsidRPr="008926E2">
              <w:rPr>
                <w:rFonts w:ascii="Trebuchet MS" w:hAnsi="Trebuchet MS"/>
                <w:color w:val="0D0D0D"/>
              </w:rPr>
              <w:t>Membru supleant</w:t>
            </w:r>
          </w:p>
        </w:tc>
        <w:tc>
          <w:tcPr>
            <w:tcW w:w="2529" w:type="dxa"/>
            <w:shd w:val="clear" w:color="auto" w:fill="auto"/>
          </w:tcPr>
          <w:p w:rsidR="002156F2" w:rsidRPr="008926E2" w:rsidRDefault="002156F2" w:rsidP="00841A06">
            <w:pPr>
              <w:spacing w:after="0"/>
              <w:jc w:val="both"/>
              <w:rPr>
                <w:rFonts w:ascii="Trebuchet MS" w:hAnsi="Trebuchet MS"/>
                <w:color w:val="0D0D0D"/>
              </w:rPr>
            </w:pPr>
            <w:r w:rsidRPr="008926E2">
              <w:rPr>
                <w:rFonts w:ascii="Trebuchet MS" w:hAnsi="Trebuchet MS"/>
                <w:color w:val="0D0D0D"/>
              </w:rPr>
              <w:t>Societate comercială</w:t>
            </w:r>
          </w:p>
        </w:tc>
      </w:tr>
      <w:tr w:rsidR="002156F2" w:rsidRPr="008926E2" w:rsidTr="00841A06">
        <w:tc>
          <w:tcPr>
            <w:tcW w:w="3794" w:type="dxa"/>
            <w:shd w:val="clear" w:color="auto" w:fill="auto"/>
          </w:tcPr>
          <w:p w:rsidR="002156F2" w:rsidRPr="008926E2" w:rsidRDefault="002156F2" w:rsidP="00841A06">
            <w:pPr>
              <w:spacing w:after="0"/>
              <w:jc w:val="both"/>
              <w:rPr>
                <w:rFonts w:ascii="Trebuchet MS" w:hAnsi="Trebuchet MS"/>
                <w:color w:val="0D0D0D"/>
              </w:rPr>
            </w:pPr>
            <w:r>
              <w:rPr>
                <w:rFonts w:ascii="Trebuchet MS" w:hAnsi="Trebuchet MS"/>
                <w:color w:val="0D0D0D"/>
              </w:rPr>
              <w:t xml:space="preserve"> IVANOV MARIANA PFA</w:t>
            </w:r>
          </w:p>
        </w:tc>
        <w:tc>
          <w:tcPr>
            <w:tcW w:w="2693" w:type="dxa"/>
            <w:shd w:val="clear" w:color="auto" w:fill="auto"/>
          </w:tcPr>
          <w:p w:rsidR="002156F2" w:rsidRPr="008926E2" w:rsidRDefault="002156F2" w:rsidP="00841A06">
            <w:pPr>
              <w:spacing w:after="0"/>
              <w:jc w:val="both"/>
              <w:rPr>
                <w:rFonts w:ascii="Trebuchet MS" w:hAnsi="Trebuchet MS"/>
                <w:color w:val="0D0D0D"/>
              </w:rPr>
            </w:pPr>
            <w:r w:rsidRPr="008926E2">
              <w:rPr>
                <w:rFonts w:ascii="Trebuchet MS" w:hAnsi="Trebuchet MS"/>
                <w:color w:val="0D0D0D"/>
              </w:rPr>
              <w:t>Membru supleant</w:t>
            </w:r>
          </w:p>
        </w:tc>
        <w:tc>
          <w:tcPr>
            <w:tcW w:w="2529" w:type="dxa"/>
            <w:shd w:val="clear" w:color="auto" w:fill="auto"/>
          </w:tcPr>
          <w:p w:rsidR="002156F2" w:rsidRPr="008926E2" w:rsidRDefault="002156F2" w:rsidP="00841A06">
            <w:pPr>
              <w:spacing w:after="0"/>
              <w:jc w:val="both"/>
              <w:rPr>
                <w:rFonts w:ascii="Trebuchet MS" w:hAnsi="Trebuchet MS"/>
                <w:color w:val="0D0D0D"/>
              </w:rPr>
            </w:pPr>
            <w:r w:rsidRPr="008926E2">
              <w:rPr>
                <w:rFonts w:ascii="Trebuchet MS" w:hAnsi="Trebuchet MS"/>
                <w:color w:val="0D0D0D"/>
              </w:rPr>
              <w:t>Societate comercială</w:t>
            </w:r>
          </w:p>
        </w:tc>
      </w:tr>
      <w:tr w:rsidR="002156F2" w:rsidRPr="008926E2" w:rsidTr="00841A06">
        <w:tc>
          <w:tcPr>
            <w:tcW w:w="3794" w:type="dxa"/>
            <w:shd w:val="clear" w:color="auto" w:fill="auto"/>
          </w:tcPr>
          <w:p w:rsidR="002156F2" w:rsidRPr="008926E2" w:rsidRDefault="002156F2" w:rsidP="00841A06">
            <w:pPr>
              <w:spacing w:after="0"/>
              <w:jc w:val="both"/>
              <w:rPr>
                <w:rFonts w:ascii="Trebuchet MS" w:hAnsi="Trebuchet MS"/>
                <w:color w:val="0D0D0D"/>
              </w:rPr>
            </w:pPr>
            <w:r>
              <w:rPr>
                <w:rFonts w:ascii="Trebuchet MS" w:hAnsi="Trebuchet MS"/>
                <w:color w:val="0D0D0D"/>
              </w:rPr>
              <w:t>SC MIADCOM DISTRIBUTIONS SRL</w:t>
            </w:r>
          </w:p>
        </w:tc>
        <w:tc>
          <w:tcPr>
            <w:tcW w:w="2693" w:type="dxa"/>
            <w:shd w:val="clear" w:color="auto" w:fill="auto"/>
          </w:tcPr>
          <w:p w:rsidR="002156F2" w:rsidRPr="008926E2" w:rsidRDefault="002156F2" w:rsidP="00841A06">
            <w:pPr>
              <w:spacing w:after="0"/>
              <w:jc w:val="both"/>
              <w:rPr>
                <w:rFonts w:ascii="Trebuchet MS" w:hAnsi="Trebuchet MS"/>
                <w:color w:val="0D0D0D"/>
              </w:rPr>
            </w:pPr>
            <w:r w:rsidRPr="008926E2">
              <w:rPr>
                <w:rFonts w:ascii="Trebuchet MS" w:hAnsi="Trebuchet MS"/>
                <w:color w:val="0D0D0D"/>
              </w:rPr>
              <w:t>Membru supleant</w:t>
            </w:r>
          </w:p>
        </w:tc>
        <w:tc>
          <w:tcPr>
            <w:tcW w:w="2529" w:type="dxa"/>
            <w:shd w:val="clear" w:color="auto" w:fill="auto"/>
          </w:tcPr>
          <w:p w:rsidR="002156F2" w:rsidRPr="008926E2" w:rsidRDefault="002156F2" w:rsidP="00841A06">
            <w:pPr>
              <w:spacing w:after="0"/>
              <w:jc w:val="both"/>
              <w:rPr>
                <w:rFonts w:ascii="Trebuchet MS" w:hAnsi="Trebuchet MS"/>
                <w:color w:val="0D0D0D"/>
              </w:rPr>
            </w:pPr>
            <w:r w:rsidRPr="008926E2">
              <w:rPr>
                <w:rFonts w:ascii="Trebuchet MS" w:hAnsi="Trebuchet MS"/>
                <w:color w:val="0D0D0D"/>
              </w:rPr>
              <w:t>Societate comercială</w:t>
            </w:r>
          </w:p>
        </w:tc>
      </w:tr>
      <w:tr w:rsidR="002156F2" w:rsidRPr="008926E2" w:rsidTr="00841A06">
        <w:tc>
          <w:tcPr>
            <w:tcW w:w="9016" w:type="dxa"/>
            <w:gridSpan w:val="3"/>
            <w:shd w:val="clear" w:color="auto" w:fill="auto"/>
          </w:tcPr>
          <w:p w:rsidR="002156F2" w:rsidRPr="008926E2" w:rsidRDefault="002156F2" w:rsidP="00841A06">
            <w:pPr>
              <w:spacing w:after="0"/>
              <w:jc w:val="both"/>
              <w:rPr>
                <w:rFonts w:ascii="Trebuchet MS" w:hAnsi="Trebuchet MS"/>
                <w:b/>
                <w:color w:val="0D0D0D"/>
              </w:rPr>
            </w:pPr>
            <w:r w:rsidRPr="008926E2">
              <w:rPr>
                <w:rFonts w:ascii="Trebuchet MS" w:hAnsi="Trebuchet MS"/>
                <w:b/>
                <w:color w:val="0D0D0D"/>
              </w:rPr>
              <w:t xml:space="preserve">SOCIETATE CIVILĂ </w:t>
            </w:r>
            <w:r>
              <w:rPr>
                <w:rFonts w:ascii="Trebuchet MS" w:hAnsi="Trebuchet MS"/>
                <w:b/>
                <w:color w:val="0D0D0D"/>
              </w:rPr>
              <w:t>28,6</w:t>
            </w:r>
            <w:r w:rsidRPr="008926E2">
              <w:rPr>
                <w:rFonts w:ascii="Trebuchet MS" w:hAnsi="Trebuchet MS"/>
                <w:b/>
                <w:color w:val="0D0D0D"/>
              </w:rPr>
              <w:t>%</w:t>
            </w:r>
          </w:p>
        </w:tc>
      </w:tr>
      <w:tr w:rsidR="002156F2" w:rsidRPr="008926E2" w:rsidTr="00841A06">
        <w:tc>
          <w:tcPr>
            <w:tcW w:w="3794" w:type="dxa"/>
            <w:shd w:val="clear" w:color="auto" w:fill="auto"/>
          </w:tcPr>
          <w:p w:rsidR="002156F2" w:rsidRPr="008926E2" w:rsidRDefault="002156F2" w:rsidP="00841A06">
            <w:pPr>
              <w:spacing w:after="0"/>
              <w:rPr>
                <w:rFonts w:ascii="Trebuchet MS" w:hAnsi="Trebuchet MS"/>
                <w:color w:val="0D0D0D"/>
              </w:rPr>
            </w:pPr>
            <w:r>
              <w:rPr>
                <w:rFonts w:ascii="Trebuchet MS" w:hAnsi="Trebuchet MS"/>
                <w:color w:val="0D0D0D"/>
              </w:rPr>
              <w:t>As. COMUNITATEA RUSILOR LIPOVENI-  MAHMUDIA</w:t>
            </w:r>
          </w:p>
        </w:tc>
        <w:tc>
          <w:tcPr>
            <w:tcW w:w="2693" w:type="dxa"/>
            <w:shd w:val="clear" w:color="auto" w:fill="auto"/>
          </w:tcPr>
          <w:p w:rsidR="002156F2" w:rsidRPr="008926E2" w:rsidRDefault="002156F2" w:rsidP="00841A06">
            <w:pPr>
              <w:spacing w:after="0"/>
              <w:jc w:val="both"/>
              <w:rPr>
                <w:rFonts w:ascii="Trebuchet MS" w:hAnsi="Trebuchet MS"/>
                <w:color w:val="0D0D0D"/>
              </w:rPr>
            </w:pPr>
            <w:r w:rsidRPr="008926E2">
              <w:rPr>
                <w:rFonts w:ascii="Trebuchet MS" w:hAnsi="Trebuchet MS"/>
                <w:color w:val="0D0D0D"/>
              </w:rPr>
              <w:t xml:space="preserve">Membru </w:t>
            </w:r>
          </w:p>
        </w:tc>
        <w:tc>
          <w:tcPr>
            <w:tcW w:w="2529" w:type="dxa"/>
            <w:shd w:val="clear" w:color="auto" w:fill="auto"/>
          </w:tcPr>
          <w:p w:rsidR="002156F2" w:rsidRPr="008926E2" w:rsidRDefault="002156F2" w:rsidP="00841A06">
            <w:pPr>
              <w:spacing w:after="0"/>
              <w:jc w:val="both"/>
              <w:rPr>
                <w:rFonts w:ascii="Trebuchet MS" w:hAnsi="Trebuchet MS"/>
                <w:color w:val="0D0D0D"/>
              </w:rPr>
            </w:pPr>
            <w:r w:rsidRPr="008926E2">
              <w:rPr>
                <w:rFonts w:ascii="Trebuchet MS" w:hAnsi="Trebuchet MS"/>
                <w:color w:val="0D0D0D"/>
              </w:rPr>
              <w:t>ONG</w:t>
            </w:r>
          </w:p>
        </w:tc>
      </w:tr>
      <w:tr w:rsidR="002156F2" w:rsidRPr="008926E2" w:rsidTr="00841A06">
        <w:tc>
          <w:tcPr>
            <w:tcW w:w="3794" w:type="dxa"/>
            <w:shd w:val="clear" w:color="auto" w:fill="auto"/>
          </w:tcPr>
          <w:p w:rsidR="002156F2" w:rsidRPr="008926E2" w:rsidRDefault="002156F2" w:rsidP="00841A06">
            <w:pPr>
              <w:spacing w:after="0"/>
              <w:jc w:val="both"/>
              <w:rPr>
                <w:rFonts w:ascii="Trebuchet MS" w:hAnsi="Trebuchet MS"/>
                <w:color w:val="0D0D0D"/>
              </w:rPr>
            </w:pPr>
            <w:r>
              <w:rPr>
                <w:rFonts w:ascii="Trebuchet MS" w:hAnsi="Trebuchet MS"/>
                <w:color w:val="0D0D0D"/>
              </w:rPr>
              <w:t xml:space="preserve"> ASOCIAȚIA BEȘTEPEANCA BEȘTEPE</w:t>
            </w:r>
          </w:p>
        </w:tc>
        <w:tc>
          <w:tcPr>
            <w:tcW w:w="2693" w:type="dxa"/>
            <w:shd w:val="clear" w:color="auto" w:fill="auto"/>
          </w:tcPr>
          <w:p w:rsidR="002156F2" w:rsidRPr="008926E2" w:rsidRDefault="002156F2" w:rsidP="00841A06">
            <w:pPr>
              <w:spacing w:after="0"/>
              <w:jc w:val="both"/>
              <w:rPr>
                <w:rFonts w:ascii="Trebuchet MS" w:hAnsi="Trebuchet MS"/>
                <w:color w:val="0D0D0D"/>
              </w:rPr>
            </w:pPr>
            <w:r w:rsidRPr="008926E2">
              <w:rPr>
                <w:rFonts w:ascii="Trebuchet MS" w:hAnsi="Trebuchet MS"/>
                <w:color w:val="0D0D0D"/>
              </w:rPr>
              <w:t xml:space="preserve">Membru </w:t>
            </w:r>
          </w:p>
        </w:tc>
        <w:tc>
          <w:tcPr>
            <w:tcW w:w="2529" w:type="dxa"/>
            <w:shd w:val="clear" w:color="auto" w:fill="auto"/>
          </w:tcPr>
          <w:p w:rsidR="002156F2" w:rsidRPr="008926E2" w:rsidRDefault="002156F2" w:rsidP="00841A06">
            <w:pPr>
              <w:spacing w:after="0"/>
              <w:jc w:val="both"/>
              <w:rPr>
                <w:rFonts w:ascii="Trebuchet MS" w:hAnsi="Trebuchet MS"/>
                <w:color w:val="0D0D0D"/>
              </w:rPr>
            </w:pPr>
            <w:r>
              <w:rPr>
                <w:rFonts w:ascii="Trebuchet MS" w:hAnsi="Trebuchet MS"/>
                <w:color w:val="0D0D0D"/>
              </w:rPr>
              <w:t>ONG</w:t>
            </w:r>
          </w:p>
        </w:tc>
      </w:tr>
      <w:tr w:rsidR="002156F2" w:rsidRPr="008926E2" w:rsidTr="00841A06">
        <w:tc>
          <w:tcPr>
            <w:tcW w:w="3794" w:type="dxa"/>
            <w:shd w:val="clear" w:color="auto" w:fill="auto"/>
          </w:tcPr>
          <w:p w:rsidR="002156F2" w:rsidRPr="008926E2" w:rsidRDefault="002156F2" w:rsidP="00841A06">
            <w:pPr>
              <w:spacing w:after="0"/>
              <w:jc w:val="both"/>
              <w:rPr>
                <w:rFonts w:ascii="Trebuchet MS" w:hAnsi="Trebuchet MS"/>
                <w:color w:val="0D0D0D"/>
              </w:rPr>
            </w:pPr>
            <w:r w:rsidRPr="008926E2">
              <w:rPr>
                <w:rFonts w:ascii="Trebuchet MS" w:hAnsi="Trebuchet MS"/>
                <w:color w:val="0D0D0D"/>
              </w:rPr>
              <w:t xml:space="preserve">Asociația </w:t>
            </w:r>
            <w:r>
              <w:rPr>
                <w:rFonts w:ascii="Trebuchet MS" w:hAnsi="Trebuchet MS"/>
                <w:color w:val="0D0D0D"/>
              </w:rPr>
              <w:t>HERCINICA</w:t>
            </w:r>
          </w:p>
        </w:tc>
        <w:tc>
          <w:tcPr>
            <w:tcW w:w="2693" w:type="dxa"/>
            <w:shd w:val="clear" w:color="auto" w:fill="auto"/>
          </w:tcPr>
          <w:p w:rsidR="002156F2" w:rsidRPr="008926E2" w:rsidRDefault="002156F2" w:rsidP="00841A06">
            <w:pPr>
              <w:spacing w:after="0"/>
              <w:jc w:val="both"/>
              <w:rPr>
                <w:rFonts w:ascii="Trebuchet MS" w:hAnsi="Trebuchet MS"/>
                <w:color w:val="0D0D0D"/>
              </w:rPr>
            </w:pPr>
            <w:r w:rsidRPr="008926E2">
              <w:rPr>
                <w:rFonts w:ascii="Trebuchet MS" w:hAnsi="Trebuchet MS"/>
                <w:color w:val="0D0D0D"/>
              </w:rPr>
              <w:t>Membru</w:t>
            </w:r>
            <w:r>
              <w:rPr>
                <w:rFonts w:ascii="Trebuchet MS" w:hAnsi="Trebuchet MS"/>
                <w:color w:val="0D0D0D"/>
              </w:rPr>
              <w:t xml:space="preserve"> supleant</w:t>
            </w:r>
          </w:p>
        </w:tc>
        <w:tc>
          <w:tcPr>
            <w:tcW w:w="2529" w:type="dxa"/>
            <w:shd w:val="clear" w:color="auto" w:fill="auto"/>
          </w:tcPr>
          <w:p w:rsidR="002156F2" w:rsidRPr="008926E2" w:rsidRDefault="002156F2" w:rsidP="00841A06">
            <w:pPr>
              <w:spacing w:after="0"/>
              <w:jc w:val="both"/>
              <w:rPr>
                <w:rFonts w:ascii="Trebuchet MS" w:hAnsi="Trebuchet MS"/>
                <w:color w:val="0D0D0D"/>
              </w:rPr>
            </w:pPr>
            <w:r w:rsidRPr="008926E2">
              <w:rPr>
                <w:rFonts w:ascii="Trebuchet MS" w:hAnsi="Trebuchet MS"/>
                <w:color w:val="0D0D0D"/>
              </w:rPr>
              <w:t>ONG</w:t>
            </w:r>
          </w:p>
        </w:tc>
      </w:tr>
      <w:tr w:rsidR="002156F2" w:rsidRPr="008926E2" w:rsidTr="00841A06">
        <w:tc>
          <w:tcPr>
            <w:tcW w:w="3794" w:type="dxa"/>
            <w:shd w:val="clear" w:color="auto" w:fill="auto"/>
          </w:tcPr>
          <w:p w:rsidR="002156F2" w:rsidRPr="008926E2" w:rsidRDefault="002156F2" w:rsidP="00841A06">
            <w:pPr>
              <w:spacing w:after="0"/>
              <w:jc w:val="both"/>
              <w:rPr>
                <w:rFonts w:ascii="Trebuchet MS" w:hAnsi="Trebuchet MS"/>
                <w:color w:val="0D0D0D"/>
              </w:rPr>
            </w:pPr>
            <w:r w:rsidRPr="008926E2">
              <w:rPr>
                <w:rFonts w:ascii="Trebuchet MS" w:hAnsi="Trebuchet MS"/>
                <w:color w:val="0D0D0D"/>
              </w:rPr>
              <w:t xml:space="preserve">Asociația </w:t>
            </w:r>
            <w:r>
              <w:rPr>
                <w:rFonts w:ascii="Trebuchet MS" w:hAnsi="Trebuchet MS"/>
                <w:color w:val="0D0D0D"/>
              </w:rPr>
              <w:t>ADESC MAHMUDIA</w:t>
            </w:r>
          </w:p>
        </w:tc>
        <w:tc>
          <w:tcPr>
            <w:tcW w:w="2693" w:type="dxa"/>
            <w:shd w:val="clear" w:color="auto" w:fill="auto"/>
          </w:tcPr>
          <w:p w:rsidR="002156F2" w:rsidRPr="008926E2" w:rsidRDefault="002156F2" w:rsidP="00841A06">
            <w:pPr>
              <w:spacing w:after="0"/>
              <w:jc w:val="both"/>
              <w:rPr>
                <w:rFonts w:ascii="Trebuchet MS" w:hAnsi="Trebuchet MS"/>
                <w:color w:val="0D0D0D"/>
              </w:rPr>
            </w:pPr>
            <w:r w:rsidRPr="008926E2">
              <w:rPr>
                <w:rFonts w:ascii="Trebuchet MS" w:hAnsi="Trebuchet MS"/>
                <w:color w:val="0D0D0D"/>
              </w:rPr>
              <w:t>Membru supleant</w:t>
            </w:r>
          </w:p>
        </w:tc>
        <w:tc>
          <w:tcPr>
            <w:tcW w:w="2529" w:type="dxa"/>
            <w:shd w:val="clear" w:color="auto" w:fill="auto"/>
          </w:tcPr>
          <w:p w:rsidR="002156F2" w:rsidRPr="008926E2" w:rsidRDefault="002156F2" w:rsidP="00841A06">
            <w:pPr>
              <w:spacing w:after="0"/>
              <w:jc w:val="both"/>
              <w:rPr>
                <w:rFonts w:ascii="Trebuchet MS" w:hAnsi="Trebuchet MS"/>
                <w:color w:val="0D0D0D"/>
              </w:rPr>
            </w:pPr>
            <w:r w:rsidRPr="008926E2">
              <w:rPr>
                <w:rFonts w:ascii="Trebuchet MS" w:hAnsi="Trebuchet MS"/>
                <w:color w:val="0D0D0D"/>
              </w:rPr>
              <w:t>ONG</w:t>
            </w:r>
          </w:p>
        </w:tc>
      </w:tr>
    </w:tbl>
    <w:p w:rsidR="002156F2" w:rsidRPr="008926E2" w:rsidRDefault="002156F2" w:rsidP="002156F2">
      <w:pPr>
        <w:spacing w:after="0"/>
        <w:ind w:firstLine="708"/>
        <w:jc w:val="both"/>
        <w:rPr>
          <w:rFonts w:ascii="Trebuchet MS" w:hAnsi="Trebuchet MS"/>
          <w:color w:val="FF0000"/>
        </w:rPr>
      </w:pPr>
    </w:p>
    <w:p w:rsidR="002156F2" w:rsidRPr="008926E2" w:rsidRDefault="002156F2" w:rsidP="002156F2">
      <w:pPr>
        <w:spacing w:after="0"/>
        <w:ind w:firstLine="708"/>
        <w:jc w:val="both"/>
        <w:rPr>
          <w:rFonts w:ascii="Trebuchet MS" w:hAnsi="Trebuchet MS"/>
        </w:rPr>
      </w:pPr>
      <w:r w:rsidRPr="008926E2">
        <w:rPr>
          <w:rFonts w:ascii="Trebuchet MS" w:hAnsi="Trebuchet MS"/>
        </w:rPr>
        <w:t>Componența Comisiei de Contestații va fi aprobată prin</w:t>
      </w:r>
      <w:r>
        <w:rPr>
          <w:rFonts w:ascii="Trebuchet MS" w:hAnsi="Trebuchet MS"/>
        </w:rPr>
        <w:t xml:space="preserve"> hotărâre de Consiliul Director</w:t>
      </w:r>
      <w:r w:rsidRPr="008926E2">
        <w:rPr>
          <w:rFonts w:ascii="Trebuchet MS" w:hAnsi="Trebuchet MS"/>
        </w:rPr>
        <w:t xml:space="preserve">, conform </w:t>
      </w:r>
      <w:r>
        <w:rPr>
          <w:rFonts w:ascii="Trebuchet MS" w:hAnsi="Trebuchet MS"/>
        </w:rPr>
        <w:t>hotararii AGA a GAL DELTA DUNARII</w:t>
      </w:r>
      <w:r w:rsidRPr="008926E2">
        <w:rPr>
          <w:rFonts w:ascii="Trebuchet MS" w:hAnsi="Trebuchet MS"/>
        </w:rPr>
        <w:t>.</w:t>
      </w:r>
    </w:p>
    <w:p w:rsidR="002156F2" w:rsidRPr="00F74969" w:rsidRDefault="002156F2" w:rsidP="002156F2">
      <w:pPr>
        <w:jc w:val="both"/>
        <w:rPr>
          <w:rFonts w:ascii="Trebuchet MS" w:hAnsi="Trebuchet MS"/>
          <w:color w:val="000000"/>
        </w:rPr>
      </w:pPr>
      <w:r>
        <w:rPr>
          <w:szCs w:val="28"/>
        </w:rPr>
        <w:br w:type="page"/>
      </w:r>
      <w:r w:rsidRPr="00F74969">
        <w:rPr>
          <w:rFonts w:ascii="Trebuchet MS" w:hAnsi="Trebuchet MS"/>
          <w:b/>
          <w:color w:val="000000"/>
        </w:rPr>
        <w:lastRenderedPageBreak/>
        <w:t xml:space="preserve">CAPITOLUL XII: Descrierea mecanismelor de evitare a posibilelor conflicte de interese conform legislației naționale </w:t>
      </w:r>
      <w:r w:rsidRPr="00F74969">
        <w:rPr>
          <w:rFonts w:ascii="Trebuchet MS" w:hAnsi="Trebuchet MS"/>
          <w:color w:val="000000"/>
        </w:rPr>
        <w:t xml:space="preserve">- </w:t>
      </w:r>
      <w:r w:rsidRPr="00F74969">
        <w:rPr>
          <w:rFonts w:ascii="Trebuchet MS" w:hAnsi="Trebuchet MS"/>
          <w:color w:val="000000"/>
          <w:sz w:val="20"/>
        </w:rPr>
        <w:t>max. 1 pag.</w:t>
      </w:r>
    </w:p>
    <w:p w:rsidR="002156F2" w:rsidRPr="00D37CFE" w:rsidRDefault="002156F2" w:rsidP="002156F2">
      <w:pPr>
        <w:jc w:val="both"/>
        <w:rPr>
          <w:rFonts w:ascii="Trebuchet MS" w:hAnsi="Trebuchet MS"/>
          <w:color w:val="000000"/>
        </w:rPr>
      </w:pPr>
      <w:r w:rsidRPr="00D37CFE">
        <w:rPr>
          <w:rFonts w:ascii="Trebuchet MS" w:hAnsi="Trebuchet MS"/>
          <w:color w:val="000000"/>
        </w:rPr>
        <w:t xml:space="preserve">Asociația GAL </w:t>
      </w:r>
      <w:r>
        <w:rPr>
          <w:rFonts w:ascii="Trebuchet MS" w:hAnsi="Trebuchet MS"/>
          <w:color w:val="000000"/>
        </w:rPr>
        <w:t>DELTA DUNARII</w:t>
      </w:r>
      <w:r w:rsidRPr="00D37CFE">
        <w:rPr>
          <w:rFonts w:ascii="Trebuchet MS" w:hAnsi="Trebuchet MS"/>
          <w:color w:val="000000"/>
        </w:rPr>
        <w:t xml:space="preserve"> își propune evitarea posibilelor conflicte de interese în conformitate cu Ordonanța de Urgență a Guvernului nr. 66/2011.</w:t>
      </w:r>
    </w:p>
    <w:p w:rsidR="002156F2" w:rsidRPr="002D7C89" w:rsidRDefault="002156F2" w:rsidP="002156F2">
      <w:pPr>
        <w:jc w:val="both"/>
        <w:rPr>
          <w:rFonts w:ascii="Trebuchet MS" w:hAnsi="Trebuchet MS"/>
          <w:bCs/>
          <w:color w:val="000000"/>
        </w:rPr>
      </w:pPr>
      <w:r w:rsidRPr="002D7C89">
        <w:rPr>
          <w:rFonts w:ascii="Trebuchet MS" w:hAnsi="Trebuchet MS"/>
          <w:bCs/>
          <w:color w:val="000000"/>
        </w:rPr>
        <w:t xml:space="preserve">Situaţiile generale de conflict de interese în cadrul activităţii GAL pot apărea pe parcursul aplicării procedurilor de atribuire şi în procesul de elaborare/evaluare/selecţie sau aprobare a unui proiect, </w:t>
      </w:r>
      <w:r>
        <w:rPr>
          <w:rFonts w:ascii="Trebuchet MS" w:hAnsi="Trebuchet MS"/>
          <w:bCs/>
          <w:color w:val="000000"/>
        </w:rPr>
        <w:t xml:space="preserve">a procesului de achizitie de bunuri si servicii pentru functionarea GAL si </w:t>
      </w:r>
      <w:r w:rsidRPr="002D7C89">
        <w:rPr>
          <w:rFonts w:ascii="Trebuchet MS" w:hAnsi="Trebuchet MS"/>
          <w:bCs/>
          <w:color w:val="000000"/>
        </w:rPr>
        <w:t>respectiv verificarea conformităţii cererii de plată.</w:t>
      </w:r>
    </w:p>
    <w:p w:rsidR="002156F2" w:rsidRPr="002D7C89" w:rsidRDefault="002156F2" w:rsidP="002156F2">
      <w:pPr>
        <w:jc w:val="both"/>
        <w:rPr>
          <w:rFonts w:ascii="Trebuchet MS" w:hAnsi="Trebuchet MS"/>
          <w:bCs/>
          <w:color w:val="000000"/>
        </w:rPr>
      </w:pPr>
      <w:r w:rsidRPr="002D7C89">
        <w:rPr>
          <w:rFonts w:ascii="Trebuchet MS" w:hAnsi="Trebuchet MS"/>
          <w:bCs/>
          <w:color w:val="000000"/>
        </w:rPr>
        <w:t>Orice persoană care face parte din structurile de verificare a proiectelor, care este angajată în orice fel de relaţie profesională sau personală cu beneficiarii proiectelor sau are interese profesionale sau personale în proiect, poate depune proiecte cu obligaţia de a prezenta o declaraţie în scris în care să explice natura relaţiei/interesul respectiv şi nu poate participa la procesul de selecţie a proiectelor.</w:t>
      </w:r>
    </w:p>
    <w:p w:rsidR="002156F2" w:rsidRPr="002D7C89" w:rsidRDefault="002156F2" w:rsidP="002156F2">
      <w:pPr>
        <w:jc w:val="both"/>
        <w:rPr>
          <w:rFonts w:ascii="Trebuchet MS" w:hAnsi="Trebuchet MS"/>
          <w:bCs/>
          <w:color w:val="000000"/>
        </w:rPr>
      </w:pPr>
      <w:r w:rsidRPr="002D7C89">
        <w:rPr>
          <w:rFonts w:ascii="Trebuchet MS" w:hAnsi="Trebuchet MS"/>
          <w:bCs/>
          <w:color w:val="000000"/>
        </w:rPr>
        <w:t>Persoanele implicate vor completa o declaraţie pe propria răspundere privind evitarea conflictului de interese, declaraţie valabilă şi în cazul procedurilor de atribuire (achiziţii).</w:t>
      </w:r>
    </w:p>
    <w:p w:rsidR="002156F2" w:rsidRPr="002D7C89" w:rsidRDefault="002156F2" w:rsidP="002156F2">
      <w:pPr>
        <w:jc w:val="both"/>
        <w:rPr>
          <w:rFonts w:ascii="Trebuchet MS" w:hAnsi="Trebuchet MS"/>
          <w:bCs/>
          <w:color w:val="000000"/>
        </w:rPr>
      </w:pPr>
      <w:r w:rsidRPr="002D7C89">
        <w:rPr>
          <w:rFonts w:ascii="Trebuchet MS" w:hAnsi="Trebuchet MS"/>
          <w:bCs/>
          <w:color w:val="000000"/>
        </w:rPr>
        <w:t>În procesul de elaborare/evaluare/selecţie/aprobare a proiectului şi verificare a cererilor de plată, pentru evitarea situaţiilor de conflict de interese, se va menţine un mecanism de lucru cu următoarele reguli de bază:</w:t>
      </w:r>
    </w:p>
    <w:p w:rsidR="002156F2" w:rsidRPr="002D7C89" w:rsidRDefault="002156F2" w:rsidP="002156F2">
      <w:pPr>
        <w:jc w:val="both"/>
        <w:rPr>
          <w:rFonts w:ascii="Trebuchet MS" w:hAnsi="Trebuchet MS"/>
          <w:bCs/>
          <w:color w:val="000000"/>
        </w:rPr>
      </w:pPr>
      <w:r>
        <w:rPr>
          <w:rFonts w:ascii="Trebuchet MS" w:hAnsi="Trebuchet MS"/>
          <w:bCs/>
          <w:color w:val="000000"/>
        </w:rPr>
        <w:t>1)</w:t>
      </w:r>
      <w:r w:rsidRPr="002D7C89">
        <w:rPr>
          <w:rFonts w:ascii="Trebuchet MS" w:hAnsi="Trebuchet MS"/>
          <w:bCs/>
          <w:color w:val="000000"/>
        </w:rPr>
        <w:t>experţii care evaluează cererile de finanţare, respectiv verifică conformitatea cererilor de plată, nu pot fi solicitanţi (beneficiari) şi/sau nu pot acorda servicii de consultanţă unui solicitant;</w:t>
      </w:r>
    </w:p>
    <w:p w:rsidR="002156F2" w:rsidRPr="002D7C89" w:rsidRDefault="002156F2" w:rsidP="002156F2">
      <w:pPr>
        <w:jc w:val="both"/>
        <w:rPr>
          <w:rFonts w:ascii="Trebuchet MS" w:hAnsi="Trebuchet MS"/>
          <w:bCs/>
          <w:color w:val="000000"/>
        </w:rPr>
      </w:pPr>
      <w:r>
        <w:rPr>
          <w:rFonts w:ascii="Trebuchet MS" w:hAnsi="Trebuchet MS"/>
          <w:bCs/>
          <w:color w:val="000000"/>
        </w:rPr>
        <w:t>2)</w:t>
      </w:r>
      <w:r w:rsidRPr="002D7C89">
        <w:rPr>
          <w:rFonts w:ascii="Trebuchet MS" w:hAnsi="Trebuchet MS"/>
          <w:bCs/>
          <w:color w:val="000000"/>
        </w:rPr>
        <w:t>nu au dreptul să realizeze evaluarea, aprobarea şi verificarea cererilor de finanţare şi a cererior de plată următoarele persoane:</w:t>
      </w:r>
    </w:p>
    <w:p w:rsidR="002156F2" w:rsidRPr="002D7C89" w:rsidRDefault="002156F2" w:rsidP="002156F2">
      <w:pPr>
        <w:spacing w:after="0"/>
        <w:jc w:val="both"/>
        <w:rPr>
          <w:rFonts w:ascii="Trebuchet MS" w:hAnsi="Trebuchet MS"/>
          <w:bCs/>
          <w:color w:val="000000"/>
        </w:rPr>
      </w:pPr>
      <w:r>
        <w:rPr>
          <w:rFonts w:ascii="Trebuchet MS" w:hAnsi="Trebuchet MS"/>
          <w:bCs/>
          <w:color w:val="000000"/>
        </w:rPr>
        <w:t>-</w:t>
      </w:r>
      <w:r w:rsidRPr="002D7C89">
        <w:rPr>
          <w:rFonts w:ascii="Trebuchet MS" w:hAnsi="Trebuchet MS"/>
          <w:bCs/>
          <w:color w:val="000000"/>
        </w:rPr>
        <w:t>cele care deţin părţi sociale, părţi de interes, acţiuni din capitalul subscris al unuia dintre solicitanţi sau care fac parte din consiliul de administraţie/organul de conducere ori de supervizare a unuia dintre solicitanţi;</w:t>
      </w:r>
    </w:p>
    <w:p w:rsidR="002156F2" w:rsidRPr="002D7C89" w:rsidRDefault="002156F2" w:rsidP="002156F2">
      <w:pPr>
        <w:spacing w:after="0"/>
        <w:jc w:val="both"/>
        <w:rPr>
          <w:rFonts w:ascii="Trebuchet MS" w:hAnsi="Trebuchet MS"/>
          <w:bCs/>
          <w:color w:val="000000"/>
        </w:rPr>
      </w:pPr>
      <w:r>
        <w:rPr>
          <w:rFonts w:ascii="Trebuchet MS" w:hAnsi="Trebuchet MS"/>
          <w:bCs/>
          <w:color w:val="000000"/>
        </w:rPr>
        <w:t>-</w:t>
      </w:r>
      <w:r w:rsidRPr="002D7C89">
        <w:rPr>
          <w:rFonts w:ascii="Trebuchet MS" w:hAnsi="Trebuchet MS"/>
          <w:bCs/>
          <w:color w:val="000000"/>
        </w:rPr>
        <w:t xml:space="preserve">soţ/soţie, rudă sau afin până la gradul al </w:t>
      </w:r>
      <w:r>
        <w:rPr>
          <w:rFonts w:ascii="Trebuchet MS" w:hAnsi="Trebuchet MS"/>
          <w:bCs/>
          <w:color w:val="000000"/>
        </w:rPr>
        <w:t>4-lea,</w:t>
      </w:r>
      <w:r w:rsidRPr="002D7C89">
        <w:rPr>
          <w:rFonts w:ascii="Trebuchet MS" w:hAnsi="Trebuchet MS"/>
          <w:bCs/>
          <w:color w:val="000000"/>
        </w:rPr>
        <w:t xml:space="preserve"> inclusiv cu persoane care deţin părţi sociale, acţiuni din capitalul subscris al unuia dintre solicitanţi ori care fac parte din consiliul de administraţie/organul de conducere ori de supervizare a unuia dintre solicitanţi;</w:t>
      </w:r>
    </w:p>
    <w:p w:rsidR="002156F2" w:rsidRDefault="002156F2" w:rsidP="002156F2">
      <w:pPr>
        <w:spacing w:after="0"/>
        <w:jc w:val="both"/>
        <w:rPr>
          <w:rFonts w:ascii="Trebuchet MS" w:hAnsi="Trebuchet MS"/>
          <w:bCs/>
          <w:color w:val="000000"/>
        </w:rPr>
      </w:pPr>
      <w:r>
        <w:rPr>
          <w:rFonts w:ascii="Trebuchet MS" w:hAnsi="Trebuchet MS"/>
          <w:bCs/>
          <w:color w:val="000000"/>
        </w:rPr>
        <w:t>-</w:t>
      </w:r>
      <w:r w:rsidRPr="002D7C89">
        <w:rPr>
          <w:rFonts w:ascii="Trebuchet MS" w:hAnsi="Trebuchet MS"/>
          <w:bCs/>
          <w:color w:val="000000"/>
        </w:rPr>
        <w:t>cele despre care care se constată că pot avea un interes de natură să le afecteze imparţialitatea pe parcursul procesului de verificare/evaluare/aprobare a cererilor de finanţare şi a conformităţii cererilor de plată.</w:t>
      </w:r>
    </w:p>
    <w:p w:rsidR="002156F2" w:rsidRPr="002D7C89" w:rsidRDefault="002156F2" w:rsidP="002156F2">
      <w:pPr>
        <w:spacing w:after="0"/>
        <w:jc w:val="both"/>
        <w:rPr>
          <w:rFonts w:ascii="Trebuchet MS" w:hAnsi="Trebuchet MS"/>
          <w:bCs/>
          <w:color w:val="000000"/>
        </w:rPr>
      </w:pPr>
    </w:p>
    <w:p w:rsidR="002156F2" w:rsidRDefault="002156F2" w:rsidP="002156F2">
      <w:r w:rsidRPr="002D7C89">
        <w:rPr>
          <w:rFonts w:ascii="Trebuchet MS" w:hAnsi="Trebuchet MS"/>
          <w:bCs/>
          <w:color w:val="000000"/>
        </w:rPr>
        <w:t>3) beneficiarii nu au dreptul de a angaja persoane fizice sau de a avea relaţii contractuale cu persoanele juridice care au fost implicate în procesul de verificare/evaluare a cererilor de finanţare în cadrul procedurii de selecţie pe parcursul unei perioade de cel puţin 12 luni de la finalizării contractului de finanţare.</w:t>
      </w:r>
      <w:bookmarkEnd w:id="0"/>
    </w:p>
    <w:p w:rsidR="002156F2" w:rsidRDefault="002156F2" w:rsidP="002156F2"/>
    <w:p w:rsidR="00F87265" w:rsidRDefault="00F87265"/>
    <w:sectPr w:rsidR="00F87265" w:rsidSect="00841A06">
      <w:pgSz w:w="11906" w:h="16838" w:code="9"/>
      <w:pgMar w:top="1418" w:right="1418" w:bottom="992" w:left="1418" w:header="284" w:footer="510" w:gutter="0"/>
      <w:paperSrc w:first="260"/>
      <w:pgNumType w:start="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5AA4" w:rsidRDefault="00755AA4" w:rsidP="002156F2">
      <w:pPr>
        <w:spacing w:after="0" w:line="240" w:lineRule="auto"/>
      </w:pPr>
      <w:r>
        <w:separator/>
      </w:r>
    </w:p>
  </w:endnote>
  <w:endnote w:type="continuationSeparator" w:id="0">
    <w:p w:rsidR="00755AA4" w:rsidRDefault="00755AA4" w:rsidP="002156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sig w:usb0="00000000" w:usb1="00000000" w:usb2="00000000" w:usb3="00000000" w:csb0="0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Calibri-Bold">
    <w:altName w:val="Arial"/>
    <w:panose1 w:val="00000000000000000000"/>
    <w:charset w:val="00"/>
    <w:family w:val="swiss"/>
    <w:notTrueType/>
    <w:pitch w:val="default"/>
    <w:sig w:usb0="00000003" w:usb1="00000000" w:usb2="00000000" w:usb3="00000000" w:csb0="00000003" w:csb1="00000000"/>
  </w:font>
  <w:font w:name="TrebuchetMS">
    <w:altName w:val="Arial"/>
    <w:panose1 w:val="00000000000000000000"/>
    <w:charset w:val="00"/>
    <w:family w:val="swiss"/>
    <w:notTrueType/>
    <w:pitch w:val="default"/>
    <w:sig w:usb0="00000007" w:usb1="00000000" w:usb2="00000000" w:usb3="00000000" w:csb0="00000003" w:csb1="00000000"/>
  </w:font>
  <w:font w:name="Segoe UI Historic">
    <w:panose1 w:val="020B0502040204020203"/>
    <w:charset w:val="00"/>
    <w:family w:val="swiss"/>
    <w:pitch w:val="variable"/>
    <w:sig w:usb0="800001EF" w:usb1="02000002" w:usb2="0060C08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64A0" w:rsidRPr="0041066A" w:rsidRDefault="001F64A0" w:rsidP="00841A06">
    <w:pPr>
      <w:spacing w:after="0" w:line="240" w:lineRule="auto"/>
      <w:jc w:val="center"/>
      <w:rPr>
        <w:sz w:val="18"/>
        <w:szCs w:val="18"/>
      </w:rPr>
    </w:pPr>
    <w:r w:rsidRPr="0041066A">
      <w:rPr>
        <w:sz w:val="18"/>
        <w:szCs w:val="18"/>
      </w:rPr>
      <w:t>Adresa: Str. Ovidiu, nr. 152, Sat Malcoci, Comuna Nufaru, Jud. Tulcea, CP 827172</w:t>
    </w:r>
  </w:p>
  <w:p w:rsidR="001F64A0" w:rsidRPr="0041066A" w:rsidRDefault="001F64A0" w:rsidP="00841A06">
    <w:pPr>
      <w:spacing w:after="0" w:line="240" w:lineRule="auto"/>
      <w:ind w:right="360"/>
      <w:jc w:val="center"/>
    </w:pPr>
    <w:r w:rsidRPr="0041066A">
      <w:rPr>
        <w:sz w:val="18"/>
        <w:szCs w:val="18"/>
      </w:rPr>
      <w:t xml:space="preserve">       Date financiare: </w:t>
    </w:r>
    <w:r>
      <w:rPr>
        <w:sz w:val="18"/>
        <w:szCs w:val="18"/>
      </w:rPr>
      <w:t xml:space="preserve">ROF:64/27.11.2012; </w:t>
    </w:r>
    <w:r w:rsidRPr="0041066A">
      <w:rPr>
        <w:sz w:val="18"/>
        <w:szCs w:val="18"/>
      </w:rPr>
      <w:t>CIF 30972272; Cod IBAN: RO88 BRDE 370S V217 6654 3700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5AA4" w:rsidRDefault="00755AA4" w:rsidP="002156F2">
      <w:pPr>
        <w:spacing w:after="0" w:line="240" w:lineRule="auto"/>
      </w:pPr>
      <w:r>
        <w:separator/>
      </w:r>
    </w:p>
  </w:footnote>
  <w:footnote w:type="continuationSeparator" w:id="0">
    <w:p w:rsidR="00755AA4" w:rsidRDefault="00755AA4" w:rsidP="002156F2">
      <w:pPr>
        <w:spacing w:after="0" w:line="240" w:lineRule="auto"/>
      </w:pPr>
      <w:r>
        <w:continuationSeparator/>
      </w:r>
    </w:p>
  </w:footnote>
  <w:footnote w:id="1">
    <w:p w:rsidR="001F64A0" w:rsidRPr="009A715A" w:rsidRDefault="001F64A0" w:rsidP="002156F2">
      <w:pPr>
        <w:pStyle w:val="FootnoteText"/>
        <w:rPr>
          <w:rFonts w:ascii="Trebuchet MS" w:hAnsi="Trebuchet MS"/>
          <w:sz w:val="18"/>
          <w:szCs w:val="18"/>
        </w:rPr>
      </w:pPr>
      <w:r w:rsidRPr="009A715A">
        <w:rPr>
          <w:rStyle w:val="FootnoteReference"/>
          <w:rFonts w:ascii="Trebuchet MS" w:hAnsi="Trebuchet MS"/>
          <w:sz w:val="18"/>
          <w:szCs w:val="18"/>
        </w:rPr>
        <w:footnoteRef/>
      </w:r>
      <w:r w:rsidRPr="009A715A">
        <w:rPr>
          <w:rFonts w:ascii="Trebuchet MS" w:hAnsi="Trebuchet MS"/>
          <w:sz w:val="18"/>
          <w:szCs w:val="18"/>
        </w:rPr>
        <w:t xml:space="preserve"> Anexa 2: paginile: 105-111; Sursa: statistici.insse.ro/shop/ </w:t>
      </w:r>
    </w:p>
  </w:footnote>
  <w:footnote w:id="2">
    <w:p w:rsidR="001F64A0" w:rsidRPr="009A715A" w:rsidRDefault="001F64A0" w:rsidP="002156F2">
      <w:pPr>
        <w:pStyle w:val="FootnoteText"/>
        <w:jc w:val="both"/>
        <w:rPr>
          <w:rFonts w:ascii="Trebuchet MS" w:hAnsi="Trebuchet MS"/>
          <w:sz w:val="18"/>
          <w:szCs w:val="18"/>
        </w:rPr>
      </w:pPr>
      <w:r w:rsidRPr="009A715A">
        <w:rPr>
          <w:rStyle w:val="FootnoteReference"/>
          <w:rFonts w:ascii="Trebuchet MS" w:hAnsi="Trebuchet MS"/>
          <w:sz w:val="18"/>
          <w:szCs w:val="18"/>
        </w:rPr>
        <w:footnoteRef/>
      </w:r>
      <w:r w:rsidRPr="009A715A">
        <w:rPr>
          <w:rFonts w:ascii="Trebuchet MS" w:hAnsi="Trebuchet MS"/>
          <w:sz w:val="18"/>
          <w:szCs w:val="18"/>
        </w:rPr>
        <w:t xml:space="preserve"> Anexa 2: paginile: 112-113; sursa: </w:t>
      </w:r>
      <w:hyperlink r:id="rId1" w:history="1">
        <w:r w:rsidRPr="009A715A">
          <w:rPr>
            <w:rStyle w:val="Hyperlink"/>
            <w:rFonts w:ascii="Trebuchet MS" w:hAnsi="Trebuchet MS"/>
            <w:sz w:val="18"/>
            <w:szCs w:val="18"/>
          </w:rPr>
          <w:t>http://colectaredate.insse.ro/phc/aggregatedData.htm</w:t>
        </w:r>
      </w:hyperlink>
      <w:r w:rsidRPr="009A715A">
        <w:rPr>
          <w:rFonts w:ascii="Trebuchet MS" w:hAnsi="Trebuchet MS"/>
          <w:sz w:val="18"/>
          <w:szCs w:val="18"/>
        </w:rPr>
        <w:t xml:space="preserve"> </w:t>
      </w:r>
    </w:p>
  </w:footnote>
  <w:footnote w:id="3">
    <w:p w:rsidR="001F64A0" w:rsidRPr="009A715A" w:rsidRDefault="001F64A0" w:rsidP="002156F2">
      <w:pPr>
        <w:pStyle w:val="FootnoteText"/>
        <w:rPr>
          <w:rFonts w:ascii="Trebuchet MS" w:hAnsi="Trebuchet MS"/>
          <w:sz w:val="18"/>
          <w:szCs w:val="18"/>
        </w:rPr>
      </w:pPr>
      <w:r w:rsidRPr="009A715A">
        <w:rPr>
          <w:rStyle w:val="FootnoteReference"/>
          <w:rFonts w:ascii="Trebuchet MS" w:hAnsi="Trebuchet MS"/>
          <w:sz w:val="18"/>
          <w:szCs w:val="18"/>
        </w:rPr>
        <w:footnoteRef/>
      </w:r>
      <w:r w:rsidRPr="009A715A">
        <w:rPr>
          <w:rFonts w:ascii="Trebuchet MS" w:hAnsi="Trebuchet MS"/>
          <w:sz w:val="18"/>
          <w:szCs w:val="18"/>
        </w:rPr>
        <w:t xml:space="preserve"> Recensământul populației și locuințelor din anul 2002: Populația pe sexe și grupe de vârstă: Județe, Medii, Municipii, Orașe, Comune; sursa: </w:t>
      </w:r>
      <w:hyperlink r:id="rId2" w:history="1">
        <w:r w:rsidRPr="009A715A">
          <w:rPr>
            <w:rStyle w:val="Hyperlink"/>
            <w:rFonts w:ascii="Trebuchet MS" w:hAnsi="Trebuchet MS"/>
            <w:sz w:val="18"/>
            <w:szCs w:val="18"/>
          </w:rPr>
          <w:t>http://colectaredate.insse.ro/phc/aggregatedData.htm</w:t>
        </w:r>
      </w:hyperlink>
      <w:r w:rsidRPr="009A715A">
        <w:rPr>
          <w:rFonts w:ascii="Trebuchet MS" w:hAnsi="Trebuchet MS"/>
          <w:sz w:val="18"/>
          <w:szCs w:val="18"/>
        </w:rPr>
        <w:t xml:space="preserve"> </w:t>
      </w:r>
    </w:p>
  </w:footnote>
  <w:footnote w:id="4">
    <w:p w:rsidR="001F64A0" w:rsidRPr="009A715A" w:rsidRDefault="001F64A0" w:rsidP="002156F2">
      <w:pPr>
        <w:pStyle w:val="FootnoteText"/>
        <w:rPr>
          <w:rFonts w:ascii="Trebuchet MS" w:hAnsi="Trebuchet MS"/>
          <w:sz w:val="18"/>
          <w:szCs w:val="18"/>
        </w:rPr>
      </w:pPr>
      <w:r w:rsidRPr="009A715A">
        <w:rPr>
          <w:rStyle w:val="FootnoteReference"/>
          <w:rFonts w:ascii="Trebuchet MS" w:hAnsi="Trebuchet MS"/>
          <w:sz w:val="18"/>
          <w:szCs w:val="18"/>
        </w:rPr>
        <w:footnoteRef/>
      </w:r>
      <w:r w:rsidRPr="009A715A">
        <w:rPr>
          <w:rFonts w:ascii="Trebuchet MS" w:hAnsi="Trebuchet MS"/>
          <w:sz w:val="18"/>
          <w:szCs w:val="18"/>
        </w:rPr>
        <w:t xml:space="preserve"> Anexa 2: paginile: 114-120 (stabiliri cu domiciliu pe judete si localitati); paginile: 121-127 (plecări cu domiciliu pe județe și localități</w:t>
      </w:r>
      <w:r w:rsidRPr="009A715A">
        <w:rPr>
          <w:rFonts w:ascii="Trebuchet MS" w:hAnsi="Trebuchet MS"/>
          <w:b/>
          <w:sz w:val="18"/>
          <w:szCs w:val="18"/>
        </w:rPr>
        <w:t xml:space="preserve">) sursa:  </w:t>
      </w:r>
      <w:hyperlink r:id="rId3" w:history="1">
        <w:r w:rsidRPr="009A715A">
          <w:rPr>
            <w:rStyle w:val="Hyperlink"/>
            <w:rFonts w:ascii="Trebuchet MS" w:hAnsi="Trebuchet MS"/>
            <w:b/>
            <w:sz w:val="18"/>
            <w:szCs w:val="18"/>
          </w:rPr>
          <w:t>http://statistici.insse.ro/shop/index.jsp?page=tempo3&amp;lang=ro&amp;ind=POP308A</w:t>
        </w:r>
      </w:hyperlink>
      <w:r w:rsidRPr="009A715A">
        <w:rPr>
          <w:rFonts w:ascii="Trebuchet MS" w:hAnsi="Trebuchet MS"/>
          <w:b/>
          <w:sz w:val="18"/>
          <w:szCs w:val="18"/>
        </w:rPr>
        <w:t xml:space="preserve"> , </w:t>
      </w:r>
      <w:r w:rsidRPr="009A715A">
        <w:rPr>
          <w:rFonts w:ascii="Trebuchet MS" w:hAnsi="Trebuchet MS"/>
          <w:sz w:val="18"/>
          <w:szCs w:val="18"/>
        </w:rPr>
        <w:t xml:space="preserve">si </w:t>
      </w:r>
      <w:r w:rsidRPr="009A715A">
        <w:rPr>
          <w:rFonts w:ascii="Trebuchet MS" w:hAnsi="Trebuchet MS"/>
          <w:b/>
          <w:sz w:val="18"/>
          <w:szCs w:val="18"/>
        </w:rPr>
        <w:t xml:space="preserve"> </w:t>
      </w:r>
      <w:hyperlink r:id="rId4" w:history="1">
        <w:r w:rsidRPr="009A715A">
          <w:rPr>
            <w:rStyle w:val="Hyperlink"/>
            <w:rFonts w:ascii="Trebuchet MS" w:hAnsi="Trebuchet MS"/>
            <w:b/>
            <w:sz w:val="18"/>
            <w:szCs w:val="18"/>
          </w:rPr>
          <w:t>http://statistici.insse.ro/shop/index.jsp?page=tempo3&amp;lang=ro&amp;ind=POP307A</w:t>
        </w:r>
      </w:hyperlink>
      <w:r w:rsidRPr="009A715A">
        <w:rPr>
          <w:rFonts w:ascii="Trebuchet MS" w:hAnsi="Trebuchet MS"/>
          <w:b/>
          <w:sz w:val="18"/>
          <w:szCs w:val="18"/>
        </w:rPr>
        <w:t xml:space="preserve"> </w:t>
      </w:r>
    </w:p>
  </w:footnote>
  <w:footnote w:id="5">
    <w:p w:rsidR="001F64A0" w:rsidRDefault="001F64A0" w:rsidP="002156F2">
      <w:pPr>
        <w:pStyle w:val="FootnoteText"/>
        <w:jc w:val="both"/>
      </w:pPr>
      <w:r w:rsidRPr="009A715A">
        <w:rPr>
          <w:rStyle w:val="FootnoteReference"/>
          <w:rFonts w:ascii="Trebuchet MS" w:hAnsi="Trebuchet MS"/>
          <w:sz w:val="18"/>
          <w:szCs w:val="18"/>
        </w:rPr>
        <w:footnoteRef/>
      </w:r>
      <w:r w:rsidRPr="009A715A">
        <w:rPr>
          <w:rFonts w:ascii="Trebuchet MS" w:hAnsi="Trebuchet MS"/>
          <w:sz w:val="18"/>
          <w:szCs w:val="18"/>
        </w:rPr>
        <w:t xml:space="preserve"> Anexa 2: paginile: 112-113; sursa: </w:t>
      </w:r>
      <w:hyperlink r:id="rId5" w:history="1">
        <w:r w:rsidRPr="009A715A">
          <w:rPr>
            <w:rStyle w:val="Hyperlink"/>
            <w:rFonts w:ascii="Trebuchet MS" w:hAnsi="Trebuchet MS"/>
            <w:sz w:val="18"/>
            <w:szCs w:val="18"/>
          </w:rPr>
          <w:t>http://colectaredate.insse.ro/phc/aggregatedData.htm</w:t>
        </w:r>
      </w:hyperlink>
    </w:p>
  </w:footnote>
  <w:footnote w:id="6">
    <w:p w:rsidR="001F64A0" w:rsidRPr="009A715A" w:rsidRDefault="001F64A0" w:rsidP="002156F2">
      <w:pPr>
        <w:pStyle w:val="FootnoteText"/>
        <w:rPr>
          <w:rFonts w:ascii="Trebuchet MS" w:hAnsi="Trebuchet MS"/>
          <w:sz w:val="18"/>
          <w:szCs w:val="18"/>
        </w:rPr>
      </w:pPr>
      <w:r w:rsidRPr="009A715A">
        <w:rPr>
          <w:rStyle w:val="FootnoteReference"/>
          <w:rFonts w:ascii="Trebuchet MS" w:hAnsi="Trebuchet MS"/>
          <w:sz w:val="18"/>
          <w:szCs w:val="18"/>
        </w:rPr>
        <w:footnoteRef/>
      </w:r>
      <w:r w:rsidRPr="009A715A">
        <w:rPr>
          <w:rFonts w:ascii="Trebuchet MS" w:hAnsi="Trebuchet MS"/>
          <w:sz w:val="18"/>
          <w:szCs w:val="18"/>
        </w:rPr>
        <w:t xml:space="preserve"> Recensământul populației și locuințelor din anul 2011: sR_Tab31.xls: Populația stabilă pe sexe și grupe de vârstă: Județe, Municipii, Orașe, Comune; sursa: </w:t>
      </w:r>
      <w:hyperlink r:id="rId6" w:history="1">
        <w:r w:rsidRPr="009A715A">
          <w:rPr>
            <w:rStyle w:val="Hyperlink"/>
            <w:rFonts w:ascii="Trebuchet MS" w:hAnsi="Trebuchet MS"/>
            <w:sz w:val="18"/>
            <w:szCs w:val="18"/>
          </w:rPr>
          <w:t>http://colectaredate.insse.ro/phc/aggregatedData.htm</w:t>
        </w:r>
      </w:hyperlink>
    </w:p>
  </w:footnote>
  <w:footnote w:id="7">
    <w:p w:rsidR="001F64A0" w:rsidRPr="009A715A" w:rsidRDefault="001F64A0" w:rsidP="002156F2">
      <w:pPr>
        <w:pStyle w:val="FootnoteText"/>
        <w:rPr>
          <w:rFonts w:ascii="Trebuchet MS" w:hAnsi="Trebuchet MS"/>
          <w:sz w:val="18"/>
          <w:szCs w:val="18"/>
        </w:rPr>
      </w:pPr>
      <w:r w:rsidRPr="009A715A">
        <w:rPr>
          <w:rStyle w:val="FootnoteReference"/>
          <w:rFonts w:ascii="Trebuchet MS" w:hAnsi="Trebuchet MS"/>
          <w:sz w:val="18"/>
          <w:szCs w:val="18"/>
        </w:rPr>
        <w:footnoteRef/>
      </w:r>
      <w:r w:rsidRPr="009A715A">
        <w:rPr>
          <w:rFonts w:ascii="Trebuchet MS" w:hAnsi="Trebuchet MS"/>
          <w:sz w:val="18"/>
          <w:szCs w:val="18"/>
        </w:rPr>
        <w:t xml:space="preserve"> Anexa 2: paginile: 128-134; numarul somerilor inregistrati la luna decembrie 2015; sursa: </w:t>
      </w:r>
      <w:hyperlink r:id="rId7" w:history="1">
        <w:r w:rsidRPr="009A715A">
          <w:rPr>
            <w:rStyle w:val="Hyperlink"/>
            <w:rFonts w:ascii="Trebuchet MS" w:hAnsi="Trebuchet MS"/>
            <w:sz w:val="18"/>
            <w:szCs w:val="18"/>
          </w:rPr>
          <w:t>http://statistici.insse.ro/shop/</w:t>
        </w:r>
      </w:hyperlink>
      <w:r w:rsidRPr="009A715A">
        <w:rPr>
          <w:rFonts w:ascii="Trebuchet MS" w:hAnsi="Trebuchet MS"/>
          <w:sz w:val="18"/>
          <w:szCs w:val="18"/>
        </w:rPr>
        <w:t xml:space="preserve"> </w:t>
      </w:r>
    </w:p>
  </w:footnote>
  <w:footnote w:id="8">
    <w:p w:rsidR="001F64A0" w:rsidRPr="009A715A" w:rsidRDefault="001F64A0" w:rsidP="002156F2">
      <w:pPr>
        <w:pStyle w:val="FootnoteText"/>
        <w:rPr>
          <w:rFonts w:ascii="Trebuchet MS" w:hAnsi="Trebuchet MS"/>
          <w:sz w:val="18"/>
          <w:szCs w:val="18"/>
        </w:rPr>
      </w:pPr>
      <w:r w:rsidRPr="009A715A">
        <w:rPr>
          <w:rStyle w:val="FootnoteReference"/>
          <w:rFonts w:ascii="Trebuchet MS" w:hAnsi="Trebuchet MS"/>
          <w:sz w:val="18"/>
          <w:szCs w:val="18"/>
        </w:rPr>
        <w:footnoteRef/>
      </w:r>
      <w:r w:rsidRPr="009A715A">
        <w:rPr>
          <w:rFonts w:ascii="Trebuchet MS" w:hAnsi="Trebuchet MS"/>
          <w:sz w:val="18"/>
          <w:szCs w:val="18"/>
        </w:rPr>
        <w:t xml:space="preserve"> Anexa 2: paginile: 135-136; lista UAT-urilor cu valorile IDUL corespunzătoare;</w:t>
      </w:r>
    </w:p>
  </w:footnote>
  <w:footnote w:id="9">
    <w:p w:rsidR="001F64A0" w:rsidRDefault="001F64A0" w:rsidP="002156F2">
      <w:pPr>
        <w:pStyle w:val="FootnoteText"/>
      </w:pPr>
      <w:r w:rsidRPr="009A715A">
        <w:rPr>
          <w:rStyle w:val="FootnoteReference"/>
          <w:rFonts w:ascii="Trebuchet MS" w:hAnsi="Trebuchet MS"/>
          <w:sz w:val="18"/>
          <w:szCs w:val="18"/>
        </w:rPr>
        <w:footnoteRef/>
      </w:r>
      <w:r w:rsidRPr="009A715A">
        <w:rPr>
          <w:rFonts w:ascii="Trebuchet MS" w:hAnsi="Trebuchet MS"/>
          <w:sz w:val="18"/>
          <w:szCs w:val="18"/>
        </w:rPr>
        <w:t xml:space="preserve"> Anexa 2: paginile: 137-148; lista ariilor naturale protejate Natura 2000</w:t>
      </w:r>
    </w:p>
  </w:footnote>
  <w:footnote w:id="10">
    <w:p w:rsidR="001F64A0" w:rsidRPr="009A715A" w:rsidRDefault="001F64A0" w:rsidP="002156F2">
      <w:pPr>
        <w:pStyle w:val="FootnoteText"/>
        <w:rPr>
          <w:rFonts w:ascii="Trebuchet MS" w:hAnsi="Trebuchet MS"/>
          <w:sz w:val="18"/>
          <w:szCs w:val="18"/>
        </w:rPr>
      </w:pPr>
      <w:r w:rsidRPr="009A715A">
        <w:rPr>
          <w:rStyle w:val="FootnoteReference"/>
          <w:rFonts w:ascii="Trebuchet MS" w:hAnsi="Trebuchet MS"/>
          <w:sz w:val="18"/>
          <w:szCs w:val="18"/>
        </w:rPr>
        <w:footnoteRef/>
      </w:r>
      <w:r w:rsidRPr="009A715A">
        <w:rPr>
          <w:rFonts w:ascii="Trebuchet MS" w:hAnsi="Trebuchet MS"/>
          <w:sz w:val="18"/>
          <w:szCs w:val="18"/>
        </w:rPr>
        <w:t xml:space="preserve"> lista Monumentelor Istorice: Județul Tulcea</w:t>
      </w:r>
    </w:p>
  </w:footnote>
  <w:footnote w:id="11">
    <w:p w:rsidR="001F64A0" w:rsidRPr="009A715A" w:rsidRDefault="001F64A0" w:rsidP="002156F2">
      <w:pPr>
        <w:pStyle w:val="FootnoteText"/>
        <w:rPr>
          <w:rFonts w:ascii="Trebuchet MS" w:hAnsi="Trebuchet MS"/>
          <w:sz w:val="18"/>
          <w:szCs w:val="18"/>
        </w:rPr>
      </w:pPr>
      <w:r w:rsidRPr="009A715A">
        <w:rPr>
          <w:rStyle w:val="FootnoteReference"/>
          <w:rFonts w:ascii="Trebuchet MS" w:hAnsi="Trebuchet MS"/>
          <w:sz w:val="18"/>
          <w:szCs w:val="18"/>
        </w:rPr>
        <w:footnoteRef/>
      </w:r>
      <w:r w:rsidRPr="009A715A">
        <w:rPr>
          <w:rFonts w:ascii="Trebuchet MS" w:hAnsi="Trebuchet MS"/>
          <w:sz w:val="18"/>
          <w:szCs w:val="18"/>
        </w:rPr>
        <w:t xml:space="preserve"> Sursa: </w:t>
      </w:r>
      <w:hyperlink r:id="rId8" w:history="1">
        <w:r w:rsidRPr="009A715A">
          <w:rPr>
            <w:rStyle w:val="Hyperlink"/>
            <w:rFonts w:ascii="Trebuchet MS" w:hAnsi="Trebuchet MS"/>
            <w:sz w:val="18"/>
            <w:szCs w:val="18"/>
          </w:rPr>
          <w:t>www.listafirme.ro</w:t>
        </w:r>
      </w:hyperlink>
      <w:r w:rsidRPr="009A715A">
        <w:rPr>
          <w:rFonts w:ascii="Trebuchet MS" w:hAnsi="Trebuchet MS"/>
          <w:sz w:val="18"/>
          <w:szCs w:val="18"/>
        </w:rPr>
        <w:t xml:space="preserve">  </w:t>
      </w:r>
    </w:p>
  </w:footnote>
  <w:footnote w:id="12">
    <w:p w:rsidR="001F64A0" w:rsidRPr="009A715A" w:rsidRDefault="001F64A0" w:rsidP="002156F2">
      <w:pPr>
        <w:pStyle w:val="FootnoteText"/>
        <w:rPr>
          <w:rFonts w:ascii="Trebuchet MS" w:hAnsi="Trebuchet MS"/>
          <w:sz w:val="18"/>
          <w:szCs w:val="18"/>
        </w:rPr>
      </w:pPr>
      <w:r w:rsidRPr="009A715A">
        <w:rPr>
          <w:rStyle w:val="FootnoteReference"/>
          <w:rFonts w:ascii="Trebuchet MS" w:hAnsi="Trebuchet MS"/>
          <w:sz w:val="18"/>
          <w:szCs w:val="18"/>
        </w:rPr>
        <w:footnoteRef/>
      </w:r>
      <w:r w:rsidRPr="009A715A">
        <w:rPr>
          <w:rFonts w:ascii="Trebuchet MS" w:hAnsi="Trebuchet MS"/>
          <w:sz w:val="18"/>
          <w:szCs w:val="18"/>
        </w:rPr>
        <w:t xml:space="preserve"> Anexa 2: paginile: 149-155; suprafața agricolă; sursa: </w:t>
      </w:r>
      <w:hyperlink r:id="rId9" w:history="1">
        <w:r w:rsidRPr="009A715A">
          <w:rPr>
            <w:rStyle w:val="Hyperlink"/>
            <w:rFonts w:ascii="Trebuchet MS" w:hAnsi="Trebuchet MS"/>
            <w:sz w:val="18"/>
            <w:szCs w:val="18"/>
          </w:rPr>
          <w:t>http://statistici.insse.ro/shop/</w:t>
        </w:r>
      </w:hyperlink>
    </w:p>
  </w:footnote>
  <w:footnote w:id="13">
    <w:p w:rsidR="001F64A0" w:rsidRDefault="001F64A0" w:rsidP="002156F2">
      <w:pPr>
        <w:pStyle w:val="FootnoteText"/>
      </w:pPr>
      <w:r w:rsidRPr="009A715A">
        <w:rPr>
          <w:rStyle w:val="FootnoteReference"/>
          <w:rFonts w:ascii="Trebuchet MS" w:hAnsi="Trebuchet MS"/>
          <w:sz w:val="18"/>
          <w:szCs w:val="18"/>
        </w:rPr>
        <w:footnoteRef/>
      </w:r>
      <w:r w:rsidRPr="009A715A">
        <w:rPr>
          <w:rFonts w:ascii="Trebuchet MS" w:hAnsi="Trebuchet MS"/>
          <w:sz w:val="18"/>
          <w:szCs w:val="18"/>
        </w:rPr>
        <w:t xml:space="preserve"> Anexa 2: paginile: 156-162; locuri de cazare; sursa: </w:t>
      </w:r>
      <w:hyperlink r:id="rId10" w:history="1">
        <w:r w:rsidRPr="009A715A">
          <w:rPr>
            <w:rStyle w:val="Hyperlink"/>
            <w:rFonts w:ascii="Trebuchet MS" w:hAnsi="Trebuchet MS"/>
            <w:sz w:val="18"/>
            <w:szCs w:val="18"/>
          </w:rPr>
          <w:t>http://statistici.insse.ro/shop/</w:t>
        </w:r>
      </w:hyperlink>
    </w:p>
  </w:footnote>
  <w:footnote w:id="14">
    <w:p w:rsidR="001F64A0" w:rsidRPr="00C222D7" w:rsidRDefault="001F64A0" w:rsidP="002156F2">
      <w:pPr>
        <w:pStyle w:val="FootnoteText"/>
        <w:jc w:val="both"/>
        <w:rPr>
          <w:sz w:val="18"/>
        </w:rPr>
      </w:pPr>
      <w:r w:rsidRPr="00C222D7">
        <w:rPr>
          <w:rStyle w:val="FootnoteReference"/>
          <w:sz w:val="18"/>
        </w:rPr>
        <w:footnoteRef/>
      </w:r>
      <w:r w:rsidRPr="00C222D7">
        <w:rPr>
          <w:sz w:val="18"/>
        </w:rPr>
        <w:t xml:space="preserve"> </w:t>
      </w:r>
      <w:r>
        <w:rPr>
          <w:sz w:val="18"/>
        </w:rPr>
        <w:t>Complementaritate realizata</w:t>
      </w:r>
      <w:r w:rsidRPr="00C222D7">
        <w:rPr>
          <w:sz w:val="18"/>
        </w:rPr>
        <w:t xml:space="preserve"> prin </w:t>
      </w:r>
      <w:r>
        <w:rPr>
          <w:sz w:val="18"/>
        </w:rPr>
        <w:t>masura</w:t>
      </w:r>
      <w:r w:rsidRPr="00C222D7">
        <w:rPr>
          <w:sz w:val="18"/>
        </w:rPr>
        <w:t>M</w:t>
      </w:r>
      <w:r>
        <w:rPr>
          <w:sz w:val="18"/>
        </w:rPr>
        <w:t>1</w:t>
      </w:r>
      <w:r w:rsidRPr="00C222D7">
        <w:rPr>
          <w:sz w:val="18"/>
        </w:rPr>
        <w:t>/2B prin prevenirea abandonului exploatatiilor agricole,</w:t>
      </w:r>
      <w:r>
        <w:rPr>
          <w:sz w:val="18"/>
        </w:rPr>
        <w:t xml:space="preserve"> prin masirile M2/6A si M3/6A prin dezvoltare de tehnologi moderne si prietenoase cu mediul si </w:t>
      </w:r>
      <w:r w:rsidRPr="00C222D7">
        <w:rPr>
          <w:sz w:val="18"/>
        </w:rPr>
        <w:t xml:space="preserve"> incuraja</w:t>
      </w:r>
      <w:r>
        <w:rPr>
          <w:sz w:val="18"/>
        </w:rPr>
        <w:t>rea</w:t>
      </w:r>
      <w:r w:rsidRPr="00C222D7">
        <w:rPr>
          <w:sz w:val="18"/>
        </w:rPr>
        <w:t xml:space="preserve"> productia de combustibil din biomasa</w:t>
      </w:r>
      <w:r>
        <w:rPr>
          <w:sz w:val="18"/>
        </w:rPr>
        <w:t>, sau stuf .</w:t>
      </w:r>
    </w:p>
  </w:footnote>
  <w:footnote w:id="15">
    <w:p w:rsidR="001F64A0" w:rsidRPr="00C222D7" w:rsidRDefault="001F64A0" w:rsidP="002156F2">
      <w:pPr>
        <w:pStyle w:val="FootnoteText"/>
        <w:jc w:val="both"/>
        <w:rPr>
          <w:sz w:val="18"/>
        </w:rPr>
      </w:pPr>
      <w:r w:rsidRPr="00C222D7">
        <w:rPr>
          <w:rStyle w:val="FootnoteReference"/>
          <w:sz w:val="18"/>
        </w:rPr>
        <w:footnoteRef/>
      </w:r>
      <w:r w:rsidRPr="00C222D7">
        <w:rPr>
          <w:sz w:val="18"/>
        </w:rPr>
        <w:t xml:space="preserve"> </w:t>
      </w:r>
      <w:r>
        <w:rPr>
          <w:sz w:val="18"/>
        </w:rPr>
        <w:t>Complementaritate realizata</w:t>
      </w:r>
      <w:r w:rsidRPr="00C222D7">
        <w:rPr>
          <w:sz w:val="18"/>
        </w:rPr>
        <w:t xml:space="preserve"> prin Masurile M</w:t>
      </w:r>
      <w:r>
        <w:rPr>
          <w:sz w:val="18"/>
        </w:rPr>
        <w:t>2</w:t>
      </w:r>
      <w:r w:rsidRPr="00C222D7">
        <w:rPr>
          <w:sz w:val="18"/>
        </w:rPr>
        <w:t>/</w:t>
      </w:r>
      <w:r>
        <w:rPr>
          <w:sz w:val="18"/>
        </w:rPr>
        <w:t>6A si M3/6A</w:t>
      </w:r>
      <w:r w:rsidRPr="00C222D7">
        <w:rPr>
          <w:sz w:val="18"/>
        </w:rPr>
        <w:t xml:space="preserve"> prin </w:t>
      </w:r>
      <w:r>
        <w:rPr>
          <w:sz w:val="18"/>
        </w:rPr>
        <w:t>dezvoltarea IMM-urilor si a activitatilor neagricole, inclusiv turismul si prin masura M4/6B privind formele asociative intre micii producatori sau operatori in turism.</w:t>
      </w:r>
    </w:p>
  </w:footnote>
  <w:footnote w:id="16">
    <w:p w:rsidR="001F64A0" w:rsidRDefault="001F64A0" w:rsidP="002156F2">
      <w:pPr>
        <w:pStyle w:val="FootnoteText"/>
      </w:pPr>
      <w:r w:rsidRPr="00C222D7">
        <w:rPr>
          <w:rStyle w:val="FootnoteReference"/>
          <w:sz w:val="18"/>
        </w:rPr>
        <w:footnoteRef/>
      </w:r>
      <w:r w:rsidRPr="00C222D7">
        <w:rPr>
          <w:sz w:val="18"/>
        </w:rPr>
        <w:t xml:space="preserve"> </w:t>
      </w:r>
      <w:r>
        <w:rPr>
          <w:sz w:val="18"/>
        </w:rPr>
        <w:t>Complementaritate realizata</w:t>
      </w:r>
      <w:r w:rsidRPr="00C222D7">
        <w:rPr>
          <w:sz w:val="18"/>
        </w:rPr>
        <w:t xml:space="preserve"> prin Masura 6/6B “Dezvoltarea infrastructurii si serviciilor de baza pentru populatie”</w:t>
      </w:r>
    </w:p>
  </w:footnote>
  <w:footnote w:id="17">
    <w:p w:rsidR="001F64A0" w:rsidRDefault="001F64A0" w:rsidP="002156F2">
      <w:pPr>
        <w:pStyle w:val="FootnoteText"/>
      </w:pPr>
      <w:r>
        <w:rPr>
          <w:rStyle w:val="FootnoteReference"/>
        </w:rPr>
        <w:footnoteRef/>
      </w:r>
      <w:r>
        <w:t xml:space="preserve"> </w:t>
      </w:r>
      <w:r>
        <w:rPr>
          <w:sz w:val="18"/>
        </w:rPr>
        <w:t>Complementaritate realizata</w:t>
      </w:r>
      <w:r w:rsidRPr="00C222D7">
        <w:rPr>
          <w:sz w:val="18"/>
        </w:rPr>
        <w:t xml:space="preserve"> prin Masura 6/6B “Dezvoltarea infrastructurii si serviciilor de baza pentru populatie”</w:t>
      </w:r>
      <w:r>
        <w:rPr>
          <w:sz w:val="18"/>
        </w:rPr>
        <w:t xml:space="preserve"> si masura M5/6B “investitii in infrastructura sociala”.</w:t>
      </w:r>
    </w:p>
  </w:footnote>
  <w:footnote w:id="18">
    <w:p w:rsidR="001F64A0" w:rsidRPr="00C222D7" w:rsidRDefault="001F64A0" w:rsidP="002156F2">
      <w:pPr>
        <w:pStyle w:val="FootnoteText"/>
        <w:jc w:val="both"/>
        <w:rPr>
          <w:sz w:val="18"/>
        </w:rPr>
      </w:pPr>
      <w:r w:rsidRPr="00C222D7">
        <w:rPr>
          <w:rStyle w:val="FootnoteReference"/>
          <w:sz w:val="18"/>
        </w:rPr>
        <w:footnoteRef/>
      </w:r>
      <w:r w:rsidRPr="00C222D7">
        <w:rPr>
          <w:sz w:val="18"/>
        </w:rPr>
        <w:t xml:space="preserve"> </w:t>
      </w:r>
      <w:r>
        <w:rPr>
          <w:sz w:val="18"/>
        </w:rPr>
        <w:t>Complementaritate realizata</w:t>
      </w:r>
      <w:r w:rsidRPr="00C222D7">
        <w:rPr>
          <w:sz w:val="18"/>
        </w:rPr>
        <w:t xml:space="preserve"> prin Masura M</w:t>
      </w:r>
      <w:r>
        <w:rPr>
          <w:sz w:val="18"/>
        </w:rPr>
        <w:t>5</w:t>
      </w:r>
      <w:r w:rsidRPr="00C222D7">
        <w:rPr>
          <w:sz w:val="18"/>
        </w:rPr>
        <w:t>/6B “</w:t>
      </w:r>
      <w:r>
        <w:rPr>
          <w:sz w:val="18"/>
        </w:rPr>
        <w:t>Investitii in infrastructura sociala si pentru integrarea minoritatilor</w:t>
      </w:r>
      <w:r w:rsidRPr="00C222D7">
        <w:rPr>
          <w:sz w:val="18"/>
        </w:rPr>
        <w:t>”</w:t>
      </w:r>
    </w:p>
  </w:footnote>
  <w:footnote w:id="19">
    <w:p w:rsidR="001F64A0" w:rsidRPr="00C222D7" w:rsidRDefault="001F64A0" w:rsidP="002156F2">
      <w:pPr>
        <w:pStyle w:val="FootnoteText"/>
        <w:jc w:val="both"/>
        <w:rPr>
          <w:sz w:val="18"/>
        </w:rPr>
      </w:pPr>
      <w:r w:rsidRPr="00C222D7">
        <w:rPr>
          <w:rStyle w:val="FootnoteReference"/>
          <w:sz w:val="18"/>
        </w:rPr>
        <w:footnoteRef/>
      </w:r>
      <w:r w:rsidRPr="00C222D7">
        <w:rPr>
          <w:sz w:val="18"/>
        </w:rPr>
        <w:t xml:space="preserve"> </w:t>
      </w:r>
      <w:r>
        <w:rPr>
          <w:sz w:val="18"/>
        </w:rPr>
        <w:t>Complementaritate realizata</w:t>
      </w:r>
      <w:r w:rsidRPr="00C222D7">
        <w:rPr>
          <w:sz w:val="18"/>
        </w:rPr>
        <w:t xml:space="preserve"> prin Masurile M</w:t>
      </w:r>
      <w:r>
        <w:rPr>
          <w:sz w:val="18"/>
        </w:rPr>
        <w:t>1</w:t>
      </w:r>
      <w:r w:rsidRPr="00C222D7">
        <w:rPr>
          <w:sz w:val="18"/>
        </w:rPr>
        <w:t>/2B (</w:t>
      </w:r>
      <w:r>
        <w:rPr>
          <w:sz w:val="18"/>
        </w:rPr>
        <w:t>tinerii fermieri si fermele mici</w:t>
      </w:r>
      <w:r w:rsidRPr="00C222D7">
        <w:rPr>
          <w:sz w:val="18"/>
        </w:rPr>
        <w:t>), M</w:t>
      </w:r>
      <w:r>
        <w:rPr>
          <w:sz w:val="18"/>
        </w:rPr>
        <w:t>2/6A si M3</w:t>
      </w:r>
      <w:r w:rsidRPr="00C222D7">
        <w:rPr>
          <w:sz w:val="18"/>
        </w:rPr>
        <w:t>/6A (sprijinirea dezvoltarii activitatilor non-agricole si dezvoltarea sectorului non-agricol)</w:t>
      </w:r>
      <w:r>
        <w:rPr>
          <w:sz w:val="18"/>
        </w:rPr>
        <w:t>;</w:t>
      </w:r>
    </w:p>
  </w:footnote>
  <w:footnote w:id="20">
    <w:p w:rsidR="001F64A0" w:rsidRPr="00C222D7" w:rsidRDefault="001F64A0" w:rsidP="002156F2">
      <w:pPr>
        <w:pStyle w:val="FootnoteText"/>
        <w:jc w:val="both"/>
        <w:rPr>
          <w:sz w:val="18"/>
        </w:rPr>
      </w:pPr>
      <w:r w:rsidRPr="00C222D7">
        <w:rPr>
          <w:rStyle w:val="FootnoteReference"/>
          <w:sz w:val="18"/>
        </w:rPr>
        <w:footnoteRef/>
      </w:r>
      <w:r w:rsidRPr="00C222D7">
        <w:rPr>
          <w:sz w:val="18"/>
        </w:rPr>
        <w:t xml:space="preserve"> </w:t>
      </w:r>
      <w:r>
        <w:rPr>
          <w:sz w:val="18"/>
        </w:rPr>
        <w:t>Complementaritate realizata</w:t>
      </w:r>
      <w:r w:rsidRPr="00C222D7">
        <w:rPr>
          <w:sz w:val="18"/>
        </w:rPr>
        <w:t xml:space="preserve"> prin </w:t>
      </w:r>
      <w:r>
        <w:rPr>
          <w:sz w:val="18"/>
        </w:rPr>
        <w:t xml:space="preserve">Masurile </w:t>
      </w:r>
      <w:r w:rsidRPr="00C222D7">
        <w:rPr>
          <w:sz w:val="18"/>
        </w:rPr>
        <w:t>M</w:t>
      </w:r>
      <w:r>
        <w:rPr>
          <w:sz w:val="18"/>
        </w:rPr>
        <w:t>2/6A si M3</w:t>
      </w:r>
      <w:r w:rsidRPr="00C222D7">
        <w:rPr>
          <w:sz w:val="18"/>
        </w:rPr>
        <w:t>/6A (sprijinirea dezvoltarii activitatilor non-agricole si dezvoltarea sectorului non-agricol)</w:t>
      </w:r>
      <w:r>
        <w:rPr>
          <w:sz w:val="18"/>
        </w:rPr>
        <w:t>, masura M4/6B(promovarea formelor de cooperare) si M6/6B(modernizarea satelor…);</w:t>
      </w:r>
    </w:p>
  </w:footnote>
  <w:footnote w:id="21">
    <w:p w:rsidR="001F64A0" w:rsidRPr="00C222D7" w:rsidRDefault="001F64A0" w:rsidP="002156F2">
      <w:pPr>
        <w:pStyle w:val="FootnoteText"/>
        <w:jc w:val="both"/>
        <w:rPr>
          <w:sz w:val="18"/>
        </w:rPr>
      </w:pPr>
      <w:r w:rsidRPr="00C222D7">
        <w:rPr>
          <w:rStyle w:val="FootnoteReference"/>
          <w:sz w:val="18"/>
        </w:rPr>
        <w:footnoteRef/>
      </w:r>
      <w:r w:rsidRPr="00C222D7">
        <w:rPr>
          <w:sz w:val="18"/>
        </w:rPr>
        <w:t xml:space="preserve"> </w:t>
      </w:r>
      <w:r>
        <w:rPr>
          <w:sz w:val="18"/>
        </w:rPr>
        <w:t>Complementaritate realizata</w:t>
      </w:r>
      <w:r w:rsidRPr="00C222D7">
        <w:rPr>
          <w:sz w:val="18"/>
        </w:rPr>
        <w:t xml:space="preserve"> prin Masura </w:t>
      </w:r>
      <w:r>
        <w:rPr>
          <w:sz w:val="18"/>
        </w:rPr>
        <w:t>M6</w:t>
      </w:r>
      <w:r w:rsidRPr="00C222D7">
        <w:rPr>
          <w:sz w:val="18"/>
        </w:rPr>
        <w:t>/6B “</w:t>
      </w:r>
      <w:r>
        <w:rPr>
          <w:sz w:val="18"/>
        </w:rPr>
        <w:t>Modernizarea satelor si diversific. serviciilor comunitare in GAL DD</w:t>
      </w:r>
      <w:r w:rsidRPr="00C222D7">
        <w:rPr>
          <w:sz w:val="18"/>
        </w:rPr>
        <w:t>”</w:t>
      </w:r>
    </w:p>
  </w:footnote>
  <w:footnote w:id="22">
    <w:p w:rsidR="001F64A0" w:rsidRDefault="001F64A0" w:rsidP="002156F2">
      <w:pPr>
        <w:pStyle w:val="FootnoteText"/>
      </w:pPr>
      <w:r>
        <w:rPr>
          <w:rStyle w:val="FootnoteReference"/>
        </w:rPr>
        <w:footnoteRef/>
      </w:r>
      <w:r>
        <w:t xml:space="preserve"> </w:t>
      </w:r>
      <w:r>
        <w:rPr>
          <w:sz w:val="18"/>
        </w:rPr>
        <w:t>Complementaritate realizata</w:t>
      </w:r>
      <w:r w:rsidRPr="00C222D7">
        <w:rPr>
          <w:sz w:val="18"/>
        </w:rPr>
        <w:t xml:space="preserve"> prin Masurile M</w:t>
      </w:r>
      <w:r>
        <w:rPr>
          <w:sz w:val="18"/>
        </w:rPr>
        <w:t>1</w:t>
      </w:r>
      <w:r w:rsidRPr="00C222D7">
        <w:rPr>
          <w:sz w:val="18"/>
        </w:rPr>
        <w:t>/2B (</w:t>
      </w:r>
      <w:r>
        <w:rPr>
          <w:sz w:val="18"/>
        </w:rPr>
        <w:t>tinerii fermieri si fermele mici</w:t>
      </w:r>
      <w:r w:rsidRPr="00C222D7">
        <w:rPr>
          <w:sz w:val="18"/>
        </w:rPr>
        <w:t>),</w:t>
      </w:r>
    </w:p>
  </w:footnote>
  <w:footnote w:id="23">
    <w:p w:rsidR="001F64A0" w:rsidRDefault="001F64A0" w:rsidP="002156F2">
      <w:pPr>
        <w:pStyle w:val="FootnoteText"/>
        <w:jc w:val="both"/>
      </w:pPr>
      <w:r w:rsidRPr="00C222D7">
        <w:rPr>
          <w:rStyle w:val="FootnoteReference"/>
          <w:sz w:val="18"/>
        </w:rPr>
        <w:footnoteRef/>
      </w:r>
      <w:r w:rsidRPr="00C222D7">
        <w:rPr>
          <w:sz w:val="18"/>
        </w:rPr>
        <w:t xml:space="preserve"> </w:t>
      </w:r>
      <w:r>
        <w:rPr>
          <w:sz w:val="18"/>
        </w:rPr>
        <w:t>Complementaritate realizata</w:t>
      </w:r>
      <w:r w:rsidRPr="00C222D7">
        <w:rPr>
          <w:sz w:val="18"/>
        </w:rPr>
        <w:t xml:space="preserve"> prin Masura </w:t>
      </w:r>
      <w:r>
        <w:rPr>
          <w:sz w:val="18"/>
        </w:rPr>
        <w:t>M6</w:t>
      </w:r>
      <w:r w:rsidRPr="00C222D7">
        <w:rPr>
          <w:sz w:val="18"/>
        </w:rPr>
        <w:t>/6B “</w:t>
      </w:r>
      <w:r>
        <w:rPr>
          <w:sz w:val="18"/>
        </w:rPr>
        <w:t>Modernizarea satelor si diversificarea serviciilor</w:t>
      </w:r>
      <w:r w:rsidRPr="00C222D7">
        <w:rPr>
          <w:sz w:val="18"/>
        </w:rPr>
        <w:t>”</w:t>
      </w:r>
    </w:p>
  </w:footnote>
  <w:footnote w:id="24">
    <w:p w:rsidR="001F64A0" w:rsidRDefault="001F64A0" w:rsidP="002156F2">
      <w:pPr>
        <w:pStyle w:val="FootnoteText"/>
        <w:jc w:val="both"/>
      </w:pPr>
      <w:r>
        <w:rPr>
          <w:rStyle w:val="FootnoteReference"/>
        </w:rPr>
        <w:footnoteRef/>
      </w:r>
      <w:r>
        <w:t xml:space="preserve"> </w:t>
      </w:r>
      <w:r>
        <w:rPr>
          <w:sz w:val="18"/>
        </w:rPr>
        <w:t>Complementaritate realizata</w:t>
      </w:r>
      <w:r w:rsidRPr="00C222D7">
        <w:rPr>
          <w:sz w:val="18"/>
        </w:rPr>
        <w:t xml:space="preserve"> prin Masura M</w:t>
      </w:r>
      <w:r>
        <w:rPr>
          <w:sz w:val="18"/>
        </w:rPr>
        <w:t>5</w:t>
      </w:r>
      <w:r w:rsidRPr="00C222D7">
        <w:rPr>
          <w:sz w:val="18"/>
        </w:rPr>
        <w:t>/6B “</w:t>
      </w:r>
      <w:r w:rsidRPr="00667DCD">
        <w:rPr>
          <w:sz w:val="18"/>
        </w:rPr>
        <w:t xml:space="preserve"> </w:t>
      </w:r>
      <w:r>
        <w:rPr>
          <w:sz w:val="18"/>
        </w:rPr>
        <w:t>Investitii in infrastructura sociala si pentru integrarea minoritatilor</w:t>
      </w:r>
      <w:r w:rsidRPr="00C222D7">
        <w:rPr>
          <w:sz w:val="18"/>
        </w:rPr>
        <w:t>”</w:t>
      </w:r>
    </w:p>
  </w:footnote>
  <w:footnote w:id="25">
    <w:p w:rsidR="001F64A0" w:rsidRDefault="001F64A0" w:rsidP="002156F2">
      <w:pPr>
        <w:pStyle w:val="FootnoteText"/>
      </w:pPr>
      <w:r w:rsidRPr="00E6007F">
        <w:rPr>
          <w:rStyle w:val="FootnoteReference"/>
          <w:sz w:val="18"/>
        </w:rPr>
        <w:footnoteRef/>
      </w:r>
      <w:r w:rsidRPr="00E6007F">
        <w:rPr>
          <w:sz w:val="18"/>
        </w:rPr>
        <w:t xml:space="preserve"> </w:t>
      </w:r>
      <w:r>
        <w:rPr>
          <w:sz w:val="18"/>
        </w:rPr>
        <w:t>Complementaritate realizata</w:t>
      </w:r>
      <w:r w:rsidRPr="00C222D7">
        <w:rPr>
          <w:sz w:val="18"/>
        </w:rPr>
        <w:t xml:space="preserve"> prin </w:t>
      </w:r>
      <w:r>
        <w:rPr>
          <w:sz w:val="18"/>
        </w:rPr>
        <w:t xml:space="preserve">Masurile </w:t>
      </w:r>
      <w:r w:rsidRPr="00C222D7">
        <w:rPr>
          <w:sz w:val="18"/>
        </w:rPr>
        <w:t>M</w:t>
      </w:r>
      <w:r>
        <w:rPr>
          <w:sz w:val="18"/>
        </w:rPr>
        <w:t>2/6A si M3</w:t>
      </w:r>
      <w:r w:rsidRPr="00C222D7">
        <w:rPr>
          <w:sz w:val="18"/>
        </w:rPr>
        <w:t>/6A (sprijinirea dezvoltarii activitatilor non-agricole si dezvoltarea sectorului non-agricol)</w:t>
      </w:r>
      <w:r>
        <w:rPr>
          <w:sz w:val="18"/>
        </w:rPr>
        <w:t>,</w:t>
      </w:r>
    </w:p>
  </w:footnote>
  <w:footnote w:id="26">
    <w:p w:rsidR="001F64A0" w:rsidRPr="00C222D7" w:rsidRDefault="001F64A0" w:rsidP="002156F2">
      <w:pPr>
        <w:pStyle w:val="FootnoteText"/>
        <w:jc w:val="both"/>
        <w:rPr>
          <w:sz w:val="18"/>
        </w:rPr>
      </w:pPr>
      <w:r w:rsidRPr="00C222D7">
        <w:rPr>
          <w:rStyle w:val="FootnoteReference"/>
          <w:sz w:val="18"/>
        </w:rPr>
        <w:footnoteRef/>
      </w:r>
      <w:r w:rsidRPr="00C222D7">
        <w:rPr>
          <w:sz w:val="18"/>
        </w:rPr>
        <w:t xml:space="preserve"> </w:t>
      </w:r>
      <w:r>
        <w:rPr>
          <w:sz w:val="18"/>
        </w:rPr>
        <w:t>Complementaritate realizata</w:t>
      </w:r>
      <w:r w:rsidRPr="00C222D7">
        <w:rPr>
          <w:sz w:val="18"/>
        </w:rPr>
        <w:t xml:space="preserve"> prin Masura M</w:t>
      </w:r>
      <w:r>
        <w:rPr>
          <w:sz w:val="18"/>
        </w:rPr>
        <w:t>5/6B ´investitii in infrastructura sociala si integrarea minoritatilor locale”</w:t>
      </w:r>
    </w:p>
  </w:footnote>
  <w:footnote w:id="27">
    <w:p w:rsidR="001F64A0" w:rsidRPr="00C222D7" w:rsidRDefault="001F64A0" w:rsidP="002156F2">
      <w:pPr>
        <w:pStyle w:val="FootnoteText"/>
        <w:jc w:val="both"/>
        <w:rPr>
          <w:sz w:val="18"/>
        </w:rPr>
      </w:pPr>
      <w:r w:rsidRPr="00C222D7">
        <w:rPr>
          <w:rStyle w:val="FootnoteReference"/>
          <w:sz w:val="18"/>
        </w:rPr>
        <w:footnoteRef/>
      </w:r>
      <w:r w:rsidRPr="00C222D7">
        <w:rPr>
          <w:sz w:val="18"/>
        </w:rPr>
        <w:t xml:space="preserve"> </w:t>
      </w:r>
      <w:r>
        <w:rPr>
          <w:sz w:val="18"/>
        </w:rPr>
        <w:t>Complementaritate realizata</w:t>
      </w:r>
      <w:r w:rsidRPr="00C222D7">
        <w:rPr>
          <w:sz w:val="18"/>
        </w:rPr>
        <w:t xml:space="preserve"> prin Masura 6/6B “Dezvoltarea infrastructurii si serviciilor de baza pentru populatie”</w:t>
      </w:r>
    </w:p>
  </w:footnote>
  <w:footnote w:id="28">
    <w:p w:rsidR="001F64A0" w:rsidRPr="00C222D7" w:rsidRDefault="001F64A0" w:rsidP="002156F2">
      <w:pPr>
        <w:pStyle w:val="FootnoteText"/>
        <w:jc w:val="both"/>
        <w:rPr>
          <w:sz w:val="18"/>
        </w:rPr>
      </w:pPr>
      <w:r w:rsidRPr="00C222D7">
        <w:rPr>
          <w:rStyle w:val="FootnoteReference"/>
          <w:sz w:val="18"/>
        </w:rPr>
        <w:footnoteRef/>
      </w:r>
      <w:r w:rsidRPr="00C222D7">
        <w:rPr>
          <w:sz w:val="18"/>
        </w:rPr>
        <w:t xml:space="preserve"> </w:t>
      </w:r>
      <w:r>
        <w:rPr>
          <w:sz w:val="18"/>
        </w:rPr>
        <w:t>Complementaritate realizata</w:t>
      </w:r>
      <w:r w:rsidRPr="00C222D7">
        <w:rPr>
          <w:sz w:val="18"/>
        </w:rPr>
        <w:t xml:space="preserve"> prin Masurile M</w:t>
      </w:r>
      <w:r>
        <w:rPr>
          <w:sz w:val="18"/>
        </w:rPr>
        <w:t>1</w:t>
      </w:r>
      <w:r w:rsidRPr="00C222D7">
        <w:rPr>
          <w:sz w:val="18"/>
        </w:rPr>
        <w:t>/2B (dezvoltarea exploatatiilor agricole), M</w:t>
      </w:r>
      <w:r>
        <w:rPr>
          <w:sz w:val="18"/>
        </w:rPr>
        <w:t>2</w:t>
      </w:r>
      <w:r w:rsidRPr="00C222D7">
        <w:rPr>
          <w:sz w:val="18"/>
        </w:rPr>
        <w:t>/6A (sprijinirea dezvoltarii activitatilor non-agricole) si M</w:t>
      </w:r>
      <w:r>
        <w:rPr>
          <w:sz w:val="18"/>
        </w:rPr>
        <w:t>3</w:t>
      </w:r>
      <w:r w:rsidRPr="00C222D7">
        <w:rPr>
          <w:sz w:val="18"/>
        </w:rPr>
        <w:t>/6A (dezvoltarea sectorului non-agricol)</w:t>
      </w:r>
    </w:p>
  </w:footnote>
  <w:footnote w:id="29">
    <w:p w:rsidR="001F64A0" w:rsidRPr="00C222D7" w:rsidRDefault="001F64A0" w:rsidP="002156F2">
      <w:pPr>
        <w:pStyle w:val="FootnoteText"/>
        <w:jc w:val="both"/>
        <w:rPr>
          <w:sz w:val="18"/>
        </w:rPr>
      </w:pPr>
      <w:r w:rsidRPr="00C222D7">
        <w:rPr>
          <w:rStyle w:val="FootnoteReference"/>
          <w:sz w:val="18"/>
        </w:rPr>
        <w:footnoteRef/>
      </w:r>
      <w:r w:rsidRPr="00C222D7">
        <w:rPr>
          <w:sz w:val="18"/>
        </w:rPr>
        <w:t xml:space="preserve"> G.A.L. </w:t>
      </w:r>
      <w:r>
        <w:rPr>
          <w:sz w:val="18"/>
        </w:rPr>
        <w:t xml:space="preserve">DELTA DUNARII </w:t>
      </w:r>
      <w:r w:rsidRPr="00C222D7">
        <w:rPr>
          <w:sz w:val="18"/>
        </w:rPr>
        <w:t xml:space="preserve"> intentioneaza sa desfasoare activitati de cooperare interregionale si/sau transfrontaliere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64A0" w:rsidRPr="0091457D" w:rsidRDefault="00C52B81" w:rsidP="00841A06">
    <w:pPr>
      <w:pStyle w:val="Header"/>
      <w:tabs>
        <w:tab w:val="clear" w:pos="9026"/>
        <w:tab w:val="right" w:pos="9356"/>
      </w:tabs>
      <w:rPr>
        <w:rFonts w:ascii="Trebuchet MS" w:hAnsi="Trebuchet MS"/>
        <w:b/>
        <w:sz w:val="28"/>
      </w:rPr>
    </w:pPr>
    <w:r w:rsidRPr="00C52B81">
      <w:rPr>
        <w:noProof/>
        <w:sz w:val="20"/>
        <w:szCs w:val="20"/>
        <w:lang w:eastAsia="ro-RO"/>
      </w:rPr>
      <w:pict>
        <v:shapetype id="_x0000_t202" coordsize="21600,21600" o:spt="202" path="m,l,21600r21600,l21600,xe">
          <v:stroke joinstyle="miter"/>
          <v:path gradientshapeok="t" o:connecttype="rect"/>
        </v:shapetype>
        <v:shape id="Text Box 3" o:spid="_x0000_s1048" type="#_x0000_t202" style="position:absolute;margin-left:289.9pt;margin-top:-2.35pt;width:162.75pt;height:51.9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" filled="f" stroked="f">
          <v:textbox style="mso-next-textbox:#Text Box 3">
            <w:txbxContent>
              <w:p w:rsidR="001F64A0" w:rsidRPr="0091457D" w:rsidRDefault="001F64A0" w:rsidP="00841A06">
                <w:pPr>
                  <w:spacing w:after="0" w:line="240" w:lineRule="auto"/>
                  <w:rPr>
                    <w:b/>
                    <w:bCs/>
                    <w:sz w:val="20"/>
                    <w:lang w:val="es-ES"/>
                  </w:rPr>
                </w:pPr>
                <w:r w:rsidRPr="0091457D">
                  <w:rPr>
                    <w:b/>
                    <w:bCs/>
                    <w:sz w:val="20"/>
                  </w:rPr>
                  <w:t xml:space="preserve">ASOCIAŢIA </w:t>
                </w:r>
                <w:r w:rsidRPr="0091457D">
                  <w:rPr>
                    <w:b/>
                    <w:bCs/>
                    <w:sz w:val="20"/>
                    <w:lang w:val="es-ES"/>
                  </w:rPr>
                  <w:t>G.A.L. DELTA DUNARII</w:t>
                </w:r>
              </w:p>
              <w:p w:rsidR="001F64A0" w:rsidRPr="006A12F4" w:rsidRDefault="001F64A0" w:rsidP="00841A06">
                <w:pPr>
                  <w:spacing w:after="0" w:line="240" w:lineRule="auto"/>
                  <w:rPr>
                    <w:sz w:val="18"/>
                    <w:szCs w:val="20"/>
                    <w:lang w:val="en-US"/>
                  </w:rPr>
                </w:pPr>
                <w:proofErr w:type="gramStart"/>
                <w:r w:rsidRPr="006A12F4">
                  <w:rPr>
                    <w:sz w:val="18"/>
                    <w:szCs w:val="20"/>
                    <w:lang w:val="en-US"/>
                  </w:rPr>
                  <w:t>web</w:t>
                </w:r>
                <w:proofErr w:type="gramEnd"/>
                <w:r w:rsidRPr="006A12F4">
                  <w:rPr>
                    <w:sz w:val="18"/>
                    <w:szCs w:val="20"/>
                    <w:lang w:val="en-US"/>
                  </w:rPr>
                  <w:t xml:space="preserve"> site :</w:t>
                </w:r>
                <w:hyperlink r:id="rId1" w:history="1">
                  <w:r w:rsidRPr="006A12F4">
                    <w:rPr>
                      <w:rStyle w:val="Hyperlink"/>
                      <w:sz w:val="18"/>
                      <w:szCs w:val="20"/>
                      <w:lang w:val="en-US"/>
                    </w:rPr>
                    <w:t>www.gal-deltadunarii.ro</w:t>
                  </w:r>
                </w:hyperlink>
              </w:p>
              <w:p w:rsidR="001F64A0" w:rsidRPr="0091457D" w:rsidRDefault="001F64A0" w:rsidP="00841A06">
                <w:pPr>
                  <w:spacing w:after="0" w:line="240" w:lineRule="auto"/>
                  <w:rPr>
                    <w:sz w:val="18"/>
                    <w:szCs w:val="20"/>
                    <w:lang w:val="fr-FR"/>
                  </w:rPr>
                </w:pPr>
                <w:proofErr w:type="gramStart"/>
                <w:r w:rsidRPr="0091457D">
                  <w:rPr>
                    <w:sz w:val="18"/>
                    <w:szCs w:val="20"/>
                    <w:lang w:val="fr-FR"/>
                  </w:rPr>
                  <w:t>e-mail</w:t>
                </w:r>
                <w:proofErr w:type="gramEnd"/>
                <w:r w:rsidRPr="0091457D">
                  <w:rPr>
                    <w:sz w:val="18"/>
                    <w:szCs w:val="20"/>
                    <w:lang w:val="fr-FR"/>
                  </w:rPr>
                  <w:t xml:space="preserve"> : </w:t>
                </w:r>
                <w:hyperlink r:id="rId2" w:history="1">
                  <w:r w:rsidRPr="0091457D">
                    <w:rPr>
                      <w:rStyle w:val="Hyperlink"/>
                      <w:sz w:val="18"/>
                      <w:szCs w:val="20"/>
                      <w:lang w:val="fr-FR"/>
                    </w:rPr>
                    <w:t>galdeltadunarii@gmail.com</w:t>
                  </w:r>
                </w:hyperlink>
                <w:r w:rsidRPr="0091457D">
                  <w:rPr>
                    <w:sz w:val="18"/>
                    <w:szCs w:val="20"/>
                    <w:lang w:val="fr-FR"/>
                  </w:rPr>
                  <w:t xml:space="preserve"> </w:t>
                </w:r>
              </w:p>
              <w:p w:rsidR="001F64A0" w:rsidRPr="0091457D" w:rsidRDefault="001F64A0" w:rsidP="00841A06">
                <w:pPr>
                  <w:spacing w:after="0" w:line="240" w:lineRule="auto"/>
                  <w:rPr>
                    <w:sz w:val="18"/>
                    <w:szCs w:val="20"/>
                    <w:lang w:val="es-ES"/>
                  </w:rPr>
                </w:pPr>
                <w:r w:rsidRPr="0091457D">
                  <w:rPr>
                    <w:sz w:val="18"/>
                    <w:szCs w:val="20"/>
                    <w:lang w:val="fr-FR"/>
                  </w:rPr>
                  <w:t>Tel </w:t>
                </w:r>
                <w:proofErr w:type="gramStart"/>
                <w:r w:rsidRPr="0091457D">
                  <w:rPr>
                    <w:sz w:val="18"/>
                    <w:szCs w:val="20"/>
                    <w:lang w:val="fr-FR"/>
                  </w:rPr>
                  <w:t>:  0374900857</w:t>
                </w:r>
                <w:proofErr w:type="gramEnd"/>
                <w:r w:rsidRPr="0091457D">
                  <w:rPr>
                    <w:sz w:val="18"/>
                    <w:szCs w:val="20"/>
                    <w:lang w:val="fr-FR"/>
                  </w:rPr>
                  <w:t xml:space="preserve"> Fax: 0340816174</w:t>
                </w:r>
              </w:p>
            </w:txbxContent>
          </v:textbox>
        </v:shape>
      </w:pict>
    </w:r>
    <w:r w:rsidRPr="00C52B81">
      <w:rPr>
        <w:noProof/>
        <w:sz w:val="20"/>
        <w:szCs w:val="20"/>
        <w:lang w:eastAsia="ro-RO"/>
      </w:rPr>
      <w:pict>
        <v:shapetype id="_x0000_t32" coordsize="21600,21600" o:spt="32" o:oned="t" path="m,l21600,21600e" filled="f">
          <v:path arrowok="t" fillok="f" o:connecttype="none"/>
          <o:lock v:ext="edit" shapetype="t"/>
        </v:shapetype>
        <v:shape id="Straight Arrow Connector 2" o:spid="_x0000_s1026" type="#_x0000_t32" style="position:absolute;margin-left:-4.1pt;margin-top:48.8pt;width:439.5pt;height:0;z-index:251660288;visibility:visible;mso-wrap-distance-top:-1e-4mm;mso-wrap-distance-bottom:-1e-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"/>
      </w:pict>
    </w:r>
    <w:r w:rsidR="001F64A0" w:rsidRPr="00FC2FBA">
      <w:rPr>
        <w:noProof/>
        <w:sz w:val="20"/>
        <w:szCs w:val="20"/>
        <w:lang w:val="en-US"/>
      </w:rPr>
      <w:drawing>
        <wp:inline distT="0" distB="0" distL="0" distR="0">
          <wp:extent cx="3771900" cy="619125"/>
          <wp:effectExtent l="0" t="0" r="0" b="9525"/>
          <wp:docPr id="34" name="Picture 34" descr="Imag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ine1"/>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771900" cy="619125"/>
                  </a:xfrm>
                  <a:prstGeom prst="rect">
                    <a:avLst/>
                  </a:prstGeom>
                  <a:noFill/>
                  <a:ln>
                    <a:noFill/>
                  </a:ln>
                </pic:spPr>
              </pic:pic>
            </a:graphicData>
          </a:graphic>
        </wp:inline>
      </w:drawing>
    </w:r>
    <w:r w:rsidR="001F64A0">
      <w:rPr>
        <w:sz w:val="20"/>
        <w:szCs w:val="20"/>
      </w:rPr>
      <w:t xml:space="preserve">                                                               </w:t>
    </w:r>
    <w:r w:rsidRPr="00E457FA">
      <w:rPr>
        <w:rFonts w:ascii="Trebuchet MS" w:hAnsi="Trebuchet MS"/>
        <w:b/>
        <w:sz w:val="24"/>
      </w:rPr>
      <w:fldChar w:fldCharType="begin"/>
    </w:r>
    <w:r w:rsidR="001F64A0" w:rsidRPr="00E457FA">
      <w:rPr>
        <w:rFonts w:ascii="Trebuchet MS" w:hAnsi="Trebuchet MS"/>
        <w:b/>
        <w:sz w:val="24"/>
      </w:rPr>
      <w:instrText xml:space="preserve"> PAGE   \* MERGEFORMAT </w:instrText>
    </w:r>
    <w:r w:rsidRPr="00E457FA">
      <w:rPr>
        <w:rFonts w:ascii="Trebuchet MS" w:hAnsi="Trebuchet MS"/>
        <w:b/>
        <w:sz w:val="24"/>
      </w:rPr>
      <w:fldChar w:fldCharType="separate"/>
    </w:r>
    <w:r w:rsidR="00A068D0">
      <w:rPr>
        <w:rFonts w:ascii="Trebuchet MS" w:hAnsi="Trebuchet MS"/>
        <w:b/>
        <w:noProof/>
        <w:sz w:val="24"/>
      </w:rPr>
      <w:t>0</w:t>
    </w:r>
    <w:r w:rsidRPr="00E457FA">
      <w:rPr>
        <w:rFonts w:ascii="Trebuchet MS" w:hAnsi="Trebuchet MS"/>
        <w:b/>
        <w:noProof/>
        <w:sz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249DD"/>
    <w:multiLevelType w:val="hybridMultilevel"/>
    <w:tmpl w:val="C36480C4"/>
    <w:lvl w:ilvl="0" w:tplc="04180001">
      <w:start w:val="1"/>
      <w:numFmt w:val="bullet"/>
      <w:lvlText w:val=""/>
      <w:lvlJc w:val="left"/>
      <w:pPr>
        <w:ind w:left="720" w:hanging="360"/>
      </w:pPr>
      <w:rPr>
        <w:rFonts w:ascii="Symbol" w:hAnsi="Symbol" w:hint="default"/>
      </w:rPr>
    </w:lvl>
    <w:lvl w:ilvl="1" w:tplc="04180001">
      <w:start w:val="1"/>
      <w:numFmt w:val="bullet"/>
      <w:lvlText w:val=""/>
      <w:lvlJc w:val="left"/>
      <w:pPr>
        <w:ind w:left="1440" w:hanging="360"/>
      </w:pPr>
      <w:rPr>
        <w:rFonts w:ascii="Symbol" w:hAnsi="Symbo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B8D5421"/>
    <w:multiLevelType w:val="hybridMultilevel"/>
    <w:tmpl w:val="7D382DF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DE07434"/>
    <w:multiLevelType w:val="hybridMultilevel"/>
    <w:tmpl w:val="32CE547A"/>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ED65FD9"/>
    <w:multiLevelType w:val="hybridMultilevel"/>
    <w:tmpl w:val="D49027D4"/>
    <w:lvl w:ilvl="0" w:tplc="8402D280">
      <w:start w:val="1"/>
      <w:numFmt w:val="lowerLetter"/>
      <w:lvlText w:val="%1)"/>
      <w:lvlJc w:val="left"/>
      <w:pPr>
        <w:ind w:left="467" w:hanging="360"/>
      </w:pPr>
      <w:rPr>
        <w:rFonts w:cs="Times New Roman" w:hint="default"/>
      </w:rPr>
    </w:lvl>
    <w:lvl w:ilvl="1" w:tplc="04090019" w:tentative="1">
      <w:start w:val="1"/>
      <w:numFmt w:val="lowerLetter"/>
      <w:lvlText w:val="%2."/>
      <w:lvlJc w:val="left"/>
      <w:pPr>
        <w:ind w:left="1187" w:hanging="360"/>
      </w:pPr>
      <w:rPr>
        <w:rFonts w:cs="Times New Roman"/>
      </w:rPr>
    </w:lvl>
    <w:lvl w:ilvl="2" w:tplc="0409001B" w:tentative="1">
      <w:start w:val="1"/>
      <w:numFmt w:val="lowerRoman"/>
      <w:lvlText w:val="%3."/>
      <w:lvlJc w:val="right"/>
      <w:pPr>
        <w:ind w:left="1907" w:hanging="180"/>
      </w:pPr>
      <w:rPr>
        <w:rFonts w:cs="Times New Roman"/>
      </w:rPr>
    </w:lvl>
    <w:lvl w:ilvl="3" w:tplc="0409000F" w:tentative="1">
      <w:start w:val="1"/>
      <w:numFmt w:val="decimal"/>
      <w:lvlText w:val="%4."/>
      <w:lvlJc w:val="left"/>
      <w:pPr>
        <w:ind w:left="2627" w:hanging="360"/>
      </w:pPr>
      <w:rPr>
        <w:rFonts w:cs="Times New Roman"/>
      </w:rPr>
    </w:lvl>
    <w:lvl w:ilvl="4" w:tplc="04090019" w:tentative="1">
      <w:start w:val="1"/>
      <w:numFmt w:val="lowerLetter"/>
      <w:lvlText w:val="%5."/>
      <w:lvlJc w:val="left"/>
      <w:pPr>
        <w:ind w:left="3347" w:hanging="360"/>
      </w:pPr>
      <w:rPr>
        <w:rFonts w:cs="Times New Roman"/>
      </w:rPr>
    </w:lvl>
    <w:lvl w:ilvl="5" w:tplc="0409001B" w:tentative="1">
      <w:start w:val="1"/>
      <w:numFmt w:val="lowerRoman"/>
      <w:lvlText w:val="%6."/>
      <w:lvlJc w:val="right"/>
      <w:pPr>
        <w:ind w:left="4067" w:hanging="180"/>
      </w:pPr>
      <w:rPr>
        <w:rFonts w:cs="Times New Roman"/>
      </w:rPr>
    </w:lvl>
    <w:lvl w:ilvl="6" w:tplc="0409000F" w:tentative="1">
      <w:start w:val="1"/>
      <w:numFmt w:val="decimal"/>
      <w:lvlText w:val="%7."/>
      <w:lvlJc w:val="left"/>
      <w:pPr>
        <w:ind w:left="4787" w:hanging="360"/>
      </w:pPr>
      <w:rPr>
        <w:rFonts w:cs="Times New Roman"/>
      </w:rPr>
    </w:lvl>
    <w:lvl w:ilvl="7" w:tplc="04090019" w:tentative="1">
      <w:start w:val="1"/>
      <w:numFmt w:val="lowerLetter"/>
      <w:lvlText w:val="%8."/>
      <w:lvlJc w:val="left"/>
      <w:pPr>
        <w:ind w:left="5507" w:hanging="360"/>
      </w:pPr>
      <w:rPr>
        <w:rFonts w:cs="Times New Roman"/>
      </w:rPr>
    </w:lvl>
    <w:lvl w:ilvl="8" w:tplc="0409001B" w:tentative="1">
      <w:start w:val="1"/>
      <w:numFmt w:val="lowerRoman"/>
      <w:lvlText w:val="%9."/>
      <w:lvlJc w:val="right"/>
      <w:pPr>
        <w:ind w:left="6227" w:hanging="180"/>
      </w:pPr>
      <w:rPr>
        <w:rFonts w:cs="Times New Roman"/>
      </w:rPr>
    </w:lvl>
  </w:abstractNum>
  <w:abstractNum w:abstractNumId="4">
    <w:nsid w:val="11366B31"/>
    <w:multiLevelType w:val="hybridMultilevel"/>
    <w:tmpl w:val="1C206E5E"/>
    <w:lvl w:ilvl="0" w:tplc="AEF6BEFE">
      <w:numFmt w:val="bullet"/>
      <w:lvlText w:val=""/>
      <w:lvlJc w:val="left"/>
      <w:pPr>
        <w:ind w:left="331" w:hanging="228"/>
      </w:pPr>
      <w:rPr>
        <w:rFonts w:ascii="Symbol" w:eastAsia="Symbol" w:hAnsi="Symbol" w:cs="Symbol" w:hint="default"/>
        <w:w w:val="100"/>
        <w:sz w:val="22"/>
        <w:szCs w:val="22"/>
      </w:rPr>
    </w:lvl>
    <w:lvl w:ilvl="1" w:tplc="C896D8C8">
      <w:numFmt w:val="bullet"/>
      <w:lvlText w:val="•"/>
      <w:lvlJc w:val="left"/>
      <w:pPr>
        <w:ind w:left="1206" w:hanging="228"/>
      </w:pPr>
      <w:rPr>
        <w:rFonts w:hint="default"/>
      </w:rPr>
    </w:lvl>
    <w:lvl w:ilvl="2" w:tplc="2D5EB4DE">
      <w:numFmt w:val="bullet"/>
      <w:lvlText w:val="•"/>
      <w:lvlJc w:val="left"/>
      <w:pPr>
        <w:ind w:left="2073" w:hanging="228"/>
      </w:pPr>
      <w:rPr>
        <w:rFonts w:hint="default"/>
      </w:rPr>
    </w:lvl>
    <w:lvl w:ilvl="3" w:tplc="174E6D9E">
      <w:numFmt w:val="bullet"/>
      <w:lvlText w:val="•"/>
      <w:lvlJc w:val="left"/>
      <w:pPr>
        <w:ind w:left="2940" w:hanging="228"/>
      </w:pPr>
      <w:rPr>
        <w:rFonts w:hint="default"/>
      </w:rPr>
    </w:lvl>
    <w:lvl w:ilvl="4" w:tplc="DD743BA2">
      <w:numFmt w:val="bullet"/>
      <w:lvlText w:val="•"/>
      <w:lvlJc w:val="left"/>
      <w:pPr>
        <w:ind w:left="3806" w:hanging="228"/>
      </w:pPr>
      <w:rPr>
        <w:rFonts w:hint="default"/>
      </w:rPr>
    </w:lvl>
    <w:lvl w:ilvl="5" w:tplc="2D5C755C">
      <w:numFmt w:val="bullet"/>
      <w:lvlText w:val="•"/>
      <w:lvlJc w:val="left"/>
      <w:pPr>
        <w:ind w:left="4673" w:hanging="228"/>
      </w:pPr>
      <w:rPr>
        <w:rFonts w:hint="default"/>
      </w:rPr>
    </w:lvl>
    <w:lvl w:ilvl="6" w:tplc="EE52721A">
      <w:numFmt w:val="bullet"/>
      <w:lvlText w:val="•"/>
      <w:lvlJc w:val="left"/>
      <w:pPr>
        <w:ind w:left="5540" w:hanging="228"/>
      </w:pPr>
      <w:rPr>
        <w:rFonts w:hint="default"/>
      </w:rPr>
    </w:lvl>
    <w:lvl w:ilvl="7" w:tplc="CCEC123C">
      <w:numFmt w:val="bullet"/>
      <w:lvlText w:val="•"/>
      <w:lvlJc w:val="left"/>
      <w:pPr>
        <w:ind w:left="6407" w:hanging="228"/>
      </w:pPr>
      <w:rPr>
        <w:rFonts w:hint="default"/>
      </w:rPr>
    </w:lvl>
    <w:lvl w:ilvl="8" w:tplc="F41094F0">
      <w:numFmt w:val="bullet"/>
      <w:lvlText w:val="•"/>
      <w:lvlJc w:val="left"/>
      <w:pPr>
        <w:ind w:left="7273" w:hanging="228"/>
      </w:pPr>
      <w:rPr>
        <w:rFonts w:hint="default"/>
      </w:rPr>
    </w:lvl>
  </w:abstractNum>
  <w:abstractNum w:abstractNumId="5">
    <w:nsid w:val="12630720"/>
    <w:multiLevelType w:val="hybridMultilevel"/>
    <w:tmpl w:val="2F72805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13525B37"/>
    <w:multiLevelType w:val="hybridMultilevel"/>
    <w:tmpl w:val="8C96DB2C"/>
    <w:lvl w:ilvl="0" w:tplc="2326DD4E">
      <w:start w:val="1"/>
      <w:numFmt w:val="bullet"/>
      <w:lvlText w:val="-"/>
      <w:lvlJc w:val="left"/>
      <w:pPr>
        <w:ind w:left="720" w:hanging="360"/>
      </w:pPr>
      <w:rPr>
        <w:rFonts w:ascii="Courier New" w:hAnsi="Courier New" w:hint="default"/>
        <w:b/>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137828A0"/>
    <w:multiLevelType w:val="hybridMultilevel"/>
    <w:tmpl w:val="8AD48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0E58E1"/>
    <w:multiLevelType w:val="multilevel"/>
    <w:tmpl w:val="10F6168A"/>
    <w:lvl w:ilvl="0">
      <w:start w:val="1"/>
      <w:numFmt w:val="decimal"/>
      <w:lvlText w:val="%1."/>
      <w:lvlJc w:val="left"/>
      <w:pPr>
        <w:ind w:left="360" w:hanging="360"/>
      </w:pPr>
    </w:lvl>
    <w:lvl w:ilvl="1">
      <w:start w:val="1"/>
      <w:numFmt w:val="bullet"/>
      <w:lvlText w:val="●"/>
      <w:lvlJc w:val="left"/>
      <w:pPr>
        <w:ind w:left="792" w:hanging="432"/>
      </w:pPr>
      <w:rPr>
        <w:rFonts w:ascii="Noto Sans Symbols" w:eastAsia="Noto Sans Symbols" w:hAnsi="Noto Sans Symbols" w:cs="Noto Sans Symbols"/>
      </w:rPr>
    </w:lvl>
    <w:lvl w:ilvl="2">
      <w:start w:val="1"/>
      <w:numFmt w:val="decimal"/>
      <w:lvlText w:val="%1.●.%3."/>
      <w:lvlJc w:val="left"/>
      <w:pPr>
        <w:ind w:left="1224" w:hanging="504"/>
      </w:pPr>
    </w:lvl>
    <w:lvl w:ilvl="3">
      <w:start w:val="1"/>
      <w:numFmt w:val="bullet"/>
      <w:lvlText w:val="●"/>
      <w:lvlJc w:val="left"/>
      <w:pPr>
        <w:ind w:left="1728" w:hanging="647"/>
      </w:pPr>
      <w:rPr>
        <w:rFonts w:ascii="Noto Sans Symbols" w:eastAsia="Noto Sans Symbols" w:hAnsi="Noto Sans Symbols" w:cs="Noto Sans Symbols"/>
      </w:rPr>
    </w:lvl>
    <w:lvl w:ilvl="4">
      <w:start w:val="1"/>
      <w:numFmt w:val="decimal"/>
      <w:lvlText w:val="%1.●.%3.●.%5."/>
      <w:lvlJc w:val="left"/>
      <w:pPr>
        <w:ind w:left="2232" w:hanging="792"/>
      </w:pPr>
    </w:lvl>
    <w:lvl w:ilvl="5">
      <w:start w:val="1"/>
      <w:numFmt w:val="decimal"/>
      <w:lvlText w:val="%1.●.%3.●.%5.%6."/>
      <w:lvlJc w:val="left"/>
      <w:pPr>
        <w:ind w:left="2736" w:hanging="935"/>
      </w:pPr>
    </w:lvl>
    <w:lvl w:ilvl="6">
      <w:start w:val="1"/>
      <w:numFmt w:val="decimal"/>
      <w:lvlText w:val="%1.●.%3.●.%5.%6.%7."/>
      <w:lvlJc w:val="left"/>
      <w:pPr>
        <w:ind w:left="3240" w:hanging="1080"/>
      </w:pPr>
    </w:lvl>
    <w:lvl w:ilvl="7">
      <w:start w:val="1"/>
      <w:numFmt w:val="decimal"/>
      <w:lvlText w:val="%1.●.%3.●.%5.%6.%7.%8."/>
      <w:lvlJc w:val="left"/>
      <w:pPr>
        <w:ind w:left="3744" w:hanging="1224"/>
      </w:pPr>
    </w:lvl>
    <w:lvl w:ilvl="8">
      <w:start w:val="1"/>
      <w:numFmt w:val="decimal"/>
      <w:lvlText w:val="%1.●.%3.●.%5.%6.%7.%8.%9."/>
      <w:lvlJc w:val="left"/>
      <w:pPr>
        <w:ind w:left="4320" w:hanging="1440"/>
      </w:pPr>
    </w:lvl>
  </w:abstractNum>
  <w:abstractNum w:abstractNumId="9">
    <w:nsid w:val="1CA06FCD"/>
    <w:multiLevelType w:val="hybridMultilevel"/>
    <w:tmpl w:val="CDBC4D8A"/>
    <w:lvl w:ilvl="0" w:tplc="2326DD4E">
      <w:start w:val="1"/>
      <w:numFmt w:val="bullet"/>
      <w:lvlText w:val="-"/>
      <w:lvlJc w:val="left"/>
      <w:pPr>
        <w:ind w:left="720" w:hanging="360"/>
      </w:pPr>
      <w:rPr>
        <w:rFonts w:ascii="Courier New" w:hAnsi="Courier New"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1CB922EF"/>
    <w:multiLevelType w:val="multilevel"/>
    <w:tmpl w:val="AD24E382"/>
    <w:lvl w:ilvl="0">
      <w:start w:val="6"/>
      <w:numFmt w:val="decimal"/>
      <w:lvlText w:val="%1"/>
      <w:lvlJc w:val="left"/>
      <w:pPr>
        <w:ind w:left="492" w:hanging="492"/>
      </w:pPr>
      <w:rPr>
        <w:rFonts w:hint="default"/>
      </w:rPr>
    </w:lvl>
    <w:lvl w:ilvl="1">
      <w:start w:val="1"/>
      <w:numFmt w:val="decimal"/>
      <w:lvlText w:val="%1.%2"/>
      <w:lvlJc w:val="left"/>
      <w:pPr>
        <w:ind w:left="597" w:hanging="492"/>
      </w:pPr>
      <w:rPr>
        <w:rFonts w:hint="default"/>
      </w:rPr>
    </w:lvl>
    <w:lvl w:ilvl="2">
      <w:start w:val="7"/>
      <w:numFmt w:val="decimal"/>
      <w:lvlText w:val="%1.%2.%3"/>
      <w:lvlJc w:val="left"/>
      <w:pPr>
        <w:ind w:left="930" w:hanging="720"/>
      </w:pPr>
      <w:rPr>
        <w:rFonts w:hint="default"/>
      </w:rPr>
    </w:lvl>
    <w:lvl w:ilvl="3">
      <w:start w:val="1"/>
      <w:numFmt w:val="decimal"/>
      <w:lvlText w:val="%1.%2.%3.%4"/>
      <w:lvlJc w:val="left"/>
      <w:pPr>
        <w:ind w:left="1395" w:hanging="1080"/>
      </w:pPr>
      <w:rPr>
        <w:rFonts w:hint="default"/>
      </w:rPr>
    </w:lvl>
    <w:lvl w:ilvl="4">
      <w:start w:val="1"/>
      <w:numFmt w:val="decimal"/>
      <w:lvlText w:val="%1.%2.%3.%4.%5"/>
      <w:lvlJc w:val="left"/>
      <w:pPr>
        <w:ind w:left="1500" w:hanging="1080"/>
      </w:pPr>
      <w:rPr>
        <w:rFonts w:hint="default"/>
      </w:rPr>
    </w:lvl>
    <w:lvl w:ilvl="5">
      <w:start w:val="1"/>
      <w:numFmt w:val="decimal"/>
      <w:lvlText w:val="%1.%2.%3.%4.%5.%6"/>
      <w:lvlJc w:val="left"/>
      <w:pPr>
        <w:ind w:left="1965" w:hanging="1440"/>
      </w:pPr>
      <w:rPr>
        <w:rFonts w:hint="default"/>
      </w:rPr>
    </w:lvl>
    <w:lvl w:ilvl="6">
      <w:start w:val="1"/>
      <w:numFmt w:val="decimal"/>
      <w:lvlText w:val="%1.%2.%3.%4.%5.%6.%7"/>
      <w:lvlJc w:val="left"/>
      <w:pPr>
        <w:ind w:left="2070" w:hanging="1440"/>
      </w:pPr>
      <w:rPr>
        <w:rFonts w:hint="default"/>
      </w:rPr>
    </w:lvl>
    <w:lvl w:ilvl="7">
      <w:start w:val="1"/>
      <w:numFmt w:val="decimal"/>
      <w:lvlText w:val="%1.%2.%3.%4.%5.%6.%7.%8"/>
      <w:lvlJc w:val="left"/>
      <w:pPr>
        <w:ind w:left="2535" w:hanging="1800"/>
      </w:pPr>
      <w:rPr>
        <w:rFonts w:hint="default"/>
      </w:rPr>
    </w:lvl>
    <w:lvl w:ilvl="8">
      <w:start w:val="1"/>
      <w:numFmt w:val="decimal"/>
      <w:lvlText w:val="%1.%2.%3.%4.%5.%6.%7.%8.%9"/>
      <w:lvlJc w:val="left"/>
      <w:pPr>
        <w:ind w:left="3000" w:hanging="2160"/>
      </w:pPr>
      <w:rPr>
        <w:rFonts w:hint="default"/>
      </w:rPr>
    </w:lvl>
  </w:abstractNum>
  <w:abstractNum w:abstractNumId="11">
    <w:nsid w:val="1D975A8F"/>
    <w:multiLevelType w:val="hybridMultilevel"/>
    <w:tmpl w:val="BE80E0BA"/>
    <w:lvl w:ilvl="0" w:tplc="C9985C84">
      <w:numFmt w:val="bullet"/>
      <w:lvlText w:val=""/>
      <w:lvlJc w:val="left"/>
      <w:pPr>
        <w:ind w:left="331" w:hanging="228"/>
      </w:pPr>
      <w:rPr>
        <w:rFonts w:ascii="Symbol" w:eastAsia="Symbol" w:hAnsi="Symbol" w:cs="Symbol" w:hint="default"/>
        <w:w w:val="100"/>
        <w:sz w:val="22"/>
        <w:szCs w:val="22"/>
      </w:rPr>
    </w:lvl>
    <w:lvl w:ilvl="1" w:tplc="BBF65B06">
      <w:numFmt w:val="bullet"/>
      <w:lvlText w:val="•"/>
      <w:lvlJc w:val="left"/>
      <w:pPr>
        <w:ind w:left="1206" w:hanging="228"/>
      </w:pPr>
      <w:rPr>
        <w:rFonts w:hint="default"/>
      </w:rPr>
    </w:lvl>
    <w:lvl w:ilvl="2" w:tplc="71287246">
      <w:numFmt w:val="bullet"/>
      <w:lvlText w:val="•"/>
      <w:lvlJc w:val="left"/>
      <w:pPr>
        <w:ind w:left="2073" w:hanging="228"/>
      </w:pPr>
      <w:rPr>
        <w:rFonts w:hint="default"/>
      </w:rPr>
    </w:lvl>
    <w:lvl w:ilvl="3" w:tplc="4AE82C92">
      <w:numFmt w:val="bullet"/>
      <w:lvlText w:val="•"/>
      <w:lvlJc w:val="left"/>
      <w:pPr>
        <w:ind w:left="2940" w:hanging="228"/>
      </w:pPr>
      <w:rPr>
        <w:rFonts w:hint="default"/>
      </w:rPr>
    </w:lvl>
    <w:lvl w:ilvl="4" w:tplc="2E3C1ACC">
      <w:numFmt w:val="bullet"/>
      <w:lvlText w:val="•"/>
      <w:lvlJc w:val="left"/>
      <w:pPr>
        <w:ind w:left="3806" w:hanging="228"/>
      </w:pPr>
      <w:rPr>
        <w:rFonts w:hint="default"/>
      </w:rPr>
    </w:lvl>
    <w:lvl w:ilvl="5" w:tplc="6B0288FC">
      <w:numFmt w:val="bullet"/>
      <w:lvlText w:val="•"/>
      <w:lvlJc w:val="left"/>
      <w:pPr>
        <w:ind w:left="4673" w:hanging="228"/>
      </w:pPr>
      <w:rPr>
        <w:rFonts w:hint="default"/>
      </w:rPr>
    </w:lvl>
    <w:lvl w:ilvl="6" w:tplc="9E44315A">
      <w:numFmt w:val="bullet"/>
      <w:lvlText w:val="•"/>
      <w:lvlJc w:val="left"/>
      <w:pPr>
        <w:ind w:left="5540" w:hanging="228"/>
      </w:pPr>
      <w:rPr>
        <w:rFonts w:hint="default"/>
      </w:rPr>
    </w:lvl>
    <w:lvl w:ilvl="7" w:tplc="B7AA8E4E">
      <w:numFmt w:val="bullet"/>
      <w:lvlText w:val="•"/>
      <w:lvlJc w:val="left"/>
      <w:pPr>
        <w:ind w:left="6407" w:hanging="228"/>
      </w:pPr>
      <w:rPr>
        <w:rFonts w:hint="default"/>
      </w:rPr>
    </w:lvl>
    <w:lvl w:ilvl="8" w:tplc="C21C36BE">
      <w:numFmt w:val="bullet"/>
      <w:lvlText w:val="•"/>
      <w:lvlJc w:val="left"/>
      <w:pPr>
        <w:ind w:left="7273" w:hanging="228"/>
      </w:pPr>
      <w:rPr>
        <w:rFonts w:hint="default"/>
      </w:rPr>
    </w:lvl>
  </w:abstractNum>
  <w:abstractNum w:abstractNumId="12">
    <w:nsid w:val="1E491FDE"/>
    <w:multiLevelType w:val="hybridMultilevel"/>
    <w:tmpl w:val="6EBEECF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1FDB3F87"/>
    <w:multiLevelType w:val="hybridMultilevel"/>
    <w:tmpl w:val="FC445392"/>
    <w:lvl w:ilvl="0" w:tplc="57BA0F5C">
      <w:start w:val="1"/>
      <w:numFmt w:val="decimal"/>
      <w:lvlText w:val="%1."/>
      <w:lvlJc w:val="left"/>
      <w:pPr>
        <w:ind w:left="786" w:hanging="360"/>
      </w:pPr>
      <w:rPr>
        <w:rFonts w:hint="default"/>
        <w:b/>
        <w:color w:val="auto"/>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4">
    <w:nsid w:val="24AC1F06"/>
    <w:multiLevelType w:val="hybridMultilevel"/>
    <w:tmpl w:val="E0B668B4"/>
    <w:lvl w:ilvl="0" w:tplc="2326DD4E">
      <w:start w:val="1"/>
      <w:numFmt w:val="bullet"/>
      <w:lvlText w:val="-"/>
      <w:lvlJc w:val="left"/>
      <w:pPr>
        <w:ind w:left="720" w:hanging="360"/>
      </w:pPr>
      <w:rPr>
        <w:rFonts w:ascii="Courier New" w:hAnsi="Courier New"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2B18640D"/>
    <w:multiLevelType w:val="hybridMultilevel"/>
    <w:tmpl w:val="4FA4A5F4"/>
    <w:lvl w:ilvl="0" w:tplc="BFFEF1B4">
      <w:start w:val="1"/>
      <w:numFmt w:val="decimal"/>
      <w:lvlText w:val="%1."/>
      <w:lvlJc w:val="left"/>
      <w:pPr>
        <w:ind w:left="720" w:hanging="360"/>
      </w:pPr>
      <w:rPr>
        <w:rFonts w:hint="default"/>
        <w:b/>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2B1907E6"/>
    <w:multiLevelType w:val="hybridMultilevel"/>
    <w:tmpl w:val="6FA0D380"/>
    <w:lvl w:ilvl="0" w:tplc="2326DD4E">
      <w:start w:val="1"/>
      <w:numFmt w:val="bullet"/>
      <w:lvlText w:val="-"/>
      <w:lvlJc w:val="left"/>
      <w:pPr>
        <w:ind w:left="720" w:hanging="360"/>
      </w:pPr>
      <w:rPr>
        <w:rFonts w:ascii="Courier New" w:hAnsi="Courier New" w:hint="default"/>
        <w:b/>
        <w:color w:val="385623"/>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2FC6697E"/>
    <w:multiLevelType w:val="hybridMultilevel"/>
    <w:tmpl w:val="755022E4"/>
    <w:lvl w:ilvl="0" w:tplc="5E487426">
      <w:start w:val="8"/>
      <w:numFmt w:val="bullet"/>
      <w:lvlText w:val="-"/>
      <w:lvlJc w:val="left"/>
      <w:pPr>
        <w:ind w:left="467" w:hanging="360"/>
      </w:pPr>
      <w:rPr>
        <w:rFonts w:ascii="Trebuchet MS" w:eastAsiaTheme="minorEastAsia" w:hAnsi="Trebuchet MS" w:cs="Trebuchet MS" w:hint="default"/>
      </w:rPr>
    </w:lvl>
    <w:lvl w:ilvl="1" w:tplc="04090003" w:tentative="1">
      <w:start w:val="1"/>
      <w:numFmt w:val="bullet"/>
      <w:lvlText w:val="o"/>
      <w:lvlJc w:val="left"/>
      <w:pPr>
        <w:ind w:left="1187" w:hanging="360"/>
      </w:pPr>
      <w:rPr>
        <w:rFonts w:ascii="Courier New" w:hAnsi="Courier New" w:cs="Courier New" w:hint="default"/>
      </w:rPr>
    </w:lvl>
    <w:lvl w:ilvl="2" w:tplc="04090005" w:tentative="1">
      <w:start w:val="1"/>
      <w:numFmt w:val="bullet"/>
      <w:lvlText w:val=""/>
      <w:lvlJc w:val="left"/>
      <w:pPr>
        <w:ind w:left="1907" w:hanging="360"/>
      </w:pPr>
      <w:rPr>
        <w:rFonts w:ascii="Wingdings" w:hAnsi="Wingdings" w:hint="default"/>
      </w:rPr>
    </w:lvl>
    <w:lvl w:ilvl="3" w:tplc="04090001" w:tentative="1">
      <w:start w:val="1"/>
      <w:numFmt w:val="bullet"/>
      <w:lvlText w:val=""/>
      <w:lvlJc w:val="left"/>
      <w:pPr>
        <w:ind w:left="2627" w:hanging="360"/>
      </w:pPr>
      <w:rPr>
        <w:rFonts w:ascii="Symbol" w:hAnsi="Symbol" w:hint="default"/>
      </w:rPr>
    </w:lvl>
    <w:lvl w:ilvl="4" w:tplc="04090003" w:tentative="1">
      <w:start w:val="1"/>
      <w:numFmt w:val="bullet"/>
      <w:lvlText w:val="o"/>
      <w:lvlJc w:val="left"/>
      <w:pPr>
        <w:ind w:left="3347" w:hanging="360"/>
      </w:pPr>
      <w:rPr>
        <w:rFonts w:ascii="Courier New" w:hAnsi="Courier New" w:cs="Courier New" w:hint="default"/>
      </w:rPr>
    </w:lvl>
    <w:lvl w:ilvl="5" w:tplc="04090005" w:tentative="1">
      <w:start w:val="1"/>
      <w:numFmt w:val="bullet"/>
      <w:lvlText w:val=""/>
      <w:lvlJc w:val="left"/>
      <w:pPr>
        <w:ind w:left="4067" w:hanging="360"/>
      </w:pPr>
      <w:rPr>
        <w:rFonts w:ascii="Wingdings" w:hAnsi="Wingdings" w:hint="default"/>
      </w:rPr>
    </w:lvl>
    <w:lvl w:ilvl="6" w:tplc="04090001" w:tentative="1">
      <w:start w:val="1"/>
      <w:numFmt w:val="bullet"/>
      <w:lvlText w:val=""/>
      <w:lvlJc w:val="left"/>
      <w:pPr>
        <w:ind w:left="4787" w:hanging="360"/>
      </w:pPr>
      <w:rPr>
        <w:rFonts w:ascii="Symbol" w:hAnsi="Symbol" w:hint="default"/>
      </w:rPr>
    </w:lvl>
    <w:lvl w:ilvl="7" w:tplc="04090003" w:tentative="1">
      <w:start w:val="1"/>
      <w:numFmt w:val="bullet"/>
      <w:lvlText w:val="o"/>
      <w:lvlJc w:val="left"/>
      <w:pPr>
        <w:ind w:left="5507" w:hanging="360"/>
      </w:pPr>
      <w:rPr>
        <w:rFonts w:ascii="Courier New" w:hAnsi="Courier New" w:cs="Courier New" w:hint="default"/>
      </w:rPr>
    </w:lvl>
    <w:lvl w:ilvl="8" w:tplc="04090005" w:tentative="1">
      <w:start w:val="1"/>
      <w:numFmt w:val="bullet"/>
      <w:lvlText w:val=""/>
      <w:lvlJc w:val="left"/>
      <w:pPr>
        <w:ind w:left="6227" w:hanging="360"/>
      </w:pPr>
      <w:rPr>
        <w:rFonts w:ascii="Wingdings" w:hAnsi="Wingdings" w:hint="default"/>
      </w:rPr>
    </w:lvl>
  </w:abstractNum>
  <w:abstractNum w:abstractNumId="18">
    <w:nsid w:val="31EA2BA6"/>
    <w:multiLevelType w:val="multilevel"/>
    <w:tmpl w:val="574E9BD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9">
    <w:nsid w:val="326209D8"/>
    <w:multiLevelType w:val="hybridMultilevel"/>
    <w:tmpl w:val="B2284986"/>
    <w:lvl w:ilvl="0" w:tplc="0B46E7A2">
      <w:start w:val="50"/>
      <w:numFmt w:val="bullet"/>
      <w:lvlText w:val="•"/>
      <w:lvlJc w:val="left"/>
      <w:pPr>
        <w:ind w:left="2539" w:hanging="705"/>
      </w:pPr>
      <w:rPr>
        <w:rFonts w:ascii="Trebuchet MS" w:eastAsia="Times New Roman" w:hAnsi="Trebuchet MS" w:cs="Times New Roman" w:hint="default"/>
      </w:rPr>
    </w:lvl>
    <w:lvl w:ilvl="1" w:tplc="0B46E7A2">
      <w:start w:val="50"/>
      <w:numFmt w:val="bullet"/>
      <w:lvlText w:val="•"/>
      <w:lvlJc w:val="left"/>
      <w:pPr>
        <w:ind w:left="2194" w:hanging="360"/>
      </w:pPr>
      <w:rPr>
        <w:rFonts w:ascii="Trebuchet MS" w:eastAsia="Times New Roman" w:hAnsi="Trebuchet MS" w:cs="Times New Roman" w:hint="default"/>
      </w:rPr>
    </w:lvl>
    <w:lvl w:ilvl="2" w:tplc="04180005" w:tentative="1">
      <w:start w:val="1"/>
      <w:numFmt w:val="bullet"/>
      <w:lvlText w:val=""/>
      <w:lvlJc w:val="left"/>
      <w:pPr>
        <w:ind w:left="2914" w:hanging="360"/>
      </w:pPr>
      <w:rPr>
        <w:rFonts w:ascii="Wingdings" w:hAnsi="Wingdings" w:hint="default"/>
      </w:rPr>
    </w:lvl>
    <w:lvl w:ilvl="3" w:tplc="04180001" w:tentative="1">
      <w:start w:val="1"/>
      <w:numFmt w:val="bullet"/>
      <w:lvlText w:val=""/>
      <w:lvlJc w:val="left"/>
      <w:pPr>
        <w:ind w:left="3634" w:hanging="360"/>
      </w:pPr>
      <w:rPr>
        <w:rFonts w:ascii="Symbol" w:hAnsi="Symbol" w:hint="default"/>
      </w:rPr>
    </w:lvl>
    <w:lvl w:ilvl="4" w:tplc="04180003" w:tentative="1">
      <w:start w:val="1"/>
      <w:numFmt w:val="bullet"/>
      <w:lvlText w:val="o"/>
      <w:lvlJc w:val="left"/>
      <w:pPr>
        <w:ind w:left="4354" w:hanging="360"/>
      </w:pPr>
      <w:rPr>
        <w:rFonts w:ascii="Courier New" w:hAnsi="Courier New" w:cs="Courier New" w:hint="default"/>
      </w:rPr>
    </w:lvl>
    <w:lvl w:ilvl="5" w:tplc="04180005" w:tentative="1">
      <w:start w:val="1"/>
      <w:numFmt w:val="bullet"/>
      <w:lvlText w:val=""/>
      <w:lvlJc w:val="left"/>
      <w:pPr>
        <w:ind w:left="5074" w:hanging="360"/>
      </w:pPr>
      <w:rPr>
        <w:rFonts w:ascii="Wingdings" w:hAnsi="Wingdings" w:hint="default"/>
      </w:rPr>
    </w:lvl>
    <w:lvl w:ilvl="6" w:tplc="04180001" w:tentative="1">
      <w:start w:val="1"/>
      <w:numFmt w:val="bullet"/>
      <w:lvlText w:val=""/>
      <w:lvlJc w:val="left"/>
      <w:pPr>
        <w:ind w:left="5794" w:hanging="360"/>
      </w:pPr>
      <w:rPr>
        <w:rFonts w:ascii="Symbol" w:hAnsi="Symbol" w:hint="default"/>
      </w:rPr>
    </w:lvl>
    <w:lvl w:ilvl="7" w:tplc="04180003" w:tentative="1">
      <w:start w:val="1"/>
      <w:numFmt w:val="bullet"/>
      <w:lvlText w:val="o"/>
      <w:lvlJc w:val="left"/>
      <w:pPr>
        <w:ind w:left="6514" w:hanging="360"/>
      </w:pPr>
      <w:rPr>
        <w:rFonts w:ascii="Courier New" w:hAnsi="Courier New" w:cs="Courier New" w:hint="default"/>
      </w:rPr>
    </w:lvl>
    <w:lvl w:ilvl="8" w:tplc="04180005" w:tentative="1">
      <w:start w:val="1"/>
      <w:numFmt w:val="bullet"/>
      <w:lvlText w:val=""/>
      <w:lvlJc w:val="left"/>
      <w:pPr>
        <w:ind w:left="7234" w:hanging="360"/>
      </w:pPr>
      <w:rPr>
        <w:rFonts w:ascii="Wingdings" w:hAnsi="Wingdings" w:hint="default"/>
      </w:rPr>
    </w:lvl>
  </w:abstractNum>
  <w:abstractNum w:abstractNumId="20">
    <w:nsid w:val="367D0A59"/>
    <w:multiLevelType w:val="hybridMultilevel"/>
    <w:tmpl w:val="3BCC8E82"/>
    <w:lvl w:ilvl="0" w:tplc="2326DD4E">
      <w:start w:val="1"/>
      <w:numFmt w:val="bullet"/>
      <w:lvlText w:val="-"/>
      <w:lvlJc w:val="left"/>
      <w:pPr>
        <w:ind w:left="720" w:hanging="360"/>
      </w:pPr>
      <w:rPr>
        <w:rFonts w:ascii="Courier New" w:hAnsi="Courier New"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386549D7"/>
    <w:multiLevelType w:val="hybridMultilevel"/>
    <w:tmpl w:val="B5D659D0"/>
    <w:lvl w:ilvl="0" w:tplc="E578C9D4">
      <w:start w:val="1"/>
      <w:numFmt w:val="bullet"/>
      <w:lvlText w:val="-"/>
      <w:lvlJc w:val="left"/>
      <w:pPr>
        <w:ind w:left="720" w:hanging="360"/>
      </w:pPr>
      <w:rPr>
        <w:rFonts w:ascii="Courier New" w:hAnsi="Courier New" w:hint="default"/>
        <w:b/>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387B0FE1"/>
    <w:multiLevelType w:val="hybridMultilevel"/>
    <w:tmpl w:val="A00686B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3A131CEC"/>
    <w:multiLevelType w:val="multilevel"/>
    <w:tmpl w:val="A27CE9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nsid w:val="3A8B173F"/>
    <w:multiLevelType w:val="hybridMultilevel"/>
    <w:tmpl w:val="636828C0"/>
    <w:lvl w:ilvl="0" w:tplc="D79E819A">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E58786A"/>
    <w:multiLevelType w:val="hybridMultilevel"/>
    <w:tmpl w:val="A940A478"/>
    <w:lvl w:ilvl="0" w:tplc="04180001">
      <w:start w:val="1"/>
      <w:numFmt w:val="bullet"/>
      <w:lvlText w:val=""/>
      <w:lvlJc w:val="left"/>
      <w:pPr>
        <w:ind w:left="754" w:hanging="360"/>
      </w:pPr>
      <w:rPr>
        <w:rFonts w:ascii="Symbol" w:hAnsi="Symbol" w:hint="default"/>
      </w:rPr>
    </w:lvl>
    <w:lvl w:ilvl="1" w:tplc="04180003" w:tentative="1">
      <w:start w:val="1"/>
      <w:numFmt w:val="bullet"/>
      <w:lvlText w:val="o"/>
      <w:lvlJc w:val="left"/>
      <w:pPr>
        <w:ind w:left="1474" w:hanging="360"/>
      </w:pPr>
      <w:rPr>
        <w:rFonts w:ascii="Courier New" w:hAnsi="Courier New" w:cs="Courier New" w:hint="default"/>
      </w:rPr>
    </w:lvl>
    <w:lvl w:ilvl="2" w:tplc="04180005" w:tentative="1">
      <w:start w:val="1"/>
      <w:numFmt w:val="bullet"/>
      <w:lvlText w:val=""/>
      <w:lvlJc w:val="left"/>
      <w:pPr>
        <w:ind w:left="2194" w:hanging="360"/>
      </w:pPr>
      <w:rPr>
        <w:rFonts w:ascii="Wingdings" w:hAnsi="Wingdings" w:hint="default"/>
      </w:rPr>
    </w:lvl>
    <w:lvl w:ilvl="3" w:tplc="04180001" w:tentative="1">
      <w:start w:val="1"/>
      <w:numFmt w:val="bullet"/>
      <w:lvlText w:val=""/>
      <w:lvlJc w:val="left"/>
      <w:pPr>
        <w:ind w:left="2914" w:hanging="360"/>
      </w:pPr>
      <w:rPr>
        <w:rFonts w:ascii="Symbol" w:hAnsi="Symbol" w:hint="default"/>
      </w:rPr>
    </w:lvl>
    <w:lvl w:ilvl="4" w:tplc="04180003" w:tentative="1">
      <w:start w:val="1"/>
      <w:numFmt w:val="bullet"/>
      <w:lvlText w:val="o"/>
      <w:lvlJc w:val="left"/>
      <w:pPr>
        <w:ind w:left="3634" w:hanging="360"/>
      </w:pPr>
      <w:rPr>
        <w:rFonts w:ascii="Courier New" w:hAnsi="Courier New" w:cs="Courier New" w:hint="default"/>
      </w:rPr>
    </w:lvl>
    <w:lvl w:ilvl="5" w:tplc="04180005" w:tentative="1">
      <w:start w:val="1"/>
      <w:numFmt w:val="bullet"/>
      <w:lvlText w:val=""/>
      <w:lvlJc w:val="left"/>
      <w:pPr>
        <w:ind w:left="4354" w:hanging="360"/>
      </w:pPr>
      <w:rPr>
        <w:rFonts w:ascii="Wingdings" w:hAnsi="Wingdings" w:hint="default"/>
      </w:rPr>
    </w:lvl>
    <w:lvl w:ilvl="6" w:tplc="04180001" w:tentative="1">
      <w:start w:val="1"/>
      <w:numFmt w:val="bullet"/>
      <w:lvlText w:val=""/>
      <w:lvlJc w:val="left"/>
      <w:pPr>
        <w:ind w:left="5074" w:hanging="360"/>
      </w:pPr>
      <w:rPr>
        <w:rFonts w:ascii="Symbol" w:hAnsi="Symbol" w:hint="default"/>
      </w:rPr>
    </w:lvl>
    <w:lvl w:ilvl="7" w:tplc="04180003" w:tentative="1">
      <w:start w:val="1"/>
      <w:numFmt w:val="bullet"/>
      <w:lvlText w:val="o"/>
      <w:lvlJc w:val="left"/>
      <w:pPr>
        <w:ind w:left="5794" w:hanging="360"/>
      </w:pPr>
      <w:rPr>
        <w:rFonts w:ascii="Courier New" w:hAnsi="Courier New" w:cs="Courier New" w:hint="default"/>
      </w:rPr>
    </w:lvl>
    <w:lvl w:ilvl="8" w:tplc="04180005" w:tentative="1">
      <w:start w:val="1"/>
      <w:numFmt w:val="bullet"/>
      <w:lvlText w:val=""/>
      <w:lvlJc w:val="left"/>
      <w:pPr>
        <w:ind w:left="6514" w:hanging="360"/>
      </w:pPr>
      <w:rPr>
        <w:rFonts w:ascii="Wingdings" w:hAnsi="Wingdings" w:hint="default"/>
      </w:rPr>
    </w:lvl>
  </w:abstractNum>
  <w:abstractNum w:abstractNumId="26">
    <w:nsid w:val="3EDC4D60"/>
    <w:multiLevelType w:val="hybridMultilevel"/>
    <w:tmpl w:val="3A84392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408168E3"/>
    <w:multiLevelType w:val="hybridMultilevel"/>
    <w:tmpl w:val="2682C2B4"/>
    <w:lvl w:ilvl="0" w:tplc="04180001">
      <w:start w:val="1"/>
      <w:numFmt w:val="bullet"/>
      <w:lvlText w:val=""/>
      <w:lvlJc w:val="left"/>
      <w:pPr>
        <w:ind w:left="1038" w:hanging="360"/>
      </w:pPr>
      <w:rPr>
        <w:rFonts w:ascii="Symbol" w:hAnsi="Symbol" w:hint="default"/>
      </w:rPr>
    </w:lvl>
    <w:lvl w:ilvl="1" w:tplc="04180003" w:tentative="1">
      <w:start w:val="1"/>
      <w:numFmt w:val="bullet"/>
      <w:lvlText w:val="o"/>
      <w:lvlJc w:val="left"/>
      <w:pPr>
        <w:ind w:left="1758" w:hanging="360"/>
      </w:pPr>
      <w:rPr>
        <w:rFonts w:ascii="Courier New" w:hAnsi="Courier New" w:cs="Courier New" w:hint="default"/>
      </w:rPr>
    </w:lvl>
    <w:lvl w:ilvl="2" w:tplc="04180005" w:tentative="1">
      <w:start w:val="1"/>
      <w:numFmt w:val="bullet"/>
      <w:lvlText w:val=""/>
      <w:lvlJc w:val="left"/>
      <w:pPr>
        <w:ind w:left="2478" w:hanging="360"/>
      </w:pPr>
      <w:rPr>
        <w:rFonts w:ascii="Wingdings" w:hAnsi="Wingdings" w:hint="default"/>
      </w:rPr>
    </w:lvl>
    <w:lvl w:ilvl="3" w:tplc="04180001" w:tentative="1">
      <w:start w:val="1"/>
      <w:numFmt w:val="bullet"/>
      <w:lvlText w:val=""/>
      <w:lvlJc w:val="left"/>
      <w:pPr>
        <w:ind w:left="3198" w:hanging="360"/>
      </w:pPr>
      <w:rPr>
        <w:rFonts w:ascii="Symbol" w:hAnsi="Symbol" w:hint="default"/>
      </w:rPr>
    </w:lvl>
    <w:lvl w:ilvl="4" w:tplc="04180003" w:tentative="1">
      <w:start w:val="1"/>
      <w:numFmt w:val="bullet"/>
      <w:lvlText w:val="o"/>
      <w:lvlJc w:val="left"/>
      <w:pPr>
        <w:ind w:left="3918" w:hanging="360"/>
      </w:pPr>
      <w:rPr>
        <w:rFonts w:ascii="Courier New" w:hAnsi="Courier New" w:cs="Courier New" w:hint="default"/>
      </w:rPr>
    </w:lvl>
    <w:lvl w:ilvl="5" w:tplc="04180005" w:tentative="1">
      <w:start w:val="1"/>
      <w:numFmt w:val="bullet"/>
      <w:lvlText w:val=""/>
      <w:lvlJc w:val="left"/>
      <w:pPr>
        <w:ind w:left="4638" w:hanging="360"/>
      </w:pPr>
      <w:rPr>
        <w:rFonts w:ascii="Wingdings" w:hAnsi="Wingdings" w:hint="default"/>
      </w:rPr>
    </w:lvl>
    <w:lvl w:ilvl="6" w:tplc="04180001" w:tentative="1">
      <w:start w:val="1"/>
      <w:numFmt w:val="bullet"/>
      <w:lvlText w:val=""/>
      <w:lvlJc w:val="left"/>
      <w:pPr>
        <w:ind w:left="5358" w:hanging="360"/>
      </w:pPr>
      <w:rPr>
        <w:rFonts w:ascii="Symbol" w:hAnsi="Symbol" w:hint="default"/>
      </w:rPr>
    </w:lvl>
    <w:lvl w:ilvl="7" w:tplc="04180003" w:tentative="1">
      <w:start w:val="1"/>
      <w:numFmt w:val="bullet"/>
      <w:lvlText w:val="o"/>
      <w:lvlJc w:val="left"/>
      <w:pPr>
        <w:ind w:left="6078" w:hanging="360"/>
      </w:pPr>
      <w:rPr>
        <w:rFonts w:ascii="Courier New" w:hAnsi="Courier New" w:cs="Courier New" w:hint="default"/>
      </w:rPr>
    </w:lvl>
    <w:lvl w:ilvl="8" w:tplc="04180005" w:tentative="1">
      <w:start w:val="1"/>
      <w:numFmt w:val="bullet"/>
      <w:lvlText w:val=""/>
      <w:lvlJc w:val="left"/>
      <w:pPr>
        <w:ind w:left="6798" w:hanging="360"/>
      </w:pPr>
      <w:rPr>
        <w:rFonts w:ascii="Wingdings" w:hAnsi="Wingdings" w:hint="default"/>
      </w:rPr>
    </w:lvl>
  </w:abstractNum>
  <w:abstractNum w:abstractNumId="28">
    <w:nsid w:val="42AC12E7"/>
    <w:multiLevelType w:val="hybridMultilevel"/>
    <w:tmpl w:val="E836E386"/>
    <w:lvl w:ilvl="0" w:tplc="04180001">
      <w:start w:val="1"/>
      <w:numFmt w:val="bullet"/>
      <w:lvlText w:val=""/>
      <w:lvlJc w:val="left"/>
      <w:pPr>
        <w:ind w:left="785" w:hanging="360"/>
      </w:pPr>
      <w:rPr>
        <w:rFonts w:ascii="Symbol" w:hAnsi="Symbol" w:hint="default"/>
      </w:rPr>
    </w:lvl>
    <w:lvl w:ilvl="1" w:tplc="3E3AB064">
      <w:numFmt w:val="bullet"/>
      <w:lvlText w:val="-"/>
      <w:lvlJc w:val="left"/>
      <w:pPr>
        <w:ind w:left="1775" w:hanging="630"/>
      </w:pPr>
      <w:rPr>
        <w:rFonts w:ascii="Trebuchet MS" w:eastAsia="Times New Roman" w:hAnsi="Trebuchet MS" w:cs="Times New Roman" w:hint="default"/>
      </w:rPr>
    </w:lvl>
    <w:lvl w:ilvl="2" w:tplc="04180005" w:tentative="1">
      <w:start w:val="1"/>
      <w:numFmt w:val="bullet"/>
      <w:lvlText w:val=""/>
      <w:lvlJc w:val="left"/>
      <w:pPr>
        <w:ind w:left="2225" w:hanging="360"/>
      </w:pPr>
      <w:rPr>
        <w:rFonts w:ascii="Wingdings" w:hAnsi="Wingdings" w:hint="default"/>
      </w:rPr>
    </w:lvl>
    <w:lvl w:ilvl="3" w:tplc="04180001" w:tentative="1">
      <w:start w:val="1"/>
      <w:numFmt w:val="bullet"/>
      <w:lvlText w:val=""/>
      <w:lvlJc w:val="left"/>
      <w:pPr>
        <w:ind w:left="2945" w:hanging="360"/>
      </w:pPr>
      <w:rPr>
        <w:rFonts w:ascii="Symbol" w:hAnsi="Symbol" w:hint="default"/>
      </w:rPr>
    </w:lvl>
    <w:lvl w:ilvl="4" w:tplc="04180003" w:tentative="1">
      <w:start w:val="1"/>
      <w:numFmt w:val="bullet"/>
      <w:lvlText w:val="o"/>
      <w:lvlJc w:val="left"/>
      <w:pPr>
        <w:ind w:left="3665" w:hanging="360"/>
      </w:pPr>
      <w:rPr>
        <w:rFonts w:ascii="Courier New" w:hAnsi="Courier New" w:cs="Courier New" w:hint="default"/>
      </w:rPr>
    </w:lvl>
    <w:lvl w:ilvl="5" w:tplc="04180005" w:tentative="1">
      <w:start w:val="1"/>
      <w:numFmt w:val="bullet"/>
      <w:lvlText w:val=""/>
      <w:lvlJc w:val="left"/>
      <w:pPr>
        <w:ind w:left="4385" w:hanging="360"/>
      </w:pPr>
      <w:rPr>
        <w:rFonts w:ascii="Wingdings" w:hAnsi="Wingdings" w:hint="default"/>
      </w:rPr>
    </w:lvl>
    <w:lvl w:ilvl="6" w:tplc="04180001" w:tentative="1">
      <w:start w:val="1"/>
      <w:numFmt w:val="bullet"/>
      <w:lvlText w:val=""/>
      <w:lvlJc w:val="left"/>
      <w:pPr>
        <w:ind w:left="5105" w:hanging="360"/>
      </w:pPr>
      <w:rPr>
        <w:rFonts w:ascii="Symbol" w:hAnsi="Symbol" w:hint="default"/>
      </w:rPr>
    </w:lvl>
    <w:lvl w:ilvl="7" w:tplc="04180003" w:tentative="1">
      <w:start w:val="1"/>
      <w:numFmt w:val="bullet"/>
      <w:lvlText w:val="o"/>
      <w:lvlJc w:val="left"/>
      <w:pPr>
        <w:ind w:left="5825" w:hanging="360"/>
      </w:pPr>
      <w:rPr>
        <w:rFonts w:ascii="Courier New" w:hAnsi="Courier New" w:cs="Courier New" w:hint="default"/>
      </w:rPr>
    </w:lvl>
    <w:lvl w:ilvl="8" w:tplc="04180005" w:tentative="1">
      <w:start w:val="1"/>
      <w:numFmt w:val="bullet"/>
      <w:lvlText w:val=""/>
      <w:lvlJc w:val="left"/>
      <w:pPr>
        <w:ind w:left="6545" w:hanging="360"/>
      </w:pPr>
      <w:rPr>
        <w:rFonts w:ascii="Wingdings" w:hAnsi="Wingdings" w:hint="default"/>
      </w:rPr>
    </w:lvl>
  </w:abstractNum>
  <w:abstractNum w:abstractNumId="29">
    <w:nsid w:val="48E4076F"/>
    <w:multiLevelType w:val="hybridMultilevel"/>
    <w:tmpl w:val="BEDA6D2A"/>
    <w:lvl w:ilvl="0" w:tplc="4B4E5216">
      <w:start w:val="1"/>
      <w:numFmt w:val="decimal"/>
      <w:lvlText w:val="%1."/>
      <w:lvlJc w:val="left"/>
      <w:pPr>
        <w:ind w:left="720" w:hanging="360"/>
      </w:pPr>
      <w:rPr>
        <w:rFonts w:hint="default"/>
        <w:b/>
        <w:i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nsid w:val="49BF63E3"/>
    <w:multiLevelType w:val="hybridMultilevel"/>
    <w:tmpl w:val="9BE4F1A4"/>
    <w:lvl w:ilvl="0" w:tplc="2326DD4E">
      <w:start w:val="1"/>
      <w:numFmt w:val="bullet"/>
      <w:lvlText w:val="-"/>
      <w:lvlJc w:val="left"/>
      <w:pPr>
        <w:ind w:left="720" w:hanging="360"/>
      </w:pPr>
      <w:rPr>
        <w:rFonts w:ascii="Courier New" w:hAnsi="Courier New"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nsid w:val="4C8000C3"/>
    <w:multiLevelType w:val="hybridMultilevel"/>
    <w:tmpl w:val="233AA930"/>
    <w:lvl w:ilvl="0" w:tplc="0B46E7A2">
      <w:start w:val="50"/>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nsid w:val="4CCC61B4"/>
    <w:multiLevelType w:val="hybridMultilevel"/>
    <w:tmpl w:val="1B722B8E"/>
    <w:lvl w:ilvl="0" w:tplc="2326DD4E">
      <w:start w:val="1"/>
      <w:numFmt w:val="bullet"/>
      <w:lvlText w:val="-"/>
      <w:lvlJc w:val="left"/>
      <w:pPr>
        <w:ind w:left="720" w:hanging="360"/>
      </w:pPr>
      <w:rPr>
        <w:rFonts w:ascii="Courier New" w:hAnsi="Courier New" w:hint="default"/>
        <w:b/>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nsid w:val="4CD9650C"/>
    <w:multiLevelType w:val="hybridMultilevel"/>
    <w:tmpl w:val="45D6B38A"/>
    <w:lvl w:ilvl="0" w:tplc="A26225B0">
      <w:start w:val="3"/>
      <w:numFmt w:val="bullet"/>
      <w:lvlText w:val="-"/>
      <w:lvlJc w:val="left"/>
      <w:pPr>
        <w:ind w:left="644" w:hanging="360"/>
      </w:pPr>
      <w:rPr>
        <w:rFonts w:ascii="Trebuchet MS" w:eastAsia="Calibri" w:hAnsi="Trebuchet MS" w:cs="Times New Roman"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34">
    <w:nsid w:val="4DD3523E"/>
    <w:multiLevelType w:val="hybridMultilevel"/>
    <w:tmpl w:val="7826BEBA"/>
    <w:lvl w:ilvl="0" w:tplc="04090001">
      <w:start w:val="1"/>
      <w:numFmt w:val="bullet"/>
      <w:lvlText w:val=""/>
      <w:lvlJc w:val="left"/>
      <w:pPr>
        <w:ind w:left="1144" w:hanging="360"/>
      </w:pPr>
      <w:rPr>
        <w:rFonts w:ascii="Symbol" w:hAnsi="Symbol" w:hint="default"/>
      </w:rPr>
    </w:lvl>
    <w:lvl w:ilvl="1" w:tplc="04090003" w:tentative="1">
      <w:start w:val="1"/>
      <w:numFmt w:val="bullet"/>
      <w:lvlText w:val="o"/>
      <w:lvlJc w:val="left"/>
      <w:pPr>
        <w:ind w:left="1864" w:hanging="360"/>
      </w:pPr>
      <w:rPr>
        <w:rFonts w:ascii="Courier New" w:hAnsi="Courier New" w:cs="Courier New" w:hint="default"/>
      </w:rPr>
    </w:lvl>
    <w:lvl w:ilvl="2" w:tplc="04090005" w:tentative="1">
      <w:start w:val="1"/>
      <w:numFmt w:val="bullet"/>
      <w:lvlText w:val=""/>
      <w:lvlJc w:val="left"/>
      <w:pPr>
        <w:ind w:left="2584" w:hanging="360"/>
      </w:pPr>
      <w:rPr>
        <w:rFonts w:ascii="Wingdings" w:hAnsi="Wingdings" w:hint="default"/>
      </w:rPr>
    </w:lvl>
    <w:lvl w:ilvl="3" w:tplc="04090001">
      <w:start w:val="1"/>
      <w:numFmt w:val="bullet"/>
      <w:lvlText w:val=""/>
      <w:lvlJc w:val="left"/>
      <w:pPr>
        <w:ind w:left="3304" w:hanging="360"/>
      </w:pPr>
      <w:rPr>
        <w:rFonts w:ascii="Symbol" w:hAnsi="Symbol" w:hint="default"/>
      </w:rPr>
    </w:lvl>
    <w:lvl w:ilvl="4" w:tplc="04090003" w:tentative="1">
      <w:start w:val="1"/>
      <w:numFmt w:val="bullet"/>
      <w:lvlText w:val="o"/>
      <w:lvlJc w:val="left"/>
      <w:pPr>
        <w:ind w:left="4024" w:hanging="360"/>
      </w:pPr>
      <w:rPr>
        <w:rFonts w:ascii="Courier New" w:hAnsi="Courier New" w:cs="Courier New" w:hint="default"/>
      </w:rPr>
    </w:lvl>
    <w:lvl w:ilvl="5" w:tplc="04090005" w:tentative="1">
      <w:start w:val="1"/>
      <w:numFmt w:val="bullet"/>
      <w:lvlText w:val=""/>
      <w:lvlJc w:val="left"/>
      <w:pPr>
        <w:ind w:left="4744" w:hanging="360"/>
      </w:pPr>
      <w:rPr>
        <w:rFonts w:ascii="Wingdings" w:hAnsi="Wingdings" w:hint="default"/>
      </w:rPr>
    </w:lvl>
    <w:lvl w:ilvl="6" w:tplc="04090001" w:tentative="1">
      <w:start w:val="1"/>
      <w:numFmt w:val="bullet"/>
      <w:lvlText w:val=""/>
      <w:lvlJc w:val="left"/>
      <w:pPr>
        <w:ind w:left="5464" w:hanging="360"/>
      </w:pPr>
      <w:rPr>
        <w:rFonts w:ascii="Symbol" w:hAnsi="Symbol" w:hint="default"/>
      </w:rPr>
    </w:lvl>
    <w:lvl w:ilvl="7" w:tplc="04090003" w:tentative="1">
      <w:start w:val="1"/>
      <w:numFmt w:val="bullet"/>
      <w:lvlText w:val="o"/>
      <w:lvlJc w:val="left"/>
      <w:pPr>
        <w:ind w:left="6184" w:hanging="360"/>
      </w:pPr>
      <w:rPr>
        <w:rFonts w:ascii="Courier New" w:hAnsi="Courier New" w:cs="Courier New" w:hint="default"/>
      </w:rPr>
    </w:lvl>
    <w:lvl w:ilvl="8" w:tplc="04090005" w:tentative="1">
      <w:start w:val="1"/>
      <w:numFmt w:val="bullet"/>
      <w:lvlText w:val=""/>
      <w:lvlJc w:val="left"/>
      <w:pPr>
        <w:ind w:left="6904" w:hanging="360"/>
      </w:pPr>
      <w:rPr>
        <w:rFonts w:ascii="Wingdings" w:hAnsi="Wingdings" w:hint="default"/>
      </w:rPr>
    </w:lvl>
  </w:abstractNum>
  <w:abstractNum w:abstractNumId="35">
    <w:nsid w:val="4EED1C18"/>
    <w:multiLevelType w:val="hybridMultilevel"/>
    <w:tmpl w:val="7952AB8E"/>
    <w:lvl w:ilvl="0" w:tplc="0B46E7A2">
      <w:start w:val="50"/>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nsid w:val="505175E0"/>
    <w:multiLevelType w:val="hybridMultilevel"/>
    <w:tmpl w:val="BE4CE1D6"/>
    <w:lvl w:ilvl="0" w:tplc="04180001">
      <w:start w:val="1"/>
      <w:numFmt w:val="bullet"/>
      <w:lvlText w:val=""/>
      <w:lvlJc w:val="left"/>
      <w:pPr>
        <w:ind w:left="1746" w:hanging="360"/>
      </w:pPr>
      <w:rPr>
        <w:rFonts w:ascii="Symbol" w:hAnsi="Symbol" w:hint="default"/>
      </w:rPr>
    </w:lvl>
    <w:lvl w:ilvl="1" w:tplc="04180003" w:tentative="1">
      <w:start w:val="1"/>
      <w:numFmt w:val="bullet"/>
      <w:lvlText w:val="o"/>
      <w:lvlJc w:val="left"/>
      <w:pPr>
        <w:ind w:left="2466" w:hanging="360"/>
      </w:pPr>
      <w:rPr>
        <w:rFonts w:ascii="Courier New" w:hAnsi="Courier New" w:cs="Courier New" w:hint="default"/>
      </w:rPr>
    </w:lvl>
    <w:lvl w:ilvl="2" w:tplc="04180005" w:tentative="1">
      <w:start w:val="1"/>
      <w:numFmt w:val="bullet"/>
      <w:lvlText w:val=""/>
      <w:lvlJc w:val="left"/>
      <w:pPr>
        <w:ind w:left="3186" w:hanging="360"/>
      </w:pPr>
      <w:rPr>
        <w:rFonts w:ascii="Wingdings" w:hAnsi="Wingdings" w:hint="default"/>
      </w:rPr>
    </w:lvl>
    <w:lvl w:ilvl="3" w:tplc="04180001" w:tentative="1">
      <w:start w:val="1"/>
      <w:numFmt w:val="bullet"/>
      <w:lvlText w:val=""/>
      <w:lvlJc w:val="left"/>
      <w:pPr>
        <w:ind w:left="3906" w:hanging="360"/>
      </w:pPr>
      <w:rPr>
        <w:rFonts w:ascii="Symbol" w:hAnsi="Symbol" w:hint="default"/>
      </w:rPr>
    </w:lvl>
    <w:lvl w:ilvl="4" w:tplc="04180003" w:tentative="1">
      <w:start w:val="1"/>
      <w:numFmt w:val="bullet"/>
      <w:lvlText w:val="o"/>
      <w:lvlJc w:val="left"/>
      <w:pPr>
        <w:ind w:left="4626" w:hanging="360"/>
      </w:pPr>
      <w:rPr>
        <w:rFonts w:ascii="Courier New" w:hAnsi="Courier New" w:cs="Courier New" w:hint="default"/>
      </w:rPr>
    </w:lvl>
    <w:lvl w:ilvl="5" w:tplc="04180005" w:tentative="1">
      <w:start w:val="1"/>
      <w:numFmt w:val="bullet"/>
      <w:lvlText w:val=""/>
      <w:lvlJc w:val="left"/>
      <w:pPr>
        <w:ind w:left="5346" w:hanging="360"/>
      </w:pPr>
      <w:rPr>
        <w:rFonts w:ascii="Wingdings" w:hAnsi="Wingdings" w:hint="default"/>
      </w:rPr>
    </w:lvl>
    <w:lvl w:ilvl="6" w:tplc="04180001" w:tentative="1">
      <w:start w:val="1"/>
      <w:numFmt w:val="bullet"/>
      <w:lvlText w:val=""/>
      <w:lvlJc w:val="left"/>
      <w:pPr>
        <w:ind w:left="6066" w:hanging="360"/>
      </w:pPr>
      <w:rPr>
        <w:rFonts w:ascii="Symbol" w:hAnsi="Symbol" w:hint="default"/>
      </w:rPr>
    </w:lvl>
    <w:lvl w:ilvl="7" w:tplc="04180003" w:tentative="1">
      <w:start w:val="1"/>
      <w:numFmt w:val="bullet"/>
      <w:lvlText w:val="o"/>
      <w:lvlJc w:val="left"/>
      <w:pPr>
        <w:ind w:left="6786" w:hanging="360"/>
      </w:pPr>
      <w:rPr>
        <w:rFonts w:ascii="Courier New" w:hAnsi="Courier New" w:cs="Courier New" w:hint="default"/>
      </w:rPr>
    </w:lvl>
    <w:lvl w:ilvl="8" w:tplc="04180005" w:tentative="1">
      <w:start w:val="1"/>
      <w:numFmt w:val="bullet"/>
      <w:lvlText w:val=""/>
      <w:lvlJc w:val="left"/>
      <w:pPr>
        <w:ind w:left="7506" w:hanging="360"/>
      </w:pPr>
      <w:rPr>
        <w:rFonts w:ascii="Wingdings" w:hAnsi="Wingdings" w:hint="default"/>
      </w:rPr>
    </w:lvl>
  </w:abstractNum>
  <w:abstractNum w:abstractNumId="37">
    <w:nsid w:val="524153B1"/>
    <w:multiLevelType w:val="hybridMultilevel"/>
    <w:tmpl w:val="818C43C4"/>
    <w:lvl w:ilvl="0" w:tplc="347AA086">
      <w:start w:val="1"/>
      <w:numFmt w:val="bullet"/>
      <w:lvlText w:val="-"/>
      <w:lvlJc w:val="left"/>
      <w:pPr>
        <w:ind w:left="720" w:hanging="360"/>
      </w:pPr>
      <w:rPr>
        <w:rFonts w:ascii="Courier New" w:hAnsi="Courier New"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nsid w:val="55450FAA"/>
    <w:multiLevelType w:val="hybridMultilevel"/>
    <w:tmpl w:val="3BC20D66"/>
    <w:lvl w:ilvl="0" w:tplc="04180001">
      <w:start w:val="1"/>
      <w:numFmt w:val="bullet"/>
      <w:lvlText w:val=""/>
      <w:lvlJc w:val="left"/>
      <w:pPr>
        <w:ind w:left="1140" w:hanging="360"/>
      </w:pPr>
      <w:rPr>
        <w:rFonts w:ascii="Symbol" w:hAnsi="Symbol" w:hint="default"/>
      </w:rPr>
    </w:lvl>
    <w:lvl w:ilvl="1" w:tplc="04180003" w:tentative="1">
      <w:start w:val="1"/>
      <w:numFmt w:val="bullet"/>
      <w:lvlText w:val="o"/>
      <w:lvlJc w:val="left"/>
      <w:pPr>
        <w:ind w:left="1860" w:hanging="360"/>
      </w:pPr>
      <w:rPr>
        <w:rFonts w:ascii="Courier New" w:hAnsi="Courier New" w:cs="Courier New" w:hint="default"/>
      </w:rPr>
    </w:lvl>
    <w:lvl w:ilvl="2" w:tplc="04180005" w:tentative="1">
      <w:start w:val="1"/>
      <w:numFmt w:val="bullet"/>
      <w:lvlText w:val=""/>
      <w:lvlJc w:val="left"/>
      <w:pPr>
        <w:ind w:left="2580" w:hanging="360"/>
      </w:pPr>
      <w:rPr>
        <w:rFonts w:ascii="Wingdings" w:hAnsi="Wingdings" w:hint="default"/>
      </w:rPr>
    </w:lvl>
    <w:lvl w:ilvl="3" w:tplc="04180001" w:tentative="1">
      <w:start w:val="1"/>
      <w:numFmt w:val="bullet"/>
      <w:lvlText w:val=""/>
      <w:lvlJc w:val="left"/>
      <w:pPr>
        <w:ind w:left="3300" w:hanging="360"/>
      </w:pPr>
      <w:rPr>
        <w:rFonts w:ascii="Symbol" w:hAnsi="Symbol" w:hint="default"/>
      </w:rPr>
    </w:lvl>
    <w:lvl w:ilvl="4" w:tplc="04180003" w:tentative="1">
      <w:start w:val="1"/>
      <w:numFmt w:val="bullet"/>
      <w:lvlText w:val="o"/>
      <w:lvlJc w:val="left"/>
      <w:pPr>
        <w:ind w:left="4020" w:hanging="360"/>
      </w:pPr>
      <w:rPr>
        <w:rFonts w:ascii="Courier New" w:hAnsi="Courier New" w:cs="Courier New" w:hint="default"/>
      </w:rPr>
    </w:lvl>
    <w:lvl w:ilvl="5" w:tplc="04180005" w:tentative="1">
      <w:start w:val="1"/>
      <w:numFmt w:val="bullet"/>
      <w:lvlText w:val=""/>
      <w:lvlJc w:val="left"/>
      <w:pPr>
        <w:ind w:left="4740" w:hanging="360"/>
      </w:pPr>
      <w:rPr>
        <w:rFonts w:ascii="Wingdings" w:hAnsi="Wingdings" w:hint="default"/>
      </w:rPr>
    </w:lvl>
    <w:lvl w:ilvl="6" w:tplc="04180001" w:tentative="1">
      <w:start w:val="1"/>
      <w:numFmt w:val="bullet"/>
      <w:lvlText w:val=""/>
      <w:lvlJc w:val="left"/>
      <w:pPr>
        <w:ind w:left="5460" w:hanging="360"/>
      </w:pPr>
      <w:rPr>
        <w:rFonts w:ascii="Symbol" w:hAnsi="Symbol" w:hint="default"/>
      </w:rPr>
    </w:lvl>
    <w:lvl w:ilvl="7" w:tplc="04180003" w:tentative="1">
      <w:start w:val="1"/>
      <w:numFmt w:val="bullet"/>
      <w:lvlText w:val="o"/>
      <w:lvlJc w:val="left"/>
      <w:pPr>
        <w:ind w:left="6180" w:hanging="360"/>
      </w:pPr>
      <w:rPr>
        <w:rFonts w:ascii="Courier New" w:hAnsi="Courier New" w:cs="Courier New" w:hint="default"/>
      </w:rPr>
    </w:lvl>
    <w:lvl w:ilvl="8" w:tplc="04180005" w:tentative="1">
      <w:start w:val="1"/>
      <w:numFmt w:val="bullet"/>
      <w:lvlText w:val=""/>
      <w:lvlJc w:val="left"/>
      <w:pPr>
        <w:ind w:left="6900" w:hanging="360"/>
      </w:pPr>
      <w:rPr>
        <w:rFonts w:ascii="Wingdings" w:hAnsi="Wingdings" w:hint="default"/>
      </w:rPr>
    </w:lvl>
  </w:abstractNum>
  <w:abstractNum w:abstractNumId="39">
    <w:nsid w:val="61955173"/>
    <w:multiLevelType w:val="hybridMultilevel"/>
    <w:tmpl w:val="017AFA30"/>
    <w:lvl w:ilvl="0" w:tplc="2326DD4E">
      <w:start w:val="1"/>
      <w:numFmt w:val="bullet"/>
      <w:lvlText w:val="-"/>
      <w:lvlJc w:val="left"/>
      <w:pPr>
        <w:ind w:left="720" w:hanging="360"/>
      </w:pPr>
      <w:rPr>
        <w:rFonts w:ascii="Courier New" w:hAnsi="Courier New"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nsid w:val="64A71F72"/>
    <w:multiLevelType w:val="multilevel"/>
    <w:tmpl w:val="3EBAC64E"/>
    <w:lvl w:ilvl="0">
      <w:start w:val="6"/>
      <w:numFmt w:val="decimal"/>
      <w:lvlText w:val="%1"/>
      <w:lvlJc w:val="left"/>
      <w:pPr>
        <w:ind w:left="492" w:hanging="492"/>
      </w:pPr>
      <w:rPr>
        <w:rFonts w:hint="default"/>
      </w:rPr>
    </w:lvl>
    <w:lvl w:ilvl="1">
      <w:start w:val="2"/>
      <w:numFmt w:val="decimal"/>
      <w:lvlText w:val="%1.%2"/>
      <w:lvlJc w:val="left"/>
      <w:pPr>
        <w:ind w:left="597" w:hanging="492"/>
      </w:pPr>
      <w:rPr>
        <w:rFonts w:hint="default"/>
      </w:rPr>
    </w:lvl>
    <w:lvl w:ilvl="2">
      <w:start w:val="2"/>
      <w:numFmt w:val="decimal"/>
      <w:lvlText w:val="%1.%2.%3"/>
      <w:lvlJc w:val="left"/>
      <w:pPr>
        <w:ind w:left="930" w:hanging="720"/>
      </w:pPr>
      <w:rPr>
        <w:rFonts w:hint="default"/>
      </w:rPr>
    </w:lvl>
    <w:lvl w:ilvl="3">
      <w:start w:val="1"/>
      <w:numFmt w:val="decimal"/>
      <w:lvlText w:val="%1.%2.%3.%4"/>
      <w:lvlJc w:val="left"/>
      <w:pPr>
        <w:ind w:left="1035" w:hanging="720"/>
      </w:pPr>
      <w:rPr>
        <w:rFonts w:hint="default"/>
      </w:rPr>
    </w:lvl>
    <w:lvl w:ilvl="4">
      <w:start w:val="1"/>
      <w:numFmt w:val="decimal"/>
      <w:lvlText w:val="%1.%2.%3.%4.%5"/>
      <w:lvlJc w:val="left"/>
      <w:pPr>
        <w:ind w:left="1500" w:hanging="1080"/>
      </w:pPr>
      <w:rPr>
        <w:rFonts w:hint="default"/>
      </w:rPr>
    </w:lvl>
    <w:lvl w:ilvl="5">
      <w:start w:val="1"/>
      <w:numFmt w:val="decimal"/>
      <w:lvlText w:val="%1.%2.%3.%4.%5.%6"/>
      <w:lvlJc w:val="left"/>
      <w:pPr>
        <w:ind w:left="1965" w:hanging="1440"/>
      </w:pPr>
      <w:rPr>
        <w:rFonts w:hint="default"/>
      </w:rPr>
    </w:lvl>
    <w:lvl w:ilvl="6">
      <w:start w:val="1"/>
      <w:numFmt w:val="decimal"/>
      <w:lvlText w:val="%1.%2.%3.%4.%5.%6.%7"/>
      <w:lvlJc w:val="left"/>
      <w:pPr>
        <w:ind w:left="2070" w:hanging="1440"/>
      </w:pPr>
      <w:rPr>
        <w:rFonts w:hint="default"/>
      </w:rPr>
    </w:lvl>
    <w:lvl w:ilvl="7">
      <w:start w:val="1"/>
      <w:numFmt w:val="decimal"/>
      <w:lvlText w:val="%1.%2.%3.%4.%5.%6.%7.%8"/>
      <w:lvlJc w:val="left"/>
      <w:pPr>
        <w:ind w:left="2535" w:hanging="1800"/>
      </w:pPr>
      <w:rPr>
        <w:rFonts w:hint="default"/>
      </w:rPr>
    </w:lvl>
    <w:lvl w:ilvl="8">
      <w:start w:val="1"/>
      <w:numFmt w:val="decimal"/>
      <w:lvlText w:val="%1.%2.%3.%4.%5.%6.%7.%8.%9"/>
      <w:lvlJc w:val="left"/>
      <w:pPr>
        <w:ind w:left="2640" w:hanging="1800"/>
      </w:pPr>
      <w:rPr>
        <w:rFonts w:hint="default"/>
      </w:rPr>
    </w:lvl>
  </w:abstractNum>
  <w:abstractNum w:abstractNumId="41">
    <w:nsid w:val="652919BA"/>
    <w:multiLevelType w:val="hybridMultilevel"/>
    <w:tmpl w:val="F126C78A"/>
    <w:lvl w:ilvl="0" w:tplc="5C4402E0">
      <w:start w:val="1"/>
      <w:numFmt w:val="bullet"/>
      <w:lvlText w:val=""/>
      <w:lvlJc w:val="left"/>
      <w:pPr>
        <w:tabs>
          <w:tab w:val="num" w:pos="720"/>
        </w:tabs>
        <w:ind w:left="720" w:hanging="360"/>
      </w:pPr>
      <w:rPr>
        <w:rFonts w:ascii="Wingdings 3" w:hAnsi="Wingdings 3" w:hint="default"/>
      </w:rPr>
    </w:lvl>
    <w:lvl w:ilvl="1" w:tplc="84A08C4C">
      <w:start w:val="1"/>
      <w:numFmt w:val="lowerLetter"/>
      <w:lvlText w:val="%2)"/>
      <w:lvlJc w:val="left"/>
      <w:pPr>
        <w:tabs>
          <w:tab w:val="num" w:pos="1440"/>
        </w:tabs>
        <w:ind w:left="1440" w:hanging="360"/>
      </w:pPr>
      <w:rPr>
        <w:rFonts w:ascii="Trebuchet MS" w:eastAsia="Calibri" w:hAnsi="Trebuchet MS" w:cs="Times New Roman"/>
        <w:b/>
      </w:rPr>
    </w:lvl>
    <w:lvl w:ilvl="2" w:tplc="04180005">
      <w:start w:val="1"/>
      <w:numFmt w:val="bullet"/>
      <w:lvlText w:val=""/>
      <w:lvlJc w:val="left"/>
      <w:pPr>
        <w:tabs>
          <w:tab w:val="num" w:pos="2160"/>
        </w:tabs>
        <w:ind w:left="2160" w:hanging="360"/>
      </w:pPr>
      <w:rPr>
        <w:rFonts w:ascii="Wingdings" w:hAnsi="Wingdings" w:hint="default"/>
      </w:rPr>
    </w:lvl>
    <w:lvl w:ilvl="3" w:tplc="04180017">
      <w:start w:val="1"/>
      <w:numFmt w:val="lowerLetter"/>
      <w:lvlText w:val="%4)"/>
      <w:lvlJc w:val="left"/>
      <w:pPr>
        <w:ind w:left="2880" w:hanging="360"/>
      </w:pPr>
      <w:rPr>
        <w:rFonts w:hint="default"/>
      </w:rPr>
    </w:lvl>
    <w:lvl w:ilvl="4" w:tplc="9FF289E4" w:tentative="1">
      <w:start w:val="1"/>
      <w:numFmt w:val="bullet"/>
      <w:lvlText w:val=""/>
      <w:lvlJc w:val="left"/>
      <w:pPr>
        <w:tabs>
          <w:tab w:val="num" w:pos="3600"/>
        </w:tabs>
        <w:ind w:left="3600" w:hanging="360"/>
      </w:pPr>
      <w:rPr>
        <w:rFonts w:ascii="Wingdings 3" w:hAnsi="Wingdings 3" w:hint="default"/>
      </w:rPr>
    </w:lvl>
    <w:lvl w:ilvl="5" w:tplc="5288834E" w:tentative="1">
      <w:start w:val="1"/>
      <w:numFmt w:val="bullet"/>
      <w:lvlText w:val=""/>
      <w:lvlJc w:val="left"/>
      <w:pPr>
        <w:tabs>
          <w:tab w:val="num" w:pos="4320"/>
        </w:tabs>
        <w:ind w:left="4320" w:hanging="360"/>
      </w:pPr>
      <w:rPr>
        <w:rFonts w:ascii="Wingdings 3" w:hAnsi="Wingdings 3" w:hint="default"/>
      </w:rPr>
    </w:lvl>
    <w:lvl w:ilvl="6" w:tplc="C21E6B62" w:tentative="1">
      <w:start w:val="1"/>
      <w:numFmt w:val="bullet"/>
      <w:lvlText w:val=""/>
      <w:lvlJc w:val="left"/>
      <w:pPr>
        <w:tabs>
          <w:tab w:val="num" w:pos="5040"/>
        </w:tabs>
        <w:ind w:left="5040" w:hanging="360"/>
      </w:pPr>
      <w:rPr>
        <w:rFonts w:ascii="Wingdings 3" w:hAnsi="Wingdings 3" w:hint="default"/>
      </w:rPr>
    </w:lvl>
    <w:lvl w:ilvl="7" w:tplc="ED5460D4" w:tentative="1">
      <w:start w:val="1"/>
      <w:numFmt w:val="bullet"/>
      <w:lvlText w:val=""/>
      <w:lvlJc w:val="left"/>
      <w:pPr>
        <w:tabs>
          <w:tab w:val="num" w:pos="5760"/>
        </w:tabs>
        <w:ind w:left="5760" w:hanging="360"/>
      </w:pPr>
      <w:rPr>
        <w:rFonts w:ascii="Wingdings 3" w:hAnsi="Wingdings 3" w:hint="default"/>
      </w:rPr>
    </w:lvl>
    <w:lvl w:ilvl="8" w:tplc="215AC1E0" w:tentative="1">
      <w:start w:val="1"/>
      <w:numFmt w:val="bullet"/>
      <w:lvlText w:val=""/>
      <w:lvlJc w:val="left"/>
      <w:pPr>
        <w:tabs>
          <w:tab w:val="num" w:pos="6480"/>
        </w:tabs>
        <w:ind w:left="6480" w:hanging="360"/>
      </w:pPr>
      <w:rPr>
        <w:rFonts w:ascii="Wingdings 3" w:hAnsi="Wingdings 3" w:hint="default"/>
      </w:rPr>
    </w:lvl>
  </w:abstractNum>
  <w:abstractNum w:abstractNumId="42">
    <w:nsid w:val="68CA4EBD"/>
    <w:multiLevelType w:val="hybridMultilevel"/>
    <w:tmpl w:val="B07AABF4"/>
    <w:lvl w:ilvl="0" w:tplc="0B46E7A2">
      <w:start w:val="50"/>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nsid w:val="6D133E55"/>
    <w:multiLevelType w:val="hybridMultilevel"/>
    <w:tmpl w:val="FB545BC2"/>
    <w:lvl w:ilvl="0" w:tplc="04180001">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nsid w:val="6E5E582E"/>
    <w:multiLevelType w:val="hybridMultilevel"/>
    <w:tmpl w:val="FDCE7472"/>
    <w:lvl w:ilvl="0" w:tplc="0409000F">
      <w:start w:val="1"/>
      <w:numFmt w:val="decimal"/>
      <w:lvlText w:val="%1."/>
      <w:lvlJc w:val="left"/>
      <w:pPr>
        <w:ind w:left="1144" w:hanging="360"/>
      </w:pPr>
      <w:rPr>
        <w:rFonts w:hint="default"/>
      </w:rPr>
    </w:lvl>
    <w:lvl w:ilvl="1" w:tplc="04090003" w:tentative="1">
      <w:start w:val="1"/>
      <w:numFmt w:val="bullet"/>
      <w:lvlText w:val="o"/>
      <w:lvlJc w:val="left"/>
      <w:pPr>
        <w:ind w:left="1864" w:hanging="360"/>
      </w:pPr>
      <w:rPr>
        <w:rFonts w:ascii="Courier New" w:hAnsi="Courier New" w:cs="Courier New" w:hint="default"/>
      </w:rPr>
    </w:lvl>
    <w:lvl w:ilvl="2" w:tplc="04090005" w:tentative="1">
      <w:start w:val="1"/>
      <w:numFmt w:val="bullet"/>
      <w:lvlText w:val=""/>
      <w:lvlJc w:val="left"/>
      <w:pPr>
        <w:ind w:left="2584" w:hanging="360"/>
      </w:pPr>
      <w:rPr>
        <w:rFonts w:ascii="Wingdings" w:hAnsi="Wingdings" w:hint="default"/>
      </w:rPr>
    </w:lvl>
    <w:lvl w:ilvl="3" w:tplc="04090001" w:tentative="1">
      <w:start w:val="1"/>
      <w:numFmt w:val="bullet"/>
      <w:lvlText w:val=""/>
      <w:lvlJc w:val="left"/>
      <w:pPr>
        <w:ind w:left="3304" w:hanging="360"/>
      </w:pPr>
      <w:rPr>
        <w:rFonts w:ascii="Symbol" w:hAnsi="Symbol" w:hint="default"/>
      </w:rPr>
    </w:lvl>
    <w:lvl w:ilvl="4" w:tplc="04090003" w:tentative="1">
      <w:start w:val="1"/>
      <w:numFmt w:val="bullet"/>
      <w:lvlText w:val="o"/>
      <w:lvlJc w:val="left"/>
      <w:pPr>
        <w:ind w:left="4024" w:hanging="360"/>
      </w:pPr>
      <w:rPr>
        <w:rFonts w:ascii="Courier New" w:hAnsi="Courier New" w:cs="Courier New" w:hint="default"/>
      </w:rPr>
    </w:lvl>
    <w:lvl w:ilvl="5" w:tplc="04090005" w:tentative="1">
      <w:start w:val="1"/>
      <w:numFmt w:val="bullet"/>
      <w:lvlText w:val=""/>
      <w:lvlJc w:val="left"/>
      <w:pPr>
        <w:ind w:left="4744" w:hanging="360"/>
      </w:pPr>
      <w:rPr>
        <w:rFonts w:ascii="Wingdings" w:hAnsi="Wingdings" w:hint="default"/>
      </w:rPr>
    </w:lvl>
    <w:lvl w:ilvl="6" w:tplc="04090001" w:tentative="1">
      <w:start w:val="1"/>
      <w:numFmt w:val="bullet"/>
      <w:lvlText w:val=""/>
      <w:lvlJc w:val="left"/>
      <w:pPr>
        <w:ind w:left="5464" w:hanging="360"/>
      </w:pPr>
      <w:rPr>
        <w:rFonts w:ascii="Symbol" w:hAnsi="Symbol" w:hint="default"/>
      </w:rPr>
    </w:lvl>
    <w:lvl w:ilvl="7" w:tplc="04090003" w:tentative="1">
      <w:start w:val="1"/>
      <w:numFmt w:val="bullet"/>
      <w:lvlText w:val="o"/>
      <w:lvlJc w:val="left"/>
      <w:pPr>
        <w:ind w:left="6184" w:hanging="360"/>
      </w:pPr>
      <w:rPr>
        <w:rFonts w:ascii="Courier New" w:hAnsi="Courier New" w:cs="Courier New" w:hint="default"/>
      </w:rPr>
    </w:lvl>
    <w:lvl w:ilvl="8" w:tplc="04090005" w:tentative="1">
      <w:start w:val="1"/>
      <w:numFmt w:val="bullet"/>
      <w:lvlText w:val=""/>
      <w:lvlJc w:val="left"/>
      <w:pPr>
        <w:ind w:left="6904" w:hanging="360"/>
      </w:pPr>
      <w:rPr>
        <w:rFonts w:ascii="Wingdings" w:hAnsi="Wingdings" w:hint="default"/>
      </w:rPr>
    </w:lvl>
  </w:abstractNum>
  <w:abstractNum w:abstractNumId="45">
    <w:nsid w:val="73F839DE"/>
    <w:multiLevelType w:val="hybridMultilevel"/>
    <w:tmpl w:val="7932E6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nsid w:val="77D03E19"/>
    <w:multiLevelType w:val="hybridMultilevel"/>
    <w:tmpl w:val="88246508"/>
    <w:lvl w:ilvl="0" w:tplc="87AC70CA">
      <w:start w:val="1"/>
      <w:numFmt w:val="bullet"/>
      <w:lvlText w:val="-"/>
      <w:lvlJc w:val="left"/>
      <w:pPr>
        <w:ind w:left="720" w:hanging="360"/>
      </w:pPr>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nsid w:val="795C2330"/>
    <w:multiLevelType w:val="hybridMultilevel"/>
    <w:tmpl w:val="05CA8AAC"/>
    <w:lvl w:ilvl="0" w:tplc="04180001">
      <w:start w:val="1"/>
      <w:numFmt w:val="bullet"/>
      <w:lvlText w:val=""/>
      <w:lvlJc w:val="left"/>
      <w:pPr>
        <w:ind w:left="610" w:hanging="360"/>
      </w:pPr>
      <w:rPr>
        <w:rFonts w:ascii="Symbol" w:hAnsi="Symbol" w:hint="default"/>
      </w:rPr>
    </w:lvl>
    <w:lvl w:ilvl="1" w:tplc="04180003" w:tentative="1">
      <w:start w:val="1"/>
      <w:numFmt w:val="bullet"/>
      <w:lvlText w:val="o"/>
      <w:lvlJc w:val="left"/>
      <w:pPr>
        <w:ind w:left="1330" w:hanging="360"/>
      </w:pPr>
      <w:rPr>
        <w:rFonts w:ascii="Courier New" w:hAnsi="Courier New" w:cs="Courier New" w:hint="default"/>
      </w:rPr>
    </w:lvl>
    <w:lvl w:ilvl="2" w:tplc="04180005" w:tentative="1">
      <w:start w:val="1"/>
      <w:numFmt w:val="bullet"/>
      <w:lvlText w:val=""/>
      <w:lvlJc w:val="left"/>
      <w:pPr>
        <w:ind w:left="2050" w:hanging="360"/>
      </w:pPr>
      <w:rPr>
        <w:rFonts w:ascii="Wingdings" w:hAnsi="Wingdings" w:hint="default"/>
      </w:rPr>
    </w:lvl>
    <w:lvl w:ilvl="3" w:tplc="04180001" w:tentative="1">
      <w:start w:val="1"/>
      <w:numFmt w:val="bullet"/>
      <w:lvlText w:val=""/>
      <w:lvlJc w:val="left"/>
      <w:pPr>
        <w:ind w:left="2770" w:hanging="360"/>
      </w:pPr>
      <w:rPr>
        <w:rFonts w:ascii="Symbol" w:hAnsi="Symbol" w:hint="default"/>
      </w:rPr>
    </w:lvl>
    <w:lvl w:ilvl="4" w:tplc="04180003" w:tentative="1">
      <w:start w:val="1"/>
      <w:numFmt w:val="bullet"/>
      <w:lvlText w:val="o"/>
      <w:lvlJc w:val="left"/>
      <w:pPr>
        <w:ind w:left="3490" w:hanging="360"/>
      </w:pPr>
      <w:rPr>
        <w:rFonts w:ascii="Courier New" w:hAnsi="Courier New" w:cs="Courier New" w:hint="default"/>
      </w:rPr>
    </w:lvl>
    <w:lvl w:ilvl="5" w:tplc="04180005" w:tentative="1">
      <w:start w:val="1"/>
      <w:numFmt w:val="bullet"/>
      <w:lvlText w:val=""/>
      <w:lvlJc w:val="left"/>
      <w:pPr>
        <w:ind w:left="4210" w:hanging="360"/>
      </w:pPr>
      <w:rPr>
        <w:rFonts w:ascii="Wingdings" w:hAnsi="Wingdings" w:hint="default"/>
      </w:rPr>
    </w:lvl>
    <w:lvl w:ilvl="6" w:tplc="04180001" w:tentative="1">
      <w:start w:val="1"/>
      <w:numFmt w:val="bullet"/>
      <w:lvlText w:val=""/>
      <w:lvlJc w:val="left"/>
      <w:pPr>
        <w:ind w:left="4930" w:hanging="360"/>
      </w:pPr>
      <w:rPr>
        <w:rFonts w:ascii="Symbol" w:hAnsi="Symbol" w:hint="default"/>
      </w:rPr>
    </w:lvl>
    <w:lvl w:ilvl="7" w:tplc="04180003" w:tentative="1">
      <w:start w:val="1"/>
      <w:numFmt w:val="bullet"/>
      <w:lvlText w:val="o"/>
      <w:lvlJc w:val="left"/>
      <w:pPr>
        <w:ind w:left="5650" w:hanging="360"/>
      </w:pPr>
      <w:rPr>
        <w:rFonts w:ascii="Courier New" w:hAnsi="Courier New" w:cs="Courier New" w:hint="default"/>
      </w:rPr>
    </w:lvl>
    <w:lvl w:ilvl="8" w:tplc="04180005" w:tentative="1">
      <w:start w:val="1"/>
      <w:numFmt w:val="bullet"/>
      <w:lvlText w:val=""/>
      <w:lvlJc w:val="left"/>
      <w:pPr>
        <w:ind w:left="6370" w:hanging="360"/>
      </w:pPr>
      <w:rPr>
        <w:rFonts w:ascii="Wingdings" w:hAnsi="Wingdings" w:hint="default"/>
      </w:rPr>
    </w:lvl>
  </w:abstractNum>
  <w:abstractNum w:abstractNumId="48">
    <w:nsid w:val="7AAE4954"/>
    <w:multiLevelType w:val="hybridMultilevel"/>
    <w:tmpl w:val="A49EE0CA"/>
    <w:lvl w:ilvl="0" w:tplc="2326DD4E">
      <w:start w:val="1"/>
      <w:numFmt w:val="bullet"/>
      <w:lvlText w:val="-"/>
      <w:lvlJc w:val="left"/>
      <w:pPr>
        <w:ind w:left="720" w:hanging="360"/>
      </w:pPr>
      <w:rPr>
        <w:rFonts w:ascii="Courier New" w:hAnsi="Courier New"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nsid w:val="7D1C5BF7"/>
    <w:multiLevelType w:val="multilevel"/>
    <w:tmpl w:val="7D1C5BF7"/>
    <w:lvl w:ilvl="0">
      <w:start w:val="7"/>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0">
    <w:nsid w:val="7E8B61B8"/>
    <w:multiLevelType w:val="hybridMultilevel"/>
    <w:tmpl w:val="6E2875EC"/>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abstractNumId w:val="14"/>
  </w:num>
  <w:num w:numId="2">
    <w:abstractNumId w:val="16"/>
  </w:num>
  <w:num w:numId="3">
    <w:abstractNumId w:val="48"/>
  </w:num>
  <w:num w:numId="4">
    <w:abstractNumId w:val="6"/>
  </w:num>
  <w:num w:numId="5">
    <w:abstractNumId w:val="21"/>
  </w:num>
  <w:num w:numId="6">
    <w:abstractNumId w:val="32"/>
  </w:num>
  <w:num w:numId="7">
    <w:abstractNumId w:val="30"/>
  </w:num>
  <w:num w:numId="8">
    <w:abstractNumId w:val="20"/>
  </w:num>
  <w:num w:numId="9">
    <w:abstractNumId w:val="9"/>
  </w:num>
  <w:num w:numId="10">
    <w:abstractNumId w:val="39"/>
  </w:num>
  <w:num w:numId="11">
    <w:abstractNumId w:val="49"/>
  </w:num>
  <w:num w:numId="12">
    <w:abstractNumId w:val="47"/>
  </w:num>
  <w:num w:numId="13">
    <w:abstractNumId w:val="45"/>
  </w:num>
  <w:num w:numId="14">
    <w:abstractNumId w:val="28"/>
  </w:num>
  <w:num w:numId="15">
    <w:abstractNumId w:val="38"/>
  </w:num>
  <w:num w:numId="16">
    <w:abstractNumId w:val="27"/>
  </w:num>
  <w:num w:numId="17">
    <w:abstractNumId w:val="13"/>
  </w:num>
  <w:num w:numId="18">
    <w:abstractNumId w:val="2"/>
  </w:num>
  <w:num w:numId="19">
    <w:abstractNumId w:val="25"/>
  </w:num>
  <w:num w:numId="20">
    <w:abstractNumId w:val="35"/>
  </w:num>
  <w:num w:numId="21">
    <w:abstractNumId w:val="0"/>
  </w:num>
  <w:num w:numId="22">
    <w:abstractNumId w:val="19"/>
  </w:num>
  <w:num w:numId="23">
    <w:abstractNumId w:val="31"/>
  </w:num>
  <w:num w:numId="24">
    <w:abstractNumId w:val="12"/>
  </w:num>
  <w:num w:numId="25">
    <w:abstractNumId w:val="36"/>
  </w:num>
  <w:num w:numId="26">
    <w:abstractNumId w:val="29"/>
  </w:num>
  <w:num w:numId="27">
    <w:abstractNumId w:val="33"/>
  </w:num>
  <w:num w:numId="28">
    <w:abstractNumId w:val="43"/>
  </w:num>
  <w:num w:numId="29">
    <w:abstractNumId w:val="1"/>
  </w:num>
  <w:num w:numId="30">
    <w:abstractNumId w:val="26"/>
  </w:num>
  <w:num w:numId="31">
    <w:abstractNumId w:val="5"/>
  </w:num>
  <w:num w:numId="32">
    <w:abstractNumId w:val="46"/>
  </w:num>
  <w:num w:numId="33">
    <w:abstractNumId w:val="37"/>
  </w:num>
  <w:num w:numId="34">
    <w:abstractNumId w:val="41"/>
  </w:num>
  <w:num w:numId="35">
    <w:abstractNumId w:val="42"/>
  </w:num>
  <w:num w:numId="36">
    <w:abstractNumId w:val="15"/>
  </w:num>
  <w:num w:numId="37">
    <w:abstractNumId w:val="50"/>
  </w:num>
  <w:num w:numId="38">
    <w:abstractNumId w:val="7"/>
  </w:num>
  <w:num w:numId="39">
    <w:abstractNumId w:val="22"/>
  </w:num>
  <w:num w:numId="40">
    <w:abstractNumId w:val="17"/>
  </w:num>
  <w:num w:numId="41">
    <w:abstractNumId w:val="4"/>
  </w:num>
  <w:num w:numId="42">
    <w:abstractNumId w:val="11"/>
  </w:num>
  <w:num w:numId="43">
    <w:abstractNumId w:val="44"/>
  </w:num>
  <w:num w:numId="44">
    <w:abstractNumId w:val="34"/>
  </w:num>
  <w:num w:numId="45">
    <w:abstractNumId w:val="8"/>
  </w:num>
  <w:num w:numId="46">
    <w:abstractNumId w:val="18"/>
  </w:num>
  <w:num w:numId="47">
    <w:abstractNumId w:val="24"/>
  </w:num>
  <w:num w:numId="48">
    <w:abstractNumId w:val="23"/>
  </w:num>
  <w:num w:numId="49">
    <w:abstractNumId w:val="10"/>
  </w:num>
  <w:num w:numId="50">
    <w:abstractNumId w:val="40"/>
  </w:num>
  <w:num w:numId="51">
    <w:abstractNumId w:val="3"/>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dministrator">
    <w15:presenceInfo w15:providerId="None" w15:userId="Administrato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characterSpacingControl w:val="doNotCompress"/>
  <w:hdrShapeDefaults>
    <o:shapedefaults v:ext="edit" spidmax="16386"/>
    <o:shapelayout v:ext="edit">
      <o:idmap v:ext="edit" data="1"/>
      <o:rules v:ext="edit">
        <o:r id="V:Rule2" type="connector" idref="#Straight Arrow Connector 2"/>
      </o:rules>
    </o:shapelayout>
  </w:hdrShapeDefaults>
  <w:footnotePr>
    <w:footnote w:id="-1"/>
    <w:footnote w:id="0"/>
  </w:footnotePr>
  <w:endnotePr>
    <w:endnote w:id="-1"/>
    <w:endnote w:id="0"/>
  </w:endnotePr>
  <w:compat/>
  <w:rsids>
    <w:rsidRoot w:val="007C0183"/>
    <w:rsid w:val="00013D37"/>
    <w:rsid w:val="00056CA0"/>
    <w:rsid w:val="000964AC"/>
    <w:rsid w:val="000B0EA4"/>
    <w:rsid w:val="000D2441"/>
    <w:rsid w:val="000E0CC6"/>
    <w:rsid w:val="0010380D"/>
    <w:rsid w:val="00105F67"/>
    <w:rsid w:val="00110F4F"/>
    <w:rsid w:val="001118A0"/>
    <w:rsid w:val="001241E0"/>
    <w:rsid w:val="00137DB5"/>
    <w:rsid w:val="001422D4"/>
    <w:rsid w:val="001555F0"/>
    <w:rsid w:val="00172A2C"/>
    <w:rsid w:val="00173D5F"/>
    <w:rsid w:val="001911A6"/>
    <w:rsid w:val="00194EF3"/>
    <w:rsid w:val="001A4950"/>
    <w:rsid w:val="001E0D9E"/>
    <w:rsid w:val="001F64A0"/>
    <w:rsid w:val="00204528"/>
    <w:rsid w:val="002156F2"/>
    <w:rsid w:val="00215DBE"/>
    <w:rsid w:val="00222584"/>
    <w:rsid w:val="00236846"/>
    <w:rsid w:val="002446F8"/>
    <w:rsid w:val="00246CB1"/>
    <w:rsid w:val="00252530"/>
    <w:rsid w:val="00264884"/>
    <w:rsid w:val="002710DA"/>
    <w:rsid w:val="00286C2A"/>
    <w:rsid w:val="002908DB"/>
    <w:rsid w:val="002C7756"/>
    <w:rsid w:val="00305A35"/>
    <w:rsid w:val="00307C6B"/>
    <w:rsid w:val="00325A3D"/>
    <w:rsid w:val="003313E4"/>
    <w:rsid w:val="00373963"/>
    <w:rsid w:val="00374BAA"/>
    <w:rsid w:val="00383F84"/>
    <w:rsid w:val="003D24D9"/>
    <w:rsid w:val="004448AA"/>
    <w:rsid w:val="004504F5"/>
    <w:rsid w:val="00472E78"/>
    <w:rsid w:val="004978B5"/>
    <w:rsid w:val="004A4019"/>
    <w:rsid w:val="004B6E8A"/>
    <w:rsid w:val="004C39EB"/>
    <w:rsid w:val="004D026D"/>
    <w:rsid w:val="004E1519"/>
    <w:rsid w:val="004E40FB"/>
    <w:rsid w:val="004F3DD9"/>
    <w:rsid w:val="00532392"/>
    <w:rsid w:val="00536879"/>
    <w:rsid w:val="005447B7"/>
    <w:rsid w:val="00562D65"/>
    <w:rsid w:val="00574422"/>
    <w:rsid w:val="005A7E6B"/>
    <w:rsid w:val="005C234F"/>
    <w:rsid w:val="005C3127"/>
    <w:rsid w:val="005C64D5"/>
    <w:rsid w:val="00624329"/>
    <w:rsid w:val="00684631"/>
    <w:rsid w:val="00691579"/>
    <w:rsid w:val="006938AC"/>
    <w:rsid w:val="006D247F"/>
    <w:rsid w:val="006D75EA"/>
    <w:rsid w:val="00711DD7"/>
    <w:rsid w:val="00755AA4"/>
    <w:rsid w:val="00782831"/>
    <w:rsid w:val="007C0183"/>
    <w:rsid w:val="007D2115"/>
    <w:rsid w:val="00816E56"/>
    <w:rsid w:val="008173BA"/>
    <w:rsid w:val="00841A06"/>
    <w:rsid w:val="00861577"/>
    <w:rsid w:val="00886A65"/>
    <w:rsid w:val="008B3E26"/>
    <w:rsid w:val="008C5DFB"/>
    <w:rsid w:val="009067AB"/>
    <w:rsid w:val="00922C77"/>
    <w:rsid w:val="009532C0"/>
    <w:rsid w:val="00961827"/>
    <w:rsid w:val="0096229F"/>
    <w:rsid w:val="009931ED"/>
    <w:rsid w:val="009A2CAE"/>
    <w:rsid w:val="009B5590"/>
    <w:rsid w:val="009E7B75"/>
    <w:rsid w:val="00A068D0"/>
    <w:rsid w:val="00A4172A"/>
    <w:rsid w:val="00A66F31"/>
    <w:rsid w:val="00A7756C"/>
    <w:rsid w:val="00AC28EA"/>
    <w:rsid w:val="00AF1FA7"/>
    <w:rsid w:val="00B24087"/>
    <w:rsid w:val="00B34384"/>
    <w:rsid w:val="00B40040"/>
    <w:rsid w:val="00B529DF"/>
    <w:rsid w:val="00B53D5E"/>
    <w:rsid w:val="00B61F05"/>
    <w:rsid w:val="00B62845"/>
    <w:rsid w:val="00B67E4D"/>
    <w:rsid w:val="00B80D16"/>
    <w:rsid w:val="00BB65A7"/>
    <w:rsid w:val="00BC4B20"/>
    <w:rsid w:val="00BE3566"/>
    <w:rsid w:val="00C21379"/>
    <w:rsid w:val="00C304CA"/>
    <w:rsid w:val="00C52B81"/>
    <w:rsid w:val="00C753C9"/>
    <w:rsid w:val="00C85094"/>
    <w:rsid w:val="00CA18C4"/>
    <w:rsid w:val="00CA2D6C"/>
    <w:rsid w:val="00CA3D56"/>
    <w:rsid w:val="00CB672A"/>
    <w:rsid w:val="00CE3BAE"/>
    <w:rsid w:val="00D6463A"/>
    <w:rsid w:val="00D9159E"/>
    <w:rsid w:val="00DD3ABE"/>
    <w:rsid w:val="00E00A85"/>
    <w:rsid w:val="00E021AC"/>
    <w:rsid w:val="00E1220F"/>
    <w:rsid w:val="00E1366B"/>
    <w:rsid w:val="00E2035C"/>
    <w:rsid w:val="00E55F3C"/>
    <w:rsid w:val="00E574CB"/>
    <w:rsid w:val="00E72DE2"/>
    <w:rsid w:val="00ED353C"/>
    <w:rsid w:val="00EF69F6"/>
    <w:rsid w:val="00F130D2"/>
    <w:rsid w:val="00F25F5E"/>
    <w:rsid w:val="00F62365"/>
    <w:rsid w:val="00F6476B"/>
    <w:rsid w:val="00F67395"/>
    <w:rsid w:val="00F7217B"/>
    <w:rsid w:val="00F87265"/>
    <w:rsid w:val="00FA32A5"/>
    <w:rsid w:val="00FA4B13"/>
    <w:rsid w:val="00FC3B18"/>
    <w:rsid w:val="00FC5A95"/>
    <w:rsid w:val="00FC78D9"/>
    <w:rsid w:val="00FE6E4D"/>
    <w:rsid w:val="00FF27D3"/>
    <w:rsid w:val="00FF36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2"/>
      <o:rules v:ext="edit">
        <o:r id="V:Rule15" type="connector" idref="#Straight Arrow Connector 8"/>
        <o:r id="V:Rule16" type="connector" idref="#Straight Arrow Connector 8"/>
        <o:r id="V:Rule18" type="connector" idref="#_x0000_s2062"/>
        <o:r id="V:Rule19" type="connector" idref="#Straight Arrow Connector 31"/>
        <o:r id="V:Rule20" type="connector" idref="#Straight Arrow Connector 9"/>
        <o:r id="V:Rule21" type="connector" idref="#Straight Arrow Connector 7"/>
        <o:r id="V:Rule23" type="connector" idref="#Straight Arrow Connector 6"/>
        <o:r id="V:Rule24" type="connector" idref="#Straight Arrow Connector 28"/>
        <o:r id="V:Rule25" type="connector" idref="#Straight Arrow Connector 27"/>
        <o:r id="V:Rule26" type="connector" idref="#AutoShape 23"/>
        <o:r id="V:Rule27" type="connector" idref="#Straight Arrow Connector 10"/>
        <o:r id="V:Rule28" type="connector" idref="#Straight Arrow Connector 29"/>
        <o:r id="V:Rule29" type="connector" idref="#Straight Arrow Connector 30"/>
        <o:r id="V:Rule31" type="connector" idref="#Straight Arrow Connector 5"/>
        <o:r id="V:Rule32" type="connector" idref="#Straight Arrow Connector 14"/>
        <o:r id="V:Rule33" type="connector" idref="#Straight Arrow Connector 12"/>
        <o:r id="V:Rule34" type="connector" idref="#Straight Arrow Connector 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6F2"/>
    <w:pPr>
      <w:spacing w:after="200" w:line="276" w:lineRule="auto"/>
    </w:pPr>
    <w:rPr>
      <w:rFonts w:ascii="Calibri" w:eastAsia="Calibri" w:hAnsi="Calibri" w:cs="Calibri"/>
      <w:lang w:val="ro-RO"/>
    </w:rPr>
  </w:style>
  <w:style w:type="paragraph" w:styleId="Heading1">
    <w:name w:val="heading 1"/>
    <w:basedOn w:val="Normal"/>
    <w:next w:val="Normal"/>
    <w:link w:val="Heading1Char"/>
    <w:uiPriority w:val="99"/>
    <w:qFormat/>
    <w:rsid w:val="002156F2"/>
    <w:pPr>
      <w:keepNext/>
      <w:spacing w:after="0" w:line="240" w:lineRule="auto"/>
      <w:jc w:val="center"/>
      <w:outlineLvl w:val="0"/>
    </w:pPr>
    <w:rPr>
      <w:rFonts w:ascii="Cambria" w:hAnsi="Cambria" w:cs="Times New Roman"/>
      <w:b/>
      <w:bCs/>
      <w:kern w:val="32"/>
      <w:sz w:val="32"/>
      <w:szCs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156F2"/>
    <w:rPr>
      <w:rFonts w:ascii="Cambria" w:eastAsia="Calibri" w:hAnsi="Cambria" w:cs="Times New Roman"/>
      <w:b/>
      <w:bCs/>
      <w:kern w:val="32"/>
      <w:sz w:val="32"/>
      <w:szCs w:val="32"/>
      <w:lang w:val="en-GB"/>
    </w:rPr>
  </w:style>
  <w:style w:type="paragraph" w:styleId="Header">
    <w:name w:val="header"/>
    <w:basedOn w:val="Normal"/>
    <w:link w:val="HeaderChar"/>
    <w:uiPriority w:val="99"/>
    <w:rsid w:val="002156F2"/>
    <w:pPr>
      <w:tabs>
        <w:tab w:val="center" w:pos="4513"/>
        <w:tab w:val="right" w:pos="9026"/>
      </w:tabs>
      <w:spacing w:after="0" w:line="240" w:lineRule="auto"/>
    </w:pPr>
  </w:style>
  <w:style w:type="character" w:customStyle="1" w:styleId="HeaderChar">
    <w:name w:val="Header Char"/>
    <w:basedOn w:val="DefaultParagraphFont"/>
    <w:link w:val="Header"/>
    <w:uiPriority w:val="99"/>
    <w:rsid w:val="002156F2"/>
    <w:rPr>
      <w:rFonts w:ascii="Calibri" w:eastAsia="Calibri" w:hAnsi="Calibri" w:cs="Calibri"/>
      <w:lang w:val="ro-RO"/>
    </w:rPr>
  </w:style>
  <w:style w:type="paragraph" w:styleId="Footer">
    <w:name w:val="footer"/>
    <w:basedOn w:val="Normal"/>
    <w:link w:val="FooterChar"/>
    <w:uiPriority w:val="99"/>
    <w:rsid w:val="002156F2"/>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56F2"/>
    <w:rPr>
      <w:rFonts w:ascii="Calibri" w:eastAsia="Calibri" w:hAnsi="Calibri" w:cs="Calibri"/>
      <w:lang w:val="ro-RO"/>
    </w:rPr>
  </w:style>
  <w:style w:type="paragraph" w:styleId="BalloonText">
    <w:name w:val="Balloon Text"/>
    <w:basedOn w:val="Normal"/>
    <w:link w:val="BalloonTextChar"/>
    <w:uiPriority w:val="99"/>
    <w:semiHidden/>
    <w:rsid w:val="002156F2"/>
    <w:pPr>
      <w:spacing w:after="0" w:line="240" w:lineRule="auto"/>
    </w:pPr>
    <w:rPr>
      <w:rFonts w:ascii="Tahoma" w:hAnsi="Tahoma" w:cs="Times New Roman"/>
      <w:sz w:val="16"/>
      <w:szCs w:val="16"/>
    </w:rPr>
  </w:style>
  <w:style w:type="character" w:customStyle="1" w:styleId="BalloonTextChar">
    <w:name w:val="Balloon Text Char"/>
    <w:basedOn w:val="DefaultParagraphFont"/>
    <w:link w:val="BalloonText"/>
    <w:uiPriority w:val="99"/>
    <w:semiHidden/>
    <w:rsid w:val="002156F2"/>
    <w:rPr>
      <w:rFonts w:ascii="Tahoma" w:eastAsia="Calibri" w:hAnsi="Tahoma" w:cs="Times New Roman"/>
      <w:sz w:val="16"/>
      <w:szCs w:val="16"/>
      <w:lang w:val="ro-RO"/>
    </w:rPr>
  </w:style>
  <w:style w:type="character" w:styleId="Hyperlink">
    <w:name w:val="Hyperlink"/>
    <w:uiPriority w:val="99"/>
    <w:rsid w:val="002156F2"/>
    <w:rPr>
      <w:color w:val="0000FF"/>
      <w:u w:val="single"/>
    </w:rPr>
  </w:style>
  <w:style w:type="table" w:styleId="TableGrid">
    <w:name w:val="Table Grid"/>
    <w:basedOn w:val="TableNormal"/>
    <w:uiPriority w:val="59"/>
    <w:rsid w:val="002156F2"/>
    <w:pPr>
      <w:spacing w:after="0" w:line="240" w:lineRule="auto"/>
    </w:pPr>
    <w:rPr>
      <w:rFonts w:ascii="Calibri" w:eastAsia="Calibri" w:hAnsi="Calibri" w:cs="Calibri"/>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2156F2"/>
    <w:rPr>
      <w:b/>
      <w:bCs/>
    </w:rPr>
  </w:style>
  <w:style w:type="paragraph" w:styleId="NormalWeb">
    <w:name w:val="Normal (Web)"/>
    <w:basedOn w:val="Normal"/>
    <w:uiPriority w:val="99"/>
    <w:rsid w:val="002156F2"/>
    <w:pPr>
      <w:spacing w:before="100" w:beforeAutospacing="1" w:after="100" w:afterAutospacing="1" w:line="240" w:lineRule="auto"/>
    </w:pPr>
    <w:rPr>
      <w:sz w:val="24"/>
      <w:szCs w:val="24"/>
      <w:lang w:eastAsia="ro-RO"/>
    </w:rPr>
  </w:style>
  <w:style w:type="paragraph" w:customStyle="1" w:styleId="Listparagraf">
    <w:name w:val="Listă paragraf"/>
    <w:basedOn w:val="Normal"/>
    <w:uiPriority w:val="99"/>
    <w:rsid w:val="002156F2"/>
    <w:pPr>
      <w:ind w:left="720"/>
    </w:pPr>
    <w:rPr>
      <w:rFonts w:eastAsia="Times New Roman"/>
    </w:rPr>
  </w:style>
  <w:style w:type="paragraph" w:styleId="ListParagraph">
    <w:name w:val="List Paragraph"/>
    <w:aliases w:val="Antes de enumeración,body 2,List Paragraph1,Normal bullet 2,List Paragraph11,Listă colorată - Accentuare 11,Bullet,Citation List,lp1,Heading x1"/>
    <w:basedOn w:val="Normal"/>
    <w:link w:val="ListParagraphChar"/>
    <w:uiPriority w:val="34"/>
    <w:qFormat/>
    <w:rsid w:val="002156F2"/>
    <w:pPr>
      <w:ind w:left="720"/>
    </w:pPr>
    <w:rPr>
      <w:rFonts w:eastAsia="Times New Roman"/>
      <w:lang w:val="en-US"/>
    </w:rPr>
  </w:style>
  <w:style w:type="character" w:customStyle="1" w:styleId="apple-style-span">
    <w:name w:val="apple-style-span"/>
    <w:basedOn w:val="DefaultParagraphFont"/>
    <w:uiPriority w:val="99"/>
    <w:rsid w:val="002156F2"/>
  </w:style>
  <w:style w:type="character" w:styleId="PageNumber">
    <w:name w:val="page number"/>
    <w:basedOn w:val="DefaultParagraphFont"/>
    <w:uiPriority w:val="99"/>
    <w:rsid w:val="002156F2"/>
  </w:style>
  <w:style w:type="character" w:styleId="FollowedHyperlink">
    <w:name w:val="FollowedHyperlink"/>
    <w:uiPriority w:val="99"/>
    <w:semiHidden/>
    <w:unhideWhenUsed/>
    <w:rsid w:val="002156F2"/>
    <w:rPr>
      <w:color w:val="800080"/>
      <w:u w:val="single"/>
    </w:rPr>
  </w:style>
  <w:style w:type="paragraph" w:styleId="TOCHeading">
    <w:name w:val="TOC Heading"/>
    <w:basedOn w:val="Heading1"/>
    <w:next w:val="Normal"/>
    <w:uiPriority w:val="39"/>
    <w:unhideWhenUsed/>
    <w:qFormat/>
    <w:rsid w:val="002156F2"/>
    <w:pPr>
      <w:keepLines/>
      <w:spacing w:before="240" w:line="259" w:lineRule="auto"/>
      <w:jc w:val="left"/>
      <w:outlineLvl w:val="9"/>
    </w:pPr>
    <w:rPr>
      <w:rFonts w:ascii="Calibri Light" w:eastAsia="Times New Roman" w:hAnsi="Calibri Light"/>
      <w:color w:val="2E74B5"/>
      <w:lang w:val="en-US"/>
    </w:rPr>
  </w:style>
  <w:style w:type="paragraph" w:styleId="TOC1">
    <w:name w:val="toc 1"/>
    <w:basedOn w:val="Normal"/>
    <w:next w:val="Normal"/>
    <w:autoRedefine/>
    <w:uiPriority w:val="39"/>
    <w:unhideWhenUsed/>
    <w:rsid w:val="002156F2"/>
    <w:pPr>
      <w:tabs>
        <w:tab w:val="right" w:leader="dot" w:pos="9016"/>
      </w:tabs>
      <w:spacing w:after="160"/>
      <w:jc w:val="both"/>
    </w:pPr>
    <w:rPr>
      <w:rFonts w:ascii="Trebuchet MS" w:hAnsi="Trebuchet MS" w:cs="Times New Roman"/>
      <w:noProof/>
    </w:rPr>
  </w:style>
  <w:style w:type="paragraph" w:styleId="TOC2">
    <w:name w:val="toc 2"/>
    <w:basedOn w:val="Normal"/>
    <w:next w:val="Normal"/>
    <w:autoRedefine/>
    <w:uiPriority w:val="39"/>
    <w:unhideWhenUsed/>
    <w:rsid w:val="002156F2"/>
    <w:pPr>
      <w:spacing w:after="160" w:line="259" w:lineRule="auto"/>
      <w:ind w:left="220"/>
    </w:pPr>
    <w:rPr>
      <w:rFonts w:cs="Times New Roman"/>
    </w:rPr>
  </w:style>
  <w:style w:type="character" w:customStyle="1" w:styleId="apple-converted-space">
    <w:name w:val="apple-converted-space"/>
    <w:rsid w:val="002156F2"/>
  </w:style>
  <w:style w:type="paragraph" w:styleId="FootnoteText">
    <w:name w:val="footnote text"/>
    <w:basedOn w:val="Normal"/>
    <w:link w:val="FootnoteTextChar"/>
    <w:uiPriority w:val="99"/>
    <w:semiHidden/>
    <w:unhideWhenUsed/>
    <w:rsid w:val="002156F2"/>
    <w:pPr>
      <w:spacing w:after="0" w:line="240" w:lineRule="auto"/>
    </w:pPr>
    <w:rPr>
      <w:rFonts w:cs="Times New Roman"/>
      <w:sz w:val="20"/>
      <w:szCs w:val="20"/>
    </w:rPr>
  </w:style>
  <w:style w:type="character" w:customStyle="1" w:styleId="FootnoteTextChar">
    <w:name w:val="Footnote Text Char"/>
    <w:basedOn w:val="DefaultParagraphFont"/>
    <w:link w:val="FootnoteText"/>
    <w:uiPriority w:val="99"/>
    <w:semiHidden/>
    <w:rsid w:val="002156F2"/>
    <w:rPr>
      <w:rFonts w:ascii="Calibri" w:eastAsia="Calibri" w:hAnsi="Calibri" w:cs="Times New Roman"/>
      <w:sz w:val="20"/>
      <w:szCs w:val="20"/>
      <w:lang w:val="ro-RO"/>
    </w:rPr>
  </w:style>
  <w:style w:type="character" w:styleId="FootnoteReference">
    <w:name w:val="footnote reference"/>
    <w:uiPriority w:val="99"/>
    <w:semiHidden/>
    <w:unhideWhenUsed/>
    <w:rsid w:val="002156F2"/>
    <w:rPr>
      <w:vertAlign w:val="superscript"/>
    </w:rPr>
  </w:style>
  <w:style w:type="paragraph" w:customStyle="1" w:styleId="Default">
    <w:name w:val="Default"/>
    <w:rsid w:val="002156F2"/>
    <w:pPr>
      <w:autoSpaceDE w:val="0"/>
      <w:autoSpaceDN w:val="0"/>
      <w:adjustRightInd w:val="0"/>
      <w:spacing w:after="0" w:line="240" w:lineRule="auto"/>
    </w:pPr>
    <w:rPr>
      <w:rFonts w:ascii="Times New Roman" w:eastAsia="Calibri" w:hAnsi="Times New Roman" w:cs="Times New Roman"/>
      <w:color w:val="000000"/>
      <w:sz w:val="24"/>
      <w:szCs w:val="24"/>
      <w:lang w:val="ro-RO"/>
    </w:rPr>
  </w:style>
  <w:style w:type="character" w:styleId="CommentReference">
    <w:name w:val="annotation reference"/>
    <w:uiPriority w:val="99"/>
    <w:semiHidden/>
    <w:unhideWhenUsed/>
    <w:rsid w:val="002156F2"/>
    <w:rPr>
      <w:sz w:val="16"/>
      <w:szCs w:val="16"/>
    </w:rPr>
  </w:style>
  <w:style w:type="paragraph" w:styleId="CommentText">
    <w:name w:val="annotation text"/>
    <w:basedOn w:val="Normal"/>
    <w:link w:val="CommentTextChar"/>
    <w:uiPriority w:val="99"/>
    <w:semiHidden/>
    <w:unhideWhenUsed/>
    <w:rsid w:val="002156F2"/>
    <w:rPr>
      <w:rFonts w:cs="Times New Roman"/>
      <w:sz w:val="20"/>
      <w:szCs w:val="20"/>
    </w:rPr>
  </w:style>
  <w:style w:type="character" w:customStyle="1" w:styleId="CommentTextChar">
    <w:name w:val="Comment Text Char"/>
    <w:basedOn w:val="DefaultParagraphFont"/>
    <w:link w:val="CommentText"/>
    <w:uiPriority w:val="99"/>
    <w:semiHidden/>
    <w:rsid w:val="002156F2"/>
    <w:rPr>
      <w:rFonts w:ascii="Calibri" w:eastAsia="Calibri" w:hAnsi="Calibri"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2156F2"/>
    <w:rPr>
      <w:b/>
      <w:bCs/>
    </w:rPr>
  </w:style>
  <w:style w:type="character" w:customStyle="1" w:styleId="CommentSubjectChar">
    <w:name w:val="Comment Subject Char"/>
    <w:basedOn w:val="CommentTextChar"/>
    <w:link w:val="CommentSubject"/>
    <w:uiPriority w:val="99"/>
    <w:semiHidden/>
    <w:rsid w:val="002156F2"/>
    <w:rPr>
      <w:rFonts w:ascii="Calibri" w:eastAsia="Calibri" w:hAnsi="Calibri" w:cs="Times New Roman"/>
      <w:b/>
      <w:bCs/>
      <w:sz w:val="20"/>
      <w:szCs w:val="20"/>
      <w:lang w:val="ro-RO"/>
    </w:rPr>
  </w:style>
  <w:style w:type="paragraph" w:styleId="NoSpacing">
    <w:name w:val="No Spacing"/>
    <w:link w:val="NoSpacingChar"/>
    <w:uiPriority w:val="1"/>
    <w:qFormat/>
    <w:rsid w:val="002156F2"/>
    <w:pPr>
      <w:spacing w:after="0" w:line="240" w:lineRule="auto"/>
    </w:pPr>
    <w:rPr>
      <w:rFonts w:ascii="Calibri" w:eastAsia="MS Mincho" w:hAnsi="Calibri" w:cs="Times New Roman"/>
      <w:lang w:eastAsia="ja-JP"/>
    </w:rPr>
  </w:style>
  <w:style w:type="character" w:customStyle="1" w:styleId="NoSpacingChar">
    <w:name w:val="No Spacing Char"/>
    <w:link w:val="NoSpacing"/>
    <w:uiPriority w:val="1"/>
    <w:rsid w:val="002156F2"/>
    <w:rPr>
      <w:rFonts w:ascii="Calibri" w:eastAsia="MS Mincho" w:hAnsi="Calibri" w:cs="Times New Roman"/>
      <w:lang w:eastAsia="ja-JP"/>
    </w:rPr>
  </w:style>
  <w:style w:type="character" w:customStyle="1" w:styleId="hps">
    <w:name w:val="hps"/>
    <w:rsid w:val="002156F2"/>
  </w:style>
  <w:style w:type="paragraph" w:customStyle="1" w:styleId="DDNormal">
    <w:name w:val="DD Normal"/>
    <w:basedOn w:val="Normal"/>
    <w:link w:val="DDNormalChar"/>
    <w:qFormat/>
    <w:rsid w:val="002156F2"/>
    <w:pPr>
      <w:spacing w:after="120"/>
      <w:jc w:val="both"/>
    </w:pPr>
    <w:rPr>
      <w:rFonts w:eastAsia="Times New Roman" w:cs="Times New Roman"/>
      <w:color w:val="000000"/>
      <w:lang w:val="en-US"/>
    </w:rPr>
  </w:style>
  <w:style w:type="character" w:customStyle="1" w:styleId="DDNormalChar">
    <w:name w:val="DD Normal Char"/>
    <w:link w:val="DDNormal"/>
    <w:rsid w:val="002156F2"/>
    <w:rPr>
      <w:rFonts w:ascii="Calibri" w:eastAsia="Times New Roman" w:hAnsi="Calibri" w:cs="Times New Roman"/>
      <w:color w:val="000000"/>
    </w:rPr>
  </w:style>
  <w:style w:type="paragraph" w:customStyle="1" w:styleId="TableParagraph">
    <w:name w:val="Table Paragraph"/>
    <w:basedOn w:val="Normal"/>
    <w:uiPriority w:val="1"/>
    <w:qFormat/>
    <w:rsid w:val="002156F2"/>
    <w:pPr>
      <w:widowControl w:val="0"/>
      <w:autoSpaceDE w:val="0"/>
      <w:autoSpaceDN w:val="0"/>
      <w:adjustRightInd w:val="0"/>
      <w:spacing w:after="0" w:line="240" w:lineRule="auto"/>
      <w:ind w:left="107"/>
    </w:pPr>
    <w:rPr>
      <w:rFonts w:ascii="Trebuchet MS" w:eastAsiaTheme="minorEastAsia" w:hAnsi="Trebuchet MS" w:cs="Trebuchet MS"/>
      <w:sz w:val="24"/>
      <w:szCs w:val="24"/>
      <w:lang w:val="en-US"/>
    </w:rPr>
  </w:style>
  <w:style w:type="paragraph" w:styleId="BodyText">
    <w:name w:val="Body Text"/>
    <w:basedOn w:val="Normal"/>
    <w:link w:val="BodyTextChar"/>
    <w:uiPriority w:val="1"/>
    <w:qFormat/>
    <w:rsid w:val="002156F2"/>
    <w:pPr>
      <w:widowControl w:val="0"/>
      <w:autoSpaceDE w:val="0"/>
      <w:autoSpaceDN w:val="0"/>
      <w:adjustRightInd w:val="0"/>
      <w:spacing w:before="7" w:after="0" w:line="240" w:lineRule="auto"/>
    </w:pPr>
    <w:rPr>
      <w:rFonts w:ascii="Trebuchet MS" w:eastAsiaTheme="minorEastAsia" w:hAnsi="Trebuchet MS" w:cs="Trebuchet MS"/>
      <w:b/>
      <w:bCs/>
      <w:lang w:val="en-US"/>
    </w:rPr>
  </w:style>
  <w:style w:type="character" w:customStyle="1" w:styleId="BodyTextChar">
    <w:name w:val="Body Text Char"/>
    <w:basedOn w:val="DefaultParagraphFont"/>
    <w:link w:val="BodyText"/>
    <w:uiPriority w:val="1"/>
    <w:rsid w:val="002156F2"/>
    <w:rPr>
      <w:rFonts w:ascii="Trebuchet MS" w:eastAsiaTheme="minorEastAsia" w:hAnsi="Trebuchet MS" w:cs="Trebuchet MS"/>
      <w:b/>
      <w:bCs/>
    </w:rPr>
  </w:style>
  <w:style w:type="character" w:styleId="Emphasis">
    <w:name w:val="Emphasis"/>
    <w:basedOn w:val="DefaultParagraphFont"/>
    <w:uiPriority w:val="20"/>
    <w:qFormat/>
    <w:rsid w:val="002156F2"/>
    <w:rPr>
      <w:i/>
      <w:iCs/>
    </w:rPr>
  </w:style>
  <w:style w:type="character" w:customStyle="1" w:styleId="ListParagraphChar">
    <w:name w:val="List Paragraph Char"/>
    <w:aliases w:val="Antes de enumeración Char,body 2 Char,List Paragraph1 Char,Normal bullet 2 Char,List Paragraph11 Char,Listă colorată - Accentuare 11 Char,Bullet Char,Citation List Char,lp1 Char,Heading x1 Char"/>
    <w:link w:val="ListParagraph"/>
    <w:uiPriority w:val="34"/>
    <w:locked/>
    <w:rsid w:val="002156F2"/>
    <w:rPr>
      <w:rFonts w:ascii="Calibri" w:eastAsia="Times New Roman" w:hAnsi="Calibri" w:cs="Calibri"/>
    </w:rPr>
  </w:style>
  <w:style w:type="paragraph" w:styleId="Revision">
    <w:name w:val="Revision"/>
    <w:hidden/>
    <w:uiPriority w:val="99"/>
    <w:semiHidden/>
    <w:rsid w:val="002156F2"/>
    <w:pPr>
      <w:spacing w:after="0" w:line="240" w:lineRule="auto"/>
    </w:pPr>
    <w:rPr>
      <w:rFonts w:ascii="Calibri" w:eastAsia="Calibri" w:hAnsi="Calibri" w:cs="Calibri"/>
      <w:lang w:val="ro-RO"/>
    </w:rPr>
  </w:style>
</w:styles>
</file>

<file path=word/webSettings.xml><?xml version="1.0" encoding="utf-8"?>
<w:webSettings xmlns:r="http://schemas.openxmlformats.org/officeDocument/2006/relationships" xmlns:w="http://schemas.openxmlformats.org/wordprocessingml/2006/main">
  <w:divs>
    <w:div w:id="690451382">
      <w:bodyDiv w:val="1"/>
      <w:marLeft w:val="0"/>
      <w:marRight w:val="0"/>
      <w:marTop w:val="0"/>
      <w:marBottom w:val="0"/>
      <w:divBdr>
        <w:top w:val="none" w:sz="0" w:space="0" w:color="auto"/>
        <w:left w:val="none" w:sz="0" w:space="0" w:color="auto"/>
        <w:bottom w:val="none" w:sz="0" w:space="0" w:color="auto"/>
        <w:right w:val="none" w:sz="0" w:space="0" w:color="auto"/>
      </w:divBdr>
    </w:div>
    <w:div w:id="1068723960">
      <w:bodyDiv w:val="1"/>
      <w:marLeft w:val="0"/>
      <w:marRight w:val="0"/>
      <w:marTop w:val="0"/>
      <w:marBottom w:val="0"/>
      <w:divBdr>
        <w:top w:val="none" w:sz="0" w:space="0" w:color="auto"/>
        <w:left w:val="none" w:sz="0" w:space="0" w:color="auto"/>
        <w:bottom w:val="none" w:sz="0" w:space="0" w:color="auto"/>
        <w:right w:val="none" w:sz="0" w:space="0" w:color="auto"/>
      </w:divBdr>
    </w:div>
    <w:div w:id="1841314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latbn.ro"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www.listafirme.ro" TargetMode="External"/><Relationship Id="rId3" Type="http://schemas.openxmlformats.org/officeDocument/2006/relationships/hyperlink" Target="http://statistici.insse.ro/shop/index.jsp?page=tempo3&amp;lang=ro&amp;ind=POP308A" TargetMode="External"/><Relationship Id="rId7" Type="http://schemas.openxmlformats.org/officeDocument/2006/relationships/hyperlink" Target="http://statistici.insse.ro/shop/" TargetMode="External"/><Relationship Id="rId2" Type="http://schemas.openxmlformats.org/officeDocument/2006/relationships/hyperlink" Target="http://colectaredate.insse.ro/phc/aggregatedData.htm" TargetMode="External"/><Relationship Id="rId1" Type="http://schemas.openxmlformats.org/officeDocument/2006/relationships/hyperlink" Target="http://colectaredate.insse.ro/phc/aggregatedData.htm" TargetMode="External"/><Relationship Id="rId6" Type="http://schemas.openxmlformats.org/officeDocument/2006/relationships/hyperlink" Target="http://colectaredate.insse.ro/phc/aggregatedData.htm" TargetMode="External"/><Relationship Id="rId5" Type="http://schemas.openxmlformats.org/officeDocument/2006/relationships/hyperlink" Target="http://colectaredate.insse.ro/phc/aggregatedData.htm" TargetMode="External"/><Relationship Id="rId10" Type="http://schemas.openxmlformats.org/officeDocument/2006/relationships/hyperlink" Target="http://statistici.insse.ro/shop/" TargetMode="External"/><Relationship Id="rId4" Type="http://schemas.openxmlformats.org/officeDocument/2006/relationships/hyperlink" Target="http://statistici.insse.ro/shop/index.jsp?page=tempo3&amp;lang=ro&amp;ind=POP307A" TargetMode="External"/><Relationship Id="rId9" Type="http://schemas.openxmlformats.org/officeDocument/2006/relationships/hyperlink" Target="http://statistici.insse.ro/shop/"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mailto:galdeltadunarii@gmail.com" TargetMode="External"/><Relationship Id="rId1" Type="http://schemas.openxmlformats.org/officeDocument/2006/relationships/hyperlink" Target="http://www.gal-deltadunarii.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79</Pages>
  <Words>36102</Words>
  <Characters>205784</Characters>
  <Application>Microsoft Office Word</Application>
  <DocSecurity>0</DocSecurity>
  <Lines>1714</Lines>
  <Paragraphs>482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241404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georgerosca56@gmail.com</dc:creator>
  <cp:lastModifiedBy>GAL-2</cp:lastModifiedBy>
  <cp:revision>2</cp:revision>
  <dcterms:created xsi:type="dcterms:W3CDTF">2024-10-21T13:17:00Z</dcterms:created>
  <dcterms:modified xsi:type="dcterms:W3CDTF">2024-10-21T13:17:00Z</dcterms:modified>
</cp:coreProperties>
</file>